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2D68C2" w14:textId="77777777" w:rsidR="00A90FE7" w:rsidRDefault="00A90FE7">
      <w:pPr>
        <w:pStyle w:val="BodyText"/>
        <w:spacing w:before="9"/>
        <w:rPr>
          <w:rFonts w:ascii="Times New Roman"/>
          <w:sz w:val="25"/>
        </w:rPr>
      </w:pPr>
    </w:p>
    <w:p w14:paraId="4E18B18B" w14:textId="77777777" w:rsidR="00A90FE7" w:rsidRDefault="00292648">
      <w:pPr>
        <w:spacing w:before="59"/>
        <w:ind w:right="115"/>
        <w:jc w:val="right"/>
        <w:rPr>
          <w:sz w:val="20"/>
        </w:rPr>
      </w:pPr>
      <w:r>
        <w:rPr>
          <w:noProof/>
          <w:lang w:val="nb-NO" w:eastAsia="nb-NO"/>
        </w:rPr>
        <w:drawing>
          <wp:anchor distT="0" distB="0" distL="0" distR="0" simplePos="0" relativeHeight="15728640" behindDoc="0" locked="0" layoutInCell="1" allowOverlap="1" wp14:anchorId="3AF4F588" wp14:editId="627C2ED5">
            <wp:simplePos x="0" y="0"/>
            <wp:positionH relativeFrom="page">
              <wp:posOffset>3463290</wp:posOffset>
            </wp:positionH>
            <wp:positionV relativeFrom="paragraph">
              <wp:posOffset>-189465</wp:posOffset>
            </wp:positionV>
            <wp:extent cx="630440" cy="65785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30440" cy="657857"/>
                    </a:xfrm>
                    <a:prstGeom prst="rect">
                      <a:avLst/>
                    </a:prstGeom>
                  </pic:spPr>
                </pic:pic>
              </a:graphicData>
            </a:graphic>
          </wp:anchor>
        </w:drawing>
      </w:r>
      <w:r>
        <w:rPr>
          <w:sz w:val="20"/>
        </w:rPr>
        <w:t>Input paper: LAP21-9</w:t>
      </w:r>
    </w:p>
    <w:p w14:paraId="245FFDE2" w14:textId="77777777" w:rsidR="00A90FE7" w:rsidRDefault="00A90FE7">
      <w:pPr>
        <w:pStyle w:val="BodyText"/>
        <w:rPr>
          <w:sz w:val="20"/>
        </w:rPr>
      </w:pPr>
    </w:p>
    <w:p w14:paraId="119B9F85" w14:textId="77777777" w:rsidR="00A90FE7" w:rsidRDefault="00A90FE7">
      <w:pPr>
        <w:pStyle w:val="BodyText"/>
        <w:rPr>
          <w:sz w:val="20"/>
        </w:rPr>
      </w:pPr>
    </w:p>
    <w:p w14:paraId="1A4371AF" w14:textId="77777777" w:rsidR="00A90FE7" w:rsidRDefault="00A90FE7">
      <w:pPr>
        <w:pStyle w:val="BodyText"/>
        <w:rPr>
          <w:sz w:val="20"/>
        </w:rPr>
      </w:pPr>
    </w:p>
    <w:p w14:paraId="286CFB2D" w14:textId="77777777" w:rsidR="00A90FE7" w:rsidRDefault="00A90FE7">
      <w:pPr>
        <w:pStyle w:val="BodyText"/>
        <w:rPr>
          <w:sz w:val="20"/>
        </w:rPr>
      </w:pPr>
    </w:p>
    <w:p w14:paraId="77ECB474" w14:textId="77777777" w:rsidR="00A90FE7" w:rsidRDefault="00A90FE7">
      <w:pPr>
        <w:pStyle w:val="BodyText"/>
        <w:spacing w:before="5"/>
        <w:rPr>
          <w:sz w:val="15"/>
        </w:rPr>
      </w:pPr>
    </w:p>
    <w:p w14:paraId="4ED3AE71" w14:textId="77777777" w:rsidR="00A90FE7" w:rsidRDefault="00292648">
      <w:pPr>
        <w:tabs>
          <w:tab w:val="left" w:pos="7352"/>
        </w:tabs>
        <w:ind w:left="152"/>
        <w:rPr>
          <w:sz w:val="20"/>
        </w:rPr>
      </w:pPr>
      <w:r>
        <w:rPr>
          <w:sz w:val="20"/>
        </w:rPr>
        <w:t>Input paper for the</w:t>
      </w:r>
      <w:r>
        <w:rPr>
          <w:spacing w:val="-10"/>
          <w:sz w:val="20"/>
        </w:rPr>
        <w:t xml:space="preserve"> </w:t>
      </w:r>
      <w:r>
        <w:rPr>
          <w:sz w:val="20"/>
        </w:rPr>
        <w:t>following</w:t>
      </w:r>
      <w:r>
        <w:rPr>
          <w:spacing w:val="-2"/>
          <w:sz w:val="20"/>
        </w:rPr>
        <w:t xml:space="preserve"> </w:t>
      </w:r>
      <w:r>
        <w:rPr>
          <w:sz w:val="20"/>
        </w:rPr>
        <w:t>body:</w:t>
      </w:r>
      <w:r>
        <w:rPr>
          <w:sz w:val="20"/>
        </w:rPr>
        <w:tab/>
        <w:t>Purpose of</w:t>
      </w:r>
      <w:r>
        <w:rPr>
          <w:spacing w:val="-3"/>
          <w:sz w:val="20"/>
        </w:rPr>
        <w:t xml:space="preserve"> </w:t>
      </w:r>
      <w:r>
        <w:rPr>
          <w:sz w:val="20"/>
        </w:rPr>
        <w:t>paper:</w:t>
      </w:r>
    </w:p>
    <w:p w14:paraId="29D7F8E6" w14:textId="77777777" w:rsidR="00A90FE7" w:rsidRDefault="00A90FE7">
      <w:pPr>
        <w:pStyle w:val="BodyText"/>
        <w:spacing w:before="10" w:after="1"/>
        <w:rPr>
          <w:sz w:val="11"/>
        </w:rPr>
      </w:pPr>
    </w:p>
    <w:tbl>
      <w:tblPr>
        <w:tblW w:w="0" w:type="auto"/>
        <w:tblInd w:w="110" w:type="dxa"/>
        <w:tblLayout w:type="fixed"/>
        <w:tblCellMar>
          <w:left w:w="0" w:type="dxa"/>
          <w:right w:w="0" w:type="dxa"/>
        </w:tblCellMar>
        <w:tblLook w:val="01E0" w:firstRow="1" w:lastRow="1" w:firstColumn="1" w:lastColumn="1" w:noHBand="0" w:noVBand="0"/>
      </w:tblPr>
      <w:tblGrid>
        <w:gridCol w:w="1327"/>
        <w:gridCol w:w="1749"/>
        <w:gridCol w:w="2687"/>
        <w:gridCol w:w="2957"/>
      </w:tblGrid>
      <w:tr w:rsidR="00A90FE7" w14:paraId="3C857591" w14:textId="77777777">
        <w:trPr>
          <w:trHeight w:val="337"/>
        </w:trPr>
        <w:tc>
          <w:tcPr>
            <w:tcW w:w="1327" w:type="dxa"/>
          </w:tcPr>
          <w:p w14:paraId="5D744CD8" w14:textId="77777777" w:rsidR="00A90FE7" w:rsidRDefault="00292648">
            <w:pPr>
              <w:pStyle w:val="TableParagraph"/>
              <w:rPr>
                <w:sz w:val="20"/>
              </w:rPr>
            </w:pPr>
            <w:r>
              <w:rPr>
                <w:b/>
                <w:sz w:val="24"/>
              </w:rPr>
              <w:t xml:space="preserve">□ </w:t>
            </w:r>
            <w:r>
              <w:rPr>
                <w:sz w:val="20"/>
              </w:rPr>
              <w:t>ARM</w:t>
            </w:r>
          </w:p>
        </w:tc>
        <w:tc>
          <w:tcPr>
            <w:tcW w:w="1749" w:type="dxa"/>
          </w:tcPr>
          <w:p w14:paraId="51B4EAA3" w14:textId="77777777" w:rsidR="00A90FE7" w:rsidRDefault="00292648">
            <w:pPr>
              <w:pStyle w:val="TableParagraph"/>
              <w:ind w:left="566"/>
              <w:rPr>
                <w:sz w:val="20"/>
              </w:rPr>
            </w:pPr>
            <w:r>
              <w:rPr>
                <w:b/>
                <w:sz w:val="24"/>
              </w:rPr>
              <w:t xml:space="preserve">□ </w:t>
            </w:r>
            <w:r>
              <w:rPr>
                <w:sz w:val="20"/>
              </w:rPr>
              <w:t>ENG</w:t>
            </w:r>
          </w:p>
        </w:tc>
        <w:tc>
          <w:tcPr>
            <w:tcW w:w="2687" w:type="dxa"/>
          </w:tcPr>
          <w:p w14:paraId="249A45D5" w14:textId="77777777" w:rsidR="00A90FE7" w:rsidRDefault="00292648">
            <w:pPr>
              <w:pStyle w:val="TableParagraph"/>
              <w:ind w:left="573"/>
              <w:rPr>
                <w:sz w:val="20"/>
              </w:rPr>
            </w:pPr>
            <w:r>
              <w:rPr>
                <w:b/>
                <w:sz w:val="24"/>
              </w:rPr>
              <w:t>□</w:t>
            </w:r>
            <w:r>
              <w:rPr>
                <w:b/>
                <w:spacing w:val="54"/>
                <w:sz w:val="24"/>
              </w:rPr>
              <w:t xml:space="preserve"> </w:t>
            </w:r>
            <w:r>
              <w:rPr>
                <w:sz w:val="20"/>
              </w:rPr>
              <w:t>PAP</w:t>
            </w:r>
          </w:p>
        </w:tc>
        <w:tc>
          <w:tcPr>
            <w:tcW w:w="2957" w:type="dxa"/>
          </w:tcPr>
          <w:p w14:paraId="4D75D551" w14:textId="77777777" w:rsidR="00A90FE7" w:rsidRDefault="00292648">
            <w:pPr>
              <w:pStyle w:val="TableParagraph"/>
              <w:numPr>
                <w:ilvl w:val="0"/>
                <w:numId w:val="4"/>
              </w:numPr>
              <w:tabs>
                <w:tab w:val="left" w:pos="1811"/>
              </w:tabs>
              <w:rPr>
                <w:sz w:val="24"/>
              </w:rPr>
            </w:pPr>
            <w:r>
              <w:rPr>
                <w:sz w:val="24"/>
              </w:rPr>
              <w:t>Input</w:t>
            </w:r>
          </w:p>
        </w:tc>
      </w:tr>
      <w:tr w:rsidR="00A90FE7" w14:paraId="208451BC" w14:textId="77777777">
        <w:trPr>
          <w:trHeight w:val="337"/>
        </w:trPr>
        <w:tc>
          <w:tcPr>
            <w:tcW w:w="1327" w:type="dxa"/>
          </w:tcPr>
          <w:p w14:paraId="66FC2027" w14:textId="77777777" w:rsidR="00A90FE7" w:rsidRDefault="00292648">
            <w:pPr>
              <w:pStyle w:val="TableParagraph"/>
              <w:spacing w:before="49" w:line="269" w:lineRule="exact"/>
              <w:rPr>
                <w:sz w:val="20"/>
              </w:rPr>
            </w:pPr>
            <w:r>
              <w:rPr>
                <w:b/>
                <w:sz w:val="24"/>
              </w:rPr>
              <w:t>□</w:t>
            </w:r>
            <w:r>
              <w:rPr>
                <w:b/>
                <w:spacing w:val="54"/>
                <w:sz w:val="24"/>
              </w:rPr>
              <w:t xml:space="preserve"> </w:t>
            </w:r>
            <w:r>
              <w:rPr>
                <w:sz w:val="20"/>
              </w:rPr>
              <w:t>ENAV</w:t>
            </w:r>
          </w:p>
        </w:tc>
        <w:tc>
          <w:tcPr>
            <w:tcW w:w="1749" w:type="dxa"/>
          </w:tcPr>
          <w:p w14:paraId="716A6842" w14:textId="77777777" w:rsidR="00A90FE7" w:rsidRDefault="00292648">
            <w:pPr>
              <w:pStyle w:val="TableParagraph"/>
              <w:spacing w:before="49" w:line="269" w:lineRule="exact"/>
              <w:ind w:left="566"/>
              <w:rPr>
                <w:sz w:val="20"/>
              </w:rPr>
            </w:pPr>
            <w:r>
              <w:rPr>
                <w:b/>
                <w:sz w:val="24"/>
              </w:rPr>
              <w:t>□</w:t>
            </w:r>
            <w:r>
              <w:rPr>
                <w:b/>
                <w:spacing w:val="53"/>
                <w:sz w:val="24"/>
              </w:rPr>
              <w:t xml:space="preserve"> </w:t>
            </w:r>
            <w:r>
              <w:rPr>
                <w:sz w:val="20"/>
              </w:rPr>
              <w:t>VTS</w:t>
            </w:r>
          </w:p>
        </w:tc>
        <w:tc>
          <w:tcPr>
            <w:tcW w:w="2687" w:type="dxa"/>
          </w:tcPr>
          <w:p w14:paraId="1A2EA1FE" w14:textId="77777777" w:rsidR="00A90FE7" w:rsidRDefault="00292648">
            <w:pPr>
              <w:pStyle w:val="TableParagraph"/>
              <w:numPr>
                <w:ilvl w:val="0"/>
                <w:numId w:val="3"/>
              </w:numPr>
              <w:tabs>
                <w:tab w:val="left" w:pos="898"/>
              </w:tabs>
              <w:spacing w:before="75" w:line="242" w:lineRule="exact"/>
              <w:ind w:hanging="325"/>
              <w:rPr>
                <w:sz w:val="20"/>
              </w:rPr>
            </w:pPr>
            <w:r>
              <w:rPr>
                <w:sz w:val="20"/>
              </w:rPr>
              <w:t>LAP</w:t>
            </w:r>
          </w:p>
        </w:tc>
        <w:tc>
          <w:tcPr>
            <w:tcW w:w="2957" w:type="dxa"/>
          </w:tcPr>
          <w:p w14:paraId="0A09440D" w14:textId="77777777" w:rsidR="00A90FE7" w:rsidRDefault="00292648">
            <w:pPr>
              <w:pStyle w:val="TableParagraph"/>
              <w:spacing w:before="49" w:line="269" w:lineRule="exact"/>
              <w:ind w:left="1487"/>
              <w:rPr>
                <w:sz w:val="24"/>
              </w:rPr>
            </w:pPr>
            <w:r>
              <w:rPr>
                <w:b/>
                <w:sz w:val="24"/>
              </w:rPr>
              <w:t>□</w:t>
            </w:r>
            <w:r>
              <w:rPr>
                <w:b/>
                <w:spacing w:val="52"/>
                <w:sz w:val="24"/>
              </w:rPr>
              <w:t xml:space="preserve"> </w:t>
            </w:r>
            <w:r>
              <w:rPr>
                <w:sz w:val="24"/>
              </w:rPr>
              <w:t>Information</w:t>
            </w:r>
          </w:p>
        </w:tc>
      </w:tr>
    </w:tbl>
    <w:p w14:paraId="0F4056D1" w14:textId="77777777" w:rsidR="00A90FE7" w:rsidRDefault="00A90FE7">
      <w:pPr>
        <w:pStyle w:val="BodyText"/>
        <w:rPr>
          <w:sz w:val="20"/>
        </w:rPr>
      </w:pPr>
    </w:p>
    <w:p w14:paraId="324F4846" w14:textId="77777777" w:rsidR="00A90FE7" w:rsidRDefault="00A90FE7">
      <w:pPr>
        <w:pStyle w:val="BodyText"/>
        <w:spacing w:before="2"/>
        <w:rPr>
          <w:sz w:val="20"/>
        </w:rPr>
      </w:pPr>
    </w:p>
    <w:p w14:paraId="26946FAF" w14:textId="77777777" w:rsidR="00A90FE7" w:rsidRDefault="00292648">
      <w:pPr>
        <w:tabs>
          <w:tab w:val="right" w:pos="3853"/>
        </w:tabs>
        <w:spacing w:before="1"/>
        <w:ind w:left="152"/>
        <w:rPr>
          <w:sz w:val="20"/>
        </w:rPr>
      </w:pPr>
      <w:r>
        <w:rPr>
          <w:sz w:val="20"/>
        </w:rPr>
        <w:t>Agenda</w:t>
      </w:r>
      <w:r>
        <w:rPr>
          <w:spacing w:val="-1"/>
          <w:sz w:val="20"/>
        </w:rPr>
        <w:t xml:space="preserve"> </w:t>
      </w:r>
      <w:r>
        <w:rPr>
          <w:sz w:val="20"/>
        </w:rPr>
        <w:t>item</w:t>
      </w:r>
      <w:r>
        <w:rPr>
          <w:sz w:val="20"/>
        </w:rPr>
        <w:tab/>
        <w:t>9</w:t>
      </w:r>
    </w:p>
    <w:p w14:paraId="278D66A4" w14:textId="77777777" w:rsidR="00A90FE7" w:rsidRDefault="00292648">
      <w:pPr>
        <w:tabs>
          <w:tab w:val="left" w:pos="3752"/>
        </w:tabs>
        <w:spacing w:before="118"/>
        <w:ind w:left="152"/>
        <w:rPr>
          <w:sz w:val="20"/>
        </w:rPr>
      </w:pPr>
      <w:r>
        <w:rPr>
          <w:sz w:val="20"/>
        </w:rPr>
        <w:t>Author(s)</w:t>
      </w:r>
      <w:r>
        <w:rPr>
          <w:spacing w:val="-4"/>
          <w:sz w:val="20"/>
        </w:rPr>
        <w:t xml:space="preserve"> </w:t>
      </w:r>
      <w:r>
        <w:rPr>
          <w:sz w:val="20"/>
        </w:rPr>
        <w:t>/</w:t>
      </w:r>
      <w:r>
        <w:rPr>
          <w:spacing w:val="-3"/>
          <w:sz w:val="20"/>
        </w:rPr>
        <w:t xml:space="preserve"> </w:t>
      </w:r>
      <w:r>
        <w:rPr>
          <w:sz w:val="20"/>
        </w:rPr>
        <w:t>Submitter(s)</w:t>
      </w:r>
      <w:r>
        <w:rPr>
          <w:sz w:val="20"/>
        </w:rPr>
        <w:tab/>
        <w:t>Secretariat</w:t>
      </w:r>
    </w:p>
    <w:p w14:paraId="76A761CA" w14:textId="77777777" w:rsidR="00A90FE7" w:rsidRDefault="00A90FE7">
      <w:pPr>
        <w:pStyle w:val="BodyText"/>
        <w:rPr>
          <w:sz w:val="20"/>
        </w:rPr>
      </w:pPr>
    </w:p>
    <w:p w14:paraId="0E5F75C7" w14:textId="77777777" w:rsidR="00A90FE7" w:rsidRDefault="00A90FE7">
      <w:pPr>
        <w:pStyle w:val="BodyText"/>
        <w:spacing w:before="6"/>
        <w:rPr>
          <w:sz w:val="29"/>
        </w:rPr>
      </w:pPr>
    </w:p>
    <w:p w14:paraId="7F35FC46" w14:textId="77777777" w:rsidR="00A90FE7" w:rsidRDefault="00292648">
      <w:pPr>
        <w:pStyle w:val="Title"/>
      </w:pPr>
      <w:bookmarkStart w:id="0" w:name="Council_Decision_on_the_Transitional_Arr"/>
      <w:bookmarkEnd w:id="0"/>
      <w:r>
        <w:rPr>
          <w:color w:val="00558C"/>
        </w:rPr>
        <w:t>Council Decision on the Transitional Arrangements from the KL Convention</w:t>
      </w:r>
    </w:p>
    <w:p w14:paraId="551C1758" w14:textId="77777777" w:rsidR="00A90FE7" w:rsidRDefault="00292648">
      <w:pPr>
        <w:pStyle w:val="Heading1"/>
        <w:numPr>
          <w:ilvl w:val="0"/>
          <w:numId w:val="2"/>
        </w:numPr>
        <w:tabs>
          <w:tab w:val="left" w:pos="719"/>
          <w:tab w:val="left" w:pos="720"/>
        </w:tabs>
        <w:spacing w:before="238"/>
        <w:ind w:hanging="568"/>
      </w:pPr>
      <w:bookmarkStart w:id="1" w:name="1_Background"/>
      <w:bookmarkEnd w:id="1"/>
      <w:r>
        <w:rPr>
          <w:color w:val="00558C"/>
        </w:rPr>
        <w:t>BACKGROUND</w:t>
      </w:r>
    </w:p>
    <w:p w14:paraId="31B86602" w14:textId="77777777" w:rsidR="00A90FE7" w:rsidRDefault="00A90FE7">
      <w:pPr>
        <w:pStyle w:val="BodyText"/>
        <w:spacing w:before="7"/>
        <w:rPr>
          <w:b/>
          <w:sz w:val="19"/>
        </w:rPr>
      </w:pPr>
    </w:p>
    <w:p w14:paraId="0A2E28CE" w14:textId="77777777" w:rsidR="00A90FE7" w:rsidRDefault="00292648">
      <w:pPr>
        <w:pStyle w:val="BodyText"/>
        <w:spacing w:before="1"/>
        <w:ind w:left="152" w:right="174"/>
      </w:pPr>
      <w:r>
        <w:t>The Diplomatic Conference held in Kuala Lumpur, Malaysia from 25 to 28 February 2020 reached the result it was aiming at. The Conference marked a very important step for IALA as the Convention for the future Organization under intergovernmental status was adopted. More than 239 persons from 62 States participated in the Conference or were observers. Delegates with credentials from 50 States signed the Final Act of the Conference adopting the text of the Convention and two resolutions: one resolution on languages of the Organization and one on the signing ceremony in Paris in November 2020.</w:t>
      </w:r>
    </w:p>
    <w:p w14:paraId="27E024A7" w14:textId="77777777" w:rsidR="00A90FE7" w:rsidRDefault="00292648">
      <w:pPr>
        <w:pStyle w:val="BodyText"/>
        <w:spacing w:before="1"/>
        <w:ind w:left="152" w:right="1076"/>
      </w:pPr>
      <w:r>
        <w:t>The Convention includes robust arrangements for a smooth transition in the annex – Transitional arrangements.</w:t>
      </w:r>
    </w:p>
    <w:p w14:paraId="5CEAEEE3" w14:textId="77777777" w:rsidR="00A90FE7" w:rsidRDefault="00A90FE7">
      <w:pPr>
        <w:pStyle w:val="BodyText"/>
        <w:spacing w:before="10"/>
        <w:rPr>
          <w:sz w:val="21"/>
        </w:rPr>
      </w:pPr>
    </w:p>
    <w:p w14:paraId="3BDB5A99" w14:textId="77777777" w:rsidR="00A90FE7" w:rsidRDefault="00292648">
      <w:pPr>
        <w:pStyle w:val="BodyText"/>
        <w:ind w:left="152" w:right="447"/>
      </w:pPr>
      <w:r>
        <w:t>These arrangements will ensure that the activities of IALA’s organs and its technical work in the area of Marine Aids to Navigation will continue uninterrupted and that its responsibilities towards the maritime community will be undiminished and maintained with the customary high level of commitment and expertise.</w:t>
      </w:r>
    </w:p>
    <w:p w14:paraId="692F7B24" w14:textId="77777777" w:rsidR="00A90FE7" w:rsidRDefault="00A90FE7">
      <w:pPr>
        <w:pStyle w:val="BodyText"/>
        <w:spacing w:before="10"/>
        <w:rPr>
          <w:sz w:val="19"/>
        </w:rPr>
      </w:pPr>
    </w:p>
    <w:p w14:paraId="5D9412EE" w14:textId="77777777" w:rsidR="00A90FE7" w:rsidRDefault="00292648">
      <w:pPr>
        <w:pStyle w:val="Heading1"/>
        <w:numPr>
          <w:ilvl w:val="0"/>
          <w:numId w:val="2"/>
        </w:numPr>
        <w:tabs>
          <w:tab w:val="left" w:pos="719"/>
          <w:tab w:val="left" w:pos="720"/>
        </w:tabs>
        <w:ind w:hanging="568"/>
      </w:pPr>
      <w:bookmarkStart w:id="2" w:name="2_Discussion"/>
      <w:bookmarkEnd w:id="2"/>
      <w:r>
        <w:rPr>
          <w:color w:val="00558C"/>
        </w:rPr>
        <w:t>DISCUSSION</w:t>
      </w:r>
    </w:p>
    <w:p w14:paraId="14A72229" w14:textId="77777777" w:rsidR="00A90FE7" w:rsidRDefault="00A90FE7">
      <w:pPr>
        <w:pStyle w:val="BodyText"/>
        <w:spacing w:before="7"/>
        <w:rPr>
          <w:b/>
          <w:sz w:val="19"/>
        </w:rPr>
      </w:pPr>
    </w:p>
    <w:p w14:paraId="6AD62F5F" w14:textId="77777777" w:rsidR="00A90FE7" w:rsidRDefault="00292648">
      <w:pPr>
        <w:pStyle w:val="BodyText"/>
        <w:spacing w:before="1"/>
        <w:ind w:left="152" w:right="145"/>
      </w:pPr>
      <w:r>
        <w:t>During the diplomatic process it was mentioned several times that it is important to pass a Council Decision through the present Council of IALA to make sure they will act in accordance with the intention in the Transitional Arrangements once the Convention has entered into</w:t>
      </w:r>
      <w:r>
        <w:rPr>
          <w:spacing w:val="-5"/>
        </w:rPr>
        <w:t xml:space="preserve"> </w:t>
      </w:r>
      <w:r>
        <w:t>force.</w:t>
      </w:r>
    </w:p>
    <w:p w14:paraId="35E43D5C" w14:textId="77777777" w:rsidR="00A90FE7" w:rsidRDefault="00A90FE7">
      <w:pPr>
        <w:pStyle w:val="BodyText"/>
      </w:pPr>
    </w:p>
    <w:p w14:paraId="1012B0FE" w14:textId="77777777" w:rsidR="00A90FE7" w:rsidRDefault="00292648">
      <w:pPr>
        <w:pStyle w:val="BodyText"/>
        <w:ind w:left="152" w:right="366"/>
      </w:pPr>
      <w:r>
        <w:t>The Transitional Arrangements specify roles for the President, Vice President, the Council, The Secretary- General, the Secretariat and the Organs of IALA in the transition</w:t>
      </w:r>
      <w:r>
        <w:rPr>
          <w:spacing w:val="-10"/>
        </w:rPr>
        <w:t xml:space="preserve"> </w:t>
      </w:r>
      <w:r>
        <w:t>period.</w:t>
      </w:r>
    </w:p>
    <w:p w14:paraId="381CA716" w14:textId="77777777" w:rsidR="00A90FE7" w:rsidRDefault="00A90FE7">
      <w:pPr>
        <w:pStyle w:val="BodyText"/>
        <w:spacing w:before="9"/>
        <w:rPr>
          <w:sz w:val="19"/>
        </w:rPr>
      </w:pPr>
    </w:p>
    <w:p w14:paraId="3E42D447" w14:textId="77777777" w:rsidR="00A90FE7" w:rsidRDefault="00292648">
      <w:pPr>
        <w:pStyle w:val="Heading1"/>
        <w:numPr>
          <w:ilvl w:val="0"/>
          <w:numId w:val="2"/>
        </w:numPr>
        <w:tabs>
          <w:tab w:val="left" w:pos="719"/>
          <w:tab w:val="left" w:pos="720"/>
        </w:tabs>
        <w:ind w:hanging="568"/>
      </w:pPr>
      <w:bookmarkStart w:id="3" w:name="3_Action_requested"/>
      <w:bookmarkEnd w:id="3"/>
      <w:r>
        <w:rPr>
          <w:color w:val="00558C"/>
        </w:rPr>
        <w:t>ACTION REQUESTED</w:t>
      </w:r>
    </w:p>
    <w:p w14:paraId="24D6871B" w14:textId="77777777" w:rsidR="00A90FE7" w:rsidRDefault="00A90FE7">
      <w:pPr>
        <w:pStyle w:val="BodyText"/>
        <w:spacing w:before="8"/>
        <w:rPr>
          <w:b/>
          <w:sz w:val="19"/>
        </w:rPr>
      </w:pPr>
    </w:p>
    <w:p w14:paraId="5509CC15" w14:textId="77777777" w:rsidR="00A90FE7" w:rsidRDefault="00292648">
      <w:pPr>
        <w:pStyle w:val="BodyText"/>
        <w:ind w:left="152"/>
      </w:pPr>
      <w:r>
        <w:t>LAP is requested to consider the attached proposal with a view to send it to the Council.</w:t>
      </w:r>
    </w:p>
    <w:p w14:paraId="73E72116" w14:textId="77777777" w:rsidR="00A90FE7" w:rsidRDefault="00A90FE7">
      <w:pPr>
        <w:sectPr w:rsidR="00A90FE7">
          <w:type w:val="continuous"/>
          <w:pgSz w:w="11910" w:h="16840"/>
          <w:pgMar w:top="760" w:right="1020" w:bottom="280" w:left="980" w:header="720" w:footer="720" w:gutter="0"/>
          <w:cols w:space="720"/>
        </w:sectPr>
      </w:pPr>
    </w:p>
    <w:p w14:paraId="04ED3292" w14:textId="77777777" w:rsidR="00A90FE7" w:rsidRDefault="00292648">
      <w:pPr>
        <w:pStyle w:val="Heading2"/>
        <w:spacing w:before="139"/>
      </w:pPr>
      <w:r>
        <w:lastRenderedPageBreak/>
        <w:t>DRAFT</w:t>
      </w:r>
    </w:p>
    <w:p w14:paraId="1AB9BBF8" w14:textId="77777777" w:rsidR="00A90FE7" w:rsidRDefault="00A90FE7">
      <w:pPr>
        <w:pStyle w:val="BodyText"/>
        <w:rPr>
          <w:b/>
        </w:rPr>
      </w:pPr>
    </w:p>
    <w:p w14:paraId="626CE405" w14:textId="77777777" w:rsidR="00A90FE7" w:rsidRDefault="00A90FE7">
      <w:pPr>
        <w:pStyle w:val="BodyText"/>
        <w:spacing w:before="10"/>
        <w:rPr>
          <w:b/>
          <w:sz w:val="21"/>
        </w:rPr>
      </w:pPr>
    </w:p>
    <w:p w14:paraId="0674863C" w14:textId="77777777" w:rsidR="00A90FE7" w:rsidRDefault="00292648">
      <w:pPr>
        <w:pStyle w:val="BodyText"/>
        <w:spacing w:before="1"/>
        <w:ind w:left="152"/>
      </w:pPr>
      <w:r>
        <w:t>IALA COUNCIL DECISION</w:t>
      </w:r>
    </w:p>
    <w:p w14:paraId="3F4E6D49" w14:textId="77777777" w:rsidR="00A90FE7" w:rsidRDefault="00A90FE7">
      <w:pPr>
        <w:pStyle w:val="BodyText"/>
      </w:pPr>
    </w:p>
    <w:p w14:paraId="3EC359EB" w14:textId="77777777" w:rsidR="00A90FE7" w:rsidRDefault="00292648">
      <w:pPr>
        <w:pStyle w:val="BodyText"/>
        <w:spacing w:line="480" w:lineRule="auto"/>
        <w:ind w:left="152" w:right="5841"/>
      </w:pPr>
      <w:r>
        <w:t>Adopted by the 71st meeting of the Council of XX December 2020</w:t>
      </w:r>
    </w:p>
    <w:p w14:paraId="675D6263" w14:textId="77777777" w:rsidR="00A90FE7" w:rsidRDefault="00292648">
      <w:pPr>
        <w:pStyle w:val="BodyText"/>
        <w:ind w:left="152" w:right="107"/>
      </w:pPr>
      <w:r>
        <w:t>Decision on the Transition Arrangements for IALA from a Non-Governmental Association to an International Organization.</w:t>
      </w:r>
    </w:p>
    <w:p w14:paraId="04945DE3" w14:textId="77777777" w:rsidR="00A90FE7" w:rsidRDefault="00A90FE7">
      <w:pPr>
        <w:pStyle w:val="BodyText"/>
        <w:spacing w:before="11"/>
        <w:rPr>
          <w:sz w:val="21"/>
        </w:rPr>
      </w:pPr>
    </w:p>
    <w:p w14:paraId="4AE292D9" w14:textId="77777777" w:rsidR="00A90FE7" w:rsidRDefault="00292648">
      <w:pPr>
        <w:pStyle w:val="Heading2"/>
      </w:pPr>
      <w:r>
        <w:t>THE</w:t>
      </w:r>
      <w:r>
        <w:rPr>
          <w:spacing w:val="-2"/>
        </w:rPr>
        <w:t xml:space="preserve"> </w:t>
      </w:r>
      <w:r>
        <w:t>COUNCIL</w:t>
      </w:r>
    </w:p>
    <w:p w14:paraId="71287050" w14:textId="77777777" w:rsidR="00A90FE7" w:rsidRDefault="00A90FE7">
      <w:pPr>
        <w:pStyle w:val="BodyText"/>
        <w:rPr>
          <w:b/>
        </w:rPr>
      </w:pPr>
    </w:p>
    <w:p w14:paraId="376992F7" w14:textId="77777777" w:rsidR="00A90FE7" w:rsidRDefault="00292648">
      <w:pPr>
        <w:pStyle w:val="BodyText"/>
        <w:ind w:left="152" w:right="238"/>
        <w:rPr>
          <w:ins w:id="4" w:author="Dean, Mary" w:date="2020-10-14T11:40:00Z"/>
        </w:rPr>
      </w:pPr>
      <w:r>
        <w:rPr>
          <w:b/>
        </w:rPr>
        <w:t xml:space="preserve">BEARING IN MIND </w:t>
      </w:r>
      <w:r>
        <w:t xml:space="preserve">that the </w:t>
      </w:r>
      <w:proofErr w:type="spellStart"/>
      <w:r>
        <w:t>XIIth</w:t>
      </w:r>
      <w:proofErr w:type="spellEnd"/>
      <w:r>
        <w:t xml:space="preserve"> General Assembly</w:t>
      </w:r>
      <w:ins w:id="5" w:author="Dean, Mary" w:date="2020-10-14T12:11:00Z">
        <w:r w:rsidR="00CB4A8C">
          <w:t>,</w:t>
        </w:r>
      </w:ins>
      <w:r>
        <w:t xml:space="preserve"> held in A </w:t>
      </w:r>
      <w:proofErr w:type="spellStart"/>
      <w:r>
        <w:t>Coruña</w:t>
      </w:r>
      <w:proofErr w:type="spellEnd"/>
      <w:r>
        <w:t xml:space="preserve"> from 25th to 31st May 2014, adopted </w:t>
      </w:r>
      <w:del w:id="6" w:author="Dean, Mary" w:date="2020-10-14T11:43:00Z">
        <w:r w:rsidDel="00241221">
          <w:delText xml:space="preserve">a </w:delText>
        </w:r>
      </w:del>
      <w:r>
        <w:t>Resolution</w:t>
      </w:r>
      <w:ins w:id="7" w:author="Dean, Mary" w:date="2020-10-14T11:43:00Z">
        <w:r w:rsidR="00241221">
          <w:t xml:space="preserve"> </w:t>
        </w:r>
      </w:ins>
      <w:ins w:id="8" w:author="Dean, Mary" w:date="2020-10-14T11:44:00Z">
        <w:r w:rsidR="00241221">
          <w:t>A.01</w:t>
        </w:r>
      </w:ins>
      <w:r>
        <w:t xml:space="preserve"> affirming that the status of an International Organization would best serve its objectives and determining that such status should be achieved as soon as possible by the means of the adoption of an international convention;</w:t>
      </w:r>
    </w:p>
    <w:p w14:paraId="6837E8C4" w14:textId="77777777" w:rsidR="00241221" w:rsidRDefault="00241221" w:rsidP="00241221">
      <w:pPr>
        <w:widowControl/>
        <w:adjustRightInd w:val="0"/>
        <w:ind w:left="142"/>
      </w:pPr>
      <w:ins w:id="9" w:author="Dean, Mary" w:date="2020-10-14T11:40:00Z">
        <w:r>
          <w:rPr>
            <w:b/>
          </w:rPr>
          <w:t xml:space="preserve">RECALLING </w:t>
        </w:r>
        <w:r w:rsidRPr="00241221">
          <w:t xml:space="preserve">that </w:t>
        </w:r>
      </w:ins>
      <w:ins w:id="10" w:author="Dean, Mary" w:date="2020-10-14T11:41:00Z">
        <w:r>
          <w:t>Resolution</w:t>
        </w:r>
      </w:ins>
      <w:ins w:id="11" w:author="Dean, Mary" w:date="2020-10-14T11:44:00Z">
        <w:r>
          <w:t xml:space="preserve"> A.01</w:t>
        </w:r>
      </w:ins>
      <w:ins w:id="12" w:author="Dean, Mary" w:date="2020-10-14T11:41:00Z">
        <w:r>
          <w:t xml:space="preserve"> </w:t>
        </w:r>
      </w:ins>
      <w:ins w:id="13" w:author="Dean, Mary" w:date="2020-10-14T11:42:00Z">
        <w:r>
          <w:rPr>
            <w:rFonts w:eastAsiaTheme="minorHAnsi"/>
            <w:lang w:val="en-AU"/>
          </w:rPr>
          <w:t>directed</w:t>
        </w:r>
      </w:ins>
      <w:ins w:id="14" w:author="Dean, Mary" w:date="2020-10-14T11:41:00Z">
        <w:r>
          <w:rPr>
            <w:rFonts w:eastAsiaTheme="minorHAnsi"/>
            <w:lang w:val="en-AU"/>
          </w:rPr>
          <w:t xml:space="preserve"> the IALA Council to further</w:t>
        </w:r>
      </w:ins>
      <w:ins w:id="15" w:author="Dean, Mary" w:date="2020-10-14T11:42:00Z">
        <w:r>
          <w:rPr>
            <w:rFonts w:eastAsiaTheme="minorHAnsi"/>
            <w:lang w:val="en-AU"/>
          </w:rPr>
          <w:t xml:space="preserve"> </w:t>
        </w:r>
      </w:ins>
      <w:ins w:id="16" w:author="Dean, Mary" w:date="2020-10-14T11:41:00Z">
        <w:r>
          <w:rPr>
            <w:rFonts w:eastAsiaTheme="minorHAnsi"/>
            <w:lang w:val="en-AU"/>
          </w:rPr>
          <w:t xml:space="preserve">consider the preparation of IALA for a change of status, </w:t>
        </w:r>
      </w:ins>
      <w:ins w:id="17" w:author="Dean, Mary" w:date="2020-10-14T11:42:00Z">
        <w:r>
          <w:rPr>
            <w:rFonts w:eastAsiaTheme="minorHAnsi"/>
            <w:lang w:val="en-AU"/>
          </w:rPr>
          <w:t xml:space="preserve">and authorised </w:t>
        </w:r>
      </w:ins>
      <w:ins w:id="18" w:author="Dean, Mary" w:date="2020-10-14T11:41:00Z">
        <w:r>
          <w:rPr>
            <w:rFonts w:eastAsiaTheme="minorHAnsi"/>
            <w:lang w:val="en-AU"/>
          </w:rPr>
          <w:t xml:space="preserve">the IALA Council to act in fulfilment of </w:t>
        </w:r>
      </w:ins>
      <w:ins w:id="19" w:author="Dean, Mary" w:date="2020-10-14T11:44:00Z">
        <w:r>
          <w:rPr>
            <w:rFonts w:eastAsiaTheme="minorHAnsi"/>
            <w:lang w:val="en-AU"/>
          </w:rPr>
          <w:t>that</w:t>
        </w:r>
      </w:ins>
      <w:ins w:id="20" w:author="Dean, Mary" w:date="2020-10-14T11:41:00Z">
        <w:r>
          <w:rPr>
            <w:rFonts w:eastAsiaTheme="minorHAnsi"/>
            <w:lang w:val="en-AU"/>
          </w:rPr>
          <w:t xml:space="preserve"> Resolution;</w:t>
        </w:r>
      </w:ins>
    </w:p>
    <w:p w14:paraId="43E99BA4" w14:textId="77777777" w:rsidR="00A90FE7" w:rsidRDefault="00292648">
      <w:pPr>
        <w:pStyle w:val="BodyText"/>
        <w:spacing w:before="1"/>
        <w:ind w:left="152" w:right="305"/>
      </w:pPr>
      <w:r>
        <w:rPr>
          <w:b/>
        </w:rPr>
        <w:t xml:space="preserve">RECOGNIZING </w:t>
      </w:r>
      <w:r>
        <w:t xml:space="preserve">that </w:t>
      </w:r>
      <w:del w:id="21" w:author="Dean, Mary" w:date="2020-10-14T12:12:00Z">
        <w:r w:rsidDel="00CB4A8C">
          <w:delText xml:space="preserve">the </w:delText>
        </w:r>
      </w:del>
      <w:ins w:id="22" w:author="Dean, Mary" w:date="2020-10-14T12:12:00Z">
        <w:r w:rsidR="00CB4A8C">
          <w:t xml:space="preserve">a </w:t>
        </w:r>
      </w:ins>
      <w:r>
        <w:t>Diplomatic Conference</w:t>
      </w:r>
      <w:ins w:id="23" w:author="Dean, Mary" w:date="2020-10-14T12:12:00Z">
        <w:r w:rsidR="00CB4A8C">
          <w:t>,</w:t>
        </w:r>
      </w:ins>
      <w:r>
        <w:t xml:space="preserve"> held in Kuala Lumpur from the 25th to 28th February 2020</w:t>
      </w:r>
      <w:ins w:id="24" w:author="Dean, Mary" w:date="2020-10-14T12:12:00Z">
        <w:r w:rsidR="00CB4A8C">
          <w:t>,</w:t>
        </w:r>
      </w:ins>
      <w:r>
        <w:t xml:space="preserve"> adopted the Convention on the International Organization for Marine Aids to Navigation;</w:t>
      </w:r>
    </w:p>
    <w:p w14:paraId="7404C6C1" w14:textId="77777777" w:rsidR="00A90FE7" w:rsidRDefault="00241221">
      <w:pPr>
        <w:pStyle w:val="BodyText"/>
        <w:spacing w:before="2" w:line="237" w:lineRule="auto"/>
        <w:ind w:left="152" w:right="131"/>
        <w:rPr>
          <w:ins w:id="25" w:author="Dean, Mary" w:date="2020-10-14T12:15:00Z"/>
        </w:rPr>
      </w:pPr>
      <w:ins w:id="26" w:author="Dean, Mary" w:date="2020-10-14T11:44:00Z">
        <w:r>
          <w:rPr>
            <w:b/>
          </w:rPr>
          <w:t xml:space="preserve">FURTHER </w:t>
        </w:r>
      </w:ins>
      <w:r w:rsidR="00292648">
        <w:rPr>
          <w:b/>
        </w:rPr>
        <w:t xml:space="preserve">RECALLING </w:t>
      </w:r>
      <w:r w:rsidR="00292648">
        <w:t>that the Annex to the Convention contains the Transitional Arrangements</w:t>
      </w:r>
      <w:ins w:id="27" w:author="Dean, Mary" w:date="2020-10-12T10:28:00Z">
        <w:r w:rsidR="002D019F">
          <w:t xml:space="preserve">, </w:t>
        </w:r>
      </w:ins>
      <w:ins w:id="28" w:author="Dean, Mary" w:date="2020-10-12T10:30:00Z">
        <w:r w:rsidR="002D019F">
          <w:t>one</w:t>
        </w:r>
      </w:ins>
      <w:ins w:id="29" w:author="Dean, Mary" w:date="2020-10-12T10:28:00Z">
        <w:r w:rsidR="002D019F">
          <w:t xml:space="preserve"> purpose of which is to </w:t>
        </w:r>
      </w:ins>
      <w:ins w:id="30" w:author="Dean, Mary" w:date="2020-10-12T10:30:00Z">
        <w:r w:rsidR="002D019F">
          <w:t>facilitate the transition from</w:t>
        </w:r>
      </w:ins>
      <w:del w:id="31" w:author="Dean, Mary" w:date="2020-10-12T10:28:00Z">
        <w:r w:rsidR="00292648" w:rsidDel="002D019F">
          <w:delText xml:space="preserve"> </w:delText>
        </w:r>
      </w:del>
      <w:del w:id="32" w:author="Dean, Mary" w:date="2020-10-12T10:30:00Z">
        <w:r w:rsidR="00292648" w:rsidDel="002D019F">
          <w:delText>for</w:delText>
        </w:r>
      </w:del>
      <w:r w:rsidR="00292648">
        <w:t xml:space="preserve"> the Association to </w:t>
      </w:r>
      <w:del w:id="33" w:author="Dean, Mary" w:date="2020-10-12T10:27:00Z">
        <w:r w:rsidR="00292648" w:rsidDel="002D019F">
          <w:delText xml:space="preserve">become an </w:delText>
        </w:r>
      </w:del>
      <w:ins w:id="34" w:author="Dean, Mary" w:date="2020-10-12T10:27:00Z">
        <w:r w:rsidR="002D019F">
          <w:t xml:space="preserve">the </w:t>
        </w:r>
      </w:ins>
      <w:r w:rsidR="00292648">
        <w:t>International Organization;</w:t>
      </w:r>
    </w:p>
    <w:p w14:paraId="7649D4B1" w14:textId="5DB93E67" w:rsidR="00CB4A8C" w:rsidRPr="00CB4A8C" w:rsidRDefault="00CB4A8C">
      <w:pPr>
        <w:pStyle w:val="BodyText"/>
        <w:spacing w:before="2" w:line="237" w:lineRule="auto"/>
        <w:ind w:left="152" w:right="131"/>
      </w:pPr>
      <w:ins w:id="35" w:author="Dean, Mary" w:date="2020-10-14T12:15:00Z">
        <w:r>
          <w:rPr>
            <w:b/>
          </w:rPr>
          <w:t xml:space="preserve">BEING MINDFUL </w:t>
        </w:r>
        <w:r>
          <w:t>that the</w:t>
        </w:r>
      </w:ins>
      <w:ins w:id="36" w:author="Dean, Mary" w:date="2020-10-14T12:17:00Z">
        <w:r>
          <w:t xml:space="preserve"> IALA Constitution</w:t>
        </w:r>
      </w:ins>
      <w:ins w:id="37" w:author="Francis Zachariae" w:date="2020-10-14T08:08:00Z">
        <w:r w:rsidR="00802A52">
          <w:t>, Article 13,</w:t>
        </w:r>
      </w:ins>
      <w:ins w:id="38" w:author="Dean, Mary" w:date="2020-10-14T12:17:00Z">
        <w:r>
          <w:t xml:space="preserve"> requires the Council of the</w:t>
        </w:r>
      </w:ins>
      <w:ins w:id="39" w:author="Dean, Mary" w:date="2020-10-14T12:15:00Z">
        <w:r>
          <w:t xml:space="preserve"> </w:t>
        </w:r>
      </w:ins>
      <w:ins w:id="40" w:author="Dean, Mary" w:date="2020-10-14T12:16:00Z">
        <w:r>
          <w:t xml:space="preserve">International Association of Marine Aids to Navigation and Lighthouse Authorities </w:t>
        </w:r>
      </w:ins>
      <w:ins w:id="41" w:author="Dean, Mary" w:date="2020-10-14T12:18:00Z">
        <w:r>
          <w:t>to</w:t>
        </w:r>
      </w:ins>
      <w:ins w:id="42" w:author="Dean, Mary" w:date="2020-10-14T12:17:00Z">
        <w:r>
          <w:t xml:space="preserve"> arrange for the winding u</w:t>
        </w:r>
      </w:ins>
      <w:ins w:id="43" w:author="Dean, Mary" w:date="2020-10-14T12:18:00Z">
        <w:r>
          <w:t>p of IALA, including</w:t>
        </w:r>
      </w:ins>
      <w:ins w:id="44" w:author="Dean, Mary" w:date="2020-10-14T12:20:00Z">
        <w:r>
          <w:t xml:space="preserve"> by</w:t>
        </w:r>
      </w:ins>
      <w:ins w:id="45" w:author="Dean, Mary" w:date="2020-10-14T12:18:00Z">
        <w:r>
          <w:t xml:space="preserve"> commencement of formalities for termination required by French law</w:t>
        </w:r>
      </w:ins>
      <w:ins w:id="46" w:author="Dean, Mary" w:date="2020-10-14T12:20:00Z">
        <w:r w:rsidR="005E6F5E">
          <w:t>;</w:t>
        </w:r>
      </w:ins>
    </w:p>
    <w:p w14:paraId="097190CD" w14:textId="77777777" w:rsidR="005E6F5E" w:rsidRDefault="00292648" w:rsidP="006D6210">
      <w:pPr>
        <w:pStyle w:val="BodyText"/>
        <w:spacing w:before="2"/>
        <w:ind w:left="152" w:right="303"/>
        <w:rPr>
          <w:ins w:id="47" w:author="Dean, Mary" w:date="2020-10-14T12:21:00Z"/>
          <w:b/>
        </w:rPr>
      </w:pPr>
      <w:r>
        <w:rPr>
          <w:b/>
        </w:rPr>
        <w:t>DECIDE</w:t>
      </w:r>
      <w:ins w:id="48" w:author="Dean, Mary" w:date="2020-10-12T10:30:00Z">
        <w:r w:rsidR="002D019F">
          <w:rPr>
            <w:b/>
          </w:rPr>
          <w:t>S</w:t>
        </w:r>
      </w:ins>
      <w:ins w:id="49" w:author="Dean, Mary" w:date="2020-10-14T12:21:00Z">
        <w:r w:rsidR="005E6F5E">
          <w:rPr>
            <w:b/>
          </w:rPr>
          <w:t>:</w:t>
        </w:r>
      </w:ins>
    </w:p>
    <w:p w14:paraId="64CCBDBF" w14:textId="7A9393D5" w:rsidR="006D6210" w:rsidRDefault="005E6F5E" w:rsidP="006D6210">
      <w:pPr>
        <w:pStyle w:val="BodyText"/>
        <w:spacing w:before="2"/>
        <w:ind w:left="152" w:right="303"/>
        <w:rPr>
          <w:ins w:id="50" w:author="Dean, Mary" w:date="2020-10-14T11:54:00Z"/>
        </w:rPr>
      </w:pPr>
      <w:ins w:id="51" w:author="Dean, Mary" w:date="2020-10-14T12:21:00Z">
        <w:r>
          <w:rPr>
            <w:b/>
          </w:rPr>
          <w:t>1</w:t>
        </w:r>
        <w:r>
          <w:rPr>
            <w:b/>
          </w:rPr>
          <w:tab/>
        </w:r>
      </w:ins>
      <w:r w:rsidR="00292648">
        <w:rPr>
          <w:b/>
        </w:rPr>
        <w:t xml:space="preserve"> </w:t>
      </w:r>
      <w:r w:rsidR="00292648">
        <w:t xml:space="preserve">that </w:t>
      </w:r>
      <w:ins w:id="52" w:author="Dean, Mary" w:date="2020-10-14T12:02:00Z">
        <w:r w:rsidR="00244E8F">
          <w:t>for the period from</w:t>
        </w:r>
      </w:ins>
      <w:ins w:id="53" w:author="Dean, Mary" w:date="2020-10-14T11:48:00Z">
        <w:r w:rsidR="00241221">
          <w:t xml:space="preserve"> entry into force of the Convention for the International Organization for Marine Aids to Navigation</w:t>
        </w:r>
      </w:ins>
      <w:ins w:id="54" w:author="Dean, Mary" w:date="2020-10-14T12:02:00Z">
        <w:r w:rsidR="00244E8F">
          <w:t xml:space="preserve"> until </w:t>
        </w:r>
        <w:del w:id="55" w:author="Francis Zachariae" w:date="2020-10-14T08:08:00Z">
          <w:r w:rsidR="00244E8F" w:rsidDel="00802A52">
            <w:delText xml:space="preserve">the convening of </w:delText>
          </w:r>
        </w:del>
      </w:ins>
      <w:ins w:id="56" w:author="Dean, Mary" w:date="2020-10-14T12:06:00Z">
        <w:del w:id="57" w:author="Francis Zachariae" w:date="2020-10-14T08:08:00Z">
          <w:r w:rsidR="00244E8F" w:rsidDel="00802A52">
            <w:delText>t</w:delText>
          </w:r>
        </w:del>
        <w:r w:rsidR="00244E8F">
          <w:t>he</w:t>
        </w:r>
      </w:ins>
      <w:ins w:id="58" w:author="Dean, Mary" w:date="2020-10-14T12:02:00Z">
        <w:r w:rsidR="00244E8F">
          <w:t xml:space="preserve"> first General Assembly of the International Organization</w:t>
        </w:r>
      </w:ins>
      <w:ins w:id="59" w:author="Dean, Mary" w:date="2020-10-14T11:54:00Z">
        <w:r w:rsidR="006D6210">
          <w:t>:</w:t>
        </w:r>
      </w:ins>
    </w:p>
    <w:p w14:paraId="1D9827D9" w14:textId="77777777" w:rsidR="006D6210" w:rsidRDefault="006D6210" w:rsidP="006D6210">
      <w:pPr>
        <w:pStyle w:val="BodyText"/>
        <w:numPr>
          <w:ilvl w:val="0"/>
          <w:numId w:val="6"/>
        </w:numPr>
        <w:spacing w:before="2"/>
        <w:ind w:left="851" w:right="303" w:hanging="709"/>
        <w:rPr>
          <w:ins w:id="60" w:author="Dean, Mary" w:date="2020-10-14T11:56:00Z"/>
        </w:rPr>
      </w:pPr>
      <w:ins w:id="61" w:author="Dean, Mary" w:date="2020-10-14T11:54:00Z">
        <w:r w:rsidRPr="006D6210">
          <w:t>The</w:t>
        </w:r>
        <w:r>
          <w:rPr>
            <w:b/>
          </w:rPr>
          <w:t xml:space="preserve"> </w:t>
        </w:r>
        <w:r>
          <w:t>President, Vice President and the Council of the International Association of Marine Aids to Navigation and Lighthouse Authorities</w:t>
        </w:r>
      </w:ins>
      <w:ins w:id="62" w:author="Dean, Mary" w:date="2020-10-14T11:55:00Z">
        <w:r>
          <w:t xml:space="preserve"> shall </w:t>
        </w:r>
      </w:ins>
      <w:ins w:id="63" w:author="Dean, Mary" w:date="2020-10-14T12:08:00Z">
        <w:r w:rsidR="00244E8F">
          <w:t xml:space="preserve">also </w:t>
        </w:r>
      </w:ins>
      <w:ins w:id="64" w:author="Dean, Mary" w:date="2020-10-14T11:55:00Z">
        <w:r>
          <w:t xml:space="preserve">operate as the President, Vice President and Council of the </w:t>
        </w:r>
      </w:ins>
      <w:ins w:id="65" w:author="Dean, Mary" w:date="2020-10-14T11:56:00Z">
        <w:r>
          <w:t>International Organization</w:t>
        </w:r>
      </w:ins>
      <w:ins w:id="66" w:author="Dean, Mary" w:date="2020-10-14T12:00:00Z">
        <w:r>
          <w:t>.</w:t>
        </w:r>
      </w:ins>
    </w:p>
    <w:p w14:paraId="713D730A" w14:textId="77777777" w:rsidR="006D6210" w:rsidRDefault="006D6210" w:rsidP="006D6210">
      <w:pPr>
        <w:pStyle w:val="BodyText"/>
        <w:numPr>
          <w:ilvl w:val="0"/>
          <w:numId w:val="6"/>
        </w:numPr>
        <w:spacing w:before="2"/>
        <w:ind w:left="851" w:right="303" w:hanging="709"/>
        <w:rPr>
          <w:ins w:id="67" w:author="Dean, Mary" w:date="2020-10-14T11:57:00Z"/>
        </w:rPr>
      </w:pPr>
      <w:ins w:id="68" w:author="Dean, Mary" w:date="2020-10-14T11:56:00Z">
        <w:r>
          <w:t xml:space="preserve">The Committees of </w:t>
        </w:r>
      </w:ins>
      <w:r w:rsidR="00292648">
        <w:t xml:space="preserve">the International Association of Marine Aids to Navigation and Lighthouse Authorities </w:t>
      </w:r>
      <w:del w:id="69" w:author="Dean, Mary" w:date="2020-10-14T11:57:00Z">
        <w:r w:rsidR="00292648" w:rsidDel="006D6210">
          <w:delText xml:space="preserve">will </w:delText>
        </w:r>
      </w:del>
      <w:ins w:id="70" w:author="Dean, Mary" w:date="2020-10-14T11:57:00Z">
        <w:r>
          <w:t xml:space="preserve">shall </w:t>
        </w:r>
      </w:ins>
      <w:ins w:id="71" w:author="Dean, Mary" w:date="2020-10-14T12:08:00Z">
        <w:r w:rsidR="00244E8F">
          <w:t xml:space="preserve">also </w:t>
        </w:r>
      </w:ins>
      <w:ins w:id="72" w:author="Dean, Mary" w:date="2020-10-14T11:57:00Z">
        <w:r>
          <w:t>operate as the Committees of the International Organization.</w:t>
        </w:r>
      </w:ins>
    </w:p>
    <w:p w14:paraId="5D734436" w14:textId="2D114FF9" w:rsidR="006D6210" w:rsidRDefault="00244E8F" w:rsidP="006D6210">
      <w:pPr>
        <w:pStyle w:val="BodyText"/>
        <w:numPr>
          <w:ilvl w:val="0"/>
          <w:numId w:val="6"/>
        </w:numPr>
        <w:spacing w:before="2"/>
        <w:ind w:left="851" w:right="303" w:hanging="709"/>
        <w:rPr>
          <w:ins w:id="73" w:author="Dean, Mary" w:date="2020-10-14T12:07:00Z"/>
        </w:rPr>
      </w:pPr>
      <w:ins w:id="74" w:author="Dean, Mary" w:date="2020-10-14T11:57:00Z">
        <w:r>
          <w:t xml:space="preserve">The </w:t>
        </w:r>
      </w:ins>
      <w:ins w:id="75" w:author="Dean, Mary" w:date="2020-10-14T12:00:00Z">
        <w:r>
          <w:t xml:space="preserve">Secretariat </w:t>
        </w:r>
      </w:ins>
      <w:ins w:id="76" w:author="Dean, Mary" w:date="2020-10-14T11:57:00Z">
        <w:r w:rsidR="006D6210">
          <w:t xml:space="preserve">and the </w:t>
        </w:r>
      </w:ins>
      <w:ins w:id="77" w:author="Dean, Mary" w:date="2020-10-14T12:00:00Z">
        <w:r>
          <w:t xml:space="preserve">Secretary-General </w:t>
        </w:r>
      </w:ins>
      <w:ins w:id="78" w:author="Dean, Mary" w:date="2020-10-14T11:57:00Z">
        <w:r w:rsidR="006D6210">
          <w:t xml:space="preserve">of </w:t>
        </w:r>
      </w:ins>
      <w:ins w:id="79" w:author="Dean, Mary" w:date="2020-10-14T11:58:00Z">
        <w:r w:rsidR="006D6210">
          <w:t>the</w:t>
        </w:r>
      </w:ins>
      <w:ins w:id="80" w:author="Dean, Mary" w:date="2020-10-14T11:57:00Z">
        <w:r w:rsidR="006D6210">
          <w:t xml:space="preserve"> </w:t>
        </w:r>
      </w:ins>
      <w:ins w:id="81" w:author="Dean, Mary" w:date="2020-10-14T11:58:00Z">
        <w:r w:rsidR="006D6210">
          <w:t xml:space="preserve">International Association of Marine Aids to Navigation and Lighthouse Authorities shall </w:t>
        </w:r>
      </w:ins>
      <w:ins w:id="82" w:author="Dean, Mary" w:date="2020-10-14T12:08:00Z">
        <w:r>
          <w:t xml:space="preserve">also </w:t>
        </w:r>
      </w:ins>
      <w:ins w:id="83" w:author="Dean, Mary" w:date="2020-10-14T11:58:00Z">
        <w:del w:id="84" w:author="Francis Zachariae" w:date="2020-10-14T08:09:00Z">
          <w:r w:rsidR="006D6210" w:rsidDel="00802A52">
            <w:delText>operate</w:delText>
          </w:r>
        </w:del>
      </w:ins>
      <w:ins w:id="85" w:author="Francis Zachariae" w:date="2020-10-14T08:09:00Z">
        <w:r w:rsidR="00802A52">
          <w:t>serve</w:t>
        </w:r>
      </w:ins>
      <w:ins w:id="86" w:author="Dean, Mary" w:date="2020-10-14T11:58:00Z">
        <w:r w:rsidR="006D6210">
          <w:t xml:space="preserve"> as </w:t>
        </w:r>
      </w:ins>
      <w:ins w:id="87" w:author="Dean, Mary" w:date="2020-10-14T12:00:00Z">
        <w:r>
          <w:t>the</w:t>
        </w:r>
      </w:ins>
      <w:ins w:id="88" w:author="Dean, Mary" w:date="2020-10-14T11:58:00Z">
        <w:r w:rsidR="006D6210">
          <w:t xml:space="preserve"> </w:t>
        </w:r>
      </w:ins>
      <w:ins w:id="89" w:author="Dean, Mary" w:date="2020-10-14T12:01:00Z">
        <w:r>
          <w:t xml:space="preserve">Secretariat and </w:t>
        </w:r>
      </w:ins>
      <w:ins w:id="90" w:author="Dean, Mary" w:date="2020-10-14T11:58:00Z">
        <w:r w:rsidR="006D6210">
          <w:t xml:space="preserve">Secretary-General of the International </w:t>
        </w:r>
      </w:ins>
      <w:ins w:id="91" w:author="Dean, Mary" w:date="2020-10-14T12:01:00Z">
        <w:r>
          <w:t>Organization</w:t>
        </w:r>
      </w:ins>
      <w:ins w:id="92" w:author="Dean, Mary" w:date="2020-10-14T12:07:00Z">
        <w:r>
          <w:t>.</w:t>
        </w:r>
      </w:ins>
    </w:p>
    <w:p w14:paraId="2A0CB5F1" w14:textId="0FFDD933" w:rsidR="00244E8F" w:rsidRDefault="00244E8F" w:rsidP="006D6210">
      <w:pPr>
        <w:pStyle w:val="BodyText"/>
        <w:numPr>
          <w:ilvl w:val="0"/>
          <w:numId w:val="6"/>
        </w:numPr>
        <w:spacing w:before="2"/>
        <w:ind w:left="851" w:right="303" w:hanging="709"/>
        <w:rPr>
          <w:ins w:id="93" w:author="Dean, Mary" w:date="2020-10-14T12:21:00Z"/>
        </w:rPr>
      </w:pPr>
      <w:ins w:id="94" w:author="Dean, Mary" w:date="2020-10-14T12:07:00Z">
        <w:r>
          <w:t xml:space="preserve">The General Regulation of the International Association of Marine Aids to Navigation and Lighthouse Authorities </w:t>
        </w:r>
      </w:ins>
      <w:ins w:id="95" w:author="Dean, Mary" w:date="2020-10-14T12:08:00Z">
        <w:r>
          <w:t xml:space="preserve">shall </w:t>
        </w:r>
      </w:ins>
      <w:ins w:id="96" w:author="Dean, Mary" w:date="2020-10-14T12:26:00Z">
        <w:r w:rsidR="005E6F5E">
          <w:t>be applied</w:t>
        </w:r>
      </w:ins>
      <w:ins w:id="97" w:author="Dean, Mary" w:date="2020-10-14T12:09:00Z">
        <w:r>
          <w:t xml:space="preserve"> </w:t>
        </w:r>
      </w:ins>
      <w:ins w:id="98" w:author="Francis Zachariae" w:date="2020-10-14T08:09:00Z">
        <w:r w:rsidR="00802A52">
          <w:t xml:space="preserve">mutatis mutandis </w:t>
        </w:r>
      </w:ins>
      <w:ins w:id="99" w:author="Dean, Mary" w:date="2020-10-14T12:09:00Z">
        <w:r>
          <w:t>as the General Regulations</w:t>
        </w:r>
      </w:ins>
      <w:ins w:id="100" w:author="Dean, Mary" w:date="2020-10-14T12:07:00Z">
        <w:r>
          <w:t xml:space="preserve"> of the International Organization</w:t>
        </w:r>
      </w:ins>
      <w:ins w:id="101" w:author="Dean, Mary" w:date="2020-10-14T12:09:00Z">
        <w:r>
          <w:t>.</w:t>
        </w:r>
      </w:ins>
    </w:p>
    <w:p w14:paraId="44ACAEB9" w14:textId="77777777" w:rsidR="005E6F5E" w:rsidRDefault="005E6F5E" w:rsidP="005E6F5E">
      <w:pPr>
        <w:pStyle w:val="BodyText"/>
        <w:spacing w:before="2"/>
        <w:ind w:left="851" w:right="303"/>
        <w:rPr>
          <w:ins w:id="102" w:author="Dean, Mary" w:date="2020-10-14T11:58:00Z"/>
        </w:rPr>
      </w:pPr>
    </w:p>
    <w:p w14:paraId="2FB7D6AF" w14:textId="77777777" w:rsidR="006D6210" w:rsidRDefault="005E6F5E" w:rsidP="006D6210">
      <w:pPr>
        <w:pStyle w:val="BodyText"/>
        <w:spacing w:before="2"/>
        <w:ind w:left="851" w:right="303" w:hanging="709"/>
        <w:rPr>
          <w:ins w:id="103" w:author="Dean, Mary" w:date="2020-10-14T11:58:00Z"/>
        </w:rPr>
      </w:pPr>
      <w:ins w:id="104" w:author="Dean, Mary" w:date="2020-10-14T12:21:00Z">
        <w:r>
          <w:t>2</w:t>
        </w:r>
        <w:r>
          <w:tab/>
        </w:r>
      </w:ins>
      <w:ins w:id="105" w:author="Dean, Mary" w:date="2020-10-14T12:22:00Z">
        <w:r>
          <w:t>The Secretary-General</w:t>
        </w:r>
      </w:ins>
      <w:ins w:id="106" w:author="Dean, Mary" w:date="2020-10-14T12:27:00Z">
        <w:r>
          <w:t>, on behalf of the Council,</w:t>
        </w:r>
      </w:ins>
      <w:ins w:id="107" w:author="Dean, Mary" w:date="2020-10-14T12:22:00Z">
        <w:r>
          <w:t xml:space="preserve"> </w:t>
        </w:r>
      </w:ins>
      <w:ins w:id="108" w:author="Dean, Mary" w:date="2020-10-14T12:27:00Z">
        <w:r>
          <w:t>is</w:t>
        </w:r>
      </w:ins>
      <w:ins w:id="109" w:author="Dean, Mary" w:date="2020-10-14T12:22:00Z">
        <w:r>
          <w:t xml:space="preserve"> to manage the winding up of IALA so as to </w:t>
        </w:r>
      </w:ins>
      <w:ins w:id="110" w:author="Dean, Mary" w:date="2020-10-14T12:23:00Z">
        <w:r>
          <w:t>facilitate</w:t>
        </w:r>
      </w:ins>
      <w:ins w:id="111" w:author="Dean, Mary" w:date="2020-10-14T12:22:00Z">
        <w:r>
          <w:t xml:space="preserve"> </w:t>
        </w:r>
      </w:ins>
      <w:ins w:id="112" w:author="Dean, Mary" w:date="2020-10-14T12:23:00Z">
        <w:r>
          <w:t>the above.</w:t>
        </w:r>
      </w:ins>
    </w:p>
    <w:p w14:paraId="3AB3CB7F" w14:textId="77777777" w:rsidR="00A90FE7" w:rsidRPr="00365528" w:rsidRDefault="006D6210" w:rsidP="006D6210">
      <w:pPr>
        <w:pStyle w:val="BodyText"/>
        <w:spacing w:before="2"/>
        <w:ind w:left="152" w:right="303" w:firstLine="568"/>
      </w:pPr>
      <w:ins w:id="113" w:author="Dean, Mary" w:date="2020-10-14T11:57:00Z">
        <w:r>
          <w:t xml:space="preserve"> </w:t>
        </w:r>
      </w:ins>
      <w:del w:id="114" w:author="Dean, Mary" w:date="2020-10-12T10:35:00Z">
        <w:r w:rsidR="00292648" w:rsidDel="002D019F">
          <w:delText>follow these</w:delText>
        </w:r>
      </w:del>
      <w:del w:id="115" w:author="Dean, Mary" w:date="2020-10-12T10:47:00Z">
        <w:r w:rsidR="00292648" w:rsidDel="00365528">
          <w:delText xml:space="preserve"> arrangements </w:delText>
        </w:r>
      </w:del>
      <w:del w:id="116" w:author="Dean, Mary" w:date="2020-10-14T11:48:00Z">
        <w:r w:rsidR="00292648" w:rsidDel="00241221">
          <w:delText>upon the entry into force of the Convention for the International Organization for Marine Aids to Navigation</w:delText>
        </w:r>
      </w:del>
    </w:p>
    <w:p w14:paraId="1E928B66" w14:textId="77777777" w:rsidR="00A90FE7" w:rsidRDefault="00A90FE7">
      <w:pPr>
        <w:pStyle w:val="BodyText"/>
      </w:pPr>
    </w:p>
    <w:p w14:paraId="76FA8DBC" w14:textId="77777777" w:rsidR="005E6F5E" w:rsidRDefault="005E6F5E">
      <w:pPr>
        <w:pStyle w:val="BodyText"/>
        <w:ind w:left="152" w:right="141"/>
        <w:rPr>
          <w:ins w:id="117" w:author="Dean, Mary" w:date="2020-10-14T12:29:00Z"/>
        </w:rPr>
      </w:pPr>
    </w:p>
    <w:p w14:paraId="051C62A8" w14:textId="77777777" w:rsidR="005E6F5E" w:rsidRDefault="005E6F5E">
      <w:pPr>
        <w:pStyle w:val="BodyText"/>
        <w:ind w:left="152" w:right="141"/>
        <w:rPr>
          <w:ins w:id="118" w:author="Dean, Mary" w:date="2020-10-14T12:29:00Z"/>
        </w:rPr>
      </w:pPr>
    </w:p>
    <w:p w14:paraId="2D01762A" w14:textId="77777777" w:rsidR="005E6F5E" w:rsidRDefault="005E6F5E">
      <w:pPr>
        <w:pStyle w:val="BodyText"/>
        <w:ind w:left="152" w:right="141"/>
        <w:rPr>
          <w:ins w:id="119" w:author="Dean, Mary" w:date="2020-10-14T12:29:00Z"/>
        </w:rPr>
      </w:pPr>
    </w:p>
    <w:p w14:paraId="2C1EE667" w14:textId="77777777" w:rsidR="005E6F5E" w:rsidRDefault="005E6F5E">
      <w:pPr>
        <w:pStyle w:val="BodyText"/>
        <w:ind w:left="152" w:right="141"/>
        <w:rPr>
          <w:ins w:id="120" w:author="Dean, Mary" w:date="2020-10-14T12:29:00Z"/>
        </w:rPr>
      </w:pPr>
    </w:p>
    <w:p w14:paraId="3879B949" w14:textId="77777777" w:rsidR="00A90FE7" w:rsidRDefault="005E6F5E">
      <w:pPr>
        <w:pStyle w:val="BodyText"/>
        <w:ind w:left="152" w:right="141"/>
      </w:pPr>
      <w:ins w:id="121" w:author="Dean, Mary" w:date="2020-10-14T12:29:00Z">
        <w:r>
          <w:lastRenderedPageBreak/>
          <w:t xml:space="preserve">FOR INFORMATION - </w:t>
        </w:r>
      </w:ins>
      <w:r w:rsidR="00292648">
        <w:t>ANNEX to the Convention for the International Organization for Marine Aids to Navigation of 28th February 2020:</w:t>
      </w:r>
    </w:p>
    <w:p w14:paraId="30C60461" w14:textId="77777777" w:rsidR="00A90FE7" w:rsidRDefault="00A90FE7">
      <w:pPr>
        <w:pStyle w:val="BodyText"/>
        <w:spacing w:before="1"/>
      </w:pPr>
    </w:p>
    <w:p w14:paraId="37A2D56E" w14:textId="77777777" w:rsidR="00A90FE7" w:rsidRDefault="00292648">
      <w:pPr>
        <w:pStyle w:val="BodyText"/>
        <w:ind w:left="152"/>
      </w:pPr>
      <w:r>
        <w:t>Transitional Arrangements</w:t>
      </w:r>
    </w:p>
    <w:p w14:paraId="7CE2AEC7" w14:textId="77777777" w:rsidR="00A90FE7" w:rsidRDefault="00A90FE7">
      <w:pPr>
        <w:pStyle w:val="BodyText"/>
        <w:spacing w:before="10"/>
        <w:rPr>
          <w:sz w:val="21"/>
        </w:rPr>
      </w:pPr>
    </w:p>
    <w:p w14:paraId="1F5815FC" w14:textId="77777777" w:rsidR="00A90FE7" w:rsidRDefault="00292648">
      <w:pPr>
        <w:pStyle w:val="BodyText"/>
        <w:ind w:left="152" w:right="294"/>
      </w:pPr>
      <w:r>
        <w:t xml:space="preserve">At the </w:t>
      </w:r>
      <w:proofErr w:type="spellStart"/>
      <w:r>
        <w:t>XIIth</w:t>
      </w:r>
      <w:proofErr w:type="spellEnd"/>
      <w:r>
        <w:t xml:space="preserve"> General Assembly held in A </w:t>
      </w:r>
      <w:proofErr w:type="spellStart"/>
      <w:r>
        <w:t>Coruña</w:t>
      </w:r>
      <w:proofErr w:type="spellEnd"/>
      <w:r>
        <w:t xml:space="preserve"> from 25th to 31st May 2014, the International Association of Marine Aids to Navigation and Lighthouse Authorities adopted a Resolution affirming that the status of an International Organization would best serve its objectives and determining that such status should be achieved as soon as possible by the means of the adoption of an international convention.</w:t>
      </w:r>
    </w:p>
    <w:p w14:paraId="11502A9C" w14:textId="77777777" w:rsidR="00A90FE7" w:rsidRDefault="00292648">
      <w:pPr>
        <w:pStyle w:val="BodyText"/>
        <w:spacing w:before="1"/>
        <w:ind w:left="152" w:right="201"/>
      </w:pPr>
      <w:r>
        <w:t>As a consequence, Article 13 of the Constitution of the International Association of Marine Aids to Navigation and Lighthouse Authorities was amended to facilitate the winding up of the association and the transition of its assets to the Organization.</w:t>
      </w:r>
    </w:p>
    <w:p w14:paraId="4B7F4FC7" w14:textId="77777777" w:rsidR="008E0FAA" w:rsidRDefault="008E0FAA">
      <w:pPr>
        <w:pStyle w:val="BodyText"/>
        <w:spacing w:before="1"/>
        <w:ind w:left="152" w:right="201"/>
      </w:pPr>
    </w:p>
    <w:p w14:paraId="6E246C77" w14:textId="77777777" w:rsidR="00365528" w:rsidRDefault="00292648">
      <w:pPr>
        <w:pStyle w:val="BodyText"/>
        <w:ind w:left="152" w:right="598"/>
      </w:pPr>
      <w:r>
        <w:t>The purpose of the transitional arrangements is to ensure the uninterrupted international efforts to develop, improve and harmonize Marine Aids to Navigation and to facilitate the transition from the International Association of Marine Aids to Navigation and Lighthouse Authorities to the Organization.</w:t>
      </w:r>
    </w:p>
    <w:p w14:paraId="06621602" w14:textId="77777777" w:rsidR="008E0FAA" w:rsidRDefault="008E0FAA">
      <w:pPr>
        <w:pStyle w:val="BodyText"/>
        <w:ind w:left="152" w:right="598"/>
      </w:pPr>
    </w:p>
    <w:p w14:paraId="7BF2F91B" w14:textId="77777777" w:rsidR="00A90FE7" w:rsidRDefault="00292648">
      <w:pPr>
        <w:pStyle w:val="ListParagraph"/>
        <w:numPr>
          <w:ilvl w:val="0"/>
          <w:numId w:val="1"/>
        </w:numPr>
        <w:tabs>
          <w:tab w:val="left" w:pos="872"/>
          <w:tab w:val="left" w:pos="873"/>
        </w:tabs>
        <w:ind w:right="121" w:firstLine="0"/>
      </w:pPr>
      <w:r>
        <w:t xml:space="preserve">Upon the entry into force of this Convention, the President, Vice President and the Council of the International Association of Marine Aids to Navigation and Lighthouse </w:t>
      </w:r>
      <w:r w:rsidRPr="005E6F5E">
        <w:t>Authorities shall be invited</w:t>
      </w:r>
      <w:r>
        <w:t xml:space="preserve"> to become the President, Vice President and Council of the Organization and will operate as such until the first General Assembly convened under this Convention has elected a President, Vice President and Council, which must be within a period not exceeding six</w:t>
      </w:r>
      <w:r>
        <w:rPr>
          <w:spacing w:val="-8"/>
        </w:rPr>
        <w:t xml:space="preserve"> </w:t>
      </w:r>
      <w:r>
        <w:t>months.</w:t>
      </w:r>
    </w:p>
    <w:p w14:paraId="334B6B5C" w14:textId="77777777" w:rsidR="00365528" w:rsidRDefault="00365528" w:rsidP="00365528">
      <w:pPr>
        <w:tabs>
          <w:tab w:val="left" w:pos="872"/>
          <w:tab w:val="left" w:pos="873"/>
        </w:tabs>
        <w:ind w:left="152" w:right="121"/>
      </w:pPr>
    </w:p>
    <w:p w14:paraId="6F626749" w14:textId="77777777" w:rsidR="00A90FE7" w:rsidRDefault="00292648">
      <w:pPr>
        <w:pStyle w:val="ListParagraph"/>
        <w:numPr>
          <w:ilvl w:val="0"/>
          <w:numId w:val="1"/>
        </w:numPr>
        <w:tabs>
          <w:tab w:val="left" w:pos="872"/>
          <w:tab w:val="left" w:pos="873"/>
        </w:tabs>
        <w:ind w:right="675" w:firstLine="0"/>
      </w:pPr>
      <w:r>
        <w:t>The Committees of the International Association of Marine Aids to Navigation and Lighthouse Authorities shall operate until Committees are established under this</w:t>
      </w:r>
      <w:r>
        <w:rPr>
          <w:spacing w:val="-12"/>
        </w:rPr>
        <w:t xml:space="preserve"> </w:t>
      </w:r>
      <w:r>
        <w:t>Convention.</w:t>
      </w:r>
    </w:p>
    <w:p w14:paraId="2D214492" w14:textId="77777777" w:rsidR="00A90FE7" w:rsidRDefault="00292648">
      <w:pPr>
        <w:pStyle w:val="ListParagraph"/>
        <w:numPr>
          <w:ilvl w:val="0"/>
          <w:numId w:val="1"/>
        </w:numPr>
        <w:tabs>
          <w:tab w:val="left" w:pos="872"/>
          <w:tab w:val="left" w:pos="873"/>
        </w:tabs>
        <w:ind w:right="233" w:firstLine="0"/>
      </w:pPr>
      <w:r>
        <w:t>Until such time as the Secretariat of the Organization has been established, the Secretariat of the International Association of Marine Aids to Navigation and Lighthouse Authorities shall be invited to serve as, and perform the functions of, the Secretariat. The Secretary-General of the International Association of Marine Aids to Navigation and Lighthouse Authorities shall serve as the Secretary-General of the Organization until the General Assembly elects the Secretary-General in accordance with this</w:t>
      </w:r>
      <w:r>
        <w:rPr>
          <w:spacing w:val="-34"/>
        </w:rPr>
        <w:t xml:space="preserve"> </w:t>
      </w:r>
      <w:r>
        <w:t>Convention.</w:t>
      </w:r>
    </w:p>
    <w:p w14:paraId="705061FD" w14:textId="77777777" w:rsidR="00A90FE7" w:rsidRDefault="00A90FE7"/>
    <w:p w14:paraId="56CC15A7" w14:textId="77777777" w:rsidR="00365528" w:rsidRDefault="00365528"/>
    <w:p w14:paraId="6E67937D" w14:textId="77777777" w:rsidR="00365528" w:rsidRDefault="00365528" w:rsidP="005E6F5E">
      <w:pPr>
        <w:pStyle w:val="ListParagraph"/>
        <w:numPr>
          <w:ilvl w:val="0"/>
          <w:numId w:val="1"/>
        </w:numPr>
        <w:sectPr w:rsidR="00365528">
          <w:headerReference w:type="default" r:id="rId8"/>
          <w:footerReference w:type="default" r:id="rId9"/>
          <w:pgSz w:w="11910" w:h="16840"/>
          <w:pgMar w:top="1280" w:right="1020" w:bottom="900" w:left="980" w:header="406" w:footer="713" w:gutter="0"/>
          <w:pgNumType w:start="2"/>
          <w:cols w:space="720"/>
        </w:sectPr>
      </w:pPr>
      <w:r>
        <w:t xml:space="preserve">Until such time as the Organization has adopted General Regulations, it shall function in accordance with the General Regulations of the International Association of Marine Aids to Navigation and Lighthouse Authorities mutatis mutandis. </w:t>
      </w:r>
    </w:p>
    <w:p w14:paraId="16920ADD" w14:textId="77777777" w:rsidR="00A90FE7" w:rsidRDefault="00292648" w:rsidP="005E6F5E">
      <w:pPr>
        <w:pStyle w:val="ListParagraph"/>
        <w:numPr>
          <w:ilvl w:val="0"/>
          <w:numId w:val="1"/>
        </w:numPr>
        <w:tabs>
          <w:tab w:val="left" w:pos="872"/>
          <w:tab w:val="left" w:pos="873"/>
        </w:tabs>
        <w:spacing w:before="139"/>
        <w:ind w:right="115" w:firstLine="0"/>
        <w:jc w:val="both"/>
      </w:pPr>
      <w:r>
        <w:lastRenderedPageBreak/>
        <w:t>Until such time as the Organization has adopted General Regulations, it shall function in accordance with the General Regulations of the International Association of Marine Aids to Navigation and Lighthouse Authorities mutatis</w:t>
      </w:r>
      <w:r w:rsidRPr="005E6F5E">
        <w:rPr>
          <w:spacing w:val="-5"/>
        </w:rPr>
        <w:t xml:space="preserve"> </w:t>
      </w:r>
      <w:r>
        <w:t>mutandis.</w:t>
      </w:r>
    </w:p>
    <w:p w14:paraId="7BB77BDA" w14:textId="77777777" w:rsidR="00A90FE7" w:rsidRDefault="00292648">
      <w:pPr>
        <w:pStyle w:val="ListParagraph"/>
        <w:numPr>
          <w:ilvl w:val="0"/>
          <w:numId w:val="1"/>
        </w:numPr>
        <w:tabs>
          <w:tab w:val="left" w:pos="872"/>
          <w:tab w:val="left" w:pos="874"/>
        </w:tabs>
        <w:ind w:left="153" w:right="232" w:firstLine="0"/>
      </w:pPr>
      <w:r>
        <w:t>All national members of the International Association of Marine Aids to Navigation and Lighthouse Authorities from States that are not Member States shall, subject to their formal request, become Associate Members of the Organization for a duration of up to ten years from the date of entry into force of this Convention, unless the General Assembly decides to extend that</w:t>
      </w:r>
      <w:r>
        <w:rPr>
          <w:spacing w:val="-11"/>
        </w:rPr>
        <w:t xml:space="preserve"> </w:t>
      </w:r>
      <w:r>
        <w:t>period.</w:t>
      </w:r>
    </w:p>
    <w:p w14:paraId="4917438B" w14:textId="77777777" w:rsidR="00A90FE7" w:rsidRDefault="00292648">
      <w:pPr>
        <w:pStyle w:val="ListParagraph"/>
        <w:numPr>
          <w:ilvl w:val="0"/>
          <w:numId w:val="1"/>
        </w:numPr>
        <w:tabs>
          <w:tab w:val="left" w:pos="872"/>
          <w:tab w:val="left" w:pos="874"/>
        </w:tabs>
        <w:ind w:left="153" w:right="224" w:hanging="1"/>
      </w:pPr>
      <w:r>
        <w:t>In the event that a State which has a former national member with Associate membership in accordance with paragraph 5 becomes a Member State, the Associate membership shall cease on the date on which this Convention enters into force for that</w:t>
      </w:r>
      <w:r>
        <w:rPr>
          <w:spacing w:val="-11"/>
        </w:rPr>
        <w:t xml:space="preserve"> </w:t>
      </w:r>
      <w:r>
        <w:t>State.</w:t>
      </w:r>
    </w:p>
    <w:p w14:paraId="1C871453" w14:textId="77777777" w:rsidR="00A90FE7" w:rsidRDefault="00292648">
      <w:pPr>
        <w:pStyle w:val="ListParagraph"/>
        <w:numPr>
          <w:ilvl w:val="0"/>
          <w:numId w:val="1"/>
        </w:numPr>
        <w:tabs>
          <w:tab w:val="left" w:pos="873"/>
          <w:tab w:val="left" w:pos="874"/>
        </w:tabs>
        <w:ind w:left="153" w:right="143" w:firstLine="0"/>
      </w:pPr>
      <w:r>
        <w:t>All Associate and Industrial Members of the International Association of Marine Aids to Navigation and Lighthouse Authorities up to date with their fees shall, subject to their formal request, become Affiliate Members of the</w:t>
      </w:r>
      <w:r>
        <w:rPr>
          <w:spacing w:val="-8"/>
        </w:rPr>
        <w:t xml:space="preserve"> </w:t>
      </w:r>
      <w:r>
        <w:t>Organization.</w:t>
      </w:r>
    </w:p>
    <w:p w14:paraId="05236C0E" w14:textId="77777777" w:rsidR="00A90FE7" w:rsidRDefault="00292648">
      <w:pPr>
        <w:pStyle w:val="ListParagraph"/>
        <w:numPr>
          <w:ilvl w:val="0"/>
          <w:numId w:val="1"/>
        </w:numPr>
        <w:tabs>
          <w:tab w:val="left" w:pos="873"/>
          <w:tab w:val="left" w:pos="874"/>
        </w:tabs>
        <w:ind w:left="153" w:right="337" w:firstLine="0"/>
      </w:pPr>
      <w:r>
        <w:t>The transfer of rights, interests, assets and liabilities from the International Association of Marine Aids to Navigation and Lighthouse Authorities to the Organization will take place pursuant to French</w:t>
      </w:r>
      <w:r>
        <w:rPr>
          <w:spacing w:val="-35"/>
        </w:rPr>
        <w:t xml:space="preserve"> </w:t>
      </w:r>
      <w:r>
        <w:t>law.</w:t>
      </w:r>
    </w:p>
    <w:sectPr w:rsidR="00A90FE7">
      <w:pgSz w:w="11910" w:h="16840"/>
      <w:pgMar w:top="1280" w:right="1020" w:bottom="900" w:left="980" w:header="406" w:footer="7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66D1C0" w14:textId="77777777" w:rsidR="00146DD2" w:rsidRDefault="00146DD2">
      <w:r>
        <w:separator/>
      </w:r>
    </w:p>
  </w:endnote>
  <w:endnote w:type="continuationSeparator" w:id="0">
    <w:p w14:paraId="461DD100" w14:textId="77777777" w:rsidR="00146DD2" w:rsidRDefault="00146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C17F7" w14:textId="77777777" w:rsidR="00A90FE7" w:rsidRDefault="00365528">
    <w:pPr>
      <w:pStyle w:val="BodyText"/>
      <w:spacing w:line="14" w:lineRule="auto"/>
      <w:rPr>
        <w:sz w:val="20"/>
      </w:rPr>
    </w:pPr>
    <w:r>
      <w:rPr>
        <w:noProof/>
        <w:lang w:val="nb-NO" w:eastAsia="nb-NO"/>
      </w:rPr>
      <mc:AlternateContent>
        <mc:Choice Requires="wps">
          <w:drawing>
            <wp:anchor distT="0" distB="0" distL="114300" distR="114300" simplePos="0" relativeHeight="487512576" behindDoc="1" locked="0" layoutInCell="1" allowOverlap="1" wp14:anchorId="19A7D2BE" wp14:editId="564C766C">
              <wp:simplePos x="0" y="0"/>
              <wp:positionH relativeFrom="page">
                <wp:posOffset>3709670</wp:posOffset>
              </wp:positionH>
              <wp:positionV relativeFrom="page">
                <wp:posOffset>10100310</wp:posOffset>
              </wp:positionV>
              <wp:extent cx="140335" cy="1524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33BE5" w14:textId="2929A703" w:rsidR="00A90FE7" w:rsidRDefault="00292648">
                          <w:pPr>
                            <w:spacing w:line="223" w:lineRule="exact"/>
                            <w:ind w:left="60"/>
                            <w:rPr>
                              <w:sz w:val="20"/>
                            </w:rPr>
                          </w:pPr>
                          <w:r>
                            <w:fldChar w:fldCharType="begin"/>
                          </w:r>
                          <w:r>
                            <w:rPr>
                              <w:w w:val="99"/>
                              <w:sz w:val="20"/>
                            </w:rPr>
                            <w:instrText xml:space="preserve"> PAGE </w:instrText>
                          </w:r>
                          <w:r>
                            <w:fldChar w:fldCharType="separate"/>
                          </w:r>
                          <w:r w:rsidR="00E95389">
                            <w:rPr>
                              <w:noProof/>
                              <w:w w:val="99"/>
                              <w:sz w:val="20"/>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A7D2BE" id="_x0000_t202" coordsize="21600,21600" o:spt="202" path="m,l,21600r21600,l21600,xe">
              <v:stroke joinstyle="miter"/>
              <v:path gradientshapeok="t" o:connecttype="rect"/>
            </v:shapetype>
            <v:shape id="Text Box 1" o:spid="_x0000_s1027" type="#_x0000_t202" style="position:absolute;margin-left:292.1pt;margin-top:795.3pt;width:11.05pt;height:12pt;z-index:-1580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" filled="f" stroked="f">
              <v:textbox inset="0,0,0,0">
                <w:txbxContent>
                  <w:p w14:paraId="6A733BE5" w14:textId="2929A703" w:rsidR="00A90FE7" w:rsidRDefault="00292648">
                    <w:pPr>
                      <w:spacing w:line="223" w:lineRule="exact"/>
                      <w:ind w:left="60"/>
                      <w:rPr>
                        <w:sz w:val="20"/>
                      </w:rPr>
                    </w:pPr>
                    <w:r>
                      <w:fldChar w:fldCharType="begin"/>
                    </w:r>
                    <w:r>
                      <w:rPr>
                        <w:w w:val="99"/>
                        <w:sz w:val="20"/>
                      </w:rPr>
                      <w:instrText xml:space="preserve"> PAGE </w:instrText>
                    </w:r>
                    <w:r>
                      <w:fldChar w:fldCharType="separate"/>
                    </w:r>
                    <w:r w:rsidR="00E95389">
                      <w:rPr>
                        <w:noProof/>
                        <w:w w:val="99"/>
                        <w:sz w:val="20"/>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0290D0" w14:textId="77777777" w:rsidR="00146DD2" w:rsidRDefault="00146DD2">
      <w:r>
        <w:separator/>
      </w:r>
    </w:p>
  </w:footnote>
  <w:footnote w:type="continuationSeparator" w:id="0">
    <w:p w14:paraId="4EC5AD11" w14:textId="77777777" w:rsidR="00146DD2" w:rsidRDefault="00146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26044" w14:textId="77777777" w:rsidR="00A90FE7" w:rsidRDefault="00292648">
    <w:pPr>
      <w:pStyle w:val="BodyText"/>
      <w:spacing w:line="14" w:lineRule="auto"/>
      <w:rPr>
        <w:sz w:val="20"/>
      </w:rPr>
    </w:pPr>
    <w:r>
      <w:rPr>
        <w:noProof/>
        <w:lang w:val="nb-NO" w:eastAsia="nb-NO"/>
      </w:rPr>
      <w:drawing>
        <wp:anchor distT="0" distB="0" distL="0" distR="0" simplePos="0" relativeHeight="251659776" behindDoc="1" locked="0" layoutInCell="1" allowOverlap="1" wp14:anchorId="383EA118" wp14:editId="55B6D867">
          <wp:simplePos x="0" y="0"/>
          <wp:positionH relativeFrom="page">
            <wp:posOffset>6840219</wp:posOffset>
          </wp:positionH>
          <wp:positionV relativeFrom="page">
            <wp:posOffset>257812</wp:posOffset>
          </wp:positionV>
          <wp:extent cx="574673" cy="560067"/>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574673" cy="560067"/>
                  </a:xfrm>
                  <a:prstGeom prst="rect">
                    <a:avLst/>
                  </a:prstGeom>
                </pic:spPr>
              </pic:pic>
            </a:graphicData>
          </a:graphic>
        </wp:anchor>
      </w:drawing>
    </w:r>
    <w:r w:rsidR="00365528">
      <w:rPr>
        <w:noProof/>
        <w:lang w:val="nb-NO" w:eastAsia="nb-NO"/>
      </w:rPr>
      <mc:AlternateContent>
        <mc:Choice Requires="wps">
          <w:drawing>
            <wp:anchor distT="0" distB="0" distL="114300" distR="114300" simplePos="0" relativeHeight="487512064" behindDoc="1" locked="0" layoutInCell="1" allowOverlap="1" wp14:anchorId="6298DA95" wp14:editId="1D0666F0">
              <wp:simplePos x="0" y="0"/>
              <wp:positionH relativeFrom="page">
                <wp:posOffset>6287770</wp:posOffset>
              </wp:positionH>
              <wp:positionV relativeFrom="page">
                <wp:posOffset>610235</wp:posOffset>
              </wp:positionV>
              <wp:extent cx="449580" cy="1524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7FE4D" w14:textId="77777777" w:rsidR="00A90FE7" w:rsidRDefault="00292648">
                          <w:pPr>
                            <w:spacing w:line="223" w:lineRule="exact"/>
                            <w:ind w:left="20"/>
                            <w:rPr>
                              <w:sz w:val="20"/>
                            </w:rPr>
                          </w:pPr>
                          <w:r>
                            <w:rPr>
                              <w:sz w:val="20"/>
                            </w:rPr>
                            <w:t>LAP21-9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5.1pt;margin-top:48.05pt;width:35.4pt;height:12pt;z-index:-1580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" filled="f" stroked="f">
              <v:textbox inset="0,0,0,0">
                <w:txbxContent>
                  <w:p w:rsidR="00A90FE7" w:rsidRDefault="00292648">
                    <w:pPr>
                      <w:spacing w:line="223" w:lineRule="exact"/>
                      <w:ind w:left="20"/>
                      <w:rPr>
                        <w:sz w:val="20"/>
                      </w:rPr>
                    </w:pPr>
                    <w:r>
                      <w:rPr>
                        <w:sz w:val="20"/>
                      </w:rPr>
                      <w:t>LAP21-9</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CC2C08"/>
    <w:multiLevelType w:val="hybridMultilevel"/>
    <w:tmpl w:val="CF8CD444"/>
    <w:lvl w:ilvl="0" w:tplc="B2DAEFBE">
      <w:numFmt w:val="bullet"/>
      <w:lvlText w:val="❒"/>
      <w:lvlJc w:val="left"/>
      <w:pPr>
        <w:ind w:left="1811" w:hanging="324"/>
      </w:pPr>
      <w:rPr>
        <w:rFonts w:ascii="Wingdings 2" w:eastAsia="Wingdings 2" w:hAnsi="Wingdings 2" w:cs="Wingdings 2" w:hint="default"/>
        <w:w w:val="134"/>
        <w:sz w:val="24"/>
        <w:szCs w:val="24"/>
      </w:rPr>
    </w:lvl>
    <w:lvl w:ilvl="1" w:tplc="E9A4DB06">
      <w:numFmt w:val="bullet"/>
      <w:lvlText w:val="•"/>
      <w:lvlJc w:val="left"/>
      <w:pPr>
        <w:ind w:left="1933" w:hanging="324"/>
      </w:pPr>
      <w:rPr>
        <w:rFonts w:hint="default"/>
      </w:rPr>
    </w:lvl>
    <w:lvl w:ilvl="2" w:tplc="26FE4C28">
      <w:numFmt w:val="bullet"/>
      <w:lvlText w:val="•"/>
      <w:lvlJc w:val="left"/>
      <w:pPr>
        <w:ind w:left="2047" w:hanging="324"/>
      </w:pPr>
      <w:rPr>
        <w:rFonts w:hint="default"/>
      </w:rPr>
    </w:lvl>
    <w:lvl w:ilvl="3" w:tplc="080E7174">
      <w:numFmt w:val="bullet"/>
      <w:lvlText w:val="•"/>
      <w:lvlJc w:val="left"/>
      <w:pPr>
        <w:ind w:left="2161" w:hanging="324"/>
      </w:pPr>
      <w:rPr>
        <w:rFonts w:hint="default"/>
      </w:rPr>
    </w:lvl>
    <w:lvl w:ilvl="4" w:tplc="DC30D266">
      <w:numFmt w:val="bullet"/>
      <w:lvlText w:val="•"/>
      <w:lvlJc w:val="left"/>
      <w:pPr>
        <w:ind w:left="2274" w:hanging="324"/>
      </w:pPr>
      <w:rPr>
        <w:rFonts w:hint="default"/>
      </w:rPr>
    </w:lvl>
    <w:lvl w:ilvl="5" w:tplc="25E88386">
      <w:numFmt w:val="bullet"/>
      <w:lvlText w:val="•"/>
      <w:lvlJc w:val="left"/>
      <w:pPr>
        <w:ind w:left="2388" w:hanging="324"/>
      </w:pPr>
      <w:rPr>
        <w:rFonts w:hint="default"/>
      </w:rPr>
    </w:lvl>
    <w:lvl w:ilvl="6" w:tplc="32962E90">
      <w:numFmt w:val="bullet"/>
      <w:lvlText w:val="•"/>
      <w:lvlJc w:val="left"/>
      <w:pPr>
        <w:ind w:left="2502" w:hanging="324"/>
      </w:pPr>
      <w:rPr>
        <w:rFonts w:hint="default"/>
      </w:rPr>
    </w:lvl>
    <w:lvl w:ilvl="7" w:tplc="A71A1C74">
      <w:numFmt w:val="bullet"/>
      <w:lvlText w:val="•"/>
      <w:lvlJc w:val="left"/>
      <w:pPr>
        <w:ind w:left="2615" w:hanging="324"/>
      </w:pPr>
      <w:rPr>
        <w:rFonts w:hint="default"/>
      </w:rPr>
    </w:lvl>
    <w:lvl w:ilvl="8" w:tplc="14E881CA">
      <w:numFmt w:val="bullet"/>
      <w:lvlText w:val="•"/>
      <w:lvlJc w:val="left"/>
      <w:pPr>
        <w:ind w:left="2729" w:hanging="324"/>
      </w:pPr>
      <w:rPr>
        <w:rFonts w:hint="default"/>
      </w:rPr>
    </w:lvl>
  </w:abstractNum>
  <w:abstractNum w:abstractNumId="1" w15:restartNumberingAfterBreak="0">
    <w:nsid w:val="141342FF"/>
    <w:multiLevelType w:val="hybridMultilevel"/>
    <w:tmpl w:val="D06444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183777A"/>
    <w:multiLevelType w:val="hybridMultilevel"/>
    <w:tmpl w:val="152C83C4"/>
    <w:lvl w:ilvl="0" w:tplc="28D27F6A">
      <w:start w:val="1"/>
      <w:numFmt w:val="decimal"/>
      <w:lvlText w:val="%1."/>
      <w:lvlJc w:val="left"/>
      <w:pPr>
        <w:ind w:left="152" w:hanging="721"/>
        <w:jc w:val="left"/>
      </w:pPr>
      <w:rPr>
        <w:rFonts w:ascii="Calibri" w:eastAsia="Calibri" w:hAnsi="Calibri" w:cs="Calibri" w:hint="default"/>
        <w:w w:val="100"/>
        <w:sz w:val="22"/>
        <w:szCs w:val="22"/>
      </w:rPr>
    </w:lvl>
    <w:lvl w:ilvl="1" w:tplc="8E2E0748">
      <w:numFmt w:val="bullet"/>
      <w:lvlText w:val="•"/>
      <w:lvlJc w:val="left"/>
      <w:pPr>
        <w:ind w:left="1134" w:hanging="721"/>
      </w:pPr>
      <w:rPr>
        <w:rFonts w:hint="default"/>
      </w:rPr>
    </w:lvl>
    <w:lvl w:ilvl="2" w:tplc="B178ECEE">
      <w:numFmt w:val="bullet"/>
      <w:lvlText w:val="•"/>
      <w:lvlJc w:val="left"/>
      <w:pPr>
        <w:ind w:left="2109" w:hanging="721"/>
      </w:pPr>
      <w:rPr>
        <w:rFonts w:hint="default"/>
      </w:rPr>
    </w:lvl>
    <w:lvl w:ilvl="3" w:tplc="2F7858F6">
      <w:numFmt w:val="bullet"/>
      <w:lvlText w:val="•"/>
      <w:lvlJc w:val="left"/>
      <w:pPr>
        <w:ind w:left="3083" w:hanging="721"/>
      </w:pPr>
      <w:rPr>
        <w:rFonts w:hint="default"/>
      </w:rPr>
    </w:lvl>
    <w:lvl w:ilvl="4" w:tplc="51BC3326">
      <w:numFmt w:val="bullet"/>
      <w:lvlText w:val="•"/>
      <w:lvlJc w:val="left"/>
      <w:pPr>
        <w:ind w:left="4058" w:hanging="721"/>
      </w:pPr>
      <w:rPr>
        <w:rFonts w:hint="default"/>
      </w:rPr>
    </w:lvl>
    <w:lvl w:ilvl="5" w:tplc="B3565EE2">
      <w:numFmt w:val="bullet"/>
      <w:lvlText w:val="•"/>
      <w:lvlJc w:val="left"/>
      <w:pPr>
        <w:ind w:left="5033" w:hanging="721"/>
      </w:pPr>
      <w:rPr>
        <w:rFonts w:hint="default"/>
      </w:rPr>
    </w:lvl>
    <w:lvl w:ilvl="6" w:tplc="8DAA4088">
      <w:numFmt w:val="bullet"/>
      <w:lvlText w:val="•"/>
      <w:lvlJc w:val="left"/>
      <w:pPr>
        <w:ind w:left="6007" w:hanging="721"/>
      </w:pPr>
      <w:rPr>
        <w:rFonts w:hint="default"/>
      </w:rPr>
    </w:lvl>
    <w:lvl w:ilvl="7" w:tplc="FA9CD84A">
      <w:numFmt w:val="bullet"/>
      <w:lvlText w:val="•"/>
      <w:lvlJc w:val="left"/>
      <w:pPr>
        <w:ind w:left="6982" w:hanging="721"/>
      </w:pPr>
      <w:rPr>
        <w:rFonts w:hint="default"/>
      </w:rPr>
    </w:lvl>
    <w:lvl w:ilvl="8" w:tplc="3E5EFA8C">
      <w:numFmt w:val="bullet"/>
      <w:lvlText w:val="•"/>
      <w:lvlJc w:val="left"/>
      <w:pPr>
        <w:ind w:left="7957" w:hanging="721"/>
      </w:pPr>
      <w:rPr>
        <w:rFonts w:hint="default"/>
      </w:rPr>
    </w:lvl>
  </w:abstractNum>
  <w:abstractNum w:abstractNumId="3" w15:restartNumberingAfterBreak="0">
    <w:nsid w:val="4B066B32"/>
    <w:multiLevelType w:val="hybridMultilevel"/>
    <w:tmpl w:val="62DAB9EC"/>
    <w:lvl w:ilvl="0" w:tplc="0E0C6372">
      <w:start w:val="1"/>
      <w:numFmt w:val="decimal"/>
      <w:lvlText w:val="%1"/>
      <w:lvlJc w:val="left"/>
      <w:pPr>
        <w:ind w:left="719" w:hanging="567"/>
        <w:jc w:val="left"/>
      </w:pPr>
      <w:rPr>
        <w:rFonts w:ascii="Calibri" w:eastAsia="Calibri" w:hAnsi="Calibri" w:cs="Calibri" w:hint="default"/>
        <w:b/>
        <w:bCs/>
        <w:color w:val="00558C"/>
        <w:w w:val="100"/>
        <w:sz w:val="24"/>
        <w:szCs w:val="24"/>
      </w:rPr>
    </w:lvl>
    <w:lvl w:ilvl="1" w:tplc="65B09156">
      <w:numFmt w:val="bullet"/>
      <w:lvlText w:val="•"/>
      <w:lvlJc w:val="left"/>
      <w:pPr>
        <w:ind w:left="1638" w:hanging="567"/>
      </w:pPr>
      <w:rPr>
        <w:rFonts w:hint="default"/>
      </w:rPr>
    </w:lvl>
    <w:lvl w:ilvl="2" w:tplc="30A23A28">
      <w:numFmt w:val="bullet"/>
      <w:lvlText w:val="•"/>
      <w:lvlJc w:val="left"/>
      <w:pPr>
        <w:ind w:left="2557" w:hanging="567"/>
      </w:pPr>
      <w:rPr>
        <w:rFonts w:hint="default"/>
      </w:rPr>
    </w:lvl>
    <w:lvl w:ilvl="3" w:tplc="60528630">
      <w:numFmt w:val="bullet"/>
      <w:lvlText w:val="•"/>
      <w:lvlJc w:val="left"/>
      <w:pPr>
        <w:ind w:left="3475" w:hanging="567"/>
      </w:pPr>
      <w:rPr>
        <w:rFonts w:hint="default"/>
      </w:rPr>
    </w:lvl>
    <w:lvl w:ilvl="4" w:tplc="6660CAAC">
      <w:numFmt w:val="bullet"/>
      <w:lvlText w:val="•"/>
      <w:lvlJc w:val="left"/>
      <w:pPr>
        <w:ind w:left="4394" w:hanging="567"/>
      </w:pPr>
      <w:rPr>
        <w:rFonts w:hint="default"/>
      </w:rPr>
    </w:lvl>
    <w:lvl w:ilvl="5" w:tplc="B0006FA6">
      <w:numFmt w:val="bullet"/>
      <w:lvlText w:val="•"/>
      <w:lvlJc w:val="left"/>
      <w:pPr>
        <w:ind w:left="5313" w:hanging="567"/>
      </w:pPr>
      <w:rPr>
        <w:rFonts w:hint="default"/>
      </w:rPr>
    </w:lvl>
    <w:lvl w:ilvl="6" w:tplc="C83C2586">
      <w:numFmt w:val="bullet"/>
      <w:lvlText w:val="•"/>
      <w:lvlJc w:val="left"/>
      <w:pPr>
        <w:ind w:left="6231" w:hanging="567"/>
      </w:pPr>
      <w:rPr>
        <w:rFonts w:hint="default"/>
      </w:rPr>
    </w:lvl>
    <w:lvl w:ilvl="7" w:tplc="DE54FD24">
      <w:numFmt w:val="bullet"/>
      <w:lvlText w:val="•"/>
      <w:lvlJc w:val="left"/>
      <w:pPr>
        <w:ind w:left="7150" w:hanging="567"/>
      </w:pPr>
      <w:rPr>
        <w:rFonts w:hint="default"/>
      </w:rPr>
    </w:lvl>
    <w:lvl w:ilvl="8" w:tplc="F8CEBC20">
      <w:numFmt w:val="bullet"/>
      <w:lvlText w:val="•"/>
      <w:lvlJc w:val="left"/>
      <w:pPr>
        <w:ind w:left="8069" w:hanging="567"/>
      </w:pPr>
      <w:rPr>
        <w:rFonts w:hint="default"/>
      </w:rPr>
    </w:lvl>
  </w:abstractNum>
  <w:abstractNum w:abstractNumId="4" w15:restartNumberingAfterBreak="0">
    <w:nsid w:val="695F25F0"/>
    <w:multiLevelType w:val="hybridMultilevel"/>
    <w:tmpl w:val="4FBEA31E"/>
    <w:lvl w:ilvl="0" w:tplc="605AD158">
      <w:numFmt w:val="bullet"/>
      <w:lvlText w:val="❒"/>
      <w:lvlJc w:val="left"/>
      <w:pPr>
        <w:ind w:left="898" w:hanging="324"/>
      </w:pPr>
      <w:rPr>
        <w:rFonts w:ascii="Wingdings 2" w:eastAsia="Wingdings 2" w:hAnsi="Wingdings 2" w:cs="Wingdings 2" w:hint="default"/>
        <w:w w:val="134"/>
        <w:sz w:val="24"/>
        <w:szCs w:val="24"/>
      </w:rPr>
    </w:lvl>
    <w:lvl w:ilvl="1" w:tplc="C2E2D38E">
      <w:numFmt w:val="bullet"/>
      <w:lvlText w:val="•"/>
      <w:lvlJc w:val="left"/>
      <w:pPr>
        <w:ind w:left="1078" w:hanging="324"/>
      </w:pPr>
      <w:rPr>
        <w:rFonts w:hint="default"/>
      </w:rPr>
    </w:lvl>
    <w:lvl w:ilvl="2" w:tplc="667C4080">
      <w:numFmt w:val="bullet"/>
      <w:lvlText w:val="•"/>
      <w:lvlJc w:val="left"/>
      <w:pPr>
        <w:ind w:left="1257" w:hanging="324"/>
      </w:pPr>
      <w:rPr>
        <w:rFonts w:hint="default"/>
      </w:rPr>
    </w:lvl>
    <w:lvl w:ilvl="3" w:tplc="EDE29864">
      <w:numFmt w:val="bullet"/>
      <w:lvlText w:val="•"/>
      <w:lvlJc w:val="left"/>
      <w:pPr>
        <w:ind w:left="1436" w:hanging="324"/>
      </w:pPr>
      <w:rPr>
        <w:rFonts w:hint="default"/>
      </w:rPr>
    </w:lvl>
    <w:lvl w:ilvl="4" w:tplc="C000620C">
      <w:numFmt w:val="bullet"/>
      <w:lvlText w:val="•"/>
      <w:lvlJc w:val="left"/>
      <w:pPr>
        <w:ind w:left="1614" w:hanging="324"/>
      </w:pPr>
      <w:rPr>
        <w:rFonts w:hint="default"/>
      </w:rPr>
    </w:lvl>
    <w:lvl w:ilvl="5" w:tplc="DE446758">
      <w:numFmt w:val="bullet"/>
      <w:lvlText w:val="•"/>
      <w:lvlJc w:val="left"/>
      <w:pPr>
        <w:ind w:left="1793" w:hanging="324"/>
      </w:pPr>
      <w:rPr>
        <w:rFonts w:hint="default"/>
      </w:rPr>
    </w:lvl>
    <w:lvl w:ilvl="6" w:tplc="0BF4F408">
      <w:numFmt w:val="bullet"/>
      <w:lvlText w:val="•"/>
      <w:lvlJc w:val="left"/>
      <w:pPr>
        <w:ind w:left="1972" w:hanging="324"/>
      </w:pPr>
      <w:rPr>
        <w:rFonts w:hint="default"/>
      </w:rPr>
    </w:lvl>
    <w:lvl w:ilvl="7" w:tplc="92DC6E12">
      <w:numFmt w:val="bullet"/>
      <w:lvlText w:val="•"/>
      <w:lvlJc w:val="left"/>
      <w:pPr>
        <w:ind w:left="2150" w:hanging="324"/>
      </w:pPr>
      <w:rPr>
        <w:rFonts w:hint="default"/>
      </w:rPr>
    </w:lvl>
    <w:lvl w:ilvl="8" w:tplc="120221AC">
      <w:numFmt w:val="bullet"/>
      <w:lvlText w:val="•"/>
      <w:lvlJc w:val="left"/>
      <w:pPr>
        <w:ind w:left="2329" w:hanging="324"/>
      </w:pPr>
      <w:rPr>
        <w:rFonts w:hint="default"/>
      </w:rPr>
    </w:lvl>
  </w:abstractNum>
  <w:abstractNum w:abstractNumId="5" w15:restartNumberingAfterBreak="0">
    <w:nsid w:val="71A06A79"/>
    <w:multiLevelType w:val="hybridMultilevel"/>
    <w:tmpl w:val="BF8CE3F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ean, Mary">
    <w15:presenceInfo w15:providerId="AD" w15:userId="S-1-5-21-1084369397-1995186422-1254182886-11691"/>
  </w15:person>
  <w15:person w15:author="Francis Zachariae">
    <w15:presenceInfo w15:providerId="AD" w15:userId="S::francis.zachariae@iala-aism.org::0f568015-aca4-4fb7-bfeb-4fdd8ea2ba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FE7"/>
    <w:rsid w:val="00023024"/>
    <w:rsid w:val="00044DD1"/>
    <w:rsid w:val="00146DD2"/>
    <w:rsid w:val="00241221"/>
    <w:rsid w:val="00244E8F"/>
    <w:rsid w:val="00292648"/>
    <w:rsid w:val="002D019F"/>
    <w:rsid w:val="00365528"/>
    <w:rsid w:val="005E6F5E"/>
    <w:rsid w:val="006D6210"/>
    <w:rsid w:val="006E7A1D"/>
    <w:rsid w:val="00802A52"/>
    <w:rsid w:val="008E0FAA"/>
    <w:rsid w:val="009B2E9C"/>
    <w:rsid w:val="00A90FE7"/>
    <w:rsid w:val="00C23BBA"/>
    <w:rsid w:val="00C56D60"/>
    <w:rsid w:val="00CB4A8C"/>
    <w:rsid w:val="00E95389"/>
    <w:rsid w:val="00FB46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7B8FB"/>
  <w15:docId w15:val="{255F1600-19A4-4E5D-BA9D-8D983B6C5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719" w:hanging="568"/>
      <w:outlineLvl w:val="0"/>
    </w:pPr>
    <w:rPr>
      <w:b/>
      <w:bCs/>
      <w:sz w:val="24"/>
      <w:szCs w:val="24"/>
    </w:rPr>
  </w:style>
  <w:style w:type="paragraph" w:styleId="Heading2">
    <w:name w:val="heading 2"/>
    <w:basedOn w:val="Normal"/>
    <w:uiPriority w:val="1"/>
    <w:qFormat/>
    <w:pPr>
      <w:ind w:left="152"/>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ind w:left="4211" w:hanging="3392"/>
    </w:pPr>
    <w:rPr>
      <w:b/>
      <w:bCs/>
      <w:sz w:val="32"/>
      <w:szCs w:val="32"/>
    </w:rPr>
  </w:style>
  <w:style w:type="paragraph" w:styleId="ListParagraph">
    <w:name w:val="List Paragraph"/>
    <w:basedOn w:val="Normal"/>
    <w:uiPriority w:val="1"/>
    <w:qFormat/>
    <w:pPr>
      <w:ind w:left="152"/>
    </w:pPr>
  </w:style>
  <w:style w:type="paragraph" w:customStyle="1" w:styleId="TableParagraph">
    <w:name w:val="Table Paragraph"/>
    <w:basedOn w:val="Normal"/>
    <w:uiPriority w:val="1"/>
    <w:qFormat/>
    <w:pPr>
      <w:spacing w:line="267" w:lineRule="exact"/>
      <w:ind w:left="50"/>
    </w:pPr>
  </w:style>
  <w:style w:type="paragraph" w:styleId="BalloonText">
    <w:name w:val="Balloon Text"/>
    <w:basedOn w:val="Normal"/>
    <w:link w:val="BalloonTextChar"/>
    <w:uiPriority w:val="99"/>
    <w:semiHidden/>
    <w:unhideWhenUsed/>
    <w:rsid w:val="003655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528"/>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C56D60"/>
    <w:rPr>
      <w:sz w:val="16"/>
      <w:szCs w:val="16"/>
    </w:rPr>
  </w:style>
  <w:style w:type="paragraph" w:styleId="CommentText">
    <w:name w:val="annotation text"/>
    <w:basedOn w:val="Normal"/>
    <w:link w:val="CommentTextChar"/>
    <w:uiPriority w:val="99"/>
    <w:semiHidden/>
    <w:unhideWhenUsed/>
    <w:rsid w:val="00C56D60"/>
    <w:rPr>
      <w:sz w:val="20"/>
      <w:szCs w:val="20"/>
    </w:rPr>
  </w:style>
  <w:style w:type="character" w:customStyle="1" w:styleId="CommentTextChar">
    <w:name w:val="Comment Text Char"/>
    <w:basedOn w:val="DefaultParagraphFont"/>
    <w:link w:val="CommentText"/>
    <w:uiPriority w:val="99"/>
    <w:semiHidden/>
    <w:rsid w:val="00C56D60"/>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C56D60"/>
    <w:rPr>
      <w:b/>
      <w:bCs/>
    </w:rPr>
  </w:style>
  <w:style w:type="character" w:customStyle="1" w:styleId="CommentSubjectChar">
    <w:name w:val="Comment Subject Char"/>
    <w:basedOn w:val="CommentTextChar"/>
    <w:link w:val="CommentSubject"/>
    <w:uiPriority w:val="99"/>
    <w:semiHidden/>
    <w:rsid w:val="00C56D60"/>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324587-5BF8-40C0-8E84-C88C0C7B3F85}"/>
</file>

<file path=customXml/itemProps2.xml><?xml version="1.0" encoding="utf-8"?>
<ds:datastoreItem xmlns:ds="http://schemas.openxmlformats.org/officeDocument/2006/customXml" ds:itemID="{63C37B1E-E932-4B8A-B7BD-3578AB83F621}"/>
</file>

<file path=customXml/itemProps3.xml><?xml version="1.0" encoding="utf-8"?>
<ds:datastoreItem xmlns:ds="http://schemas.openxmlformats.org/officeDocument/2006/customXml" ds:itemID="{D2FB8992-59EA-4636-8867-CB6A7EA4045C}"/>
</file>

<file path=docProps/app.xml><?xml version="1.0" encoding="utf-8"?>
<Properties xmlns="http://schemas.openxmlformats.org/officeDocument/2006/extended-properties" xmlns:vt="http://schemas.openxmlformats.org/officeDocument/2006/docPropsVTypes">
  <Template>Normal</Template>
  <TotalTime>0</TotalTime>
  <Pages>4</Pages>
  <Words>1272</Words>
  <Characters>7253</Characters>
  <Application>Microsoft Office Word</Application>
  <DocSecurity>0</DocSecurity>
  <Lines>60</Lines>
  <Paragraphs>17</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Australian Maritime Safety Authority</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Francis Zachariae</cp:lastModifiedBy>
  <cp:revision>2</cp:revision>
  <dcterms:created xsi:type="dcterms:W3CDTF">2020-10-14T06:10:00Z</dcterms:created>
  <dcterms:modified xsi:type="dcterms:W3CDTF">2020-10-14T06:10:00Z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2020-10-08T00:00:00Z</vt:filetime>
  </property>
  <property fmtid="{D5CDD505-2E9C-101B-9397-08002B2CF9AE}" pid="3" name="Creator">
    <vt:lpwstr>Acrobat PDFMaker 15 pour Word</vt:lpwstr>
  </property>
  <property fmtid="{D5CDD505-2E9C-101B-9397-08002B2CF9AE}" pid="4" name="LastSaved">
    <vt:filetime>2020-10-11T00:00:00Z</vt:filetime>
  </property>
  <property fmtid="{D5CDD505-2E9C-101B-9397-08002B2CF9AE}" pid="5" name="ContentTypeId">
    <vt:lpwstr>0x010100FB4C6AB7F4ADAA4ABC48D93214FE8FD2</vt:lpwstr>
  </property>
</Properties>
</file>