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5A3CCE" w14:textId="1AB7A240" w:rsidR="009C3064" w:rsidRPr="007A395D" w:rsidRDefault="009C3064" w:rsidP="009C3064">
      <w:pPr>
        <w:pStyle w:val="Header"/>
        <w:tabs>
          <w:tab w:val="right" w:pos="5954"/>
        </w:tabs>
        <w:spacing w:after="240"/>
        <w:jc w:val="right"/>
        <w:rPr>
          <w:rFonts w:ascii="Calibri" w:hAnsi="Calibri"/>
        </w:rPr>
      </w:pPr>
      <w:r w:rsidRPr="007A395D">
        <w:rPr>
          <w:rFonts w:ascii="Calibri" w:hAnsi="Calibri"/>
        </w:rPr>
        <w:t xml:space="preserve">Input paper: </w:t>
      </w:r>
      <w:r w:rsidRPr="007A395D">
        <w:rPr>
          <w:rStyle w:val="FootnoteReference"/>
          <w:rFonts w:ascii="Calibri" w:hAnsi="Calibri"/>
          <w:vertAlign w:val="superscript"/>
        </w:rPr>
        <w:footnoteReference w:id="1"/>
      </w:r>
      <w:r w:rsidRPr="007A395D">
        <w:rPr>
          <w:rFonts w:ascii="Calibri" w:hAnsi="Calibri"/>
        </w:rPr>
        <w:t xml:space="preserve">  </w:t>
      </w:r>
      <w:r>
        <w:rPr>
          <w:rFonts w:ascii="Calibri" w:hAnsi="Calibri"/>
        </w:rPr>
        <w:t>ARM</w:t>
      </w:r>
      <w:r w:rsidR="00F65B88">
        <w:rPr>
          <w:rFonts w:ascii="Calibri" w:hAnsi="Calibri"/>
        </w:rPr>
        <w:t>9-9.3</w:t>
      </w:r>
    </w:p>
    <w:p w14:paraId="21DBA665" w14:textId="77777777" w:rsidR="009C3064" w:rsidRPr="007A395D" w:rsidRDefault="009C3064" w:rsidP="009C3064">
      <w:pPr>
        <w:pStyle w:val="BodyText"/>
      </w:pPr>
    </w:p>
    <w:p w14:paraId="028B3867" w14:textId="77777777" w:rsidR="009C3064" w:rsidRPr="007A395D" w:rsidRDefault="009C3064" w:rsidP="009C3064">
      <w:pPr>
        <w:pStyle w:val="BodyText"/>
      </w:pPr>
    </w:p>
    <w:p w14:paraId="31FF7460" w14:textId="77777777" w:rsidR="009C3064" w:rsidRPr="007A395D" w:rsidRDefault="009C3064" w:rsidP="009C3064">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3020601E" w14:textId="422D9444" w:rsidR="009C3064" w:rsidRPr="007A395D" w:rsidRDefault="00B807CC" w:rsidP="009C3064">
      <w:pPr>
        <w:pStyle w:val="BodyText"/>
        <w:rPr>
          <w:b/>
        </w:rPr>
      </w:pPr>
      <w:proofErr w:type="gramStart"/>
      <w:r>
        <w:rPr>
          <w:b/>
        </w:rPr>
        <w:t>X</w:t>
      </w:r>
      <w:r w:rsidR="009C3064" w:rsidRPr="007A395D">
        <w:t xml:space="preserve">  ARM</w:t>
      </w:r>
      <w:proofErr w:type="gramEnd"/>
      <w:r w:rsidR="009C3064" w:rsidRPr="007A395D">
        <w:tab/>
      </w:r>
      <w:r w:rsidR="009C3064">
        <w:tab/>
      </w:r>
      <w:r w:rsidR="009C3064" w:rsidRPr="007A395D">
        <w:rPr>
          <w:b/>
        </w:rPr>
        <w:t>□</w:t>
      </w:r>
      <w:r w:rsidR="009C3064" w:rsidRPr="007A395D">
        <w:t xml:space="preserve">  ENG</w:t>
      </w:r>
      <w:r w:rsidR="009C3064" w:rsidRPr="007A395D">
        <w:tab/>
      </w:r>
      <w:r w:rsidR="009C3064" w:rsidRPr="007A395D">
        <w:tab/>
      </w:r>
      <w:r w:rsidR="009C3064" w:rsidRPr="007A395D">
        <w:rPr>
          <w:b/>
        </w:rPr>
        <w:t>□</w:t>
      </w:r>
      <w:r w:rsidR="009C3064" w:rsidRPr="007A395D">
        <w:t xml:space="preserve">  PAP</w:t>
      </w:r>
      <w:r w:rsidR="009C3064" w:rsidRPr="007A395D">
        <w:tab/>
      </w:r>
      <w:r w:rsidR="009C3064" w:rsidRPr="007A395D">
        <w:tab/>
      </w:r>
      <w:r w:rsidR="009C3064" w:rsidRPr="007A395D">
        <w:tab/>
      </w:r>
      <w:r w:rsidR="009C3064" w:rsidRPr="007A395D">
        <w:tab/>
      </w:r>
      <w:r w:rsidR="009C3064" w:rsidRPr="007A395D">
        <w:tab/>
      </w:r>
      <w:r w:rsidR="009C3064">
        <w:tab/>
      </w:r>
      <w:r>
        <w:rPr>
          <w:b/>
        </w:rPr>
        <w:t>X</w:t>
      </w:r>
      <w:r w:rsidR="009C3064" w:rsidRPr="007A395D">
        <w:t xml:space="preserve">  Input</w:t>
      </w:r>
    </w:p>
    <w:p w14:paraId="65143630" w14:textId="77777777" w:rsidR="009C3064" w:rsidRPr="007A395D" w:rsidRDefault="009C3064" w:rsidP="009C3064">
      <w:pPr>
        <w:pStyle w:val="BodyText"/>
      </w:pPr>
      <w:proofErr w:type="gramStart"/>
      <w:r w:rsidRPr="007A395D">
        <w:rPr>
          <w:b/>
        </w:rPr>
        <w:t>□</w:t>
      </w:r>
      <w:r w:rsidRPr="007A395D">
        <w:t xml:space="preserve">  ENAV</w:t>
      </w:r>
      <w:proofErr w:type="gramEnd"/>
      <w:r w:rsidRPr="007A395D">
        <w:rPr>
          <w:b/>
        </w:rPr>
        <w:tab/>
        <w:t>□</w:t>
      </w:r>
      <w:r w:rsidRPr="007A395D">
        <w:t xml:space="preserve">  VTS</w:t>
      </w:r>
      <w:r w:rsidRPr="007A395D">
        <w:tab/>
      </w:r>
      <w:r w:rsidRPr="007A395D">
        <w:tab/>
      </w:r>
      <w:r w:rsidRPr="007A395D">
        <w:tab/>
      </w:r>
      <w:r w:rsidRPr="007A395D">
        <w:tab/>
      </w:r>
      <w:r w:rsidRPr="007A395D">
        <w:tab/>
      </w:r>
      <w:r w:rsidRPr="007A395D">
        <w:tab/>
      </w:r>
      <w:r w:rsidRPr="007A395D">
        <w:tab/>
      </w:r>
      <w:r>
        <w:tab/>
      </w:r>
      <w:r w:rsidRPr="007A395D">
        <w:rPr>
          <w:b/>
        </w:rPr>
        <w:t>□</w:t>
      </w:r>
      <w:r w:rsidRPr="007A395D">
        <w:t xml:space="preserve">  Information</w:t>
      </w:r>
    </w:p>
    <w:p w14:paraId="536FC0BA" w14:textId="77777777" w:rsidR="009C3064" w:rsidRPr="007A395D" w:rsidRDefault="009C3064" w:rsidP="009C3064">
      <w:pPr>
        <w:pStyle w:val="BodyText"/>
      </w:pPr>
    </w:p>
    <w:p w14:paraId="014191FD" w14:textId="36AB810F" w:rsidR="009C3064" w:rsidRPr="007A395D" w:rsidRDefault="009C3064" w:rsidP="009C3064">
      <w:pPr>
        <w:pStyle w:val="BodyText"/>
      </w:pPr>
      <w:r w:rsidRPr="007A395D">
        <w:t xml:space="preserve">Agenda item </w:t>
      </w:r>
      <w:r w:rsidRPr="007A395D">
        <w:rPr>
          <w:rStyle w:val="FootnoteReference"/>
          <w:vertAlign w:val="superscript"/>
        </w:rPr>
        <w:footnoteReference w:id="2"/>
      </w:r>
      <w:r w:rsidRPr="007A395D">
        <w:tab/>
      </w:r>
      <w:r>
        <w:t>(from agenda)</w:t>
      </w:r>
      <w:r>
        <w:tab/>
      </w:r>
      <w:r w:rsidR="00FC378A">
        <w:tab/>
      </w:r>
      <w:r w:rsidR="00FC378A">
        <w:tab/>
        <w:t>9</w:t>
      </w:r>
    </w:p>
    <w:p w14:paraId="4B8A5866" w14:textId="676B0C42" w:rsidR="009C3064" w:rsidRDefault="009C3064" w:rsidP="009C3064">
      <w:pPr>
        <w:pStyle w:val="BodyText"/>
      </w:pPr>
      <w:r>
        <w:t xml:space="preserve">Workplan </w:t>
      </w:r>
      <w:r w:rsidRPr="007A395D">
        <w:t>Task Number</w:t>
      </w:r>
      <w:r w:rsidRPr="007A395D">
        <w:rPr>
          <w:vertAlign w:val="superscript"/>
        </w:rPr>
        <w:t>2</w:t>
      </w:r>
      <w:r w:rsidRPr="007A395D">
        <w:tab/>
      </w:r>
      <w:r w:rsidR="00B807CC">
        <w:tab/>
      </w:r>
      <w:r w:rsidR="00B807CC">
        <w:tab/>
      </w:r>
      <w:r w:rsidRPr="007A395D">
        <w:t>…………………………………</w:t>
      </w:r>
    </w:p>
    <w:p w14:paraId="156E1175" w14:textId="050F3A12" w:rsidR="009C3064" w:rsidRPr="007A395D" w:rsidRDefault="009C3064" w:rsidP="009C3064">
      <w:pPr>
        <w:pStyle w:val="BodyText"/>
      </w:pPr>
      <w:r>
        <w:t>Working Group</w:t>
      </w:r>
      <w:r>
        <w:tab/>
      </w:r>
      <w:r>
        <w:tab/>
      </w:r>
      <w:r>
        <w:tab/>
      </w:r>
      <w:r>
        <w:tab/>
      </w:r>
      <w:r>
        <w:tab/>
        <w:t xml:space="preserve">WG </w:t>
      </w:r>
      <w:r w:rsidR="00FC378A">
        <w:t>1</w:t>
      </w:r>
    </w:p>
    <w:p w14:paraId="3AA0709F" w14:textId="668FAC6B" w:rsidR="009C3064" w:rsidRPr="007A395D" w:rsidRDefault="009C3064" w:rsidP="009C3064">
      <w:pPr>
        <w:pStyle w:val="BodyText"/>
        <w:rPr>
          <w:color w:val="FF0000"/>
        </w:rPr>
      </w:pPr>
      <w:r w:rsidRPr="007A395D">
        <w:t>Author(s) / Submitter(s)</w:t>
      </w:r>
      <w:r w:rsidRPr="007A395D">
        <w:tab/>
      </w:r>
      <w:r w:rsidRPr="007A395D">
        <w:tab/>
      </w:r>
      <w:r w:rsidRPr="007A395D">
        <w:tab/>
      </w:r>
      <w:r>
        <w:tab/>
        <w:t>Stephen Bennett</w:t>
      </w:r>
    </w:p>
    <w:p w14:paraId="380D69AA" w14:textId="77777777" w:rsidR="009C3064" w:rsidRPr="007A395D" w:rsidRDefault="009C3064" w:rsidP="009C3064">
      <w:pPr>
        <w:pStyle w:val="BodyText"/>
      </w:pPr>
    </w:p>
    <w:p w14:paraId="759B79CB" w14:textId="5A785815" w:rsidR="009C3064" w:rsidRPr="00CC2DCC" w:rsidRDefault="009C3064" w:rsidP="009C3064">
      <w:pPr>
        <w:pStyle w:val="Title"/>
        <w:rPr>
          <w:color w:val="00558C"/>
        </w:rPr>
      </w:pPr>
      <w:r>
        <w:rPr>
          <w:color w:val="00558C"/>
        </w:rPr>
        <w:t>IALA Regions at the Poles</w:t>
      </w:r>
    </w:p>
    <w:p w14:paraId="43B199FD" w14:textId="77777777" w:rsidR="009C3064" w:rsidRDefault="009C3064" w:rsidP="00795569">
      <w:pPr>
        <w:spacing w:after="0" w:line="240" w:lineRule="auto"/>
        <w:rPr>
          <w:b/>
        </w:rPr>
      </w:pPr>
    </w:p>
    <w:p w14:paraId="6CE9F208" w14:textId="67F28BB7" w:rsidR="00795569" w:rsidRDefault="00795569" w:rsidP="009A1DCF">
      <w:pPr>
        <w:pStyle w:val="Heading1"/>
        <w:ind w:left="357" w:hanging="357"/>
        <w:rPr>
          <w:b w:val="0"/>
        </w:rPr>
      </w:pPr>
      <w:r w:rsidRPr="00B64F35">
        <w:t>Introduction</w:t>
      </w:r>
    </w:p>
    <w:p w14:paraId="0B378958" w14:textId="77777777" w:rsidR="00670F72" w:rsidRDefault="00B64F35" w:rsidP="00B64F35">
      <w:pPr>
        <w:spacing w:after="0" w:line="240" w:lineRule="auto"/>
        <w:jc w:val="both"/>
      </w:pPr>
      <w:r>
        <w:t>A question was raised at the South West Pacific Region Hydrographic Commission Conference held in Fiji in February 2018 about the precise boundaries of IALA Region A and B in polar regions.</w:t>
      </w:r>
    </w:p>
    <w:p w14:paraId="4F648131" w14:textId="77777777" w:rsidR="00670F72" w:rsidRDefault="00670F72" w:rsidP="00B64F35">
      <w:pPr>
        <w:spacing w:after="0" w:line="240" w:lineRule="auto"/>
        <w:jc w:val="both"/>
      </w:pPr>
    </w:p>
    <w:p w14:paraId="5EE6EA68" w14:textId="5DBD0FD6" w:rsidR="00B64F35" w:rsidRDefault="00B64F35" w:rsidP="00B64F35">
      <w:pPr>
        <w:spacing w:after="0" w:line="240" w:lineRule="auto"/>
        <w:jc w:val="both"/>
      </w:pPr>
      <w:r>
        <w:t>Because the IALA MBS uses a Mercator Projection, it is not clear whether the regions in Antarctica extend to the South Pole, although it is presumed that they do. That would mean that any AtoN installed permanently of temporarily between longitude 20</w:t>
      </w:r>
      <w:r>
        <w:rPr>
          <w:rFonts w:cstheme="minorHAnsi"/>
        </w:rPr>
        <w:t>˚</w:t>
      </w:r>
      <w:r>
        <w:t>W and 120</w:t>
      </w:r>
      <w:r>
        <w:rPr>
          <w:rFonts w:cstheme="minorHAnsi"/>
        </w:rPr>
        <w:t>˚</w:t>
      </w:r>
      <w:r>
        <w:t>W should comply with Region B. T</w:t>
      </w:r>
      <w:r w:rsidR="0024413F">
        <w:t>h</w:t>
      </w:r>
      <w:r>
        <w:t xml:space="preserve">is zone includes the Graham Land Peninsula where the majority of both commercial and research vessels operate. </w:t>
      </w:r>
      <w:r w:rsidR="0024413F">
        <w:t>It would also seem that the area from the Ross Sea westwards through the Eastern Hemisphere to 20</w:t>
      </w:r>
      <w:r w:rsidR="0024413F">
        <w:rPr>
          <w:rFonts w:cstheme="minorHAnsi"/>
        </w:rPr>
        <w:t>˚</w:t>
      </w:r>
      <w:r w:rsidR="0024413F">
        <w:t xml:space="preserve">W would be in Region A. A definitive answer might be included in either the MBS or in the next edition of R1001. </w:t>
      </w:r>
    </w:p>
    <w:p w14:paraId="5D51E546" w14:textId="29D59DDA" w:rsidR="0024413F" w:rsidRDefault="0024413F" w:rsidP="00B64F35">
      <w:pPr>
        <w:spacing w:after="0" w:line="240" w:lineRule="auto"/>
        <w:jc w:val="both"/>
      </w:pPr>
    </w:p>
    <w:p w14:paraId="3B17E168" w14:textId="35F717A4" w:rsidR="00795569" w:rsidRDefault="0024413F" w:rsidP="00AC3C2A">
      <w:pPr>
        <w:spacing w:after="0" w:line="240" w:lineRule="auto"/>
        <w:jc w:val="both"/>
      </w:pPr>
      <w:r>
        <w:t>The situation in the Arctic is more problematic due to the growing use of the NW Passage. This is a region of political sensitivity</w:t>
      </w:r>
      <w:r w:rsidR="00194367">
        <w:t xml:space="preserve"> where routes cross from one IALA Region to the other. It is proposed that a polar stereographic diagram of the north polar region be produced which shows precisely the borders between Region A and B in the Arctic.</w:t>
      </w:r>
      <w:r w:rsidR="00AC3C2A">
        <w:t xml:space="preserve"> </w:t>
      </w:r>
    </w:p>
    <w:p w14:paraId="35BFA895" w14:textId="29B5A2FA" w:rsidR="00795569" w:rsidRDefault="00795569" w:rsidP="00795569">
      <w:pPr>
        <w:spacing w:after="0" w:line="240" w:lineRule="auto"/>
      </w:pPr>
    </w:p>
    <w:p w14:paraId="3B524F72" w14:textId="043A932E" w:rsidR="00795569" w:rsidRDefault="006A408F" w:rsidP="00795569">
      <w:pPr>
        <w:spacing w:after="0" w:line="240" w:lineRule="auto"/>
      </w:pPr>
      <w:r>
        <w:rPr>
          <w:noProof/>
          <w:lang w:val="en-IE" w:eastAsia="en-IE"/>
        </w:rPr>
        <w:lastRenderedPageBreak/>
        <mc:AlternateContent>
          <mc:Choice Requires="wps">
            <w:drawing>
              <wp:anchor distT="0" distB="0" distL="114300" distR="114300" simplePos="0" relativeHeight="251665408" behindDoc="0" locked="0" layoutInCell="1" allowOverlap="1" wp14:anchorId="6B330686" wp14:editId="382A8703">
                <wp:simplePos x="0" y="0"/>
                <wp:positionH relativeFrom="column">
                  <wp:posOffset>3144982</wp:posOffset>
                </wp:positionH>
                <wp:positionV relativeFrom="paragraph">
                  <wp:posOffset>1334020</wp:posOffset>
                </wp:positionV>
                <wp:extent cx="1218623" cy="679796"/>
                <wp:effectExtent l="0" t="0" r="19685" b="25400"/>
                <wp:wrapNone/>
                <wp:docPr id="7" name="Straight Connector 7"/>
                <wp:cNvGraphicFramePr/>
                <a:graphic xmlns:a="http://schemas.openxmlformats.org/drawingml/2006/main">
                  <a:graphicData uri="http://schemas.microsoft.com/office/word/2010/wordprocessingShape">
                    <wps:wsp>
                      <wps:cNvCnPr/>
                      <wps:spPr>
                        <a:xfrm flipH="1">
                          <a:off x="0" y="0"/>
                          <a:ext cx="1218623" cy="679796"/>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D9DF1A" id="Straight Connector 7"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65pt,105.05pt" to="343.6pt,1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" strokecolor="red" strokeweight=".5pt">
                <v:stroke joinstyle="miter"/>
              </v:line>
            </w:pict>
          </mc:Fallback>
        </mc:AlternateContent>
      </w:r>
      <w:r>
        <w:rPr>
          <w:noProof/>
          <w:lang w:val="en-IE" w:eastAsia="en-IE"/>
        </w:rPr>
        <mc:AlternateContent>
          <mc:Choice Requires="wps">
            <w:drawing>
              <wp:anchor distT="0" distB="0" distL="114300" distR="114300" simplePos="0" relativeHeight="251663360" behindDoc="0" locked="0" layoutInCell="1" allowOverlap="1" wp14:anchorId="3B4AF489" wp14:editId="440B10E1">
                <wp:simplePos x="0" y="0"/>
                <wp:positionH relativeFrom="column">
                  <wp:posOffset>4377459</wp:posOffset>
                </wp:positionH>
                <wp:positionV relativeFrom="paragraph">
                  <wp:posOffset>4907</wp:posOffset>
                </wp:positionV>
                <wp:extent cx="0" cy="1336040"/>
                <wp:effectExtent l="0" t="0" r="38100" b="16510"/>
                <wp:wrapNone/>
                <wp:docPr id="6" name="Straight Connector 6"/>
                <wp:cNvGraphicFramePr/>
                <a:graphic xmlns:a="http://schemas.openxmlformats.org/drawingml/2006/main">
                  <a:graphicData uri="http://schemas.microsoft.com/office/word/2010/wordprocessingShape">
                    <wps:wsp>
                      <wps:cNvCnPr/>
                      <wps:spPr>
                        <a:xfrm flipH="1" flipV="1">
                          <a:off x="0" y="0"/>
                          <a:ext cx="0" cy="133604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393F4E" id="Straight Connector 6"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4.7pt,.4pt" to="344.7pt,10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" strokecolor="red" strokeweight=".5pt">
                <v:stroke joinstyle="miter"/>
              </v:line>
            </w:pict>
          </mc:Fallback>
        </mc:AlternateContent>
      </w:r>
      <w:r>
        <w:rPr>
          <w:noProof/>
          <w:lang w:val="en-IE" w:eastAsia="en-IE"/>
        </w:rPr>
        <mc:AlternateContent>
          <mc:Choice Requires="wps">
            <w:drawing>
              <wp:anchor distT="0" distB="0" distL="114300" distR="114300" simplePos="0" relativeHeight="251661312" behindDoc="0" locked="0" layoutInCell="1" allowOverlap="1" wp14:anchorId="31B6C369" wp14:editId="270AF65E">
                <wp:simplePos x="0" y="0"/>
                <wp:positionH relativeFrom="column">
                  <wp:posOffset>810491</wp:posOffset>
                </wp:positionH>
                <wp:positionV relativeFrom="paragraph">
                  <wp:posOffset>164234</wp:posOffset>
                </wp:positionV>
                <wp:extent cx="387696" cy="1108017"/>
                <wp:effectExtent l="0" t="0" r="31750" b="16510"/>
                <wp:wrapNone/>
                <wp:docPr id="5" name="Straight Connector 5"/>
                <wp:cNvGraphicFramePr/>
                <a:graphic xmlns:a="http://schemas.openxmlformats.org/drawingml/2006/main">
                  <a:graphicData uri="http://schemas.microsoft.com/office/word/2010/wordprocessingShape">
                    <wps:wsp>
                      <wps:cNvCnPr/>
                      <wps:spPr>
                        <a:xfrm flipH="1" flipV="1">
                          <a:off x="0" y="0"/>
                          <a:ext cx="387696" cy="1108017"/>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2F84CA" id="Straight Connector 5"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8pt,12.95pt" to="94.35pt,1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" strokecolor="red" strokeweight=".5pt">
                <v:stroke joinstyle="miter"/>
              </v:line>
            </w:pict>
          </mc:Fallback>
        </mc:AlternateContent>
      </w:r>
      <w:r w:rsidR="007E36B9">
        <w:rPr>
          <w:noProof/>
          <w:lang w:val="en-IE" w:eastAsia="en-IE"/>
        </w:rPr>
        <mc:AlternateContent>
          <mc:Choice Requires="wps">
            <w:drawing>
              <wp:anchor distT="0" distB="0" distL="114300" distR="114300" simplePos="0" relativeHeight="251659264" behindDoc="0" locked="0" layoutInCell="1" allowOverlap="1" wp14:anchorId="2DB1E1B3" wp14:editId="4986CC27">
                <wp:simplePos x="0" y="0"/>
                <wp:positionH relativeFrom="column">
                  <wp:posOffset>-14548</wp:posOffset>
                </wp:positionH>
                <wp:positionV relativeFrom="paragraph">
                  <wp:posOffset>1286048</wp:posOffset>
                </wp:positionV>
                <wp:extent cx="1191491" cy="692728"/>
                <wp:effectExtent l="0" t="0" r="27940" b="31750"/>
                <wp:wrapNone/>
                <wp:docPr id="3" name="Straight Connector 3"/>
                <wp:cNvGraphicFramePr/>
                <a:graphic xmlns:a="http://schemas.openxmlformats.org/drawingml/2006/main">
                  <a:graphicData uri="http://schemas.microsoft.com/office/word/2010/wordprocessingShape">
                    <wps:wsp>
                      <wps:cNvCnPr/>
                      <wps:spPr>
                        <a:xfrm flipH="1">
                          <a:off x="0" y="0"/>
                          <a:ext cx="1191491" cy="692728"/>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6C1E33" id="Straight Connector 3"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1.15pt,101.25pt" to="92.65pt,1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" strokecolor="red" strokeweight=".5pt">
                <v:stroke joinstyle="miter"/>
              </v:line>
            </w:pict>
          </mc:Fallback>
        </mc:AlternateContent>
      </w:r>
      <w:r w:rsidR="00795569">
        <w:rPr>
          <w:noProof/>
          <w:lang w:val="en-IE" w:eastAsia="en-IE"/>
        </w:rPr>
        <w:drawing>
          <wp:inline distT="0" distB="0" distL="0" distR="0" wp14:anchorId="4710CD2C" wp14:editId="491281B9">
            <wp:extent cx="2423525" cy="2486890"/>
            <wp:effectExtent l="0" t="0" r="0" b="8890"/>
            <wp:docPr id="1" name="Picture 1" descr="A close up of a map&#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ld-south-pole-orthographic-projection-map.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54322" cy="2518492"/>
                    </a:xfrm>
                    <a:prstGeom prst="rect">
                      <a:avLst/>
                    </a:prstGeom>
                  </pic:spPr>
                </pic:pic>
              </a:graphicData>
            </a:graphic>
          </wp:inline>
        </w:drawing>
      </w:r>
      <w:r w:rsidR="00362D39">
        <w:t xml:space="preserve">                   </w:t>
      </w:r>
      <w:r w:rsidR="00795569">
        <w:t xml:space="preserve">   </w:t>
      </w:r>
      <w:r w:rsidR="00795569">
        <w:rPr>
          <w:noProof/>
          <w:lang w:val="en-IE" w:eastAsia="en-IE"/>
        </w:rPr>
        <w:drawing>
          <wp:inline distT="0" distB="0" distL="0" distR="0" wp14:anchorId="2A776C0A" wp14:editId="6A1BF9F6">
            <wp:extent cx="2548595" cy="2319655"/>
            <wp:effectExtent l="0" t="0" r="444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ctic ocea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69865" cy="2339014"/>
                    </a:xfrm>
                    <a:prstGeom prst="rect">
                      <a:avLst/>
                    </a:prstGeom>
                  </pic:spPr>
                </pic:pic>
              </a:graphicData>
            </a:graphic>
          </wp:inline>
        </w:drawing>
      </w:r>
    </w:p>
    <w:p w14:paraId="562CFB84" w14:textId="1F605D9B" w:rsidR="0024413F" w:rsidRDefault="0024413F" w:rsidP="00795569">
      <w:pPr>
        <w:spacing w:after="0" w:line="240" w:lineRule="auto"/>
      </w:pPr>
    </w:p>
    <w:p w14:paraId="4EF3BBE1" w14:textId="63E84972" w:rsidR="0024413F" w:rsidRDefault="0024413F" w:rsidP="0024413F">
      <w:pPr>
        <w:spacing w:after="0" w:line="240" w:lineRule="auto"/>
        <w:jc w:val="center"/>
      </w:pPr>
      <w:r>
        <w:rPr>
          <w:noProof/>
          <w:lang w:val="en-IE" w:eastAsia="en-IE"/>
        </w:rPr>
        <w:drawing>
          <wp:inline distT="0" distB="0" distL="0" distR="0" wp14:anchorId="3BAD2364" wp14:editId="264091E7">
            <wp:extent cx="4389120" cy="1645920"/>
            <wp:effectExtent l="133350" t="114300" r="125730" b="163830"/>
            <wp:docPr id="9" name="Picture 9" descr="A picture containing map, tex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orthwest passage.jpg"/>
                    <pic:cNvPicPr/>
                  </pic:nvPicPr>
                  <pic:blipFill>
                    <a:blip r:embed="rId8">
                      <a:extLst>
                        <a:ext uri="{28A0092B-C50C-407E-A947-70E740481C1C}">
                          <a14:useLocalDpi xmlns:a14="http://schemas.microsoft.com/office/drawing/2010/main" val="0"/>
                        </a:ext>
                      </a:extLst>
                    </a:blip>
                    <a:stretch>
                      <a:fillRect/>
                    </a:stretch>
                  </pic:blipFill>
                  <pic:spPr>
                    <a:xfrm>
                      <a:off x="0" y="0"/>
                      <a:ext cx="4389120" cy="16459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C695FCC" w14:textId="77777777" w:rsidR="009A1DCF" w:rsidRDefault="009A1DCF" w:rsidP="0024413F">
      <w:pPr>
        <w:spacing w:after="0" w:line="240" w:lineRule="auto"/>
        <w:jc w:val="center"/>
      </w:pPr>
    </w:p>
    <w:p w14:paraId="6F99BA8B" w14:textId="77777777" w:rsidR="009A1DCF" w:rsidRDefault="009A1DCF" w:rsidP="00A80BBA">
      <w:pPr>
        <w:pStyle w:val="Heading1"/>
        <w:ind w:left="357" w:hanging="357"/>
      </w:pPr>
      <w:r>
        <w:t>Action requested</w:t>
      </w:r>
    </w:p>
    <w:p w14:paraId="318CF325" w14:textId="779649B3" w:rsidR="009A1DCF" w:rsidRDefault="009A1DCF" w:rsidP="009A1DCF">
      <w:pPr>
        <w:pStyle w:val="BodyText"/>
      </w:pPr>
      <w:r>
        <w:t>The ARM Committee is requested to consider these matters during the next work period.</w:t>
      </w:r>
    </w:p>
    <w:p w14:paraId="615689FB" w14:textId="69BBE3CC" w:rsidR="00194367" w:rsidRDefault="00670F72" w:rsidP="00194367">
      <w:pPr>
        <w:spacing w:after="0" w:line="240" w:lineRule="auto"/>
      </w:pPr>
      <w:r>
        <w:rPr>
          <w:noProof/>
          <w:lang w:val="en-IE" w:eastAsia="en-IE"/>
        </w:rPr>
        <w:drawing>
          <wp:inline distT="0" distB="0" distL="0" distR="0" wp14:anchorId="681F0736" wp14:editId="0964975C">
            <wp:extent cx="897991" cy="526473"/>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h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09374" cy="533147"/>
                    </a:xfrm>
                    <a:prstGeom prst="rect">
                      <a:avLst/>
                    </a:prstGeom>
                  </pic:spPr>
                </pic:pic>
              </a:graphicData>
            </a:graphic>
          </wp:inline>
        </w:drawing>
      </w:r>
    </w:p>
    <w:p w14:paraId="121FAEEF" w14:textId="5A84B58C" w:rsidR="00194367" w:rsidRDefault="00194367" w:rsidP="00194367">
      <w:pPr>
        <w:spacing w:after="0" w:line="240" w:lineRule="auto"/>
      </w:pPr>
      <w:r>
        <w:t>Stephen Bennett</w:t>
      </w:r>
    </w:p>
    <w:p w14:paraId="3035A788" w14:textId="43B86BD5" w:rsidR="00194367" w:rsidRDefault="00194367" w:rsidP="00194367">
      <w:pPr>
        <w:spacing w:after="0" w:line="240" w:lineRule="auto"/>
      </w:pPr>
      <w:r>
        <w:t>Vice Dean</w:t>
      </w:r>
    </w:p>
    <w:p w14:paraId="150D9370" w14:textId="59B39C15" w:rsidR="00194367" w:rsidRDefault="00194367" w:rsidP="00194367">
      <w:pPr>
        <w:spacing w:after="0" w:line="240" w:lineRule="auto"/>
      </w:pPr>
      <w:r>
        <w:t>IALA World-Wide Academy</w:t>
      </w:r>
    </w:p>
    <w:sectPr w:rsidR="00194367">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E1FC2E" w14:textId="77777777" w:rsidR="00AA45E0" w:rsidRDefault="00AA45E0" w:rsidP="00795569">
      <w:pPr>
        <w:spacing w:after="0" w:line="240" w:lineRule="auto"/>
      </w:pPr>
      <w:r>
        <w:separator/>
      </w:r>
    </w:p>
  </w:endnote>
  <w:endnote w:type="continuationSeparator" w:id="0">
    <w:p w14:paraId="40595349" w14:textId="77777777" w:rsidR="00AA45E0" w:rsidRDefault="00AA45E0" w:rsidP="0079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F5D9D" w14:textId="77777777" w:rsidR="00F65B88" w:rsidRDefault="00F65B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D98B4" w14:textId="6E566163" w:rsidR="007E36B9" w:rsidRDefault="009C3064">
    <w:pPr>
      <w:pStyle w:val="Footer"/>
    </w:pPr>
    <w:r w:rsidRPr="009C3064">
      <w:t>IALA Regions at the Poles</w:t>
    </w:r>
    <w:r w:rsidR="007E36B9">
      <w:tab/>
      <w:t>24 February 2018</w:t>
    </w:r>
    <w:r>
      <w:tab/>
    </w:r>
    <w:r w:rsidRPr="009C3064">
      <w:t>IALA WWA.ARM/01/2018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BBF32" w14:textId="77777777" w:rsidR="00F65B88" w:rsidRDefault="00F65B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FDBAD" w14:textId="77777777" w:rsidR="00AA45E0" w:rsidRDefault="00AA45E0" w:rsidP="00795569">
      <w:pPr>
        <w:spacing w:after="0" w:line="240" w:lineRule="auto"/>
      </w:pPr>
      <w:r>
        <w:separator/>
      </w:r>
    </w:p>
  </w:footnote>
  <w:footnote w:type="continuationSeparator" w:id="0">
    <w:p w14:paraId="33C54EEB" w14:textId="77777777" w:rsidR="00AA45E0" w:rsidRDefault="00AA45E0" w:rsidP="00795569">
      <w:pPr>
        <w:spacing w:after="0" w:line="240" w:lineRule="auto"/>
      </w:pPr>
      <w:r>
        <w:continuationSeparator/>
      </w:r>
    </w:p>
  </w:footnote>
  <w:footnote w:id="1">
    <w:p w14:paraId="689C552F" w14:textId="77777777" w:rsidR="009C3064" w:rsidRPr="007055E4" w:rsidRDefault="009C3064" w:rsidP="009C3064">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507CD067" w14:textId="77777777" w:rsidR="009C3064" w:rsidRPr="00037DF4" w:rsidRDefault="009C3064" w:rsidP="009C306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0A5E1" w14:textId="6F61EF0F" w:rsidR="004A18CB" w:rsidRDefault="00AA45E0">
    <w:pPr>
      <w:pStyle w:val="Header"/>
    </w:pPr>
    <w:r>
      <w:rPr>
        <w:noProof/>
      </w:rPr>
      <w:pict w14:anchorId="69DA1B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1376" o:spid="_x0000_s2050" type="#_x0000_t136" style="position:absolute;margin-left:0;margin-top:0;width:565.55pt;height:70.65pt;rotation:315;z-index:-25165312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B9F00" w14:textId="74329BD6" w:rsidR="00F4715F" w:rsidRDefault="00AA45E0" w:rsidP="00F4715F">
    <w:pPr>
      <w:pStyle w:val="Header"/>
      <w:jc w:val="right"/>
    </w:pPr>
    <w:r>
      <w:rPr>
        <w:noProof/>
      </w:rPr>
      <w:pict w14:anchorId="423333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1377" o:spid="_x0000_s2051" type="#_x0000_t136" style="position:absolute;left:0;text-align:left;margin-left:0;margin-top:0;width:565.55pt;height:70.65pt;rotation:315;z-index:-25165107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C3064">
      <w:rPr>
        <w:noProof/>
        <w:lang w:val="en-IE" w:eastAsia="en-IE"/>
      </w:rPr>
      <w:drawing>
        <wp:anchor distT="0" distB="0" distL="114300" distR="114300" simplePos="0" relativeHeight="251659264" behindDoc="0" locked="0" layoutInCell="1" allowOverlap="1" wp14:anchorId="136DAB16" wp14:editId="27FD6F82">
          <wp:simplePos x="0" y="0"/>
          <wp:positionH relativeFrom="column">
            <wp:posOffset>2491740</wp:posOffset>
          </wp:positionH>
          <wp:positionV relativeFrom="paragraph">
            <wp:posOffset>-237490</wp:posOffset>
          </wp:positionV>
          <wp:extent cx="852170" cy="83058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170" cy="830580"/>
                  </a:xfrm>
                  <a:prstGeom prst="rect">
                    <a:avLst/>
                  </a:prstGeom>
                </pic:spPr>
              </pic:pic>
            </a:graphicData>
          </a:graphic>
        </wp:anchor>
      </w:drawing>
    </w:r>
    <w:bookmarkStart w:id="0" w:name="_GoBack"/>
    <w:bookmarkEnd w:id="0"/>
  </w:p>
  <w:p w14:paraId="5E96C4FE" w14:textId="77777777" w:rsidR="009C3064" w:rsidRDefault="009C3064">
    <w:pPr>
      <w:pStyle w:val="Header"/>
    </w:pPr>
  </w:p>
  <w:p w14:paraId="29C20BBC" w14:textId="77777777" w:rsidR="009C3064" w:rsidRDefault="009C3064">
    <w:pPr>
      <w:pStyle w:val="Header"/>
    </w:pPr>
  </w:p>
  <w:p w14:paraId="6E7BC013" w14:textId="52088438" w:rsidR="009C3064" w:rsidRDefault="009C30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8C3F0" w14:textId="74A1BCE5" w:rsidR="004A18CB" w:rsidRDefault="00AA45E0">
    <w:pPr>
      <w:pStyle w:val="Header"/>
    </w:pPr>
    <w:r>
      <w:rPr>
        <w:noProof/>
      </w:rPr>
      <w:pict w14:anchorId="5678D5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1375" o:spid="_x0000_s2049" type="#_x0000_t136" style="position:absolute;margin-left:0;margin-top:0;width:565.55pt;height:70.65pt;rotation:315;z-index:-25165516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569"/>
    <w:rsid w:val="00194367"/>
    <w:rsid w:val="0024413F"/>
    <w:rsid w:val="002B019B"/>
    <w:rsid w:val="0033082E"/>
    <w:rsid w:val="00362D39"/>
    <w:rsid w:val="003B4FA6"/>
    <w:rsid w:val="004A18CB"/>
    <w:rsid w:val="00670F72"/>
    <w:rsid w:val="006A408F"/>
    <w:rsid w:val="006F0EF7"/>
    <w:rsid w:val="0073598E"/>
    <w:rsid w:val="00795569"/>
    <w:rsid w:val="007E36B9"/>
    <w:rsid w:val="009A1DCF"/>
    <w:rsid w:val="009C3064"/>
    <w:rsid w:val="00A304D5"/>
    <w:rsid w:val="00A80BBA"/>
    <w:rsid w:val="00AA45E0"/>
    <w:rsid w:val="00AA5283"/>
    <w:rsid w:val="00AA7AA6"/>
    <w:rsid w:val="00AC3C2A"/>
    <w:rsid w:val="00B34958"/>
    <w:rsid w:val="00B64F35"/>
    <w:rsid w:val="00B807CC"/>
    <w:rsid w:val="00CB1668"/>
    <w:rsid w:val="00D5540B"/>
    <w:rsid w:val="00F4715F"/>
    <w:rsid w:val="00F65B88"/>
    <w:rsid w:val="00FC37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DAEF5E9"/>
  <w15:chartTrackingRefBased/>
  <w15:docId w15:val="{3AD084BE-8A4A-41D4-ADAB-2822AAE40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qFormat/>
    <w:rsid w:val="009A1DCF"/>
    <w:pPr>
      <w:keepNext/>
      <w:spacing w:before="240" w:after="240" w:line="240" w:lineRule="auto"/>
      <w:outlineLvl w:val="0"/>
    </w:pPr>
    <w:rPr>
      <w:rFonts w:ascii="Calibri" w:eastAsia="Calibri" w:hAnsi="Calibri" w:cs="Calibri"/>
      <w:b/>
      <w:caps/>
      <w:color w:val="0070C0"/>
      <w:kern w:val="28"/>
      <w:lang w:eastAsia="de-DE"/>
    </w:rPr>
  </w:style>
  <w:style w:type="paragraph" w:styleId="Heading2">
    <w:name w:val="heading 2"/>
    <w:basedOn w:val="Normal"/>
    <w:next w:val="Normal"/>
    <w:link w:val="Heading2Char"/>
    <w:uiPriority w:val="9"/>
    <w:unhideWhenUsed/>
    <w:qFormat/>
    <w:rsid w:val="009A1D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Web"/>
    <w:next w:val="Normal"/>
    <w:link w:val="TableChar"/>
    <w:qFormat/>
    <w:rsid w:val="00D5540B"/>
    <w:pPr>
      <w:spacing w:after="0" w:line="240" w:lineRule="auto"/>
      <w:jc w:val="center"/>
    </w:pPr>
    <w:rPr>
      <w:rFonts w:eastAsia="Times New Roman"/>
      <w:b/>
      <w:i/>
      <w:lang w:eastAsia="en-GB"/>
    </w:rPr>
  </w:style>
  <w:style w:type="character" w:customStyle="1" w:styleId="TableChar">
    <w:name w:val="Table Char"/>
    <w:basedOn w:val="DefaultParagraphFont"/>
    <w:link w:val="Table"/>
    <w:rsid w:val="00D5540B"/>
    <w:rPr>
      <w:rFonts w:ascii="Times New Roman" w:eastAsia="Times New Roman" w:hAnsi="Times New Roman" w:cs="Times New Roman"/>
      <w:b/>
      <w:i/>
      <w:sz w:val="24"/>
      <w:szCs w:val="24"/>
      <w:lang w:eastAsia="en-GB"/>
    </w:rPr>
  </w:style>
  <w:style w:type="paragraph" w:styleId="NormalWeb">
    <w:name w:val="Normal (Web)"/>
    <w:basedOn w:val="Normal"/>
    <w:uiPriority w:val="99"/>
    <w:semiHidden/>
    <w:unhideWhenUsed/>
    <w:rsid w:val="00D5540B"/>
    <w:rPr>
      <w:rFonts w:ascii="Times New Roman" w:hAnsi="Times New Roman" w:cs="Times New Roman"/>
      <w:sz w:val="24"/>
      <w:szCs w:val="24"/>
    </w:rPr>
  </w:style>
  <w:style w:type="paragraph" w:customStyle="1" w:styleId="Figure">
    <w:name w:val="Figure_#"/>
    <w:basedOn w:val="Normal"/>
    <w:next w:val="Normal"/>
    <w:autoRedefine/>
    <w:qFormat/>
    <w:rsid w:val="00AA7AA6"/>
    <w:pPr>
      <w:spacing w:before="120" w:after="120" w:line="240" w:lineRule="auto"/>
      <w:jc w:val="center"/>
    </w:pPr>
    <w:rPr>
      <w:rFonts w:eastAsia="Calibri" w:cs="Calibri"/>
      <w:i/>
      <w:szCs w:val="20"/>
      <w:lang w:eastAsia="en-GB"/>
    </w:rPr>
  </w:style>
  <w:style w:type="paragraph" w:styleId="Header">
    <w:name w:val="header"/>
    <w:basedOn w:val="Normal"/>
    <w:link w:val="HeaderChar"/>
    <w:unhideWhenUsed/>
    <w:rsid w:val="00795569"/>
    <w:pPr>
      <w:tabs>
        <w:tab w:val="center" w:pos="4513"/>
        <w:tab w:val="right" w:pos="9026"/>
      </w:tabs>
      <w:spacing w:after="0" w:line="240" w:lineRule="auto"/>
    </w:pPr>
  </w:style>
  <w:style w:type="character" w:customStyle="1" w:styleId="HeaderChar">
    <w:name w:val="Header Char"/>
    <w:basedOn w:val="DefaultParagraphFont"/>
    <w:link w:val="Header"/>
    <w:rsid w:val="00795569"/>
  </w:style>
  <w:style w:type="paragraph" w:styleId="Footer">
    <w:name w:val="footer"/>
    <w:basedOn w:val="Normal"/>
    <w:link w:val="FooterChar"/>
    <w:uiPriority w:val="99"/>
    <w:unhideWhenUsed/>
    <w:rsid w:val="007955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5569"/>
  </w:style>
  <w:style w:type="paragraph" w:styleId="BodyText">
    <w:name w:val="Body Text"/>
    <w:basedOn w:val="Normal"/>
    <w:link w:val="BodyTextChar"/>
    <w:qFormat/>
    <w:rsid w:val="009C3064"/>
    <w:pPr>
      <w:spacing w:after="120" w:line="240" w:lineRule="auto"/>
      <w:jc w:val="both"/>
    </w:pPr>
    <w:rPr>
      <w:rFonts w:ascii="Calibri" w:eastAsia="Calibri" w:hAnsi="Calibri" w:cs="Calibri"/>
      <w:lang w:eastAsia="en-GB"/>
    </w:rPr>
  </w:style>
  <w:style w:type="character" w:customStyle="1" w:styleId="BodyTextChar">
    <w:name w:val="Body Text Char"/>
    <w:basedOn w:val="DefaultParagraphFont"/>
    <w:link w:val="BodyText"/>
    <w:rsid w:val="009C3064"/>
    <w:rPr>
      <w:rFonts w:ascii="Calibri" w:eastAsia="Calibri" w:hAnsi="Calibri" w:cs="Calibri"/>
      <w:lang w:eastAsia="en-GB"/>
    </w:rPr>
  </w:style>
  <w:style w:type="character" w:styleId="FootnoteReference">
    <w:name w:val="footnote reference"/>
    <w:semiHidden/>
    <w:rsid w:val="009C3064"/>
    <w:rPr>
      <w:rFonts w:ascii="Arial" w:hAnsi="Arial"/>
      <w:sz w:val="16"/>
    </w:rPr>
  </w:style>
  <w:style w:type="paragraph" w:styleId="FootnoteText">
    <w:name w:val="footnote text"/>
    <w:basedOn w:val="Normal"/>
    <w:link w:val="FootnoteTextChar"/>
    <w:semiHidden/>
    <w:rsid w:val="009C3064"/>
    <w:pPr>
      <w:spacing w:after="0" w:line="240" w:lineRule="auto"/>
    </w:pPr>
    <w:rPr>
      <w:rFonts w:ascii="Arial" w:eastAsia="Calibri" w:hAnsi="Arial" w:cs="Calibri"/>
      <w:sz w:val="20"/>
      <w:szCs w:val="20"/>
      <w:lang w:eastAsia="en-GB"/>
    </w:rPr>
  </w:style>
  <w:style w:type="character" w:customStyle="1" w:styleId="FootnoteTextChar">
    <w:name w:val="Footnote Text Char"/>
    <w:basedOn w:val="DefaultParagraphFont"/>
    <w:link w:val="FootnoteText"/>
    <w:semiHidden/>
    <w:rsid w:val="009C3064"/>
    <w:rPr>
      <w:rFonts w:ascii="Arial" w:eastAsia="Calibri" w:hAnsi="Arial" w:cs="Calibri"/>
      <w:sz w:val="20"/>
      <w:szCs w:val="20"/>
      <w:lang w:eastAsia="en-GB"/>
    </w:rPr>
  </w:style>
  <w:style w:type="paragraph" w:styleId="Title">
    <w:name w:val="Title"/>
    <w:basedOn w:val="Normal"/>
    <w:link w:val="TitleChar"/>
    <w:qFormat/>
    <w:rsid w:val="009C3064"/>
    <w:pPr>
      <w:spacing w:before="120" w:after="240" w:line="240" w:lineRule="auto"/>
      <w:jc w:val="center"/>
      <w:outlineLvl w:val="0"/>
    </w:pPr>
    <w:rPr>
      <w:rFonts w:eastAsia="Calibri" w:cs="Arial"/>
      <w:b/>
      <w:bCs/>
      <w:kern w:val="28"/>
      <w:sz w:val="32"/>
      <w:szCs w:val="32"/>
      <w:lang w:eastAsia="en-GB"/>
    </w:rPr>
  </w:style>
  <w:style w:type="character" w:customStyle="1" w:styleId="TitleChar">
    <w:name w:val="Title Char"/>
    <w:basedOn w:val="DefaultParagraphFont"/>
    <w:link w:val="Title"/>
    <w:rsid w:val="009C3064"/>
    <w:rPr>
      <w:rFonts w:eastAsia="Calibri" w:cs="Arial"/>
      <w:b/>
      <w:bCs/>
      <w:kern w:val="28"/>
      <w:sz w:val="32"/>
      <w:szCs w:val="32"/>
      <w:lang w:eastAsia="en-GB"/>
    </w:rPr>
  </w:style>
  <w:style w:type="character" w:customStyle="1" w:styleId="Heading2Char">
    <w:name w:val="Heading 2 Char"/>
    <w:basedOn w:val="DefaultParagraphFont"/>
    <w:link w:val="Heading2"/>
    <w:uiPriority w:val="9"/>
    <w:rsid w:val="009A1DC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rsid w:val="009A1DCF"/>
    <w:rPr>
      <w:rFonts w:ascii="Calibri" w:eastAsia="Calibri" w:hAnsi="Calibri" w:cs="Calibri"/>
      <w:b/>
      <w:caps/>
      <w:color w:val="0070C0"/>
      <w:kern w:val="2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oter" Target="footer2.xml"/><Relationship Id="rId1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86F8EC-3371-4509-980F-76C6496B2862}"/>
</file>

<file path=customXml/itemProps2.xml><?xml version="1.0" encoding="utf-8"?>
<ds:datastoreItem xmlns:ds="http://schemas.openxmlformats.org/officeDocument/2006/customXml" ds:itemID="{AD104A3F-863C-430B-A530-8372C330F48D}"/>
</file>

<file path=customXml/itemProps3.xml><?xml version="1.0" encoding="utf-8"?>
<ds:datastoreItem xmlns:ds="http://schemas.openxmlformats.org/officeDocument/2006/customXml" ds:itemID="{D1CC1940-9CAC-4E08-A240-BDA3F08E3B1B}"/>
</file>

<file path=docProps/app.xml><?xml version="1.0" encoding="utf-8"?>
<Properties xmlns="http://schemas.openxmlformats.org/officeDocument/2006/extended-properties" xmlns:vt="http://schemas.openxmlformats.org/officeDocument/2006/docPropsVTypes">
  <Template>Normal.dotm</Template>
  <TotalTime>2</TotalTime>
  <Pages>2</Pages>
  <Words>255</Words>
  <Characters>1455</Characters>
  <Application>Microsoft Office Word</Application>
  <DocSecurity>0</DocSecurity>
  <Lines>12</Lines>
  <Paragraphs>3</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IALA REGIONS AT THE POLES – input paper to arm</vt:lpstr>
      <vt:lpstr>IALA REGIONS AT THE POLES – input paper to arm</vt:lpstr>
    </vt:vector>
  </TitlesOfParts>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REGIONS AT THE POLES – input paper to arm</dc:title>
  <dc:subject/>
  <dc:creator>Stephen Bennett</dc:creator>
  <cp:keywords/>
  <dc:description/>
  <cp:lastModifiedBy>Kevin Gregory</cp:lastModifiedBy>
  <cp:revision>5</cp:revision>
  <dcterms:created xsi:type="dcterms:W3CDTF">2018-10-25T10:17:00Z</dcterms:created>
  <dcterms:modified xsi:type="dcterms:W3CDTF">2019-02-21T07:02:00Z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4612400</vt:r8>
  </property>
</Properties>
</file>