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43B3F6EB" w:rsidR="00630590" w:rsidRDefault="00EB4C32" w:rsidP="00EB4C32">
      <w:pPr>
        <w:pStyle w:val="Titre1"/>
        <w:jc w:val="center"/>
      </w:pPr>
      <w:r>
        <w:t>Terms of Reference</w:t>
      </w:r>
      <w:r>
        <w:br/>
        <w:t xml:space="preserve"> for the</w:t>
      </w:r>
      <w:r>
        <w:br/>
      </w:r>
      <w:r w:rsidR="00FD643F">
        <w:t>Vessel</w:t>
      </w:r>
      <w:r w:rsidR="00843C1B">
        <w:t xml:space="preserve"> Traffic Services</w:t>
      </w:r>
      <w:r>
        <w:t xml:space="preserve"> Committee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Titre2"/>
      </w:pPr>
      <w:r w:rsidRPr="009644F2">
        <w:t>Background</w:t>
      </w:r>
    </w:p>
    <w:p w14:paraId="23E3024D" w14:textId="3BC5AF18" w:rsidR="00CB5A16" w:rsidRDefault="00CB5A16" w:rsidP="00CB5A16">
      <w:pPr>
        <w:rPr>
          <w:ins w:id="0" w:author="Audrey Guinault" w:date="2023-10-18T10:50:00Z"/>
        </w:rPr>
      </w:pPr>
      <w:r w:rsidRPr="00EB4C32">
        <w:t>In accordance with the Convention</w:t>
      </w:r>
      <w:r>
        <w:t>,</w:t>
      </w:r>
      <w:r w:rsidRPr="00EB4C32">
        <w:t xml:space="preserve"> Article 6</w:t>
      </w:r>
      <w:ins w:id="1" w:author="Audrey Guinault" w:date="2023-10-18T10:49:00Z">
        <w:r w:rsidR="001134F3">
          <w:t>.</w:t>
        </w:r>
      </w:ins>
      <w:del w:id="2" w:author="Audrey Guinault" w:date="2023-10-18T10:49:00Z">
        <w:r w:rsidRPr="00EB4C32" w:rsidDel="001134F3">
          <w:delText>,</w:delText>
        </w:r>
      </w:del>
      <w:r w:rsidRPr="00EB4C32">
        <w:t xml:space="preserve"> 1 (c), the Organization shall have Committees and subsidiary bodies necessary to support the Organization</w:t>
      </w:r>
      <w:ins w:id="3" w:author="Audrey Guinault" w:date="2023-10-18T10:49:00Z">
        <w:r w:rsidR="001134F3">
          <w:t>’</w:t>
        </w:r>
      </w:ins>
      <w:r w:rsidRPr="00EB4C32">
        <w:t>s</w:t>
      </w:r>
      <w:del w:id="4" w:author="Audrey Guinault" w:date="2023-10-18T10:49:00Z">
        <w:r w:rsidRPr="00EB4C32" w:rsidDel="001134F3">
          <w:delText>’</w:delText>
        </w:r>
      </w:del>
      <w:r w:rsidRPr="00EB4C32">
        <w:t xml:space="preserve">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</w:t>
      </w:r>
      <w:ins w:id="5" w:author="Audrey Guinault" w:date="2023-10-18T10:49:00Z">
        <w:r w:rsidR="001134F3">
          <w:t>6.</w:t>
        </w:r>
      </w:ins>
      <w:r>
        <w:t>3 of the General Regulations.</w:t>
      </w:r>
    </w:p>
    <w:p w14:paraId="67241FEB" w14:textId="4A29D384" w:rsidR="00455E5E" w:rsidRPr="00EB4C32" w:rsidDel="00455E5E" w:rsidRDefault="00455E5E" w:rsidP="00455E5E">
      <w:pPr>
        <w:jc w:val="both"/>
        <w:rPr>
          <w:del w:id="6" w:author="Audrey Guinault" w:date="2023-10-18T10:50:00Z"/>
          <w:moveTo w:id="7" w:author="Audrey Guinault" w:date="2023-10-18T10:50:00Z"/>
        </w:rPr>
      </w:pPr>
      <w:moveToRangeStart w:id="8" w:author="Audrey Guinault" w:date="2023-10-18T10:50:00Z" w:name="move148518643"/>
      <w:moveTo w:id="9" w:author="Audrey Guinault" w:date="2023-10-18T10:50:00Z">
        <w:r w:rsidRPr="00EB4C32">
          <w:t>The Convention Article 7</w:t>
        </w:r>
        <w:r>
          <w:t>.</w:t>
        </w:r>
        <w:r w:rsidRPr="00EB4C32">
          <w:t xml:space="preserve">7 (f) states, that the General Assembly </w:t>
        </w:r>
      </w:moveTo>
      <w:ins w:id="10" w:author="Audrey Guinault" w:date="2023-10-18T10:50:00Z">
        <w:r w:rsidR="00F60FC4">
          <w:t xml:space="preserve">shall </w:t>
        </w:r>
      </w:ins>
      <w:moveTo w:id="11" w:author="Audrey Guinault" w:date="2023-10-18T10:50:00Z">
        <w:r w:rsidRPr="00EB4C32">
          <w:t>establish and terminate Committees and subsidiary bodies and review and approve their Terms of Reference.</w:t>
        </w:r>
      </w:moveTo>
    </w:p>
    <w:moveToRangeEnd w:id="8"/>
    <w:p w14:paraId="107920A1" w14:textId="77777777" w:rsidR="00455E5E" w:rsidRPr="00EB4C32" w:rsidRDefault="00455E5E" w:rsidP="00455E5E">
      <w:pPr>
        <w:jc w:val="both"/>
        <w:pPrChange w:id="12" w:author="Audrey Guinault" w:date="2023-10-18T10:50:00Z">
          <w:pPr/>
        </w:pPrChange>
      </w:pPr>
    </w:p>
    <w:p w14:paraId="5ECD5628" w14:textId="77777777" w:rsidR="00EB4C32" w:rsidRPr="009644F2" w:rsidRDefault="00EB4C32" w:rsidP="00EB4C32">
      <w:pPr>
        <w:pStyle w:val="Titre2"/>
      </w:pPr>
      <w:r w:rsidRPr="009644F2">
        <w:t>Name of committee or subsidiary body</w:t>
      </w:r>
    </w:p>
    <w:p w14:paraId="066F1B78" w14:textId="10775B65" w:rsidR="00EB4C32" w:rsidRPr="00D929F5" w:rsidRDefault="00843C1B" w:rsidP="00EB4C32">
      <w:r w:rsidRPr="00D929F5">
        <w:t>Vessel Traffic Services (VTS)</w:t>
      </w:r>
      <w:r w:rsidR="00EB4C32" w:rsidRPr="00D929F5">
        <w:t xml:space="preserve"> Committe</w:t>
      </w:r>
      <w:r w:rsidR="00240582" w:rsidRPr="00D929F5">
        <w:t>e</w:t>
      </w:r>
    </w:p>
    <w:p w14:paraId="7DE99DDD" w14:textId="77777777" w:rsidR="00EA29B2" w:rsidRPr="009644F2" w:rsidRDefault="00EA29B2" w:rsidP="00EA29B2">
      <w:pPr>
        <w:pStyle w:val="Titre2"/>
      </w:pPr>
      <w:r w:rsidRPr="009644F2">
        <w:t>Participation</w:t>
      </w:r>
    </w:p>
    <w:p w14:paraId="065A1236" w14:textId="18B9259F" w:rsidR="00EA29B2" w:rsidRPr="001B4787" w:rsidRDefault="00EA29B2" w:rsidP="00EA29B2">
      <w:r>
        <w:t xml:space="preserve">Representatives from </w:t>
      </w:r>
      <w:r w:rsidRPr="00EB4C32">
        <w:t xml:space="preserve">Member States, Associate Members and Affiliate Members are eligible to participate in the </w:t>
      </w:r>
      <w:r w:rsidRPr="001B4787">
        <w:t>Committees.</w:t>
      </w:r>
      <w:r>
        <w:t xml:space="preserve"> Representatives to the Committee may include personnel from the </w:t>
      </w:r>
      <w:r w:rsidR="00060295">
        <w:t xml:space="preserve">national </w:t>
      </w:r>
      <w:r>
        <w:t>Competent Authority for VTS, VTS provider</w:t>
      </w:r>
      <w:r w:rsidR="00060295">
        <w:t>s</w:t>
      </w:r>
      <w:r>
        <w:t xml:space="preserve">, </w:t>
      </w:r>
      <w:r w:rsidR="00060295">
        <w:t>t</w:t>
      </w:r>
      <w:r>
        <w:t xml:space="preserve">raining </w:t>
      </w:r>
      <w:r w:rsidR="00060295">
        <w:t>o</w:t>
      </w:r>
      <w:r>
        <w:t xml:space="preserve">rganizations, </w:t>
      </w:r>
      <w:r w:rsidR="00060295">
        <w:t>m</w:t>
      </w:r>
      <w:r>
        <w:t>anufacturers and practitioners.</w:t>
      </w:r>
    </w:p>
    <w:p w14:paraId="6F7D8363" w14:textId="77777777" w:rsidR="00EB4C32" w:rsidRDefault="00EB4C32" w:rsidP="00EB4C32">
      <w:pPr>
        <w:pStyle w:val="Titre2"/>
      </w:pPr>
      <w:r>
        <w:t xml:space="preserve">Aims and </w:t>
      </w:r>
      <w:r w:rsidRPr="009644F2">
        <w:t>Objectives</w:t>
      </w:r>
    </w:p>
    <w:p w14:paraId="41A3E490" w14:textId="007B8023" w:rsidR="00FA175F" w:rsidRDefault="004D49A1" w:rsidP="00EB4C32">
      <w:r>
        <w:t>In accordance with the Convention</w:t>
      </w:r>
      <w:r w:rsidR="004A5123">
        <w:t xml:space="preserve"> Article 9</w:t>
      </w:r>
      <w:r w:rsidR="00B7603D">
        <w:t>.</w:t>
      </w:r>
      <w:r w:rsidR="004A5123">
        <w:t>1, t</w:t>
      </w:r>
      <w:r w:rsidR="00EB4C32">
        <w:t>he Committee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</w:t>
      </w:r>
      <w:del w:id="13" w:author="Audrey Guinault" w:date="2023-10-18T10:52:00Z">
        <w:r w:rsidR="00B64E92" w:rsidDel="00823846">
          <w:delText>Article 3 of the Convention</w:delText>
        </w:r>
      </w:del>
      <w:r w:rsidR="00EB4C32" w:rsidRPr="000576D5">
        <w:t xml:space="preserve"> </w:t>
      </w:r>
      <w:r w:rsidR="00FA175F">
        <w:t>by:</w:t>
      </w:r>
    </w:p>
    <w:p w14:paraId="3A65E742" w14:textId="4CDB6978" w:rsidR="00FA175F" w:rsidRDefault="002B7A98" w:rsidP="0087476A">
      <w:pPr>
        <w:pStyle w:val="Paragraphedeliste"/>
        <w:numPr>
          <w:ilvl w:val="0"/>
          <w:numId w:val="2"/>
        </w:numPr>
      </w:pPr>
      <w:r>
        <w:t>Providing guidance that</w:t>
      </w:r>
      <w:r w:rsidRPr="002B7A98">
        <w:t xml:space="preserve"> assists </w:t>
      </w:r>
      <w:del w:id="14" w:author="Audrey Guinault" w:date="2023-10-18T10:52:00Z">
        <w:r w:rsidRPr="002B7A98" w:rsidDel="00A7110F">
          <w:delText>Contracting Governments</w:delText>
        </w:r>
      </w:del>
      <w:r w:rsidRPr="002B7A98">
        <w:t xml:space="preserve"> </w:t>
      </w:r>
      <w:ins w:id="15" w:author="Audrey Guinault" w:date="2023-10-18T10:52:00Z">
        <w:r w:rsidR="009F35AE">
          <w:t xml:space="preserve"> govern</w:t>
        </w:r>
      </w:ins>
      <w:ins w:id="16" w:author="Audrey Guinault" w:date="2023-10-18T10:53:00Z">
        <w:r w:rsidR="009F35AE">
          <w:t xml:space="preserve">ments </w:t>
        </w:r>
      </w:ins>
      <w:r w:rsidRPr="002B7A98">
        <w:t xml:space="preserve">and </w:t>
      </w:r>
      <w:ins w:id="17" w:author="Audrey Guinault" w:date="2023-10-18T10:53:00Z">
        <w:r w:rsidR="009F35AE">
          <w:t>national</w:t>
        </w:r>
      </w:ins>
      <w:del w:id="18" w:author="Audrey Guinault" w:date="2023-10-18T10:53:00Z">
        <w:r w:rsidDel="009F35AE">
          <w:delText>c</w:delText>
        </w:r>
        <w:r w:rsidRPr="002B7A98" w:rsidDel="009F35AE">
          <w:delText>ompetent</w:delText>
        </w:r>
      </w:del>
      <w:r w:rsidRPr="002B7A98">
        <w:t xml:space="preserve"> </w:t>
      </w:r>
      <w:r>
        <w:t>a</w:t>
      </w:r>
      <w:r w:rsidRPr="002B7A98">
        <w:t xml:space="preserve">uthorities to meet their obligations under SOLAS Chapter V (Safety of Navigation) Regulation 12 </w:t>
      </w:r>
      <w:ins w:id="19" w:author="Audrey Guinault" w:date="2023-10-18T10:53:00Z">
        <w:r w:rsidR="005D5269">
          <w:t xml:space="preserve">and </w:t>
        </w:r>
      </w:ins>
      <w:r w:rsidRPr="002B7A98">
        <w:t>to plan, implement and deliver VTS in a consistent and harmonized manner.</w:t>
      </w:r>
      <w:r w:rsidR="00A2303E">
        <w:t xml:space="preserve"> Mitigating against the risks associated with the use of differing VTS procedures.</w:t>
      </w:r>
    </w:p>
    <w:p w14:paraId="638C03AB" w14:textId="4252A9C0" w:rsidR="00A2303E" w:rsidRDefault="00A2303E" w:rsidP="0087476A">
      <w:pPr>
        <w:pStyle w:val="Paragraphedeliste"/>
        <w:numPr>
          <w:ilvl w:val="0"/>
          <w:numId w:val="2"/>
        </w:numPr>
      </w:pPr>
      <w:r>
        <w:t>Respond to technological and operational changes meeting emerging needs and developments.</w:t>
      </w:r>
    </w:p>
    <w:p w14:paraId="78471119" w14:textId="3779B761" w:rsidR="00A2303E" w:rsidRDefault="00011E29" w:rsidP="0087476A">
      <w:pPr>
        <w:pStyle w:val="Paragraphedeliste"/>
        <w:numPr>
          <w:ilvl w:val="0"/>
          <w:numId w:val="2"/>
        </w:numPr>
      </w:pPr>
      <w:r>
        <w:t>Pr</w:t>
      </w:r>
      <w:ins w:id="20" w:author="Audrey Guinault" w:date="2023-10-18T10:53:00Z">
        <w:r w:rsidR="005D5269">
          <w:t>epare and review</w:t>
        </w:r>
      </w:ins>
      <w:del w:id="21" w:author="Audrey Guinault" w:date="2023-10-18T10:53:00Z">
        <w:r w:rsidDel="005D5269">
          <w:delText>oduce</w:delText>
        </w:r>
      </w:del>
      <w:r>
        <w:t xml:space="preserve"> </w:t>
      </w:r>
      <w:r w:rsidR="009A1980" w:rsidRPr="00EB4C32">
        <w:t>standards, recommendations, guidelines, manuals and other appropriate documents</w:t>
      </w:r>
      <w:r w:rsidR="009A1980">
        <w:t xml:space="preserve"> </w:t>
      </w:r>
      <w:r>
        <w:t>specifically related to the establishment and operation of VTS to contribute to achieving</w:t>
      </w:r>
      <w:r w:rsidR="009A1980">
        <w:t xml:space="preserve"> its</w:t>
      </w:r>
      <w:r>
        <w:t xml:space="preserve"> worldwide harmonization.</w:t>
      </w:r>
    </w:p>
    <w:p w14:paraId="64ED06CB" w14:textId="77777777" w:rsidR="00EB4C32" w:rsidRPr="009644F2" w:rsidRDefault="00EB4C32" w:rsidP="00EB4C32">
      <w:pPr>
        <w:pStyle w:val="Titre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1517091F" w:rsidR="00B372CD" w:rsidRDefault="004553FB" w:rsidP="00B372CD">
      <w:ins w:id="22" w:author="Audrey Guinault" w:date="2023-10-18T11:07:00Z">
        <w:r>
          <w:lastRenderedPageBreak/>
          <w:t xml:space="preserve">The </w:t>
        </w:r>
      </w:ins>
      <w:r w:rsidR="00B372CD">
        <w:t>Committee</w:t>
      </w:r>
      <w:del w:id="23" w:author="Audrey Guinault" w:date="2023-10-18T11:07:00Z">
        <w:r w:rsidR="00B372CD" w:rsidDel="00EE6B38">
          <w:delText>s</w:delText>
        </w:r>
      </w:del>
      <w:r w:rsidR="00B372CD">
        <w:t xml:space="preserve"> may p</w:t>
      </w:r>
      <w:r w:rsidR="00B372CD" w:rsidRPr="00EB4C32">
        <w:t xml:space="preserve">ropose events that will assist </w:t>
      </w:r>
      <w:ins w:id="24" w:author="Audrey Guinault" w:date="2023-10-18T11:07:00Z">
        <w:r w:rsidR="00C73F03">
          <w:t>its</w:t>
        </w:r>
      </w:ins>
      <w:del w:id="25" w:author="Audrey Guinault" w:date="2023-10-18T11:07:00Z">
        <w:r w:rsidR="00B372CD" w:rsidRPr="00EB4C32" w:rsidDel="00C73F03">
          <w:delText>the</w:delText>
        </w:r>
      </w:del>
      <w:r w:rsidR="00B372CD" w:rsidRPr="00EB4C32">
        <w:t xml:space="preserve"> work programme such as seminars, workshops and other events.</w:t>
      </w:r>
    </w:p>
    <w:p w14:paraId="048BC698" w14:textId="77777777" w:rsidR="00EB4C32" w:rsidRPr="009644F2" w:rsidRDefault="00EB4C32" w:rsidP="00EB4C32">
      <w:pPr>
        <w:pStyle w:val="Titre2"/>
      </w:pPr>
      <w:r w:rsidRPr="009644F2">
        <w:t>Deliverables</w:t>
      </w:r>
    </w:p>
    <w:p w14:paraId="7810F8E7" w14:textId="486A18E0" w:rsidR="00EB4C32" w:rsidRPr="00EB4C32" w:rsidRDefault="00BC4826" w:rsidP="00F4455E">
      <w:ins w:id="26" w:author="Audrey Guinault" w:date="2023-10-18T11:08:00Z">
        <w:r>
          <w:t>The</w:t>
        </w:r>
      </w:ins>
      <w:del w:id="27" w:author="Audrey Guinault" w:date="2023-10-18T11:08:00Z">
        <w:r w:rsidR="00EB4C32" w:rsidRPr="00EB4C32" w:rsidDel="00BC4826">
          <w:delText>Each</w:delText>
        </w:r>
      </w:del>
      <w:r w:rsidR="00EB4C32" w:rsidRPr="00EB4C32">
        <w:t xml:space="preserve">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ins w:id="28" w:author="Audrey Guinault" w:date="2023-10-18T11:08:00Z">
        <w:r>
          <w:t>6.</w:t>
        </w:r>
      </w:ins>
      <w:r w:rsidR="00487834">
        <w:t>3.2</w:t>
      </w:r>
      <w:r w:rsidR="00F87B84">
        <w:t>.</w:t>
      </w:r>
    </w:p>
    <w:p w14:paraId="6752A996" w14:textId="1BBC772C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>deliverables of the c</w:t>
      </w:r>
      <w:r w:rsidR="00EB4C32" w:rsidRPr="00EB4C32">
        <w:t xml:space="preserve">ommittees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>appropriate documents identified in the work programmes;</w:t>
      </w:r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Titre2"/>
      </w:pPr>
      <w:r w:rsidRPr="009644F2">
        <w:t>Relationship with other bodies</w:t>
      </w:r>
    </w:p>
    <w:p w14:paraId="00DFC196" w14:textId="08507A31" w:rsidR="0075120A" w:rsidRDefault="0043179E" w:rsidP="00060295">
      <w:pPr>
        <w:pStyle w:val="Titre3"/>
      </w:pPr>
      <w:r>
        <w:t>Internal bodies</w:t>
      </w:r>
    </w:p>
    <w:p w14:paraId="6C1846D4" w14:textId="7B9B96FD" w:rsidR="00EB4C32" w:rsidRPr="00EB4C32" w:rsidDel="00455E5E" w:rsidRDefault="00EB4C32" w:rsidP="00EB4C32">
      <w:pPr>
        <w:jc w:val="both"/>
        <w:rPr>
          <w:moveFrom w:id="29" w:author="Audrey Guinault" w:date="2023-10-18T10:50:00Z"/>
        </w:rPr>
      </w:pPr>
      <w:moveFromRangeStart w:id="30" w:author="Audrey Guinault" w:date="2023-10-18T10:50:00Z" w:name="move148518643"/>
      <w:moveFrom w:id="31" w:author="Audrey Guinault" w:date="2023-10-18T10:50:00Z">
        <w:r w:rsidRPr="00EB4C32" w:rsidDel="00455E5E">
          <w:t>The Convention Article 7</w:t>
        </w:r>
        <w:r w:rsidR="00B7603D" w:rsidDel="00455E5E">
          <w:t>.</w:t>
        </w:r>
        <w:r w:rsidRPr="00EB4C32" w:rsidDel="00455E5E">
          <w:t>7 (f) states, that the General Assembly establish and terminate Committees and subsidiary bodies and review and approve their Terms of Reference.</w:t>
        </w:r>
      </w:moveFrom>
    </w:p>
    <w:moveFromRangeEnd w:id="30"/>
    <w:p w14:paraId="093094A4" w14:textId="5B855439" w:rsidR="00CB5A16" w:rsidRPr="00EB4C32" w:rsidRDefault="00CB5A16" w:rsidP="00060295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manuals and other documents for submission to the Council for approval.</w:t>
      </w:r>
    </w:p>
    <w:p w14:paraId="446B327C" w14:textId="12D4266A" w:rsidR="00F53539" w:rsidRPr="00646A0A" w:rsidRDefault="00EB4C32" w:rsidP="00F53539">
      <w:pPr>
        <w:pStyle w:val="Corpsdetexte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co-ordinate</w:t>
      </w:r>
      <w:r w:rsidR="00B51426">
        <w:t>s</w:t>
      </w:r>
      <w:r w:rsidR="00F53539" w:rsidRPr="00646A0A">
        <w:t xml:space="preserve"> the work of the </w:t>
      </w:r>
      <w:r w:rsidR="00F53539">
        <w:t>c</w:t>
      </w:r>
      <w:r w:rsidR="00F53539" w:rsidRPr="00646A0A">
        <w:t>ommittees.</w:t>
      </w:r>
    </w:p>
    <w:p w14:paraId="1A5696D8" w14:textId="4975BA37" w:rsidR="00EB4C32" w:rsidRDefault="00B7603D" w:rsidP="00060295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44268D2D" w14:textId="0732FD35" w:rsidR="00B7603D" w:rsidRDefault="00BF577A" w:rsidP="00060295">
      <w:pPr>
        <w:pStyle w:val="List1"/>
        <w:numPr>
          <w:ilvl w:val="0"/>
          <w:numId w:val="0"/>
        </w:numPr>
      </w:pPr>
      <w:ins w:id="32" w:author="Audrey Guinault" w:date="2023-10-18T11:08:00Z">
        <w:r>
          <w:t>The</w:t>
        </w:r>
      </w:ins>
      <w:del w:id="33" w:author="Audrey Guinault" w:date="2023-10-18T11:08:00Z">
        <w:r w:rsidR="00B7603D" w:rsidDel="00BF577A">
          <w:delText>A</w:delText>
        </w:r>
      </w:del>
      <w:r w:rsidR="00B7603D" w:rsidRPr="00646A0A">
        <w:t xml:space="preserve"> </w:t>
      </w:r>
      <w:ins w:id="34" w:author="Audrey Guinault" w:date="2023-10-18T11:09:00Z">
        <w:r w:rsidR="00816651">
          <w:t>C</w:t>
        </w:r>
      </w:ins>
      <w:del w:id="35" w:author="Audrey Guinault" w:date="2023-10-18T11:09:00Z">
        <w:r w:rsidR="00B7603D" w:rsidDel="00816651">
          <w:delText>c</w:delText>
        </w:r>
      </w:del>
      <w:r w:rsidR="00B7603D" w:rsidRPr="00646A0A">
        <w:t>ommittee’s progress with its work and achievement of its deliverables sh</w:t>
      </w:r>
      <w:ins w:id="36" w:author="Audrey Guinault" w:date="2023-10-18T11:09:00Z">
        <w:r>
          <w:t>all</w:t>
        </w:r>
      </w:ins>
      <w:del w:id="37" w:author="Audrey Guinault" w:date="2023-10-18T11:09:00Z">
        <w:r w:rsidR="00B7603D" w:rsidRPr="00646A0A" w:rsidDel="00BF577A">
          <w:delText>ould</w:delText>
        </w:r>
      </w:del>
      <w:r w:rsidR="00B7603D" w:rsidRPr="00646A0A">
        <w:t xml:space="preserve"> be reported to the Council and the Policy Advisory Panel at regular intervals.</w:t>
      </w:r>
    </w:p>
    <w:p w14:paraId="79159FBD" w14:textId="4475B12A" w:rsidR="00C26115" w:rsidRDefault="00B7603D" w:rsidP="00EB4C32">
      <w:r>
        <w:t>Committees should collaborate together on cross committee work items and developments.</w:t>
      </w:r>
    </w:p>
    <w:p w14:paraId="641AA941" w14:textId="010A4817" w:rsidR="0043179E" w:rsidRDefault="0043179E" w:rsidP="00060295">
      <w:pPr>
        <w:pStyle w:val="Titre3"/>
      </w:pPr>
      <w:r>
        <w:t>External bodies</w:t>
      </w:r>
    </w:p>
    <w:p w14:paraId="15891ED4" w14:textId="7F230033" w:rsidR="005E76F6" w:rsidRPr="00EB4C32" w:rsidRDefault="004B4B1C" w:rsidP="00EB4C32">
      <w:ins w:id="38" w:author="Audrey Guinault" w:date="2023-10-18T11:10:00Z">
        <w:r>
          <w:t xml:space="preserve">The </w:t>
        </w:r>
      </w:ins>
      <w:r w:rsidR="00CB5A16">
        <w:t>Committee</w:t>
      </w:r>
      <w:del w:id="39" w:author="Audrey Guinault" w:date="2023-10-18T11:12:00Z">
        <w:r w:rsidR="00CB5A16" w:rsidDel="009E0366">
          <w:delText>s</w:delText>
        </w:r>
      </w:del>
      <w:r w:rsidR="00CB5A16">
        <w:t xml:space="preserve"> shall monitor and assist developments relevant to VTS </w:t>
      </w:r>
      <w:r w:rsidR="00EA29B2">
        <w:t>in bodies</w:t>
      </w:r>
      <w:r w:rsidR="00CB5A16">
        <w:t xml:space="preserve"> external</w:t>
      </w:r>
      <w:r w:rsidR="00EA29B2">
        <w:t xml:space="preserve"> to IALA, such as IMO and the IHO, </w:t>
      </w:r>
      <w:r w:rsidR="00CB5A16">
        <w:t>if necessary</w:t>
      </w:r>
      <w:r w:rsidR="00EA29B2">
        <w:t xml:space="preserve"> to achieve the committees aims and objectives</w:t>
      </w:r>
      <w:r w:rsidR="00CB5A16">
        <w:t>.</w:t>
      </w:r>
    </w:p>
    <w:sectPr w:rsidR="005E76F6" w:rsidRPr="00EB4C3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471AB" w14:textId="77777777" w:rsidR="005355E6" w:rsidRDefault="005355E6" w:rsidP="003E5AD0">
      <w:pPr>
        <w:spacing w:after="0" w:line="240" w:lineRule="auto"/>
      </w:pPr>
      <w:r>
        <w:separator/>
      </w:r>
    </w:p>
  </w:endnote>
  <w:endnote w:type="continuationSeparator" w:id="0">
    <w:p w14:paraId="77C402CD" w14:textId="77777777" w:rsidR="005355E6" w:rsidRDefault="005355E6" w:rsidP="003E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6A8A" w14:textId="77777777" w:rsidR="005355E6" w:rsidRDefault="005355E6" w:rsidP="003E5AD0">
      <w:pPr>
        <w:spacing w:after="0" w:line="240" w:lineRule="auto"/>
      </w:pPr>
      <w:r>
        <w:separator/>
      </w:r>
    </w:p>
  </w:footnote>
  <w:footnote w:type="continuationSeparator" w:id="0">
    <w:p w14:paraId="56E593AC" w14:textId="77777777" w:rsidR="005355E6" w:rsidRDefault="005355E6" w:rsidP="003E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1ABF" w14:textId="0A7B00C5" w:rsidR="003E5AD0" w:rsidRDefault="00330920" w:rsidP="003E5AD0">
    <w:pPr>
      <w:pStyle w:val="En-tte"/>
      <w:jc w:val="right"/>
    </w:pPr>
    <w:r>
      <w:t>LAP25-1</w:t>
    </w:r>
    <w:ins w:id="40" w:author="Audrey Guinault" w:date="2023-10-18T10:49:00Z">
      <w:r w:rsidR="00E55A52">
        <w:t>7</w:t>
      </w:r>
    </w:ins>
    <w:del w:id="41" w:author="Audrey Guinault" w:date="2023-10-18T10:49:00Z">
      <w:r w:rsidDel="00E55A52">
        <w:delText>0</w:delText>
      </w:r>
    </w:del>
    <w:r>
      <w:t xml:space="preserve">.1.1.4 </w:t>
    </w:r>
    <w:r w:rsidR="003E5AD0">
      <w:t>Annex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drey Guinault">
    <w15:presenceInfo w15:providerId="AD" w15:userId="S::audrey.guinault@iala-aism.org::4ac1ef2c-9a5c-4a11-b9d9-555ceca82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60295"/>
    <w:rsid w:val="00077E8F"/>
    <w:rsid w:val="00091D9B"/>
    <w:rsid w:val="000C37C6"/>
    <w:rsid w:val="001134F3"/>
    <w:rsid w:val="0013226A"/>
    <w:rsid w:val="001510AF"/>
    <w:rsid w:val="00171EFE"/>
    <w:rsid w:val="001B4787"/>
    <w:rsid w:val="001C13D2"/>
    <w:rsid w:val="001E1355"/>
    <w:rsid w:val="001E1A17"/>
    <w:rsid w:val="001E6B50"/>
    <w:rsid w:val="00240582"/>
    <w:rsid w:val="00255D5B"/>
    <w:rsid w:val="002A2D39"/>
    <w:rsid w:val="002B7A98"/>
    <w:rsid w:val="002C2627"/>
    <w:rsid w:val="002C5C85"/>
    <w:rsid w:val="00330920"/>
    <w:rsid w:val="003560E7"/>
    <w:rsid w:val="003E5AD0"/>
    <w:rsid w:val="00413F22"/>
    <w:rsid w:val="0043179E"/>
    <w:rsid w:val="004553FB"/>
    <w:rsid w:val="00455E5E"/>
    <w:rsid w:val="00461ADA"/>
    <w:rsid w:val="00462EAC"/>
    <w:rsid w:val="00487834"/>
    <w:rsid w:val="004A5123"/>
    <w:rsid w:val="004B3CE8"/>
    <w:rsid w:val="004B4B1C"/>
    <w:rsid w:val="004D2138"/>
    <w:rsid w:val="004D49A1"/>
    <w:rsid w:val="004D53C5"/>
    <w:rsid w:val="005355E6"/>
    <w:rsid w:val="00557B89"/>
    <w:rsid w:val="00576593"/>
    <w:rsid w:val="005D5269"/>
    <w:rsid w:val="005E76F6"/>
    <w:rsid w:val="00630590"/>
    <w:rsid w:val="006320AC"/>
    <w:rsid w:val="00684B04"/>
    <w:rsid w:val="006C6F83"/>
    <w:rsid w:val="0075120A"/>
    <w:rsid w:val="007B4243"/>
    <w:rsid w:val="00816651"/>
    <w:rsid w:val="00823846"/>
    <w:rsid w:val="00843C1B"/>
    <w:rsid w:val="00870975"/>
    <w:rsid w:val="0087476A"/>
    <w:rsid w:val="009A1980"/>
    <w:rsid w:val="009A4F31"/>
    <w:rsid w:val="009D76CB"/>
    <w:rsid w:val="009E0366"/>
    <w:rsid w:val="009F35AE"/>
    <w:rsid w:val="00A172CF"/>
    <w:rsid w:val="00A2303E"/>
    <w:rsid w:val="00A7110F"/>
    <w:rsid w:val="00A9069D"/>
    <w:rsid w:val="00B372CD"/>
    <w:rsid w:val="00B42FD3"/>
    <w:rsid w:val="00B51426"/>
    <w:rsid w:val="00B542A9"/>
    <w:rsid w:val="00B64C87"/>
    <w:rsid w:val="00B64E92"/>
    <w:rsid w:val="00B7603D"/>
    <w:rsid w:val="00B77440"/>
    <w:rsid w:val="00BA4E52"/>
    <w:rsid w:val="00BC4826"/>
    <w:rsid w:val="00BE540E"/>
    <w:rsid w:val="00BF577A"/>
    <w:rsid w:val="00C23EAE"/>
    <w:rsid w:val="00C26115"/>
    <w:rsid w:val="00C73F03"/>
    <w:rsid w:val="00C86ABD"/>
    <w:rsid w:val="00CB5A16"/>
    <w:rsid w:val="00CE0BF4"/>
    <w:rsid w:val="00D321BD"/>
    <w:rsid w:val="00D63E15"/>
    <w:rsid w:val="00D929F5"/>
    <w:rsid w:val="00DE585B"/>
    <w:rsid w:val="00E163FA"/>
    <w:rsid w:val="00E55A52"/>
    <w:rsid w:val="00EA29B2"/>
    <w:rsid w:val="00EB4C32"/>
    <w:rsid w:val="00EE6B38"/>
    <w:rsid w:val="00F2608D"/>
    <w:rsid w:val="00F4455E"/>
    <w:rsid w:val="00F53539"/>
    <w:rsid w:val="00F55801"/>
    <w:rsid w:val="00F60FC4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F558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5580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5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580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C5C85"/>
    <w:pPr>
      <w:spacing w:after="0" w:line="240" w:lineRule="auto"/>
    </w:pPr>
  </w:style>
  <w:style w:type="paragraph" w:styleId="Corpsdetexte">
    <w:name w:val="Body Text"/>
    <w:basedOn w:val="Normal"/>
    <w:link w:val="CorpsdetexteCar"/>
    <w:unhideWhenUsed/>
    <w:qFormat/>
    <w:rsid w:val="00F53539"/>
    <w:pPr>
      <w:spacing w:after="120" w:line="216" w:lineRule="atLeast"/>
      <w:jc w:val="both"/>
    </w:pPr>
  </w:style>
  <w:style w:type="character" w:customStyle="1" w:styleId="CorpsdetexteCar">
    <w:name w:val="Corps de texte Car"/>
    <w:basedOn w:val="Policepardfaut"/>
    <w:link w:val="Corpsdetexte"/>
    <w:rsid w:val="00F53539"/>
  </w:style>
  <w:style w:type="character" w:customStyle="1" w:styleId="Titre3Car">
    <w:name w:val="Titre 3 Car"/>
    <w:basedOn w:val="Policepardfaut"/>
    <w:link w:val="Titre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AD0"/>
  </w:style>
  <w:style w:type="paragraph" w:styleId="Pieddepage">
    <w:name w:val="footer"/>
    <w:basedOn w:val="Normal"/>
    <w:link w:val="PieddepageC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3AD2E4-162B-41ED-B74A-CE152BEC7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668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Audrey Guinault</cp:lastModifiedBy>
  <cp:revision>28</cp:revision>
  <dcterms:created xsi:type="dcterms:W3CDTF">2023-02-27T10:30:00Z</dcterms:created>
  <dcterms:modified xsi:type="dcterms:W3CDTF">2023-10-18T09:12:00Z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