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7F6" w:rsidRPr="00E550DF" w:rsidRDefault="00EA5219" w:rsidP="00EA5219">
      <w:pPr>
        <w:pStyle w:val="Heading1"/>
        <w:rPr>
          <w:lang w:val="en-CA"/>
        </w:rPr>
      </w:pPr>
      <w:bookmarkStart w:id="0" w:name="_GoBack"/>
      <w:bookmarkEnd w:id="0"/>
      <w:r w:rsidRPr="00E550DF">
        <w:rPr>
          <w:lang w:val="en-CA"/>
        </w:rPr>
        <w:t>Table of Contents</w:t>
      </w:r>
    </w:p>
    <w:p w:rsidR="00EA5219" w:rsidRPr="00E550DF" w:rsidRDefault="00EA5219" w:rsidP="00EA5219">
      <w:pPr>
        <w:rPr>
          <w:lang w:val="en-CA"/>
        </w:rPr>
      </w:pPr>
    </w:p>
    <w:p w:rsidR="005C48BF" w:rsidRDefault="005C48BF" w:rsidP="00EA5219">
      <w:pPr>
        <w:pStyle w:val="ListParagraph"/>
        <w:numPr>
          <w:ilvl w:val="0"/>
          <w:numId w:val="1"/>
        </w:numPr>
        <w:rPr>
          <w:lang w:val="en-CA"/>
        </w:rPr>
      </w:pPr>
      <w:r w:rsidRPr="00E550DF">
        <w:rPr>
          <w:lang w:val="en-CA"/>
        </w:rPr>
        <w:t>Definitions</w:t>
      </w:r>
    </w:p>
    <w:p w:rsidR="00E550DF" w:rsidRPr="00E550DF" w:rsidRDefault="00E550DF" w:rsidP="00E550DF">
      <w:pPr>
        <w:ind w:left="360"/>
        <w:rPr>
          <w:lang w:val="en-CA"/>
        </w:rPr>
      </w:pPr>
    </w:p>
    <w:p w:rsidR="00E54176" w:rsidRPr="00E550DF" w:rsidRDefault="00E54176" w:rsidP="00EA5219">
      <w:pPr>
        <w:pStyle w:val="ListParagraph"/>
        <w:numPr>
          <w:ilvl w:val="0"/>
          <w:numId w:val="1"/>
        </w:numPr>
        <w:rPr>
          <w:lang w:val="en-CA"/>
        </w:rPr>
      </w:pPr>
      <w:r w:rsidRPr="00E550DF">
        <w:rPr>
          <w:lang w:val="en-CA"/>
        </w:rPr>
        <w:t>References</w:t>
      </w:r>
    </w:p>
    <w:p w:rsidR="00E54176" w:rsidRPr="00E550DF" w:rsidRDefault="00E54176" w:rsidP="00E54176">
      <w:pPr>
        <w:ind w:left="360"/>
        <w:rPr>
          <w:lang w:val="en-CA"/>
        </w:rPr>
      </w:pPr>
      <w:r w:rsidRPr="00E550DF">
        <w:rPr>
          <w:lang w:val="en-CA"/>
        </w:rPr>
        <w:t>Here is the list of pertinent</w:t>
      </w:r>
      <w:r w:rsidR="00E550DF">
        <w:rPr>
          <w:lang w:val="en-CA"/>
        </w:rPr>
        <w:t xml:space="preserve"> documents related to P</w:t>
      </w:r>
      <w:r w:rsidRPr="00E550DF">
        <w:rPr>
          <w:lang w:val="en-CA"/>
        </w:rPr>
        <w:t>o</w:t>
      </w:r>
      <w:r w:rsidR="00E550DF">
        <w:rPr>
          <w:lang w:val="en-CA"/>
        </w:rPr>
        <w:t>r</w:t>
      </w:r>
      <w:r w:rsidRPr="00E550DF">
        <w:rPr>
          <w:lang w:val="en-CA"/>
        </w:rPr>
        <w:t>trayal:</w:t>
      </w:r>
    </w:p>
    <w:p w:rsidR="005A7532" w:rsidRPr="00E550DF" w:rsidRDefault="005A7532" w:rsidP="000C04A8">
      <w:pPr>
        <w:pStyle w:val="ListParagraph"/>
        <w:numPr>
          <w:ilvl w:val="0"/>
          <w:numId w:val="9"/>
        </w:numPr>
        <w:rPr>
          <w:lang w:val="en-CA"/>
        </w:rPr>
      </w:pPr>
      <w:r w:rsidRPr="00E550DF">
        <w:rPr>
          <w:lang w:val="en-CA"/>
        </w:rPr>
        <w:t>Recommendation V-127 Operational procedures for vessel traffic services</w:t>
      </w:r>
    </w:p>
    <w:p w:rsidR="00E54176" w:rsidRPr="00E550DF" w:rsidRDefault="00E54176" w:rsidP="000C04A8">
      <w:pPr>
        <w:pStyle w:val="ListParagraph"/>
        <w:numPr>
          <w:ilvl w:val="0"/>
          <w:numId w:val="9"/>
        </w:numPr>
        <w:rPr>
          <w:lang w:val="en-CA"/>
        </w:rPr>
      </w:pPr>
      <w:r w:rsidRPr="00E550DF">
        <w:rPr>
          <w:lang w:val="en-CA"/>
        </w:rPr>
        <w:t>Recommendation V-125 The use and presentation of symbology at a VTS Centre</w:t>
      </w:r>
    </w:p>
    <w:p w:rsidR="00E54176" w:rsidRPr="00E550DF" w:rsidRDefault="00E54176" w:rsidP="000C04A8">
      <w:pPr>
        <w:pStyle w:val="ListParagraph"/>
        <w:numPr>
          <w:ilvl w:val="0"/>
          <w:numId w:val="9"/>
        </w:numPr>
        <w:rPr>
          <w:lang w:val="en-CA"/>
        </w:rPr>
      </w:pPr>
      <w:r w:rsidRPr="00E550DF">
        <w:rPr>
          <w:lang w:val="en-CA"/>
        </w:rPr>
        <w:t xml:space="preserve">Recommendation V-119 On the </w:t>
      </w:r>
      <w:r w:rsidR="005A7532" w:rsidRPr="00E550DF">
        <w:rPr>
          <w:lang w:val="en-CA"/>
        </w:rPr>
        <w:t>implementation of vessel traffic ser</w:t>
      </w:r>
      <w:r w:rsidRPr="00E550DF">
        <w:rPr>
          <w:lang w:val="en-CA"/>
        </w:rPr>
        <w:t>vice</w:t>
      </w:r>
      <w:r w:rsidR="005A7532" w:rsidRPr="00E550DF">
        <w:rPr>
          <w:lang w:val="en-CA"/>
        </w:rPr>
        <w:t>s</w:t>
      </w:r>
    </w:p>
    <w:p w:rsidR="00E54176" w:rsidRPr="00E550DF" w:rsidRDefault="00E54176" w:rsidP="000C04A8">
      <w:pPr>
        <w:pStyle w:val="ListParagraph"/>
        <w:numPr>
          <w:ilvl w:val="0"/>
          <w:numId w:val="9"/>
        </w:numPr>
        <w:rPr>
          <w:lang w:val="en-CA"/>
        </w:rPr>
      </w:pPr>
      <w:r w:rsidRPr="00E550DF">
        <w:rPr>
          <w:lang w:val="en-CA"/>
        </w:rPr>
        <w:t>Guideline 1111 chap 10 VTS Human/Machine interface</w:t>
      </w:r>
    </w:p>
    <w:p w:rsidR="00E54176" w:rsidRPr="00E550DF" w:rsidRDefault="00E54176" w:rsidP="000C04A8">
      <w:pPr>
        <w:pStyle w:val="ListParagraph"/>
        <w:numPr>
          <w:ilvl w:val="0"/>
          <w:numId w:val="9"/>
        </w:numPr>
        <w:rPr>
          <w:lang w:val="en-CA"/>
        </w:rPr>
      </w:pPr>
      <w:r w:rsidRPr="00E550DF">
        <w:rPr>
          <w:lang w:val="en-CA"/>
        </w:rPr>
        <w:t>Guideline 1111 chap 11 Decision support</w:t>
      </w:r>
    </w:p>
    <w:p w:rsidR="00E54176" w:rsidRPr="00E550DF" w:rsidRDefault="00E54176" w:rsidP="000C04A8">
      <w:pPr>
        <w:pStyle w:val="ListParagraph"/>
        <w:numPr>
          <w:ilvl w:val="0"/>
          <w:numId w:val="9"/>
        </w:numPr>
        <w:rPr>
          <w:lang w:val="en-CA"/>
        </w:rPr>
      </w:pPr>
      <w:r w:rsidRPr="00E550DF">
        <w:rPr>
          <w:lang w:val="en-CA"/>
        </w:rPr>
        <w:t>Guideline 1105 Shore side portrayal</w:t>
      </w:r>
    </w:p>
    <w:p w:rsidR="005A7532" w:rsidRPr="00E550DF" w:rsidRDefault="00E54176" w:rsidP="000C04A8">
      <w:pPr>
        <w:pStyle w:val="ListParagraph"/>
        <w:numPr>
          <w:ilvl w:val="0"/>
          <w:numId w:val="9"/>
        </w:numPr>
        <w:rPr>
          <w:lang w:val="en-CA"/>
        </w:rPr>
      </w:pPr>
      <w:r w:rsidRPr="00E550DF">
        <w:rPr>
          <w:lang w:val="en-CA"/>
        </w:rPr>
        <w:t>Guideline 1106 S100</w:t>
      </w:r>
      <w:r w:rsidR="005A7532" w:rsidRPr="00E550DF">
        <w:rPr>
          <w:lang w:val="en-CA"/>
        </w:rPr>
        <w:t xml:space="preserve"> </w:t>
      </w:r>
    </w:p>
    <w:p w:rsidR="005A7532" w:rsidRPr="00E550DF" w:rsidRDefault="005A7532" w:rsidP="005A7532">
      <w:pPr>
        <w:ind w:left="360"/>
        <w:rPr>
          <w:lang w:val="en-CA"/>
        </w:rPr>
      </w:pPr>
      <w:r w:rsidRPr="00E550DF">
        <w:rPr>
          <w:lang w:val="en-CA"/>
        </w:rPr>
        <w:t xml:space="preserve">Also, temporarily for VTS41 </w:t>
      </w:r>
      <w:r w:rsidR="00E550DF">
        <w:rPr>
          <w:lang w:val="en-CA"/>
        </w:rPr>
        <w:t xml:space="preserve">technical </w:t>
      </w:r>
      <w:r w:rsidRPr="00E550DF">
        <w:rPr>
          <w:lang w:val="en-CA"/>
        </w:rPr>
        <w:t>working group as reference:</w:t>
      </w:r>
    </w:p>
    <w:p w:rsidR="005A7532" w:rsidRPr="00E550DF" w:rsidRDefault="005A7532" w:rsidP="000C04A8">
      <w:pPr>
        <w:pStyle w:val="ListParagraph"/>
        <w:numPr>
          <w:ilvl w:val="0"/>
          <w:numId w:val="9"/>
        </w:numPr>
        <w:rPr>
          <w:lang w:val="en-CA"/>
        </w:rPr>
      </w:pPr>
      <w:r w:rsidRPr="00E550DF">
        <w:rPr>
          <w:lang w:val="en-CA"/>
        </w:rPr>
        <w:t>Report of the IALA Workshop on the Data and Information at a VTS [Bremen 2013]</w:t>
      </w:r>
    </w:p>
    <w:p w:rsidR="005A7532" w:rsidRPr="00E550DF" w:rsidRDefault="005A7532" w:rsidP="000C04A8">
      <w:pPr>
        <w:pStyle w:val="ListParagraph"/>
        <w:numPr>
          <w:ilvl w:val="0"/>
          <w:numId w:val="9"/>
        </w:numPr>
        <w:rPr>
          <w:lang w:val="en-CA"/>
        </w:rPr>
      </w:pPr>
      <w:r w:rsidRPr="00E550DF">
        <w:rPr>
          <w:lang w:val="en-CA"/>
        </w:rPr>
        <w:t>Report on the IALA Workshop on Human Factor and Ergonomic in VTS [Gothenburg 2015]</w:t>
      </w:r>
    </w:p>
    <w:p w:rsidR="005A7532" w:rsidRPr="00E550DF" w:rsidRDefault="00BB244E" w:rsidP="000C04A8">
      <w:pPr>
        <w:pStyle w:val="ListParagraph"/>
        <w:numPr>
          <w:ilvl w:val="0"/>
          <w:numId w:val="9"/>
        </w:numPr>
        <w:rPr>
          <w:lang w:val="en-CA"/>
        </w:rPr>
      </w:pPr>
      <w:r w:rsidRPr="00E550DF">
        <w:rPr>
          <w:lang w:val="en-CA"/>
        </w:rPr>
        <w:t xml:space="preserve">VTS41 input paper </w:t>
      </w:r>
      <w:r w:rsidR="005A7532" w:rsidRPr="00E550DF">
        <w:rPr>
          <w:lang w:val="en-CA"/>
        </w:rPr>
        <w:t>10.3.2 Human Factor and Ergonomic</w:t>
      </w:r>
    </w:p>
    <w:p w:rsidR="005A7532" w:rsidRPr="00E550DF" w:rsidRDefault="005A7532" w:rsidP="005A7532">
      <w:pPr>
        <w:ind w:left="360"/>
        <w:rPr>
          <w:lang w:val="en-CA"/>
        </w:rPr>
      </w:pPr>
    </w:p>
    <w:p w:rsidR="00756D3D" w:rsidRPr="00E550DF" w:rsidRDefault="00756D3D" w:rsidP="00EA5219">
      <w:pPr>
        <w:pStyle w:val="ListParagraph"/>
        <w:numPr>
          <w:ilvl w:val="0"/>
          <w:numId w:val="1"/>
        </w:numPr>
        <w:rPr>
          <w:lang w:val="en-CA"/>
        </w:rPr>
      </w:pPr>
      <w:r w:rsidRPr="00E550DF">
        <w:rPr>
          <w:lang w:val="en-CA"/>
        </w:rPr>
        <w:t>Setting the Scene</w:t>
      </w:r>
    </w:p>
    <w:p w:rsidR="00756D3D" w:rsidRPr="00E550DF" w:rsidRDefault="00756D3D" w:rsidP="00756D3D">
      <w:pPr>
        <w:ind w:left="360"/>
        <w:rPr>
          <w:lang w:val="en-CA"/>
        </w:rPr>
      </w:pPr>
      <w:r w:rsidRPr="00E550DF">
        <w:rPr>
          <w:lang w:val="en-CA"/>
        </w:rPr>
        <w:t>This section consider</w:t>
      </w:r>
      <w:r w:rsidR="00421EB0" w:rsidRPr="00E550DF">
        <w:rPr>
          <w:lang w:val="en-CA"/>
        </w:rPr>
        <w:t>s</w:t>
      </w:r>
      <w:r w:rsidRPr="00E550DF">
        <w:rPr>
          <w:lang w:val="en-CA"/>
        </w:rPr>
        <w:t xml:space="preserve"> the scope of the guideline </w:t>
      </w:r>
      <w:r w:rsidR="00421EB0" w:rsidRPr="00E550DF">
        <w:rPr>
          <w:lang w:val="en-CA"/>
        </w:rPr>
        <w:t>and its</w:t>
      </w:r>
      <w:r w:rsidRPr="00E550DF">
        <w:rPr>
          <w:lang w:val="en-CA"/>
        </w:rPr>
        <w:t xml:space="preserve"> relation</w:t>
      </w:r>
      <w:r w:rsidR="00421EB0" w:rsidRPr="00E550DF">
        <w:rPr>
          <w:lang w:val="en-CA"/>
        </w:rPr>
        <w:t>s with other</w:t>
      </w:r>
      <w:r w:rsidRPr="00E550DF">
        <w:rPr>
          <w:lang w:val="en-CA"/>
        </w:rPr>
        <w:t xml:space="preserve"> IALA guideline</w:t>
      </w:r>
      <w:r w:rsidR="00421EB0" w:rsidRPr="00E550DF">
        <w:rPr>
          <w:lang w:val="en-CA"/>
        </w:rPr>
        <w:t>s</w:t>
      </w:r>
      <w:r w:rsidRPr="00E550DF">
        <w:rPr>
          <w:lang w:val="en-CA"/>
        </w:rPr>
        <w:t xml:space="preserve"> </w:t>
      </w:r>
      <w:r w:rsidR="00421EB0" w:rsidRPr="00E550DF">
        <w:rPr>
          <w:lang w:val="en-CA"/>
        </w:rPr>
        <w:t xml:space="preserve">and </w:t>
      </w:r>
      <w:r w:rsidRPr="00E550DF">
        <w:rPr>
          <w:lang w:val="en-CA"/>
        </w:rPr>
        <w:t>recommendations.</w:t>
      </w:r>
      <w:r w:rsidR="00421EB0" w:rsidRPr="00E550DF">
        <w:rPr>
          <w:lang w:val="en-CA"/>
        </w:rPr>
        <w:t xml:space="preserve">  The onion model illustrates the VTSO within his work environment.</w:t>
      </w:r>
    </w:p>
    <w:p w:rsidR="00756D3D" w:rsidRDefault="00756D3D" w:rsidP="00756D3D">
      <w:pPr>
        <w:ind w:left="360"/>
        <w:rPr>
          <w:lang w:val="en-CA"/>
        </w:rPr>
      </w:pPr>
      <w:r w:rsidRPr="00E550DF">
        <w:rPr>
          <w:noProof/>
          <w:lang w:val="nl-NL" w:eastAsia="nl-NL"/>
        </w:rPr>
        <mc:AlternateContent>
          <mc:Choice Requires="wpg">
            <w:drawing>
              <wp:inline distT="0" distB="0" distL="0" distR="0" wp14:anchorId="5172A608" wp14:editId="36586ED4">
                <wp:extent cx="4619590" cy="2573237"/>
                <wp:effectExtent l="0" t="0" r="10160" b="17780"/>
                <wp:docPr id="14" name="Groupe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9590" cy="2573237"/>
                          <a:chOff x="0" y="0"/>
                          <a:chExt cx="4032448" cy="3039811"/>
                        </a:xfrm>
                      </wpg:grpSpPr>
                      <wps:wsp>
                        <wps:cNvPr id="15" name="Ellipse 2"/>
                        <wps:cNvSpPr>
                          <a:spLocks noChangeArrowheads="1"/>
                        </wps:cNvSpPr>
                        <wps:spPr bwMode="auto">
                          <a:xfrm>
                            <a:off x="0" y="0"/>
                            <a:ext cx="4032448" cy="3039811"/>
                          </a:xfrm>
                          <a:prstGeom prst="ellipse">
                            <a:avLst/>
                          </a:prstGeom>
                          <a:solidFill>
                            <a:srgbClr val="FFFFFF"/>
                          </a:solidFill>
                          <a:ln w="25400" algn="ctr">
                            <a:solidFill>
                              <a:srgbClr val="385D8A"/>
                            </a:solidFill>
                            <a:round/>
                            <a:headEnd/>
                            <a:tailEnd/>
                          </a:ln>
                        </wps:spPr>
                        <wps:txbx>
                          <w:txbxContent>
                            <w:p w:rsidR="00756D3D" w:rsidRDefault="00756D3D" w:rsidP="00756D3D"/>
                          </w:txbxContent>
                        </wps:txbx>
                        <wps:bodyPr rot="0" vert="horz" wrap="square" lIns="91440" tIns="45720" rIns="91440" bIns="45720" anchor="ctr" anchorCtr="0" upright="1">
                          <a:noAutofit/>
                        </wps:bodyPr>
                      </wps:wsp>
                      <wps:wsp>
                        <wps:cNvPr id="16" name="Textfeld 5"/>
                        <wps:cNvSpPr txBox="1">
                          <a:spLocks noChangeArrowheads="1"/>
                        </wps:cNvSpPr>
                        <wps:spPr bwMode="auto">
                          <a:xfrm>
                            <a:off x="570984" y="24250"/>
                            <a:ext cx="2890480" cy="3418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6D3D" w:rsidRDefault="00756D3D" w:rsidP="00756D3D">
                              <w:pPr>
                                <w:pStyle w:val="NormalWeb"/>
                                <w:spacing w:after="0"/>
                                <w:jc w:val="center"/>
                                <w:textAlignment w:val="baseline"/>
                              </w:pPr>
                              <w:r w:rsidRPr="00CE11E1">
                                <w:rPr>
                                  <w:rFonts w:ascii="Calibri" w:hAnsi="Calibri" w:cs="Arial"/>
                                  <w:color w:val="000000"/>
                                  <w:kern w:val="24"/>
                                </w:rPr>
                                <w:t>Room</w:t>
                              </w:r>
                            </w:p>
                          </w:txbxContent>
                        </wps:txbx>
                        <wps:bodyPr rot="0" vert="horz" wrap="square" lIns="91440" tIns="45720" rIns="91440" bIns="45720" anchor="t" anchorCtr="0" upright="1">
                          <a:noAutofit/>
                        </wps:bodyPr>
                      </wps:wsp>
                      <wps:wsp>
                        <wps:cNvPr id="17" name="Ellipse 4"/>
                        <wps:cNvSpPr>
                          <a:spLocks noChangeArrowheads="1"/>
                        </wps:cNvSpPr>
                        <wps:spPr bwMode="auto">
                          <a:xfrm>
                            <a:off x="320036" y="271013"/>
                            <a:ext cx="3392377" cy="2700005"/>
                          </a:xfrm>
                          <a:prstGeom prst="ellipse">
                            <a:avLst/>
                          </a:prstGeom>
                          <a:solidFill>
                            <a:srgbClr val="FFFFFF"/>
                          </a:solidFill>
                          <a:ln w="25400" algn="ctr">
                            <a:solidFill>
                              <a:srgbClr val="385D8A"/>
                            </a:solidFill>
                            <a:round/>
                            <a:headEnd/>
                            <a:tailEnd/>
                          </a:ln>
                        </wps:spPr>
                        <wps:txbx>
                          <w:txbxContent>
                            <w:p w:rsidR="00756D3D" w:rsidRDefault="00756D3D" w:rsidP="00756D3D"/>
                          </w:txbxContent>
                        </wps:txbx>
                        <wps:bodyPr rot="0" vert="horz" wrap="square" lIns="91440" tIns="45720" rIns="91440" bIns="45720" anchor="ctr" anchorCtr="0" upright="1">
                          <a:noAutofit/>
                        </wps:bodyPr>
                      </wps:wsp>
                      <wps:wsp>
                        <wps:cNvPr id="18" name="Textfeld 26"/>
                        <wps:cNvSpPr txBox="1">
                          <a:spLocks noChangeArrowheads="1"/>
                        </wps:cNvSpPr>
                        <wps:spPr bwMode="auto">
                          <a:xfrm>
                            <a:off x="852115" y="273786"/>
                            <a:ext cx="2292658" cy="3418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6D3D" w:rsidRDefault="00756D3D" w:rsidP="00756D3D">
                              <w:pPr>
                                <w:pStyle w:val="NormalWeb"/>
                                <w:spacing w:after="0"/>
                                <w:jc w:val="center"/>
                                <w:textAlignment w:val="baseline"/>
                              </w:pPr>
                              <w:r w:rsidRPr="00CE11E1">
                                <w:rPr>
                                  <w:rFonts w:ascii="Calibri" w:hAnsi="Calibri" w:cs="Arial"/>
                                  <w:color w:val="000000"/>
                                  <w:kern w:val="24"/>
                                </w:rPr>
                                <w:t>Workstation</w:t>
                              </w:r>
                            </w:p>
                          </w:txbxContent>
                        </wps:txbx>
                        <wps:bodyPr rot="0" vert="horz" wrap="square" lIns="91440" tIns="45720" rIns="91440" bIns="45720" anchor="t" anchorCtr="0" upright="1">
                          <a:noAutofit/>
                        </wps:bodyPr>
                      </wps:wsp>
                      <wps:wsp>
                        <wps:cNvPr id="19" name="Ellipse 7"/>
                        <wps:cNvSpPr>
                          <a:spLocks noChangeArrowheads="1"/>
                        </wps:cNvSpPr>
                        <wps:spPr bwMode="auto">
                          <a:xfrm>
                            <a:off x="558371" y="603040"/>
                            <a:ext cx="2880319" cy="2314102"/>
                          </a:xfrm>
                          <a:prstGeom prst="ellipse">
                            <a:avLst/>
                          </a:prstGeom>
                          <a:solidFill>
                            <a:srgbClr val="FFFFFF"/>
                          </a:solidFill>
                          <a:ln w="25400" algn="ctr">
                            <a:solidFill>
                              <a:srgbClr val="385D8A"/>
                            </a:solidFill>
                            <a:round/>
                            <a:headEnd/>
                            <a:tailEnd/>
                          </a:ln>
                        </wps:spPr>
                        <wps:txbx>
                          <w:txbxContent>
                            <w:p w:rsidR="00756D3D" w:rsidRDefault="00756D3D" w:rsidP="00756D3D"/>
                          </w:txbxContent>
                        </wps:txbx>
                        <wps:bodyPr rot="0" vert="horz" wrap="square" lIns="91440" tIns="45720" rIns="91440" bIns="45720" anchor="ctr" anchorCtr="0" upright="1">
                          <a:noAutofit/>
                        </wps:bodyPr>
                      </wps:wsp>
                      <wps:wsp>
                        <wps:cNvPr id="20" name="Textfeld 29"/>
                        <wps:cNvSpPr txBox="1">
                          <a:spLocks noChangeArrowheads="1"/>
                        </wps:cNvSpPr>
                        <wps:spPr bwMode="auto">
                          <a:xfrm>
                            <a:off x="985635" y="546008"/>
                            <a:ext cx="2063862" cy="571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6D3D" w:rsidRPr="00756D3D" w:rsidRDefault="00756D3D" w:rsidP="00756D3D">
                              <w:pPr>
                                <w:pStyle w:val="NormalWeb"/>
                                <w:spacing w:after="0"/>
                                <w:jc w:val="center"/>
                                <w:textAlignment w:val="baseline"/>
                                <w:rPr>
                                  <w:rFonts w:ascii="Calibri" w:hAnsi="Calibri" w:cs="Arial"/>
                                  <w:b/>
                                  <w:color w:val="000000"/>
                                  <w:kern w:val="24"/>
                                </w:rPr>
                              </w:pPr>
                              <w:r w:rsidRPr="00533D3D">
                                <w:rPr>
                                  <w:rFonts w:ascii="Calibri" w:hAnsi="Calibri" w:cs="Arial"/>
                                  <w:b/>
                                  <w:color w:val="000000"/>
                                  <w:kern w:val="24"/>
                                </w:rPr>
                                <w:t>Portrayal</w:t>
                              </w:r>
                            </w:p>
                          </w:txbxContent>
                        </wps:txbx>
                        <wps:bodyPr rot="0" vert="horz" wrap="square" lIns="91440" tIns="45720" rIns="91440" bIns="45720" anchor="t" anchorCtr="0" upright="1">
                          <a:noAutofit/>
                        </wps:bodyPr>
                      </wps:wsp>
                      <wps:wsp>
                        <wps:cNvPr id="21" name="Ellipse 9"/>
                        <wps:cNvSpPr>
                          <a:spLocks noChangeArrowheads="1"/>
                        </wps:cNvSpPr>
                        <wps:spPr bwMode="auto">
                          <a:xfrm>
                            <a:off x="738188" y="1012335"/>
                            <a:ext cx="2556070" cy="1830700"/>
                          </a:xfrm>
                          <a:prstGeom prst="ellipse">
                            <a:avLst/>
                          </a:prstGeom>
                          <a:solidFill>
                            <a:srgbClr val="4F81BD">
                              <a:alpha val="0"/>
                            </a:srgbClr>
                          </a:solidFill>
                          <a:ln w="25400" algn="ctr">
                            <a:solidFill>
                              <a:srgbClr val="385D8A"/>
                            </a:solidFill>
                            <a:round/>
                            <a:headEnd/>
                            <a:tailEnd/>
                          </a:ln>
                        </wps:spPr>
                        <wps:txbx>
                          <w:txbxContent>
                            <w:p w:rsidR="00756D3D" w:rsidRDefault="00756D3D" w:rsidP="00756D3D"/>
                          </w:txbxContent>
                        </wps:txbx>
                        <wps:bodyPr rot="0" vert="horz" wrap="square" lIns="91440" tIns="45720" rIns="91440" bIns="45720" anchor="ctr" anchorCtr="0" upright="1">
                          <a:noAutofit/>
                        </wps:bodyPr>
                      </wps:wsp>
                      <wps:wsp>
                        <wps:cNvPr id="22" name="Textfeld 29"/>
                        <wps:cNvSpPr txBox="1">
                          <a:spLocks noChangeArrowheads="1"/>
                        </wps:cNvSpPr>
                        <wps:spPr bwMode="auto">
                          <a:xfrm>
                            <a:off x="1353319" y="1015356"/>
                            <a:ext cx="1328494" cy="571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6D3D" w:rsidRDefault="00756D3D" w:rsidP="00756D3D">
                              <w:pPr>
                                <w:pStyle w:val="NormalWeb"/>
                                <w:spacing w:after="0"/>
                                <w:jc w:val="center"/>
                                <w:textAlignment w:val="baseline"/>
                              </w:pPr>
                              <w:r w:rsidRPr="00CE11E1">
                                <w:rPr>
                                  <w:rFonts w:ascii="Calibri" w:hAnsi="Calibri" w:cs="Arial"/>
                                  <w:color w:val="000000"/>
                                  <w:kern w:val="24"/>
                                </w:rPr>
                                <w:t xml:space="preserve">Information </w:t>
                              </w:r>
                            </w:p>
                            <w:p w:rsidR="00756D3D" w:rsidRDefault="00756D3D" w:rsidP="00756D3D">
                              <w:pPr>
                                <w:pStyle w:val="NormalWeb"/>
                                <w:spacing w:after="0"/>
                                <w:jc w:val="center"/>
                                <w:textAlignment w:val="baseline"/>
                              </w:pPr>
                              <w:r w:rsidRPr="00CE11E1">
                                <w:rPr>
                                  <w:rFonts w:ascii="Calibri" w:hAnsi="Calibri" w:cs="Arial"/>
                                  <w:color w:val="000000"/>
                                  <w:kern w:val="24"/>
                                </w:rPr>
                                <w:t>Needs</w:t>
                              </w:r>
                            </w:p>
                          </w:txbxContent>
                        </wps:txbx>
                        <wps:bodyPr rot="0" vert="horz" wrap="square" lIns="91440" tIns="45720" rIns="91440" bIns="45720" anchor="t" anchorCtr="0" upright="1">
                          <a:noAutofit/>
                        </wps:bodyPr>
                      </wps:wsp>
                      <wps:wsp>
                        <wps:cNvPr id="23" name="Ellipse 11"/>
                        <wps:cNvSpPr>
                          <a:spLocks noChangeArrowheads="1"/>
                        </wps:cNvSpPr>
                        <wps:spPr bwMode="auto">
                          <a:xfrm>
                            <a:off x="929436" y="1468976"/>
                            <a:ext cx="2176242" cy="1340965"/>
                          </a:xfrm>
                          <a:prstGeom prst="ellipse">
                            <a:avLst/>
                          </a:prstGeom>
                          <a:solidFill>
                            <a:srgbClr val="FFFFFF"/>
                          </a:solidFill>
                          <a:ln w="25400" algn="ctr">
                            <a:solidFill>
                              <a:srgbClr val="385D8A"/>
                            </a:solidFill>
                            <a:round/>
                            <a:headEnd/>
                            <a:tailEnd/>
                          </a:ln>
                        </wps:spPr>
                        <wps:txbx>
                          <w:txbxContent>
                            <w:p w:rsidR="00756D3D" w:rsidRDefault="00756D3D" w:rsidP="00756D3D"/>
                          </w:txbxContent>
                        </wps:txbx>
                        <wps:bodyPr rot="0" vert="horz" wrap="square" lIns="91440" tIns="45720" rIns="91440" bIns="45720" anchor="ctr" anchorCtr="0" upright="1">
                          <a:noAutofit/>
                        </wps:bodyPr>
                      </wps:wsp>
                      <wps:wsp>
                        <wps:cNvPr id="24" name="Textfeld 29"/>
                        <wps:cNvSpPr txBox="1">
                          <a:spLocks noChangeArrowheads="1"/>
                        </wps:cNvSpPr>
                        <wps:spPr bwMode="auto">
                          <a:xfrm>
                            <a:off x="1351977" y="1475317"/>
                            <a:ext cx="1328494" cy="3418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6D3D" w:rsidRDefault="00756D3D" w:rsidP="00756D3D">
                              <w:pPr>
                                <w:pStyle w:val="NormalWeb"/>
                                <w:spacing w:after="0"/>
                                <w:jc w:val="center"/>
                                <w:textAlignment w:val="baseline"/>
                              </w:pPr>
                              <w:r w:rsidRPr="00CE11E1">
                                <w:rPr>
                                  <w:rFonts w:ascii="Calibri" w:hAnsi="Calibri" w:cs="Arial"/>
                                  <w:color w:val="000000"/>
                                  <w:kern w:val="24"/>
                                </w:rPr>
                                <w:t>Tasks</w:t>
                              </w:r>
                            </w:p>
                          </w:txbxContent>
                        </wps:txbx>
                        <wps:bodyPr rot="0" vert="horz" wrap="square" lIns="91440" tIns="45720" rIns="91440" bIns="45720" anchor="t" anchorCtr="0" upright="1">
                          <a:noAutofit/>
                        </wps:bodyPr>
                      </wps:wsp>
                      <wps:wsp>
                        <wps:cNvPr id="25" name="Ellipse 13"/>
                        <wps:cNvSpPr>
                          <a:spLocks noChangeArrowheads="1"/>
                        </wps:cNvSpPr>
                        <wps:spPr bwMode="auto">
                          <a:xfrm>
                            <a:off x="1112087" y="1808070"/>
                            <a:ext cx="1856206" cy="963461"/>
                          </a:xfrm>
                          <a:prstGeom prst="ellipse">
                            <a:avLst/>
                          </a:prstGeom>
                          <a:solidFill>
                            <a:srgbClr val="FFFFFF"/>
                          </a:solidFill>
                          <a:ln w="25400" algn="ctr">
                            <a:solidFill>
                              <a:srgbClr val="385D8A"/>
                            </a:solidFill>
                            <a:round/>
                            <a:headEnd/>
                            <a:tailEnd/>
                          </a:ln>
                        </wps:spPr>
                        <wps:txbx>
                          <w:txbxContent>
                            <w:p w:rsidR="00756D3D" w:rsidRDefault="00756D3D" w:rsidP="00756D3D"/>
                          </w:txbxContent>
                        </wps:txbx>
                        <wps:bodyPr rot="0" vert="horz" wrap="square" lIns="91440" tIns="45720" rIns="91440" bIns="45720" anchor="ctr" anchorCtr="0" upright="1">
                          <a:noAutofit/>
                        </wps:bodyPr>
                      </wps:wsp>
                      <wps:wsp>
                        <wps:cNvPr id="26" name="Textfeld 29"/>
                        <wps:cNvSpPr txBox="1">
                          <a:spLocks noChangeArrowheads="1"/>
                        </wps:cNvSpPr>
                        <wps:spPr bwMode="auto">
                          <a:xfrm>
                            <a:off x="1387538" y="1946230"/>
                            <a:ext cx="1328494" cy="571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6D3D" w:rsidRDefault="00756D3D" w:rsidP="00756D3D">
                              <w:pPr>
                                <w:pStyle w:val="NormalWeb"/>
                                <w:spacing w:after="0"/>
                                <w:jc w:val="center"/>
                                <w:textAlignment w:val="baseline"/>
                              </w:pPr>
                              <w:r w:rsidRPr="00CE11E1">
                                <w:rPr>
                                  <w:rFonts w:ascii="Calibri" w:hAnsi="Calibri" w:cs="Arial"/>
                                  <w:color w:val="000000"/>
                                  <w:kern w:val="24"/>
                                </w:rPr>
                                <w:t xml:space="preserve">Human </w:t>
                              </w:r>
                              <w:r w:rsidR="00E550DF" w:rsidRPr="00CE11E1">
                                <w:rPr>
                                  <w:rFonts w:ascii="Calibri" w:hAnsi="Calibri" w:cs="Arial"/>
                                  <w:color w:val="000000"/>
                                  <w:kern w:val="24"/>
                                </w:rPr>
                                <w:t>Factor</w:t>
                              </w:r>
                              <w:r w:rsidRPr="00CE11E1">
                                <w:rPr>
                                  <w:rFonts w:ascii="Calibri" w:hAnsi="Calibri" w:cs="Arial"/>
                                  <w:color w:val="000000"/>
                                  <w:kern w:val="24"/>
                                </w:rPr>
                                <w:t xml:space="preserve"> </w:t>
                              </w:r>
                            </w:p>
                            <w:p w:rsidR="00756D3D" w:rsidRDefault="00756D3D" w:rsidP="00756D3D">
                              <w:pPr>
                                <w:pStyle w:val="NormalWeb"/>
                                <w:spacing w:after="0"/>
                                <w:jc w:val="center"/>
                                <w:textAlignment w:val="baseline"/>
                              </w:pPr>
                              <w:r w:rsidRPr="00CE11E1">
                                <w:rPr>
                                  <w:rFonts w:ascii="Calibri" w:hAnsi="Calibri" w:cs="Arial"/>
                                  <w:b/>
                                  <w:bCs/>
                                  <w:color w:val="000000"/>
                                  <w:kern w:val="24"/>
                                </w:rPr>
                                <w:t>Operator</w:t>
                              </w:r>
                            </w:p>
                          </w:txbxContent>
                        </wps:txbx>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w14:anchorId="5172A608" id="Groupe 14" o:spid="_x0000_s1026" style="width:363.75pt;height:202.6pt;mso-position-horizontal-relative:char;mso-position-vertical-relative:line" coordsize="40324,30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">
                <v:oval id="Ellipse 2" o:spid="_x0000_s1027" style="position:absolute;width:40324;height:30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" strokecolor="#385d8a" strokeweight="2pt">
                  <v:textbox>
                    <w:txbxContent>
                      <w:p w:rsidR="00756D3D" w:rsidRDefault="00756D3D" w:rsidP="00756D3D"/>
                    </w:txbxContent>
                  </v:textbox>
                </v:oval>
                <v:shapetype id="_x0000_t202" coordsize="21600,21600" o:spt="202" path="m,l,21600r21600,l21600,xe">
                  <v:stroke joinstyle="miter"/>
                  <v:path gradientshapeok="t" o:connecttype="rect"/>
                </v:shapetype>
                <v:shape id="Textfeld 5" o:spid="_x0000_s1028" type="#_x0000_t202" style="position:absolute;left:5709;top:242;width:28905;height:3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rsidR="00756D3D" w:rsidRDefault="00756D3D" w:rsidP="00756D3D">
                        <w:pPr>
                          <w:pStyle w:val="NormalWeb"/>
                          <w:spacing w:after="0"/>
                          <w:jc w:val="center"/>
                          <w:textAlignment w:val="baseline"/>
                        </w:pPr>
                        <w:r w:rsidRPr="00CE11E1">
                          <w:rPr>
                            <w:rFonts w:ascii="Calibri" w:hAnsi="Calibri" w:cs="Arial"/>
                            <w:color w:val="000000"/>
                            <w:kern w:val="24"/>
                          </w:rPr>
                          <w:t>Room</w:t>
                        </w:r>
                      </w:p>
                    </w:txbxContent>
                  </v:textbox>
                </v:shape>
                <v:oval id="Ellipse 4" o:spid="_x0000_s1029" style="position:absolute;left:3200;top:2710;width:33924;height:27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" strokecolor="#385d8a" strokeweight="2pt">
                  <v:textbox>
                    <w:txbxContent>
                      <w:p w:rsidR="00756D3D" w:rsidRDefault="00756D3D" w:rsidP="00756D3D"/>
                    </w:txbxContent>
                  </v:textbox>
                </v:oval>
                <v:shape id="Textfeld 26" o:spid="_x0000_s1030" type="#_x0000_t202" style="position:absolute;left:8521;top:2737;width:22926;height:3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rsidR="00756D3D" w:rsidRDefault="00756D3D" w:rsidP="00756D3D">
                        <w:pPr>
                          <w:pStyle w:val="NormalWeb"/>
                          <w:spacing w:after="0"/>
                          <w:jc w:val="center"/>
                          <w:textAlignment w:val="baseline"/>
                        </w:pPr>
                        <w:r w:rsidRPr="00CE11E1">
                          <w:rPr>
                            <w:rFonts w:ascii="Calibri" w:hAnsi="Calibri" w:cs="Arial"/>
                            <w:color w:val="000000"/>
                            <w:kern w:val="24"/>
                          </w:rPr>
                          <w:t>Workstation</w:t>
                        </w:r>
                      </w:p>
                    </w:txbxContent>
                  </v:textbox>
                </v:shape>
                <v:oval id="Ellipse 7" o:spid="_x0000_s1031" style="position:absolute;left:5583;top:6030;width:28803;height:231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" strokecolor="#385d8a" strokeweight="2pt">
                  <v:textbox>
                    <w:txbxContent>
                      <w:p w:rsidR="00756D3D" w:rsidRDefault="00756D3D" w:rsidP="00756D3D"/>
                    </w:txbxContent>
                  </v:textbox>
                </v:oval>
                <v:shape id="Textfeld 29" o:spid="_x0000_s1032" type="#_x0000_t202" style="position:absolute;left:9856;top:5460;width:20638;height:57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rsidR="00756D3D" w:rsidRPr="00756D3D" w:rsidRDefault="00756D3D" w:rsidP="00756D3D">
                        <w:pPr>
                          <w:pStyle w:val="NormalWeb"/>
                          <w:spacing w:after="0"/>
                          <w:jc w:val="center"/>
                          <w:textAlignment w:val="baseline"/>
                          <w:rPr>
                            <w:rFonts w:ascii="Calibri" w:hAnsi="Calibri" w:cs="Arial"/>
                            <w:b/>
                            <w:color w:val="000000"/>
                            <w:kern w:val="24"/>
                          </w:rPr>
                        </w:pPr>
                        <w:r w:rsidRPr="00533D3D">
                          <w:rPr>
                            <w:rFonts w:ascii="Calibri" w:hAnsi="Calibri" w:cs="Arial"/>
                            <w:b/>
                            <w:color w:val="000000"/>
                            <w:kern w:val="24"/>
                          </w:rPr>
                          <w:t>Portrayal</w:t>
                        </w:r>
                      </w:p>
                    </w:txbxContent>
                  </v:textbox>
                </v:shape>
                <v:oval id="Ellipse 9" o:spid="_x0000_s1033" style="position:absolute;left:7381;top:10123;width:25561;height:183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" fillcolor="#4f81bd" strokecolor="#385d8a" strokeweight="2pt">
                  <v:fill opacity="0"/>
                  <v:textbox>
                    <w:txbxContent>
                      <w:p w:rsidR="00756D3D" w:rsidRDefault="00756D3D" w:rsidP="00756D3D"/>
                    </w:txbxContent>
                  </v:textbox>
                </v:oval>
                <v:shape id="Textfeld 29" o:spid="_x0000_s1034" type="#_x0000_t202" style="position:absolute;left:13533;top:10153;width:13285;height:57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rsidR="00756D3D" w:rsidRDefault="00756D3D" w:rsidP="00756D3D">
                        <w:pPr>
                          <w:pStyle w:val="NormalWeb"/>
                          <w:spacing w:after="0"/>
                          <w:jc w:val="center"/>
                          <w:textAlignment w:val="baseline"/>
                        </w:pPr>
                        <w:r w:rsidRPr="00CE11E1">
                          <w:rPr>
                            <w:rFonts w:ascii="Calibri" w:hAnsi="Calibri" w:cs="Arial"/>
                            <w:color w:val="000000"/>
                            <w:kern w:val="24"/>
                          </w:rPr>
                          <w:t xml:space="preserve">Information </w:t>
                        </w:r>
                      </w:p>
                      <w:p w:rsidR="00756D3D" w:rsidRDefault="00756D3D" w:rsidP="00756D3D">
                        <w:pPr>
                          <w:pStyle w:val="NormalWeb"/>
                          <w:spacing w:after="0"/>
                          <w:jc w:val="center"/>
                          <w:textAlignment w:val="baseline"/>
                        </w:pPr>
                        <w:r w:rsidRPr="00CE11E1">
                          <w:rPr>
                            <w:rFonts w:ascii="Calibri" w:hAnsi="Calibri" w:cs="Arial"/>
                            <w:color w:val="000000"/>
                            <w:kern w:val="24"/>
                          </w:rPr>
                          <w:t>Needs</w:t>
                        </w:r>
                      </w:p>
                    </w:txbxContent>
                  </v:textbox>
                </v:shape>
                <v:oval id="Ellipse 11" o:spid="_x0000_s1035" style="position:absolute;left:9294;top:14689;width:21762;height:134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" strokecolor="#385d8a" strokeweight="2pt">
                  <v:textbox>
                    <w:txbxContent>
                      <w:p w:rsidR="00756D3D" w:rsidRDefault="00756D3D" w:rsidP="00756D3D"/>
                    </w:txbxContent>
                  </v:textbox>
                </v:oval>
                <v:shape id="Textfeld 29" o:spid="_x0000_s1036" type="#_x0000_t202" style="position:absolute;left:13519;top:14753;width:13285;height:3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rsidR="00756D3D" w:rsidRDefault="00756D3D" w:rsidP="00756D3D">
                        <w:pPr>
                          <w:pStyle w:val="NormalWeb"/>
                          <w:spacing w:after="0"/>
                          <w:jc w:val="center"/>
                          <w:textAlignment w:val="baseline"/>
                        </w:pPr>
                        <w:r w:rsidRPr="00CE11E1">
                          <w:rPr>
                            <w:rFonts w:ascii="Calibri" w:hAnsi="Calibri" w:cs="Arial"/>
                            <w:color w:val="000000"/>
                            <w:kern w:val="24"/>
                          </w:rPr>
                          <w:t>Tasks</w:t>
                        </w:r>
                      </w:p>
                    </w:txbxContent>
                  </v:textbox>
                </v:shape>
                <v:oval id="Ellipse 13" o:spid="_x0000_s1037" style="position:absolute;left:11120;top:18080;width:18562;height:96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" strokecolor="#385d8a" strokeweight="2pt">
                  <v:textbox>
                    <w:txbxContent>
                      <w:p w:rsidR="00756D3D" w:rsidRDefault="00756D3D" w:rsidP="00756D3D"/>
                    </w:txbxContent>
                  </v:textbox>
                </v:oval>
                <v:shape id="Textfeld 29" o:spid="_x0000_s1038" type="#_x0000_t202" style="position:absolute;left:13875;top:19462;width:13285;height:57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rsidR="00756D3D" w:rsidRDefault="00756D3D" w:rsidP="00756D3D">
                        <w:pPr>
                          <w:pStyle w:val="NormalWeb"/>
                          <w:spacing w:after="0"/>
                          <w:jc w:val="center"/>
                          <w:textAlignment w:val="baseline"/>
                        </w:pPr>
                        <w:r w:rsidRPr="00CE11E1">
                          <w:rPr>
                            <w:rFonts w:ascii="Calibri" w:hAnsi="Calibri" w:cs="Arial"/>
                            <w:color w:val="000000"/>
                            <w:kern w:val="24"/>
                          </w:rPr>
                          <w:t xml:space="preserve">Human </w:t>
                        </w:r>
                        <w:r w:rsidR="00E550DF" w:rsidRPr="00CE11E1">
                          <w:rPr>
                            <w:rFonts w:ascii="Calibri" w:hAnsi="Calibri" w:cs="Arial"/>
                            <w:color w:val="000000"/>
                            <w:kern w:val="24"/>
                          </w:rPr>
                          <w:t>Factor</w:t>
                        </w:r>
                        <w:r w:rsidRPr="00CE11E1">
                          <w:rPr>
                            <w:rFonts w:ascii="Calibri" w:hAnsi="Calibri" w:cs="Arial"/>
                            <w:color w:val="000000"/>
                            <w:kern w:val="24"/>
                          </w:rPr>
                          <w:t xml:space="preserve"> </w:t>
                        </w:r>
                      </w:p>
                      <w:p w:rsidR="00756D3D" w:rsidRDefault="00756D3D" w:rsidP="00756D3D">
                        <w:pPr>
                          <w:pStyle w:val="NormalWeb"/>
                          <w:spacing w:after="0"/>
                          <w:jc w:val="center"/>
                          <w:textAlignment w:val="baseline"/>
                        </w:pPr>
                        <w:r w:rsidRPr="00CE11E1">
                          <w:rPr>
                            <w:rFonts w:ascii="Calibri" w:hAnsi="Calibri" w:cs="Arial"/>
                            <w:b/>
                            <w:bCs/>
                            <w:color w:val="000000"/>
                            <w:kern w:val="24"/>
                          </w:rPr>
                          <w:t>Operator</w:t>
                        </w:r>
                      </w:p>
                    </w:txbxContent>
                  </v:textbox>
                </v:shape>
                <w10:anchorlock/>
              </v:group>
            </w:pict>
          </mc:Fallback>
        </mc:AlternateContent>
      </w:r>
    </w:p>
    <w:p w:rsidR="00970F6B" w:rsidRPr="00E550DF" w:rsidRDefault="00970F6B" w:rsidP="00756D3D">
      <w:pPr>
        <w:ind w:left="360"/>
        <w:rPr>
          <w:lang w:val="en-CA"/>
        </w:rPr>
      </w:pPr>
      <w:r>
        <w:rPr>
          <w:lang w:val="en-CA"/>
        </w:rPr>
        <w:lastRenderedPageBreak/>
        <w:t xml:space="preserve">The scope of this guideline on Portrayal covers only the “Portrayal” layer.  </w:t>
      </w:r>
      <w:r w:rsidR="00C2218C">
        <w:rPr>
          <w:lang w:val="en-CA"/>
        </w:rPr>
        <w:t>The interfacing neighboring layers are only considered when relevant to the Portrayal.</w:t>
      </w:r>
    </w:p>
    <w:p w:rsidR="00A52A62" w:rsidRPr="00E550DF" w:rsidRDefault="00A52A62" w:rsidP="00EA5219">
      <w:pPr>
        <w:pStyle w:val="ListParagraph"/>
        <w:numPr>
          <w:ilvl w:val="0"/>
          <w:numId w:val="1"/>
        </w:numPr>
        <w:rPr>
          <w:lang w:val="en-CA"/>
        </w:rPr>
      </w:pPr>
      <w:r w:rsidRPr="00E550DF">
        <w:rPr>
          <w:lang w:val="en-CA"/>
        </w:rPr>
        <w:t>General Requirements for Portrayal</w:t>
      </w:r>
    </w:p>
    <w:p w:rsidR="00756D3D" w:rsidRPr="00E550DF" w:rsidRDefault="00A52A62" w:rsidP="00756D3D">
      <w:pPr>
        <w:pStyle w:val="ListParagraph"/>
        <w:numPr>
          <w:ilvl w:val="1"/>
          <w:numId w:val="1"/>
        </w:numPr>
        <w:rPr>
          <w:lang w:val="en-CA"/>
        </w:rPr>
      </w:pPr>
      <w:r w:rsidRPr="00E550DF">
        <w:rPr>
          <w:lang w:val="en-CA"/>
        </w:rPr>
        <w:t>Operator Workload (7)</w:t>
      </w:r>
    </w:p>
    <w:p w:rsidR="00C2218C" w:rsidRPr="00C2218C" w:rsidRDefault="000C04A8" w:rsidP="00C2218C">
      <w:pPr>
        <w:ind w:left="1440"/>
        <w:rPr>
          <w:lang w:val="en-CA"/>
        </w:rPr>
      </w:pPr>
      <w:r>
        <w:rPr>
          <w:lang w:val="en-CA"/>
        </w:rPr>
        <w:t>H37</w:t>
      </w:r>
      <w:r w:rsidR="00C2218C">
        <w:rPr>
          <w:lang w:val="en-CA"/>
        </w:rPr>
        <w:t xml:space="preserve">(7) </w:t>
      </w:r>
      <w:r w:rsidR="006F5AB9">
        <w:rPr>
          <w:lang w:val="en-CA"/>
        </w:rPr>
        <w:t xml:space="preserve">- </w:t>
      </w:r>
      <w:r w:rsidR="00C2218C" w:rsidRPr="00C2218C">
        <w:rPr>
          <w:lang w:val="en-CA"/>
        </w:rPr>
        <w:t>VTS Authorities face an increasing challenge to ensure the validity, clarity and conciseness of information and data portrayed is meaningful and useful to the VTSO rather than simply overload or perhaps even distracting.</w:t>
      </w:r>
    </w:p>
    <w:p w:rsidR="00CF359B" w:rsidRDefault="000C04A8" w:rsidP="00CF359B">
      <w:pPr>
        <w:ind w:left="1440"/>
        <w:rPr>
          <w:lang w:val="en-CA"/>
        </w:rPr>
      </w:pPr>
      <w:r>
        <w:rPr>
          <w:lang w:val="en-CA"/>
        </w:rPr>
        <w:t>H</w:t>
      </w:r>
      <w:r w:rsidR="00CF359B">
        <w:rPr>
          <w:lang w:val="en-CA"/>
        </w:rPr>
        <w:t>15(3)</w:t>
      </w:r>
      <w:r w:rsidR="006F5AB9">
        <w:rPr>
          <w:lang w:val="en-CA"/>
        </w:rPr>
        <w:t xml:space="preserve"> -</w:t>
      </w:r>
      <w:r w:rsidR="00CF359B">
        <w:rPr>
          <w:lang w:val="en-CA"/>
        </w:rPr>
        <w:t xml:space="preserve"> Cognitive Aspects -</w:t>
      </w:r>
      <w:r w:rsidR="00CF359B" w:rsidRPr="00300480">
        <w:rPr>
          <w:lang w:val="en-CA"/>
        </w:rPr>
        <w:t>Mental workload, fatigue, cognitive lock-up, attention loss</w:t>
      </w:r>
    </w:p>
    <w:p w:rsidR="009765DF" w:rsidRPr="00E550DF" w:rsidRDefault="000C04A8" w:rsidP="009765DF">
      <w:pPr>
        <w:ind w:left="1440"/>
        <w:rPr>
          <w:lang w:val="en-CA"/>
        </w:rPr>
      </w:pPr>
      <w:r>
        <w:rPr>
          <w:lang w:val="en-CA"/>
        </w:rPr>
        <w:t>H</w:t>
      </w:r>
      <w:r w:rsidR="00CF359B">
        <w:rPr>
          <w:lang w:val="en-CA"/>
        </w:rPr>
        <w:t xml:space="preserve">39(6) </w:t>
      </w:r>
      <w:r w:rsidR="006F5AB9">
        <w:rPr>
          <w:lang w:val="en-CA"/>
        </w:rPr>
        <w:t xml:space="preserve">- </w:t>
      </w:r>
      <w:r w:rsidR="009765DF" w:rsidRPr="00E550DF">
        <w:rPr>
          <w:lang w:val="en-CA"/>
        </w:rPr>
        <w:t xml:space="preserve">A decision support tool, used properly, should decrease the workload of the VTSO, increase situation awareness and improve the delivery of the service. </w:t>
      </w:r>
    </w:p>
    <w:p w:rsidR="009765DF" w:rsidRPr="00E550DF" w:rsidRDefault="00660825" w:rsidP="00A52A62">
      <w:pPr>
        <w:pStyle w:val="ListParagraph"/>
        <w:numPr>
          <w:ilvl w:val="2"/>
          <w:numId w:val="1"/>
        </w:numPr>
        <w:rPr>
          <w:lang w:val="en-CA"/>
        </w:rPr>
      </w:pPr>
      <w:r>
        <w:rPr>
          <w:lang w:val="en-CA"/>
        </w:rPr>
        <w:t>Human factor</w:t>
      </w:r>
    </w:p>
    <w:p w:rsidR="009765DF" w:rsidRDefault="000C04A8" w:rsidP="009765DF">
      <w:pPr>
        <w:ind w:left="2520"/>
        <w:rPr>
          <w:lang w:val="en-CA"/>
        </w:rPr>
      </w:pPr>
      <w:r>
        <w:rPr>
          <w:lang w:val="en-CA"/>
        </w:rPr>
        <w:t>H</w:t>
      </w:r>
      <w:r w:rsidR="00B26EA0">
        <w:rPr>
          <w:lang w:val="en-CA"/>
        </w:rPr>
        <w:t xml:space="preserve">11(3) </w:t>
      </w:r>
      <w:r w:rsidR="006F5AB9">
        <w:rPr>
          <w:lang w:val="en-CA"/>
        </w:rPr>
        <w:t xml:space="preserve">- </w:t>
      </w:r>
      <w:r w:rsidR="009765DF" w:rsidRPr="00E550DF">
        <w:rPr>
          <w:lang w:val="en-CA"/>
        </w:rPr>
        <w:t>Consideration needs to be given to ergonomic factors with regards to portrayal to optimise technology-based workflow and mitigate the risks of VTS Operator fatigue and distraction.</w:t>
      </w:r>
    </w:p>
    <w:p w:rsidR="00FE5555" w:rsidRPr="00FE5555" w:rsidRDefault="00FE5555" w:rsidP="00FE5555">
      <w:pPr>
        <w:ind w:left="2520"/>
        <w:rPr>
          <w:lang w:val="en-CA"/>
        </w:rPr>
      </w:pPr>
      <w:r>
        <w:rPr>
          <w:lang w:val="en-CA"/>
        </w:rPr>
        <w:t xml:space="preserve">H38(13) </w:t>
      </w:r>
      <w:r w:rsidRPr="00FE5555">
        <w:rPr>
          <w:lang w:val="en-CA"/>
        </w:rPr>
        <w:t>In some VTSs, such as in inland waters, VTS Authorities shou</w:t>
      </w:r>
      <w:r>
        <w:rPr>
          <w:lang w:val="en-CA"/>
        </w:rPr>
        <w:t xml:space="preserve">ld consider the orientation of </w:t>
      </w:r>
      <w:r w:rsidRPr="00FE5555">
        <w:rPr>
          <w:lang w:val="en-CA"/>
        </w:rPr>
        <w:t>traffic images to ensure that VTS Operators can maintain full situational awareness without the risk of confusion when interacting with the vessel traffic.</w:t>
      </w:r>
    </w:p>
    <w:p w:rsidR="00A7799E" w:rsidRPr="00FE5555" w:rsidRDefault="00FE5555" w:rsidP="009765DF">
      <w:pPr>
        <w:ind w:left="2520"/>
        <w:rPr>
          <w:b/>
          <w:lang w:val="en-CA"/>
        </w:rPr>
      </w:pPr>
      <w:r w:rsidRPr="00FE5555">
        <w:rPr>
          <w:b/>
          <w:lang w:val="en-CA"/>
        </w:rPr>
        <w:t xml:space="preserve">Our propositions, to </w:t>
      </w:r>
      <w:r w:rsidR="000C6B23" w:rsidRPr="00FE5555">
        <w:rPr>
          <w:b/>
          <w:lang w:val="en-CA"/>
        </w:rPr>
        <w:t>finalise</w:t>
      </w:r>
      <w:r w:rsidR="00A7799E" w:rsidRPr="00FE5555">
        <w:rPr>
          <w:b/>
          <w:lang w:val="en-CA"/>
        </w:rPr>
        <w:t>:</w:t>
      </w:r>
    </w:p>
    <w:p w:rsidR="00A7799E" w:rsidRDefault="00A7799E" w:rsidP="00A7799E">
      <w:pPr>
        <w:pStyle w:val="ListParagraph"/>
        <w:numPr>
          <w:ilvl w:val="0"/>
          <w:numId w:val="4"/>
        </w:numPr>
        <w:rPr>
          <w:lang w:val="en-CA"/>
        </w:rPr>
      </w:pPr>
      <w:r>
        <w:rPr>
          <w:lang w:val="en-CA"/>
        </w:rPr>
        <w:t>Quantity of monitors and/or windows</w:t>
      </w:r>
    </w:p>
    <w:p w:rsidR="00A7799E" w:rsidRDefault="00A7799E" w:rsidP="00A7799E">
      <w:pPr>
        <w:pStyle w:val="ListParagraph"/>
        <w:numPr>
          <w:ilvl w:val="0"/>
          <w:numId w:val="4"/>
        </w:numPr>
        <w:rPr>
          <w:lang w:val="en-CA"/>
        </w:rPr>
      </w:pPr>
      <w:r>
        <w:rPr>
          <w:lang w:val="en-CA"/>
        </w:rPr>
        <w:t xml:space="preserve">Quantity of </w:t>
      </w:r>
      <w:proofErr w:type="spellStart"/>
      <w:r>
        <w:rPr>
          <w:lang w:val="en-CA"/>
        </w:rPr>
        <w:t>mouses</w:t>
      </w:r>
      <w:proofErr w:type="spellEnd"/>
      <w:r>
        <w:rPr>
          <w:lang w:val="en-CA"/>
        </w:rPr>
        <w:t xml:space="preserve"> and keyboards</w:t>
      </w:r>
    </w:p>
    <w:p w:rsidR="00A7799E" w:rsidRDefault="00FE5555" w:rsidP="00A7799E">
      <w:pPr>
        <w:pStyle w:val="ListParagraph"/>
        <w:numPr>
          <w:ilvl w:val="0"/>
          <w:numId w:val="4"/>
        </w:numPr>
        <w:rPr>
          <w:lang w:val="en-CA"/>
        </w:rPr>
      </w:pPr>
      <w:r>
        <w:rPr>
          <w:lang w:val="en-CA"/>
        </w:rPr>
        <w:t>Configure the chart views to help the positioning of information.  For example, chart rotation could be used.</w:t>
      </w:r>
    </w:p>
    <w:p w:rsidR="00660825" w:rsidRDefault="00660825" w:rsidP="00A7799E">
      <w:pPr>
        <w:pStyle w:val="ListParagraph"/>
        <w:numPr>
          <w:ilvl w:val="0"/>
          <w:numId w:val="4"/>
        </w:numPr>
        <w:rPr>
          <w:lang w:val="en-CA"/>
        </w:rPr>
      </w:pPr>
      <w:r>
        <w:rPr>
          <w:lang w:val="en-CA"/>
        </w:rPr>
        <w:t>…</w:t>
      </w:r>
    </w:p>
    <w:p w:rsidR="0018345F" w:rsidRDefault="0018345F" w:rsidP="0018345F">
      <w:pPr>
        <w:ind w:left="2520"/>
        <w:rPr>
          <w:b/>
          <w:lang w:val="en-CA"/>
        </w:rPr>
      </w:pPr>
      <w:r w:rsidRPr="0018345F">
        <w:rPr>
          <w:b/>
          <w:lang w:val="en-CA"/>
        </w:rPr>
        <w:t>Actions:</w:t>
      </w:r>
    </w:p>
    <w:p w:rsidR="0018345F" w:rsidRDefault="0018345F" w:rsidP="0018345F">
      <w:pPr>
        <w:pStyle w:val="ListParagraph"/>
        <w:numPr>
          <w:ilvl w:val="0"/>
          <w:numId w:val="4"/>
        </w:numPr>
        <w:rPr>
          <w:lang w:val="en-CA"/>
        </w:rPr>
      </w:pPr>
      <w:r>
        <w:rPr>
          <w:lang w:val="en-CA"/>
        </w:rPr>
        <w:t>I</w:t>
      </w:r>
      <w:r w:rsidRPr="0015256C">
        <w:rPr>
          <w:lang w:val="en-CA"/>
        </w:rPr>
        <w:t xml:space="preserve">nvestigate the </w:t>
      </w:r>
      <w:r>
        <w:rPr>
          <w:lang w:val="en-CA"/>
        </w:rPr>
        <w:t xml:space="preserve">ergonomic </w:t>
      </w:r>
      <w:r w:rsidRPr="0015256C">
        <w:rPr>
          <w:lang w:val="en-CA"/>
        </w:rPr>
        <w:t>requirement</w:t>
      </w:r>
      <w:r>
        <w:rPr>
          <w:lang w:val="en-CA"/>
        </w:rPr>
        <w:t>s for the portrayal.</w:t>
      </w:r>
    </w:p>
    <w:p w:rsidR="009977C7" w:rsidRDefault="0018345F" w:rsidP="009977C7">
      <w:pPr>
        <w:pStyle w:val="ListParagraph"/>
        <w:numPr>
          <w:ilvl w:val="0"/>
          <w:numId w:val="4"/>
        </w:numPr>
        <w:rPr>
          <w:lang w:val="en-CA"/>
        </w:rPr>
      </w:pPr>
      <w:r>
        <w:rPr>
          <w:lang w:val="en-CA"/>
        </w:rPr>
        <w:t>…</w:t>
      </w:r>
    </w:p>
    <w:p w:rsidR="006B5437" w:rsidRPr="006B5437" w:rsidRDefault="006B5437" w:rsidP="006B5437">
      <w:pPr>
        <w:pStyle w:val="ListParagraph"/>
        <w:ind w:left="3240"/>
        <w:rPr>
          <w:lang w:val="en-CA"/>
        </w:rPr>
      </w:pPr>
    </w:p>
    <w:p w:rsidR="0050397B" w:rsidRDefault="00DD347C" w:rsidP="00A52A62">
      <w:pPr>
        <w:pStyle w:val="ListParagraph"/>
        <w:numPr>
          <w:ilvl w:val="2"/>
          <w:numId w:val="1"/>
        </w:numPr>
        <w:rPr>
          <w:lang w:val="en-CA"/>
        </w:rPr>
      </w:pPr>
      <w:r>
        <w:rPr>
          <w:lang w:val="en-CA"/>
        </w:rPr>
        <w:t>Information needs</w:t>
      </w:r>
    </w:p>
    <w:p w:rsidR="00CA313B" w:rsidRDefault="00CA313B" w:rsidP="00CA313B">
      <w:pPr>
        <w:pStyle w:val="ListParagraph"/>
        <w:ind w:left="2160"/>
        <w:rPr>
          <w:lang w:val="en-CA"/>
        </w:rPr>
      </w:pPr>
    </w:p>
    <w:p w:rsidR="00DD347C" w:rsidRDefault="00660825" w:rsidP="00DD347C">
      <w:pPr>
        <w:pStyle w:val="ListParagraph"/>
        <w:numPr>
          <w:ilvl w:val="3"/>
          <w:numId w:val="1"/>
        </w:numPr>
        <w:rPr>
          <w:lang w:val="en-CA"/>
        </w:rPr>
      </w:pPr>
      <w:r>
        <w:rPr>
          <w:lang w:val="en-CA"/>
        </w:rPr>
        <w:t>Information categories</w:t>
      </w:r>
    </w:p>
    <w:p w:rsidR="006B5437" w:rsidRPr="00660825" w:rsidRDefault="006B5437" w:rsidP="00660825">
      <w:pPr>
        <w:ind w:left="3240"/>
        <w:rPr>
          <w:lang w:val="en-CA"/>
        </w:rPr>
      </w:pPr>
      <w:r w:rsidRPr="00660825">
        <w:rPr>
          <w:lang w:val="en-CA"/>
        </w:rPr>
        <w:t>INS (Primary requirement: Communication Services)</w:t>
      </w:r>
    </w:p>
    <w:p w:rsidR="006B5437" w:rsidRPr="006B5437" w:rsidRDefault="006B5437" w:rsidP="006B5437">
      <w:pPr>
        <w:pStyle w:val="ListParagraph"/>
        <w:numPr>
          <w:ilvl w:val="5"/>
          <w:numId w:val="17"/>
        </w:numPr>
        <w:rPr>
          <w:lang w:val="en-CA"/>
        </w:rPr>
      </w:pPr>
      <w:r w:rsidRPr="006B5437">
        <w:rPr>
          <w:lang w:val="en-CA"/>
        </w:rPr>
        <w:t>Traffic Image compilation</w:t>
      </w:r>
    </w:p>
    <w:p w:rsidR="006B5437" w:rsidRPr="006B5437" w:rsidRDefault="006B5437" w:rsidP="006B5437">
      <w:pPr>
        <w:pStyle w:val="ListParagraph"/>
        <w:numPr>
          <w:ilvl w:val="5"/>
          <w:numId w:val="17"/>
        </w:numPr>
        <w:rPr>
          <w:lang w:val="en-CA"/>
        </w:rPr>
      </w:pPr>
      <w:r w:rsidRPr="006B5437">
        <w:rPr>
          <w:lang w:val="en-CA"/>
        </w:rPr>
        <w:t>Meteorological Information gathering</w:t>
      </w:r>
    </w:p>
    <w:p w:rsidR="006B5437" w:rsidRPr="006B5437" w:rsidRDefault="006B5437" w:rsidP="006B5437">
      <w:pPr>
        <w:pStyle w:val="ListParagraph"/>
        <w:numPr>
          <w:ilvl w:val="5"/>
          <w:numId w:val="17"/>
        </w:numPr>
        <w:rPr>
          <w:lang w:val="en-CA"/>
        </w:rPr>
      </w:pPr>
      <w:r w:rsidRPr="006B5437">
        <w:rPr>
          <w:lang w:val="en-CA"/>
        </w:rPr>
        <w:t>Hydrological Information gathering</w:t>
      </w:r>
    </w:p>
    <w:p w:rsidR="006B5437" w:rsidRPr="006B5437" w:rsidRDefault="006B5437" w:rsidP="006B5437">
      <w:pPr>
        <w:pStyle w:val="ListParagraph"/>
        <w:numPr>
          <w:ilvl w:val="5"/>
          <w:numId w:val="17"/>
        </w:numPr>
        <w:rPr>
          <w:lang w:val="en-CA"/>
        </w:rPr>
      </w:pPr>
      <w:r w:rsidRPr="006B5437">
        <w:rPr>
          <w:lang w:val="en-CA"/>
        </w:rPr>
        <w:lastRenderedPageBreak/>
        <w:t>Prevailing routing information and restrictions to manoeuvrability</w:t>
      </w:r>
    </w:p>
    <w:p w:rsidR="006B5437" w:rsidRPr="006B5437" w:rsidRDefault="006B5437" w:rsidP="006B5437">
      <w:pPr>
        <w:pStyle w:val="ListParagraph"/>
        <w:numPr>
          <w:ilvl w:val="5"/>
          <w:numId w:val="17"/>
        </w:numPr>
        <w:rPr>
          <w:lang w:val="en-CA"/>
        </w:rPr>
      </w:pPr>
      <w:r w:rsidRPr="006B5437">
        <w:rPr>
          <w:lang w:val="en-CA"/>
        </w:rPr>
        <w:t>Status of Navigational Aids</w:t>
      </w:r>
    </w:p>
    <w:p w:rsidR="006B5437" w:rsidRPr="006B5437" w:rsidRDefault="006B5437" w:rsidP="006B5437">
      <w:pPr>
        <w:pStyle w:val="ListParagraph"/>
        <w:numPr>
          <w:ilvl w:val="5"/>
          <w:numId w:val="17"/>
        </w:numPr>
        <w:rPr>
          <w:lang w:val="en-CA"/>
        </w:rPr>
      </w:pPr>
      <w:r w:rsidRPr="006B5437">
        <w:rPr>
          <w:lang w:val="en-CA"/>
        </w:rPr>
        <w:t>Relevant Port information</w:t>
      </w:r>
    </w:p>
    <w:p w:rsidR="00DD347C" w:rsidRPr="00660825" w:rsidRDefault="00DD347C" w:rsidP="00660825">
      <w:pPr>
        <w:ind w:left="3240"/>
        <w:rPr>
          <w:lang w:val="en-CA"/>
        </w:rPr>
      </w:pPr>
      <w:r w:rsidRPr="00660825">
        <w:rPr>
          <w:lang w:val="en-CA"/>
        </w:rPr>
        <w:t>TOS</w:t>
      </w:r>
      <w:r w:rsidR="006B5437" w:rsidRPr="00660825">
        <w:rPr>
          <w:lang w:val="en-CA"/>
        </w:rPr>
        <w:t xml:space="preserve"> </w:t>
      </w:r>
    </w:p>
    <w:p w:rsidR="00DD347C" w:rsidRPr="00B77A62" w:rsidRDefault="00DD347C" w:rsidP="00DD347C">
      <w:pPr>
        <w:pStyle w:val="ListParagraph"/>
        <w:numPr>
          <w:ilvl w:val="5"/>
          <w:numId w:val="15"/>
        </w:numPr>
        <w:rPr>
          <w:lang w:val="en-CA"/>
        </w:rPr>
      </w:pPr>
      <w:r w:rsidRPr="00B77A62">
        <w:rPr>
          <w:lang w:val="en-CA"/>
        </w:rPr>
        <w:t>Vessel Movement Scheduling / Separation / Prioritisation</w:t>
      </w:r>
    </w:p>
    <w:p w:rsidR="00DD347C" w:rsidRPr="00B77A62" w:rsidRDefault="00DD347C" w:rsidP="00DD347C">
      <w:pPr>
        <w:pStyle w:val="ListParagraph"/>
        <w:numPr>
          <w:ilvl w:val="5"/>
          <w:numId w:val="15"/>
        </w:numPr>
        <w:rPr>
          <w:lang w:val="en-CA"/>
        </w:rPr>
      </w:pPr>
      <w:r w:rsidRPr="00B77A62">
        <w:rPr>
          <w:lang w:val="en-CA"/>
        </w:rPr>
        <w:t>Sailing Plans</w:t>
      </w:r>
    </w:p>
    <w:p w:rsidR="00DD347C" w:rsidRPr="00B77A62" w:rsidRDefault="00DD347C" w:rsidP="00DD347C">
      <w:pPr>
        <w:pStyle w:val="ListParagraph"/>
        <w:numPr>
          <w:ilvl w:val="5"/>
          <w:numId w:val="15"/>
        </w:numPr>
        <w:rPr>
          <w:lang w:val="en-CA"/>
        </w:rPr>
      </w:pPr>
      <w:r w:rsidRPr="00B77A62">
        <w:rPr>
          <w:lang w:val="en-CA"/>
        </w:rPr>
        <w:t>Pilotage</w:t>
      </w:r>
    </w:p>
    <w:p w:rsidR="00DD347C" w:rsidRPr="00B77A62" w:rsidRDefault="00DD347C" w:rsidP="00DD347C">
      <w:pPr>
        <w:pStyle w:val="ListParagraph"/>
        <w:numPr>
          <w:ilvl w:val="5"/>
          <w:numId w:val="15"/>
        </w:numPr>
        <w:rPr>
          <w:lang w:val="en-CA"/>
        </w:rPr>
      </w:pPr>
      <w:r w:rsidRPr="00B77A62">
        <w:rPr>
          <w:lang w:val="en-CA"/>
        </w:rPr>
        <w:t>Special procedures for managing Hazardous Cargo carrying vessels</w:t>
      </w:r>
    </w:p>
    <w:p w:rsidR="00DD347C" w:rsidRPr="00B77A62" w:rsidRDefault="00DD347C" w:rsidP="00DD347C">
      <w:pPr>
        <w:pStyle w:val="ListParagraph"/>
        <w:numPr>
          <w:ilvl w:val="5"/>
          <w:numId w:val="15"/>
        </w:numPr>
        <w:rPr>
          <w:lang w:val="en-CA"/>
        </w:rPr>
      </w:pPr>
      <w:r w:rsidRPr="00B77A62">
        <w:rPr>
          <w:lang w:val="en-CA"/>
        </w:rPr>
        <w:t>Management of berths / anchorages</w:t>
      </w:r>
    </w:p>
    <w:p w:rsidR="00DD347C" w:rsidRPr="00B77A62" w:rsidRDefault="00DD347C" w:rsidP="00DD347C">
      <w:pPr>
        <w:pStyle w:val="ListParagraph"/>
        <w:numPr>
          <w:ilvl w:val="5"/>
          <w:numId w:val="15"/>
        </w:numPr>
        <w:rPr>
          <w:lang w:val="en-CA"/>
        </w:rPr>
      </w:pPr>
      <w:r w:rsidRPr="00B77A62">
        <w:rPr>
          <w:lang w:val="en-CA"/>
        </w:rPr>
        <w:t>Ship Reporting System</w:t>
      </w:r>
    </w:p>
    <w:p w:rsidR="00DD347C" w:rsidRPr="00B77A62" w:rsidRDefault="00DD347C" w:rsidP="00DD347C">
      <w:pPr>
        <w:pStyle w:val="ListParagraph"/>
        <w:numPr>
          <w:ilvl w:val="5"/>
          <w:numId w:val="15"/>
        </w:numPr>
        <w:rPr>
          <w:lang w:val="en-CA"/>
        </w:rPr>
      </w:pPr>
      <w:r w:rsidRPr="00B77A62">
        <w:rPr>
          <w:lang w:val="en-CA"/>
        </w:rPr>
        <w:t>Fairways and Speed Limits</w:t>
      </w:r>
    </w:p>
    <w:p w:rsidR="00DD347C" w:rsidRPr="00B77A62" w:rsidRDefault="00DD347C" w:rsidP="00DD347C">
      <w:pPr>
        <w:pStyle w:val="ListParagraph"/>
        <w:numPr>
          <w:ilvl w:val="5"/>
          <w:numId w:val="15"/>
        </w:numPr>
        <w:rPr>
          <w:lang w:val="en-CA"/>
        </w:rPr>
      </w:pPr>
      <w:r w:rsidRPr="00B77A62">
        <w:rPr>
          <w:lang w:val="en-CA"/>
        </w:rPr>
        <w:t xml:space="preserve">Re-routing of traffic around special events or works.  </w:t>
      </w:r>
    </w:p>
    <w:p w:rsidR="00DD347C" w:rsidRPr="00B77A62" w:rsidRDefault="00DD347C" w:rsidP="00DD347C">
      <w:pPr>
        <w:pStyle w:val="ListParagraph"/>
        <w:numPr>
          <w:ilvl w:val="5"/>
          <w:numId w:val="15"/>
        </w:numPr>
        <w:rPr>
          <w:lang w:val="en-CA"/>
        </w:rPr>
      </w:pPr>
      <w:r w:rsidRPr="00B77A62">
        <w:rPr>
          <w:lang w:val="en-CA"/>
        </w:rPr>
        <w:t>Enforcement action</w:t>
      </w:r>
    </w:p>
    <w:p w:rsidR="00DD347C" w:rsidRPr="00660825" w:rsidRDefault="00DD347C" w:rsidP="00660825">
      <w:pPr>
        <w:ind w:left="3240"/>
        <w:rPr>
          <w:lang w:val="en-CA"/>
        </w:rPr>
      </w:pPr>
      <w:r w:rsidRPr="00660825">
        <w:rPr>
          <w:lang w:val="en-CA"/>
        </w:rPr>
        <w:t>NAS</w:t>
      </w:r>
      <w:r w:rsidR="006B5437" w:rsidRPr="00660825">
        <w:rPr>
          <w:lang w:val="en-CA"/>
        </w:rPr>
        <w:t xml:space="preserve"> </w:t>
      </w:r>
    </w:p>
    <w:p w:rsidR="00DD347C" w:rsidRPr="00B77A62" w:rsidRDefault="00DD347C" w:rsidP="00DD347C">
      <w:pPr>
        <w:pStyle w:val="ListParagraph"/>
        <w:numPr>
          <w:ilvl w:val="5"/>
          <w:numId w:val="16"/>
        </w:numPr>
        <w:rPr>
          <w:lang w:val="en-CA"/>
        </w:rPr>
      </w:pPr>
      <w:r w:rsidRPr="00B77A62">
        <w:rPr>
          <w:lang w:val="en-CA"/>
        </w:rPr>
        <w:t>Grounding warnings</w:t>
      </w:r>
    </w:p>
    <w:p w:rsidR="00DD347C" w:rsidRPr="00B77A62" w:rsidRDefault="00DD347C" w:rsidP="00DD347C">
      <w:pPr>
        <w:pStyle w:val="ListParagraph"/>
        <w:numPr>
          <w:ilvl w:val="5"/>
          <w:numId w:val="16"/>
        </w:numPr>
        <w:rPr>
          <w:lang w:val="en-CA"/>
        </w:rPr>
      </w:pPr>
      <w:r w:rsidRPr="00B77A62">
        <w:rPr>
          <w:lang w:val="en-CA"/>
        </w:rPr>
        <w:t>Collision warning</w:t>
      </w:r>
    </w:p>
    <w:p w:rsidR="00DD347C" w:rsidRPr="00B77A62" w:rsidRDefault="00DD347C" w:rsidP="00DD347C">
      <w:pPr>
        <w:pStyle w:val="ListParagraph"/>
        <w:numPr>
          <w:ilvl w:val="5"/>
          <w:numId w:val="16"/>
        </w:numPr>
        <w:rPr>
          <w:lang w:val="en-CA"/>
        </w:rPr>
      </w:pPr>
      <w:r w:rsidRPr="00B77A62">
        <w:rPr>
          <w:lang w:val="en-CA"/>
        </w:rPr>
        <w:t>Advice where on board equipment has failed</w:t>
      </w:r>
    </w:p>
    <w:p w:rsidR="00DD347C" w:rsidRPr="00660825" w:rsidRDefault="00660825" w:rsidP="00DD347C">
      <w:pPr>
        <w:ind w:left="2520"/>
        <w:rPr>
          <w:b/>
          <w:lang w:val="en-CA"/>
        </w:rPr>
      </w:pPr>
      <w:r w:rsidRPr="00660825">
        <w:rPr>
          <w:b/>
          <w:lang w:val="en-CA"/>
        </w:rPr>
        <w:t>Actions:</w:t>
      </w:r>
    </w:p>
    <w:p w:rsidR="00660825" w:rsidRDefault="00660825" w:rsidP="00660825">
      <w:pPr>
        <w:pStyle w:val="ListParagraph"/>
        <w:numPr>
          <w:ilvl w:val="0"/>
          <w:numId w:val="19"/>
        </w:numPr>
        <w:rPr>
          <w:lang w:val="en-CA"/>
        </w:rPr>
      </w:pPr>
      <w:r>
        <w:rPr>
          <w:lang w:val="en-CA"/>
        </w:rPr>
        <w:t>Review the lists and keep only items that are information category.</w:t>
      </w:r>
    </w:p>
    <w:p w:rsidR="00660825" w:rsidRDefault="00660825" w:rsidP="00660825">
      <w:pPr>
        <w:pStyle w:val="ListParagraph"/>
        <w:numPr>
          <w:ilvl w:val="0"/>
          <w:numId w:val="19"/>
        </w:numPr>
        <w:rPr>
          <w:lang w:val="en-CA"/>
        </w:rPr>
      </w:pPr>
      <w:r>
        <w:rPr>
          <w:lang w:val="en-CA"/>
        </w:rPr>
        <w:t>Define the way to regroup information categories.</w:t>
      </w:r>
    </w:p>
    <w:p w:rsidR="00660825" w:rsidRDefault="00660825" w:rsidP="00660825">
      <w:pPr>
        <w:pStyle w:val="ListParagraph"/>
        <w:numPr>
          <w:ilvl w:val="0"/>
          <w:numId w:val="19"/>
        </w:numPr>
        <w:rPr>
          <w:lang w:val="en-CA"/>
        </w:rPr>
      </w:pPr>
      <w:r>
        <w:rPr>
          <w:lang w:val="en-CA"/>
        </w:rPr>
        <w:t>Decide if we must explain in few lines each information categories.</w:t>
      </w:r>
    </w:p>
    <w:p w:rsidR="00660825" w:rsidRDefault="00660825" w:rsidP="00660825">
      <w:pPr>
        <w:pStyle w:val="ListParagraph"/>
        <w:numPr>
          <w:ilvl w:val="0"/>
          <w:numId w:val="19"/>
        </w:numPr>
        <w:rPr>
          <w:lang w:val="en-CA"/>
        </w:rPr>
      </w:pPr>
      <w:r>
        <w:rPr>
          <w:lang w:val="en-CA"/>
        </w:rPr>
        <w:t>…</w:t>
      </w:r>
    </w:p>
    <w:p w:rsidR="00660825" w:rsidRPr="00660825" w:rsidRDefault="00660825" w:rsidP="00660825">
      <w:pPr>
        <w:pStyle w:val="ListParagraph"/>
        <w:ind w:left="3240"/>
        <w:rPr>
          <w:lang w:val="en-CA"/>
        </w:rPr>
      </w:pPr>
    </w:p>
    <w:p w:rsidR="00DD347C" w:rsidRPr="00E550DF" w:rsidRDefault="00DD347C" w:rsidP="00DD347C">
      <w:pPr>
        <w:pStyle w:val="ListParagraph"/>
        <w:numPr>
          <w:ilvl w:val="2"/>
          <w:numId w:val="1"/>
        </w:numPr>
        <w:ind w:left="2340"/>
        <w:rPr>
          <w:lang w:val="en-CA"/>
        </w:rPr>
      </w:pPr>
      <w:r>
        <w:rPr>
          <w:lang w:val="en-CA"/>
        </w:rPr>
        <w:t>Minimum information for a VTS</w:t>
      </w:r>
    </w:p>
    <w:p w:rsidR="00B26EA0" w:rsidRDefault="000C04A8" w:rsidP="00DD347C">
      <w:pPr>
        <w:ind w:left="2700"/>
        <w:rPr>
          <w:lang w:val="en-CA"/>
        </w:rPr>
      </w:pPr>
      <w:r>
        <w:rPr>
          <w:lang w:val="en-CA"/>
        </w:rPr>
        <w:t>H37</w:t>
      </w:r>
      <w:r w:rsidR="00B26EA0" w:rsidRPr="00B26EA0">
        <w:rPr>
          <w:lang w:val="en-CA"/>
        </w:rPr>
        <w:t>(11)</w:t>
      </w:r>
      <w:r w:rsidR="006F5AB9">
        <w:rPr>
          <w:lang w:val="en-CA"/>
        </w:rPr>
        <w:t xml:space="preserve"> -</w:t>
      </w:r>
      <w:r w:rsidR="00B26EA0" w:rsidRPr="00B26EA0">
        <w:rPr>
          <w:lang w:val="en-CA"/>
        </w:rPr>
        <w:t xml:space="preserve"> Guidance should be developed to enable to define the minimum information required to be portrayed to a VTS Operator to enable them to effectively deliver the declared service type in a given area.</w:t>
      </w:r>
    </w:p>
    <w:p w:rsidR="00A12D54" w:rsidRPr="006B2C54" w:rsidRDefault="00A12D54" w:rsidP="00DD347C">
      <w:pPr>
        <w:ind w:left="2700"/>
        <w:rPr>
          <w:b/>
          <w:lang w:val="en-CA"/>
        </w:rPr>
      </w:pPr>
      <w:r>
        <w:rPr>
          <w:b/>
          <w:lang w:val="en-CA"/>
        </w:rPr>
        <w:t>Actions</w:t>
      </w:r>
      <w:r w:rsidRPr="006B2C54">
        <w:rPr>
          <w:b/>
          <w:lang w:val="en-CA"/>
        </w:rPr>
        <w:t>:</w:t>
      </w:r>
    </w:p>
    <w:p w:rsidR="00A12D54" w:rsidRDefault="00A12D54" w:rsidP="00DD347C">
      <w:pPr>
        <w:pStyle w:val="ListParagraph"/>
        <w:numPr>
          <w:ilvl w:val="0"/>
          <w:numId w:val="5"/>
        </w:numPr>
        <w:ind w:left="3420"/>
        <w:rPr>
          <w:lang w:val="en-CA"/>
        </w:rPr>
      </w:pPr>
      <w:r>
        <w:rPr>
          <w:lang w:val="en-CA"/>
        </w:rPr>
        <w:t>Indicate which information are mandatory for a minimum VTS.</w:t>
      </w:r>
    </w:p>
    <w:p w:rsidR="00A12D54" w:rsidRDefault="00A12D54" w:rsidP="00DD347C">
      <w:pPr>
        <w:pStyle w:val="ListParagraph"/>
        <w:numPr>
          <w:ilvl w:val="0"/>
          <w:numId w:val="5"/>
        </w:numPr>
        <w:ind w:left="3420"/>
        <w:rPr>
          <w:lang w:val="en-CA"/>
        </w:rPr>
      </w:pPr>
      <w:r>
        <w:rPr>
          <w:lang w:val="en-CA"/>
        </w:rPr>
        <w:t>Specify which minimum information should be always displayed</w:t>
      </w:r>
    </w:p>
    <w:p w:rsidR="00A12D54" w:rsidRDefault="00A12D54" w:rsidP="00DD347C">
      <w:pPr>
        <w:pStyle w:val="ListParagraph"/>
        <w:numPr>
          <w:ilvl w:val="0"/>
          <w:numId w:val="5"/>
        </w:numPr>
        <w:ind w:left="3420"/>
        <w:rPr>
          <w:lang w:val="en-CA"/>
        </w:rPr>
      </w:pPr>
      <w:r>
        <w:rPr>
          <w:lang w:val="en-CA"/>
        </w:rPr>
        <w:t>…</w:t>
      </w:r>
    </w:p>
    <w:p w:rsidR="00F7053F" w:rsidRPr="0018345F" w:rsidRDefault="0018345F" w:rsidP="00DD347C">
      <w:pPr>
        <w:ind w:left="2700"/>
        <w:rPr>
          <w:b/>
          <w:lang w:val="en-CA"/>
        </w:rPr>
      </w:pPr>
      <w:r w:rsidRPr="0018345F">
        <w:rPr>
          <w:b/>
          <w:lang w:val="en-CA"/>
        </w:rPr>
        <w:lastRenderedPageBreak/>
        <w:t>Raw information to finalise</w:t>
      </w:r>
      <w:r w:rsidR="00CC55EA" w:rsidRPr="0018345F">
        <w:rPr>
          <w:b/>
          <w:lang w:val="en-CA"/>
        </w:rPr>
        <w:t>:</w:t>
      </w:r>
    </w:p>
    <w:p w:rsidR="00CC55EA" w:rsidRDefault="00CC55EA" w:rsidP="00DD347C">
      <w:pPr>
        <w:pStyle w:val="ListParagraph"/>
        <w:numPr>
          <w:ilvl w:val="0"/>
          <w:numId w:val="5"/>
        </w:numPr>
        <w:ind w:left="3420"/>
        <w:rPr>
          <w:lang w:val="en-CA"/>
        </w:rPr>
      </w:pPr>
      <w:r>
        <w:rPr>
          <w:lang w:val="en-CA"/>
        </w:rPr>
        <w:t>Possibility to trace communications and actions.</w:t>
      </w:r>
    </w:p>
    <w:p w:rsidR="0018345F" w:rsidRPr="00CC55EA" w:rsidRDefault="0018345F" w:rsidP="00DD347C">
      <w:pPr>
        <w:pStyle w:val="ListParagraph"/>
        <w:numPr>
          <w:ilvl w:val="0"/>
          <w:numId w:val="5"/>
        </w:numPr>
        <w:ind w:left="3420"/>
        <w:rPr>
          <w:lang w:val="en-CA"/>
        </w:rPr>
      </w:pPr>
      <w:r>
        <w:rPr>
          <w:lang w:val="en-CA"/>
        </w:rPr>
        <w:t>…</w:t>
      </w:r>
    </w:p>
    <w:p w:rsidR="006B2C54" w:rsidRPr="006B2C54" w:rsidRDefault="006B2C54" w:rsidP="00DD347C">
      <w:pPr>
        <w:pStyle w:val="ListParagraph"/>
        <w:ind w:left="3420"/>
        <w:rPr>
          <w:lang w:val="en-CA"/>
        </w:rPr>
      </w:pPr>
    </w:p>
    <w:p w:rsidR="00DD347C" w:rsidRDefault="00DD347C" w:rsidP="00DD347C">
      <w:pPr>
        <w:pStyle w:val="ListParagraph"/>
        <w:numPr>
          <w:ilvl w:val="2"/>
          <w:numId w:val="1"/>
        </w:numPr>
        <w:ind w:left="2340"/>
        <w:rPr>
          <w:lang w:val="en-CA"/>
        </w:rPr>
      </w:pPr>
      <w:r w:rsidRPr="00E550DF">
        <w:rPr>
          <w:lang w:val="en-CA"/>
        </w:rPr>
        <w:t>Filtering Relevant Information</w:t>
      </w:r>
    </w:p>
    <w:p w:rsidR="00DD347C" w:rsidRDefault="00DD347C" w:rsidP="00DD347C">
      <w:pPr>
        <w:ind w:left="2700"/>
        <w:rPr>
          <w:lang w:val="en-CA"/>
        </w:rPr>
      </w:pPr>
      <w:r>
        <w:rPr>
          <w:lang w:val="en-CA"/>
        </w:rPr>
        <w:t xml:space="preserve">H11(4) - </w:t>
      </w:r>
      <w:r w:rsidRPr="00300480">
        <w:rPr>
          <w:lang w:val="en-CA"/>
        </w:rPr>
        <w:t>There is already a risk of information overload with the varying sources of data available in a VTS Centre and the risk is expected to increase.</w:t>
      </w:r>
    </w:p>
    <w:p w:rsidR="00DD347C" w:rsidRDefault="00DD347C" w:rsidP="00DD347C">
      <w:pPr>
        <w:ind w:left="2700"/>
        <w:rPr>
          <w:lang w:val="en-CA"/>
        </w:rPr>
      </w:pPr>
      <w:r>
        <w:rPr>
          <w:lang w:val="en-CA"/>
        </w:rPr>
        <w:t xml:space="preserve">H16(5) - </w:t>
      </w:r>
      <w:r w:rsidRPr="00B26EA0">
        <w:rPr>
          <w:lang w:val="en-CA"/>
        </w:rPr>
        <w:t>General guidelines to prevent information overload. Consider whether information needs to be constantl</w:t>
      </w:r>
      <w:r>
        <w:rPr>
          <w:lang w:val="en-CA"/>
        </w:rPr>
        <w:t>y available /presented or not.</w:t>
      </w:r>
    </w:p>
    <w:p w:rsidR="00DD347C" w:rsidRDefault="00DD347C" w:rsidP="00DD347C">
      <w:pPr>
        <w:ind w:left="2700"/>
        <w:rPr>
          <w:lang w:val="en-CA"/>
        </w:rPr>
      </w:pPr>
      <w:r w:rsidRPr="006F5AB9">
        <w:rPr>
          <w:b/>
          <w:lang w:val="en-CA"/>
        </w:rPr>
        <w:t>Action</w:t>
      </w:r>
      <w:r>
        <w:rPr>
          <w:b/>
          <w:lang w:val="en-CA"/>
        </w:rPr>
        <w:t>s</w:t>
      </w:r>
      <w:r>
        <w:rPr>
          <w:lang w:val="en-CA"/>
        </w:rPr>
        <w:t>:</w:t>
      </w:r>
    </w:p>
    <w:p w:rsidR="00DD347C" w:rsidRDefault="00DD347C" w:rsidP="00DD347C">
      <w:pPr>
        <w:pStyle w:val="ListParagraph"/>
        <w:numPr>
          <w:ilvl w:val="0"/>
          <w:numId w:val="10"/>
        </w:numPr>
        <w:ind w:left="3420"/>
        <w:rPr>
          <w:lang w:val="en-CA"/>
        </w:rPr>
      </w:pPr>
      <w:r w:rsidRPr="000C04A8">
        <w:rPr>
          <w:lang w:val="en-CA"/>
        </w:rPr>
        <w:t>Split information by categories like constantly presented, presented by service, presented on demand and that could be filtered.</w:t>
      </w:r>
    </w:p>
    <w:p w:rsidR="00DD347C" w:rsidRDefault="00DD347C" w:rsidP="00DD347C">
      <w:pPr>
        <w:pStyle w:val="ListParagraph"/>
        <w:ind w:left="3420"/>
        <w:rPr>
          <w:lang w:val="en-CA"/>
        </w:rPr>
      </w:pPr>
    </w:p>
    <w:p w:rsidR="00DD347C" w:rsidRPr="000C04A8" w:rsidRDefault="00DD347C" w:rsidP="00DD347C">
      <w:pPr>
        <w:ind w:left="2700"/>
        <w:rPr>
          <w:b/>
          <w:lang w:val="en-CA"/>
        </w:rPr>
      </w:pPr>
      <w:r w:rsidRPr="000C04A8">
        <w:rPr>
          <w:b/>
          <w:lang w:val="en-CA"/>
        </w:rPr>
        <w:t>Raw information to finalise</w:t>
      </w:r>
      <w:r>
        <w:rPr>
          <w:b/>
          <w:lang w:val="en-CA"/>
        </w:rPr>
        <w:t>:</w:t>
      </w:r>
    </w:p>
    <w:p w:rsidR="00DD347C" w:rsidRDefault="00DD347C" w:rsidP="00DD347C">
      <w:pPr>
        <w:pStyle w:val="ListParagraph"/>
        <w:numPr>
          <w:ilvl w:val="0"/>
          <w:numId w:val="3"/>
        </w:numPr>
        <w:ind w:left="3420"/>
        <w:rPr>
          <w:lang w:val="en-CA"/>
        </w:rPr>
      </w:pPr>
      <w:r>
        <w:rPr>
          <w:lang w:val="en-CA"/>
        </w:rPr>
        <w:t>Categories</w:t>
      </w:r>
    </w:p>
    <w:p w:rsidR="00DD347C" w:rsidRDefault="00DD347C" w:rsidP="00DD347C">
      <w:pPr>
        <w:pStyle w:val="ListParagraph"/>
        <w:numPr>
          <w:ilvl w:val="1"/>
          <w:numId w:val="3"/>
        </w:numPr>
        <w:ind w:left="4140"/>
        <w:rPr>
          <w:lang w:val="en-CA"/>
        </w:rPr>
      </w:pPr>
      <w:r>
        <w:rPr>
          <w:lang w:val="en-CA"/>
        </w:rPr>
        <w:t>Chart layers</w:t>
      </w:r>
    </w:p>
    <w:p w:rsidR="00DD347C" w:rsidRDefault="00DD347C" w:rsidP="00DD347C">
      <w:pPr>
        <w:pStyle w:val="ListParagraph"/>
        <w:numPr>
          <w:ilvl w:val="1"/>
          <w:numId w:val="3"/>
        </w:numPr>
        <w:ind w:left="4140"/>
        <w:rPr>
          <w:lang w:val="en-CA"/>
        </w:rPr>
      </w:pPr>
      <w:r>
        <w:rPr>
          <w:lang w:val="en-CA"/>
        </w:rPr>
        <w:t>Vessel position</w:t>
      </w:r>
    </w:p>
    <w:p w:rsidR="00DD347C" w:rsidRDefault="00DD347C" w:rsidP="00DD347C">
      <w:pPr>
        <w:pStyle w:val="ListParagraph"/>
        <w:numPr>
          <w:ilvl w:val="1"/>
          <w:numId w:val="3"/>
        </w:numPr>
        <w:ind w:left="4140"/>
        <w:rPr>
          <w:lang w:val="en-CA"/>
        </w:rPr>
      </w:pPr>
      <w:r>
        <w:rPr>
          <w:lang w:val="en-CA"/>
        </w:rPr>
        <w:t>Vessel speed, direction</w:t>
      </w:r>
    </w:p>
    <w:p w:rsidR="00DD347C" w:rsidRDefault="00DD347C" w:rsidP="00DD347C">
      <w:pPr>
        <w:pStyle w:val="ListParagraph"/>
        <w:numPr>
          <w:ilvl w:val="1"/>
          <w:numId w:val="3"/>
        </w:numPr>
        <w:ind w:left="4140"/>
        <w:rPr>
          <w:lang w:val="en-CA"/>
        </w:rPr>
      </w:pPr>
      <w:r>
        <w:rPr>
          <w:lang w:val="en-CA"/>
        </w:rPr>
        <w:t>Vessel tag</w:t>
      </w:r>
    </w:p>
    <w:p w:rsidR="00DD347C" w:rsidRDefault="00DD347C" w:rsidP="00DD347C">
      <w:pPr>
        <w:pStyle w:val="ListParagraph"/>
        <w:numPr>
          <w:ilvl w:val="1"/>
          <w:numId w:val="3"/>
        </w:numPr>
        <w:ind w:left="4140"/>
        <w:rPr>
          <w:lang w:val="en-CA"/>
        </w:rPr>
      </w:pPr>
      <w:r>
        <w:rPr>
          <w:lang w:val="en-CA"/>
        </w:rPr>
        <w:t>Trip information</w:t>
      </w:r>
    </w:p>
    <w:p w:rsidR="00DD347C" w:rsidRDefault="00DD347C" w:rsidP="00DD347C">
      <w:pPr>
        <w:pStyle w:val="ListParagraph"/>
        <w:numPr>
          <w:ilvl w:val="1"/>
          <w:numId w:val="3"/>
        </w:numPr>
        <w:ind w:left="4140"/>
        <w:rPr>
          <w:lang w:val="en-CA"/>
        </w:rPr>
      </w:pPr>
      <w:r>
        <w:rPr>
          <w:lang w:val="en-CA"/>
        </w:rPr>
        <w:t>Communications</w:t>
      </w:r>
    </w:p>
    <w:p w:rsidR="00DD347C" w:rsidRDefault="00DD347C" w:rsidP="00DD347C">
      <w:pPr>
        <w:pStyle w:val="ListParagraph"/>
        <w:numPr>
          <w:ilvl w:val="1"/>
          <w:numId w:val="3"/>
        </w:numPr>
        <w:ind w:left="4140"/>
        <w:rPr>
          <w:lang w:val="en-CA"/>
        </w:rPr>
      </w:pPr>
      <w:r>
        <w:rPr>
          <w:lang w:val="en-CA"/>
        </w:rPr>
        <w:t>Alerts (Alarm, warning, etc.)</w:t>
      </w:r>
    </w:p>
    <w:p w:rsidR="00DD347C" w:rsidRDefault="00DD347C" w:rsidP="00DD347C">
      <w:pPr>
        <w:pStyle w:val="ListParagraph"/>
        <w:numPr>
          <w:ilvl w:val="1"/>
          <w:numId w:val="3"/>
        </w:numPr>
        <w:ind w:left="4140"/>
        <w:rPr>
          <w:lang w:val="en-CA"/>
        </w:rPr>
      </w:pPr>
      <w:r>
        <w:rPr>
          <w:lang w:val="en-CA"/>
        </w:rPr>
        <w:t>….</w:t>
      </w:r>
    </w:p>
    <w:p w:rsidR="00DD347C" w:rsidRDefault="00DD347C" w:rsidP="00DD347C">
      <w:pPr>
        <w:pStyle w:val="ListParagraph"/>
        <w:numPr>
          <w:ilvl w:val="0"/>
          <w:numId w:val="3"/>
        </w:numPr>
        <w:ind w:left="3420"/>
        <w:rPr>
          <w:lang w:val="en-CA"/>
        </w:rPr>
      </w:pPr>
      <w:r>
        <w:rPr>
          <w:lang w:val="en-CA"/>
        </w:rPr>
        <w:t>Tools</w:t>
      </w:r>
    </w:p>
    <w:p w:rsidR="00DD347C" w:rsidRDefault="00DD347C" w:rsidP="00DD347C">
      <w:pPr>
        <w:pStyle w:val="ListParagraph"/>
        <w:numPr>
          <w:ilvl w:val="1"/>
          <w:numId w:val="3"/>
        </w:numPr>
        <w:ind w:left="4140"/>
        <w:rPr>
          <w:lang w:val="en-CA"/>
        </w:rPr>
      </w:pPr>
      <w:r>
        <w:rPr>
          <w:lang w:val="en-CA"/>
        </w:rPr>
        <w:t>Track fusion and correlation</w:t>
      </w:r>
    </w:p>
    <w:p w:rsidR="00DD347C" w:rsidRDefault="00DD347C" w:rsidP="00DD347C">
      <w:pPr>
        <w:pStyle w:val="ListParagraph"/>
        <w:numPr>
          <w:ilvl w:val="1"/>
          <w:numId w:val="3"/>
        </w:numPr>
        <w:ind w:left="4140"/>
        <w:rPr>
          <w:lang w:val="en-CA"/>
        </w:rPr>
      </w:pPr>
      <w:r>
        <w:rPr>
          <w:lang w:val="en-CA"/>
        </w:rPr>
        <w:t>Trip lists</w:t>
      </w:r>
    </w:p>
    <w:p w:rsidR="00DD347C" w:rsidRDefault="00DD347C" w:rsidP="00DD347C">
      <w:pPr>
        <w:pStyle w:val="ListParagraph"/>
        <w:numPr>
          <w:ilvl w:val="1"/>
          <w:numId w:val="3"/>
        </w:numPr>
        <w:ind w:left="4140"/>
        <w:rPr>
          <w:lang w:val="en-CA"/>
        </w:rPr>
      </w:pPr>
      <w:r>
        <w:rPr>
          <w:lang w:val="en-CA"/>
        </w:rPr>
        <w:t>Reminder lists</w:t>
      </w:r>
    </w:p>
    <w:p w:rsidR="00DD347C" w:rsidRDefault="00DD347C" w:rsidP="00DD347C">
      <w:pPr>
        <w:pStyle w:val="ListParagraph"/>
        <w:numPr>
          <w:ilvl w:val="1"/>
          <w:numId w:val="3"/>
        </w:numPr>
        <w:ind w:left="4140"/>
        <w:rPr>
          <w:lang w:val="en-CA"/>
        </w:rPr>
      </w:pPr>
      <w:r>
        <w:rPr>
          <w:lang w:val="en-CA"/>
        </w:rPr>
        <w:t>Zoomed chart views</w:t>
      </w:r>
    </w:p>
    <w:p w:rsidR="00DD347C" w:rsidRDefault="00DD347C" w:rsidP="00DD347C">
      <w:pPr>
        <w:pStyle w:val="ListParagraph"/>
        <w:numPr>
          <w:ilvl w:val="1"/>
          <w:numId w:val="3"/>
        </w:numPr>
        <w:ind w:left="4140"/>
        <w:rPr>
          <w:lang w:val="en-CA"/>
        </w:rPr>
      </w:pPr>
      <w:r>
        <w:rPr>
          <w:lang w:val="en-CA"/>
        </w:rPr>
        <w:t>Orientation of traffic image</w:t>
      </w:r>
    </w:p>
    <w:p w:rsidR="00DD347C" w:rsidRDefault="00DD347C" w:rsidP="00DD347C">
      <w:pPr>
        <w:pStyle w:val="ListParagraph"/>
        <w:numPr>
          <w:ilvl w:val="1"/>
          <w:numId w:val="3"/>
        </w:numPr>
        <w:ind w:left="4140"/>
        <w:rPr>
          <w:lang w:val="en-CA"/>
        </w:rPr>
      </w:pPr>
      <w:r>
        <w:rPr>
          <w:lang w:val="en-CA"/>
        </w:rPr>
        <w:t>…</w:t>
      </w:r>
    </w:p>
    <w:p w:rsidR="00DD347C" w:rsidRDefault="00DD347C" w:rsidP="00DD347C">
      <w:pPr>
        <w:pStyle w:val="ListParagraph"/>
        <w:numPr>
          <w:ilvl w:val="0"/>
          <w:numId w:val="3"/>
        </w:numPr>
        <w:ind w:left="3420"/>
        <w:rPr>
          <w:lang w:val="en-CA"/>
        </w:rPr>
      </w:pPr>
      <w:r>
        <w:rPr>
          <w:lang w:val="en-CA"/>
        </w:rPr>
        <w:t>Filtering parameters</w:t>
      </w:r>
    </w:p>
    <w:p w:rsidR="00DD347C" w:rsidRDefault="00DD347C" w:rsidP="00DD347C">
      <w:pPr>
        <w:pStyle w:val="ListParagraph"/>
        <w:numPr>
          <w:ilvl w:val="1"/>
          <w:numId w:val="3"/>
        </w:numPr>
        <w:ind w:left="4140"/>
        <w:rPr>
          <w:lang w:val="en-CA"/>
        </w:rPr>
      </w:pPr>
      <w:r>
        <w:rPr>
          <w:lang w:val="en-CA"/>
        </w:rPr>
        <w:t>Geographical area</w:t>
      </w:r>
    </w:p>
    <w:p w:rsidR="00DD347C" w:rsidRDefault="00DD347C" w:rsidP="00DD347C">
      <w:pPr>
        <w:pStyle w:val="ListParagraph"/>
        <w:numPr>
          <w:ilvl w:val="1"/>
          <w:numId w:val="3"/>
        </w:numPr>
        <w:ind w:left="4140"/>
        <w:rPr>
          <w:lang w:val="en-CA"/>
        </w:rPr>
      </w:pPr>
      <w:r>
        <w:rPr>
          <w:lang w:val="en-CA"/>
        </w:rPr>
        <w:t>Data to display selectable by layers</w:t>
      </w:r>
    </w:p>
    <w:p w:rsidR="00DD347C" w:rsidRDefault="00DD347C" w:rsidP="00DD347C">
      <w:pPr>
        <w:pStyle w:val="ListParagraph"/>
        <w:numPr>
          <w:ilvl w:val="1"/>
          <w:numId w:val="3"/>
        </w:numPr>
        <w:ind w:left="4140"/>
        <w:rPr>
          <w:lang w:val="en-CA"/>
        </w:rPr>
      </w:pPr>
      <w:r>
        <w:rPr>
          <w:lang w:val="en-CA"/>
        </w:rPr>
        <w:t>Time base filtering</w:t>
      </w:r>
    </w:p>
    <w:p w:rsidR="00DD347C" w:rsidRDefault="00DD347C" w:rsidP="00DD347C">
      <w:pPr>
        <w:pStyle w:val="ListParagraph"/>
        <w:numPr>
          <w:ilvl w:val="2"/>
          <w:numId w:val="3"/>
        </w:numPr>
        <w:ind w:left="4860"/>
        <w:rPr>
          <w:lang w:val="en-CA"/>
        </w:rPr>
      </w:pPr>
      <w:r>
        <w:rPr>
          <w:lang w:val="en-CA"/>
        </w:rPr>
        <w:t>Constantly presented</w:t>
      </w:r>
    </w:p>
    <w:p w:rsidR="00DD347C" w:rsidRDefault="00DD347C" w:rsidP="00DD347C">
      <w:pPr>
        <w:pStyle w:val="ListParagraph"/>
        <w:numPr>
          <w:ilvl w:val="2"/>
          <w:numId w:val="3"/>
        </w:numPr>
        <w:ind w:left="4860"/>
        <w:rPr>
          <w:lang w:val="en-CA"/>
        </w:rPr>
      </w:pPr>
      <w:r>
        <w:rPr>
          <w:lang w:val="en-CA"/>
        </w:rPr>
        <w:t>Conditionally presented</w:t>
      </w:r>
    </w:p>
    <w:p w:rsidR="00DD347C" w:rsidRDefault="00DD347C" w:rsidP="00DD347C">
      <w:pPr>
        <w:pStyle w:val="ListParagraph"/>
        <w:numPr>
          <w:ilvl w:val="2"/>
          <w:numId w:val="3"/>
        </w:numPr>
        <w:ind w:left="4860"/>
        <w:rPr>
          <w:lang w:val="en-CA"/>
        </w:rPr>
      </w:pPr>
      <w:r>
        <w:rPr>
          <w:lang w:val="en-CA"/>
        </w:rPr>
        <w:t>…</w:t>
      </w:r>
    </w:p>
    <w:p w:rsidR="00DD347C" w:rsidRDefault="00DD347C" w:rsidP="00DD347C">
      <w:pPr>
        <w:pStyle w:val="ListParagraph"/>
        <w:numPr>
          <w:ilvl w:val="2"/>
          <w:numId w:val="3"/>
        </w:numPr>
        <w:ind w:left="4860"/>
        <w:rPr>
          <w:lang w:val="en-CA"/>
        </w:rPr>
      </w:pPr>
      <w:r>
        <w:rPr>
          <w:lang w:val="en-CA"/>
        </w:rPr>
        <w:lastRenderedPageBreak/>
        <w:t>On demand</w:t>
      </w:r>
    </w:p>
    <w:p w:rsidR="00DD347C" w:rsidRDefault="00DD347C" w:rsidP="00DD347C">
      <w:pPr>
        <w:pStyle w:val="ListParagraph"/>
        <w:numPr>
          <w:ilvl w:val="1"/>
          <w:numId w:val="3"/>
        </w:numPr>
        <w:ind w:left="4140"/>
        <w:rPr>
          <w:lang w:val="en-CA"/>
        </w:rPr>
      </w:pPr>
      <w:r>
        <w:rPr>
          <w:lang w:val="en-CA"/>
        </w:rPr>
        <w:t>VTSO tasks</w:t>
      </w:r>
    </w:p>
    <w:p w:rsidR="00DD347C" w:rsidRDefault="00DD347C" w:rsidP="00DD347C">
      <w:pPr>
        <w:pStyle w:val="ListParagraph"/>
        <w:numPr>
          <w:ilvl w:val="1"/>
          <w:numId w:val="3"/>
        </w:numPr>
        <w:ind w:left="4140"/>
        <w:rPr>
          <w:lang w:val="en-CA"/>
        </w:rPr>
      </w:pPr>
      <w:r>
        <w:rPr>
          <w:lang w:val="en-CA"/>
        </w:rPr>
        <w:t>VTSO services</w:t>
      </w:r>
    </w:p>
    <w:p w:rsidR="00DD347C" w:rsidRDefault="00DD347C" w:rsidP="00DD347C">
      <w:pPr>
        <w:pStyle w:val="ListParagraph"/>
        <w:numPr>
          <w:ilvl w:val="2"/>
          <w:numId w:val="1"/>
        </w:numPr>
        <w:rPr>
          <w:lang w:val="en-CA"/>
        </w:rPr>
      </w:pPr>
      <w:r>
        <w:rPr>
          <w:lang w:val="en-CA"/>
        </w:rPr>
        <w:t>Task</w:t>
      </w:r>
      <w:r w:rsidR="006B5437">
        <w:rPr>
          <w:lang w:val="en-CA"/>
        </w:rPr>
        <w:t>s</w:t>
      </w:r>
    </w:p>
    <w:p w:rsidR="006B5437" w:rsidRPr="006B5437" w:rsidRDefault="006B5437" w:rsidP="006B5437">
      <w:pPr>
        <w:ind w:left="2160"/>
        <w:rPr>
          <w:b/>
          <w:lang w:val="en-CA"/>
        </w:rPr>
      </w:pPr>
      <w:r w:rsidRPr="006B5437">
        <w:rPr>
          <w:b/>
          <w:lang w:val="en-CA"/>
        </w:rPr>
        <w:t>Actions:</w:t>
      </w:r>
    </w:p>
    <w:p w:rsidR="006B5437" w:rsidRDefault="006B5437" w:rsidP="006B5437">
      <w:pPr>
        <w:pStyle w:val="ListParagraph"/>
        <w:numPr>
          <w:ilvl w:val="0"/>
          <w:numId w:val="18"/>
        </w:numPr>
        <w:rPr>
          <w:lang w:val="en-CA"/>
        </w:rPr>
      </w:pPr>
      <w:r>
        <w:rPr>
          <w:lang w:val="en-CA"/>
        </w:rPr>
        <w:t>List all VTS tasks.</w:t>
      </w:r>
    </w:p>
    <w:p w:rsidR="006B5437" w:rsidRDefault="00F945DE" w:rsidP="006B5437">
      <w:pPr>
        <w:pStyle w:val="ListParagraph"/>
        <w:numPr>
          <w:ilvl w:val="1"/>
          <w:numId w:val="18"/>
        </w:numPr>
        <w:rPr>
          <w:lang w:val="en-CA"/>
        </w:rPr>
      </w:pPr>
      <w:r>
        <w:rPr>
          <w:lang w:val="en-CA"/>
        </w:rPr>
        <w:t>Example of tasks</w:t>
      </w:r>
      <w:r w:rsidR="006B5437">
        <w:rPr>
          <w:lang w:val="en-CA"/>
        </w:rPr>
        <w:t>:</w:t>
      </w:r>
    </w:p>
    <w:p w:rsidR="006B5437" w:rsidRDefault="006B5437" w:rsidP="006B5437">
      <w:pPr>
        <w:pStyle w:val="ListParagraph"/>
        <w:numPr>
          <w:ilvl w:val="2"/>
          <w:numId w:val="18"/>
        </w:numPr>
        <w:rPr>
          <w:lang w:val="en-CA"/>
        </w:rPr>
      </w:pPr>
      <w:r>
        <w:rPr>
          <w:lang w:val="en-CA"/>
        </w:rPr>
        <w:t>Do a command</w:t>
      </w:r>
    </w:p>
    <w:p w:rsidR="00395606" w:rsidRDefault="00395606" w:rsidP="00395606">
      <w:pPr>
        <w:pStyle w:val="ListParagraph"/>
        <w:numPr>
          <w:ilvl w:val="3"/>
          <w:numId w:val="18"/>
        </w:numPr>
        <w:rPr>
          <w:lang w:val="en-CA"/>
        </w:rPr>
      </w:pPr>
      <w:r>
        <w:rPr>
          <w:lang w:val="en-CA"/>
        </w:rPr>
        <w:t>Radar acquire target</w:t>
      </w:r>
    </w:p>
    <w:p w:rsidR="006B5437" w:rsidRDefault="006B5437" w:rsidP="006B5437">
      <w:pPr>
        <w:pStyle w:val="ListParagraph"/>
        <w:numPr>
          <w:ilvl w:val="2"/>
          <w:numId w:val="18"/>
        </w:numPr>
        <w:rPr>
          <w:lang w:val="en-CA"/>
        </w:rPr>
      </w:pPr>
      <w:r>
        <w:rPr>
          <w:lang w:val="en-CA"/>
        </w:rPr>
        <w:t>Modify data</w:t>
      </w:r>
    </w:p>
    <w:p w:rsidR="00395606" w:rsidRDefault="00395606" w:rsidP="00395606">
      <w:pPr>
        <w:pStyle w:val="ListParagraph"/>
        <w:numPr>
          <w:ilvl w:val="3"/>
          <w:numId w:val="18"/>
        </w:numPr>
        <w:rPr>
          <w:lang w:val="en-CA"/>
        </w:rPr>
      </w:pPr>
      <w:r>
        <w:rPr>
          <w:lang w:val="en-CA"/>
        </w:rPr>
        <w:t>Create or modify a vessel trip</w:t>
      </w:r>
    </w:p>
    <w:p w:rsidR="006B5437" w:rsidRDefault="0029506B" w:rsidP="0029506B">
      <w:pPr>
        <w:pStyle w:val="ListParagraph"/>
        <w:numPr>
          <w:ilvl w:val="2"/>
          <w:numId w:val="18"/>
        </w:numPr>
        <w:rPr>
          <w:lang w:val="en-CA"/>
        </w:rPr>
      </w:pPr>
      <w:r>
        <w:rPr>
          <w:lang w:val="en-CA"/>
        </w:rPr>
        <w:t>Manage the portrayal</w:t>
      </w:r>
    </w:p>
    <w:p w:rsidR="00395606" w:rsidRDefault="00395606" w:rsidP="00395606">
      <w:pPr>
        <w:pStyle w:val="ListParagraph"/>
        <w:numPr>
          <w:ilvl w:val="3"/>
          <w:numId w:val="18"/>
        </w:numPr>
        <w:rPr>
          <w:lang w:val="en-CA"/>
        </w:rPr>
      </w:pPr>
      <w:r>
        <w:rPr>
          <w:lang w:val="en-CA"/>
        </w:rPr>
        <w:t>Chart pan, zoom in, zoom out, etc.</w:t>
      </w:r>
    </w:p>
    <w:p w:rsidR="00395606" w:rsidRDefault="00395606" w:rsidP="00395606">
      <w:pPr>
        <w:pStyle w:val="ListParagraph"/>
        <w:numPr>
          <w:ilvl w:val="3"/>
          <w:numId w:val="18"/>
        </w:numPr>
        <w:rPr>
          <w:lang w:val="en-CA"/>
        </w:rPr>
      </w:pPr>
      <w:r>
        <w:rPr>
          <w:lang w:val="en-CA"/>
        </w:rPr>
        <w:t>Filtering of information</w:t>
      </w:r>
    </w:p>
    <w:p w:rsidR="00395606" w:rsidRDefault="00395606" w:rsidP="0029506B">
      <w:pPr>
        <w:pStyle w:val="ListParagraph"/>
        <w:numPr>
          <w:ilvl w:val="2"/>
          <w:numId w:val="18"/>
        </w:numPr>
        <w:rPr>
          <w:lang w:val="en-CA"/>
        </w:rPr>
      </w:pPr>
      <w:r>
        <w:rPr>
          <w:lang w:val="en-CA"/>
        </w:rPr>
        <w:t>VTS support tasks</w:t>
      </w:r>
    </w:p>
    <w:p w:rsidR="00395606" w:rsidRDefault="00545D97" w:rsidP="00395606">
      <w:pPr>
        <w:pStyle w:val="ListParagraph"/>
        <w:numPr>
          <w:ilvl w:val="3"/>
          <w:numId w:val="18"/>
        </w:numPr>
        <w:rPr>
          <w:lang w:val="en-CA"/>
        </w:rPr>
      </w:pPr>
      <w:r>
        <w:rPr>
          <w:lang w:val="en-CA"/>
        </w:rPr>
        <w:t>Recent</w:t>
      </w:r>
      <w:r w:rsidR="00395606">
        <w:rPr>
          <w:lang w:val="en-CA"/>
        </w:rPr>
        <w:t xml:space="preserve"> information playback</w:t>
      </w:r>
    </w:p>
    <w:p w:rsidR="00545D97" w:rsidRDefault="00545D97" w:rsidP="00545D97">
      <w:pPr>
        <w:pStyle w:val="ListParagraph"/>
        <w:numPr>
          <w:ilvl w:val="2"/>
          <w:numId w:val="18"/>
        </w:numPr>
        <w:rPr>
          <w:lang w:val="en-CA"/>
        </w:rPr>
      </w:pPr>
      <w:r>
        <w:rPr>
          <w:lang w:val="en-CA"/>
        </w:rPr>
        <w:t>VTS auxiliary tasks</w:t>
      </w:r>
    </w:p>
    <w:p w:rsidR="00545D97" w:rsidRDefault="00545D97" w:rsidP="00545D97">
      <w:pPr>
        <w:pStyle w:val="ListParagraph"/>
        <w:numPr>
          <w:ilvl w:val="3"/>
          <w:numId w:val="18"/>
        </w:numPr>
        <w:rPr>
          <w:lang w:val="en-CA"/>
        </w:rPr>
      </w:pPr>
      <w:r>
        <w:rPr>
          <w:lang w:val="en-CA"/>
        </w:rPr>
        <w:t>Shift on and shift off operators</w:t>
      </w:r>
    </w:p>
    <w:p w:rsidR="00602752" w:rsidRDefault="00602752" w:rsidP="00545D97">
      <w:pPr>
        <w:pStyle w:val="ListParagraph"/>
        <w:numPr>
          <w:ilvl w:val="3"/>
          <w:numId w:val="18"/>
        </w:numPr>
        <w:rPr>
          <w:lang w:val="en-CA"/>
        </w:rPr>
      </w:pPr>
      <w:r>
        <w:rPr>
          <w:lang w:val="en-CA"/>
        </w:rPr>
        <w:t>Maintenance tasks and diagnostics</w:t>
      </w:r>
    </w:p>
    <w:p w:rsidR="00545D97" w:rsidRDefault="00602752" w:rsidP="00545D97">
      <w:pPr>
        <w:pStyle w:val="ListParagraph"/>
        <w:numPr>
          <w:ilvl w:val="3"/>
          <w:numId w:val="18"/>
        </w:numPr>
        <w:rPr>
          <w:lang w:val="en-CA"/>
        </w:rPr>
      </w:pPr>
      <w:r>
        <w:rPr>
          <w:lang w:val="en-CA"/>
        </w:rPr>
        <w:t xml:space="preserve">Sensor </w:t>
      </w:r>
      <w:r w:rsidR="00545D97">
        <w:rPr>
          <w:lang w:val="en-CA"/>
        </w:rPr>
        <w:t>controls</w:t>
      </w:r>
    </w:p>
    <w:p w:rsidR="00F945DE" w:rsidRDefault="00F945DE" w:rsidP="00545D97">
      <w:pPr>
        <w:pStyle w:val="ListParagraph"/>
        <w:numPr>
          <w:ilvl w:val="3"/>
          <w:numId w:val="18"/>
        </w:numPr>
        <w:rPr>
          <w:lang w:val="en-CA"/>
        </w:rPr>
      </w:pPr>
      <w:r>
        <w:rPr>
          <w:lang w:val="en-CA"/>
        </w:rPr>
        <w:t>House keeping tasks</w:t>
      </w:r>
    </w:p>
    <w:p w:rsidR="00F945DE" w:rsidRDefault="00F945DE" w:rsidP="00F945DE">
      <w:pPr>
        <w:pStyle w:val="ListParagraph"/>
        <w:numPr>
          <w:ilvl w:val="0"/>
          <w:numId w:val="18"/>
        </w:numPr>
        <w:rPr>
          <w:lang w:val="en-CA"/>
        </w:rPr>
      </w:pPr>
      <w:r>
        <w:rPr>
          <w:lang w:val="en-CA"/>
        </w:rPr>
        <w:t>Associate all VTS tasks with information categories, if possible.</w:t>
      </w:r>
    </w:p>
    <w:p w:rsidR="00545D97" w:rsidRDefault="00545D97" w:rsidP="00545D97">
      <w:pPr>
        <w:pStyle w:val="ListParagraph"/>
        <w:numPr>
          <w:ilvl w:val="0"/>
          <w:numId w:val="18"/>
        </w:numPr>
        <w:rPr>
          <w:lang w:val="en-CA"/>
        </w:rPr>
      </w:pPr>
      <w:r>
        <w:rPr>
          <w:lang w:val="en-CA"/>
        </w:rPr>
        <w:t>Indicate which tasks are mandatory or optional.</w:t>
      </w:r>
    </w:p>
    <w:p w:rsidR="006B5437" w:rsidRPr="006B5437" w:rsidRDefault="006B5437" w:rsidP="006B5437">
      <w:pPr>
        <w:rPr>
          <w:lang w:val="en-CA"/>
        </w:rPr>
      </w:pPr>
    </w:p>
    <w:p w:rsidR="00DD347C" w:rsidRDefault="00DD347C" w:rsidP="00DD347C">
      <w:pPr>
        <w:pStyle w:val="ListParagraph"/>
        <w:numPr>
          <w:ilvl w:val="2"/>
          <w:numId w:val="1"/>
        </w:numPr>
        <w:rPr>
          <w:lang w:val="en-CA"/>
        </w:rPr>
      </w:pPr>
      <w:r w:rsidRPr="00DD347C">
        <w:rPr>
          <w:lang w:val="en-CA"/>
        </w:rPr>
        <w:t>Decision Support Tools (Guideline 1110)</w:t>
      </w:r>
    </w:p>
    <w:p w:rsidR="00713BD0" w:rsidRPr="00713BD0" w:rsidRDefault="00713BD0" w:rsidP="00713BD0">
      <w:pPr>
        <w:ind w:left="1980"/>
        <w:rPr>
          <w:b/>
          <w:lang w:val="en-CA"/>
        </w:rPr>
      </w:pPr>
      <w:r w:rsidRPr="00713BD0">
        <w:rPr>
          <w:b/>
          <w:lang w:val="en-CA"/>
        </w:rPr>
        <w:t>Actions:</w:t>
      </w:r>
    </w:p>
    <w:p w:rsidR="00BA650E" w:rsidRDefault="00BA650E" w:rsidP="00713BD0">
      <w:pPr>
        <w:pStyle w:val="ListParagraph"/>
        <w:numPr>
          <w:ilvl w:val="3"/>
          <w:numId w:val="20"/>
        </w:numPr>
        <w:rPr>
          <w:lang w:val="en-CA"/>
        </w:rPr>
      </w:pPr>
      <w:r>
        <w:rPr>
          <w:lang w:val="en-CA"/>
        </w:rPr>
        <w:t>List VTS pertinent decision support tools</w:t>
      </w:r>
    </w:p>
    <w:p w:rsidR="00713BD0" w:rsidRDefault="00713BD0" w:rsidP="00713BD0">
      <w:pPr>
        <w:pStyle w:val="ListParagraph"/>
        <w:numPr>
          <w:ilvl w:val="3"/>
          <w:numId w:val="20"/>
        </w:numPr>
        <w:rPr>
          <w:lang w:val="en-CA"/>
        </w:rPr>
      </w:pPr>
      <w:r>
        <w:rPr>
          <w:lang w:val="en-CA"/>
        </w:rPr>
        <w:t>On demand / Automatic</w:t>
      </w:r>
    </w:p>
    <w:p w:rsidR="00DD347C" w:rsidRPr="00DD347C" w:rsidRDefault="00DD347C" w:rsidP="00713BD0">
      <w:pPr>
        <w:pStyle w:val="ListParagraph"/>
        <w:numPr>
          <w:ilvl w:val="3"/>
          <w:numId w:val="20"/>
        </w:numPr>
        <w:rPr>
          <w:lang w:val="en-CA"/>
        </w:rPr>
      </w:pPr>
      <w:r w:rsidRPr="00DD347C">
        <w:rPr>
          <w:lang w:val="en-CA"/>
        </w:rPr>
        <w:t>Audible / Visual Alarms and Alerts (9)</w:t>
      </w:r>
    </w:p>
    <w:p w:rsidR="00DD347C" w:rsidRDefault="00DD347C" w:rsidP="00713BD0">
      <w:pPr>
        <w:pStyle w:val="ListParagraph"/>
        <w:numPr>
          <w:ilvl w:val="3"/>
          <w:numId w:val="20"/>
        </w:numPr>
        <w:rPr>
          <w:lang w:val="en-CA"/>
        </w:rPr>
      </w:pPr>
      <w:r w:rsidRPr="00DD347C">
        <w:rPr>
          <w:lang w:val="en-CA"/>
        </w:rPr>
        <w:t>Real Time Risk Assessment</w:t>
      </w:r>
    </w:p>
    <w:p w:rsidR="00713BD0" w:rsidRPr="00DD347C" w:rsidRDefault="00713BD0" w:rsidP="00713BD0">
      <w:pPr>
        <w:pStyle w:val="ListParagraph"/>
        <w:numPr>
          <w:ilvl w:val="3"/>
          <w:numId w:val="20"/>
        </w:numPr>
        <w:rPr>
          <w:lang w:val="en-CA"/>
        </w:rPr>
      </w:pPr>
      <w:r>
        <w:rPr>
          <w:lang w:val="en-CA"/>
        </w:rPr>
        <w:t>…</w:t>
      </w:r>
    </w:p>
    <w:p w:rsidR="00DD347C" w:rsidRDefault="00DD347C" w:rsidP="0029506B">
      <w:pPr>
        <w:pStyle w:val="ListParagraph"/>
        <w:ind w:left="1440"/>
        <w:rPr>
          <w:lang w:val="en-CA"/>
        </w:rPr>
      </w:pPr>
    </w:p>
    <w:p w:rsidR="00A52A62" w:rsidRDefault="00A52A62" w:rsidP="00A52A62">
      <w:pPr>
        <w:pStyle w:val="ListParagraph"/>
        <w:numPr>
          <w:ilvl w:val="1"/>
          <w:numId w:val="1"/>
        </w:numPr>
        <w:rPr>
          <w:lang w:val="en-CA"/>
        </w:rPr>
      </w:pPr>
      <w:r w:rsidRPr="00E550DF">
        <w:rPr>
          <w:lang w:val="en-CA"/>
        </w:rPr>
        <w:t>Harmonisation with On Board Presentation</w:t>
      </w:r>
      <w:r w:rsidR="00060B3F" w:rsidRPr="00E550DF">
        <w:rPr>
          <w:lang w:val="en-CA"/>
        </w:rPr>
        <w:t xml:space="preserve"> – V.125</w:t>
      </w:r>
      <w:r w:rsidRPr="00E550DF">
        <w:rPr>
          <w:lang w:val="en-CA"/>
        </w:rPr>
        <w:t xml:space="preserve"> (8)</w:t>
      </w:r>
    </w:p>
    <w:p w:rsidR="006F5AB9" w:rsidRDefault="000C04A8" w:rsidP="002D5B0A">
      <w:pPr>
        <w:ind w:left="1440"/>
        <w:rPr>
          <w:lang w:val="en-CA"/>
        </w:rPr>
      </w:pPr>
      <w:r>
        <w:rPr>
          <w:lang w:val="en-CA"/>
        </w:rPr>
        <w:t>H37</w:t>
      </w:r>
      <w:r w:rsidR="006F5AB9">
        <w:rPr>
          <w:lang w:val="en-CA"/>
        </w:rPr>
        <w:t xml:space="preserve">(8) - </w:t>
      </w:r>
      <w:r w:rsidR="006F5AB9" w:rsidRPr="006F5AB9">
        <w:rPr>
          <w:lang w:val="en-CA"/>
        </w:rPr>
        <w:t>There is a need to investigate the requirement for harmonisation of the portrayal of information and data aboard and ashore, with a view to facilitating a common understanding of what is being portrayed and communicated.</w:t>
      </w:r>
    </w:p>
    <w:p w:rsidR="002D5B0A" w:rsidRDefault="000C04A8" w:rsidP="002D5B0A">
      <w:pPr>
        <w:ind w:left="1440"/>
        <w:rPr>
          <w:lang w:val="en-CA"/>
        </w:rPr>
      </w:pPr>
      <w:r>
        <w:rPr>
          <w:lang w:val="en-CA"/>
        </w:rPr>
        <w:t>H</w:t>
      </w:r>
      <w:r w:rsidR="002D5B0A">
        <w:rPr>
          <w:lang w:val="en-CA"/>
        </w:rPr>
        <w:t>5 - K</w:t>
      </w:r>
      <w:r w:rsidR="002D5B0A" w:rsidRPr="00300480">
        <w:rPr>
          <w:lang w:val="en-CA"/>
        </w:rPr>
        <w:t>ey objectives of e-Navigation include facilitation of data exchange between vessels and shore, integration and presentation of information onboard and ashore, with consistent standards and interoperability.</w:t>
      </w:r>
    </w:p>
    <w:p w:rsidR="00281088" w:rsidRPr="00512509" w:rsidRDefault="000C04A8" w:rsidP="00281088">
      <w:pPr>
        <w:ind w:left="1440"/>
        <w:rPr>
          <w:lang w:val="en-CA"/>
        </w:rPr>
      </w:pPr>
      <w:r>
        <w:rPr>
          <w:lang w:val="en-CA"/>
        </w:rPr>
        <w:lastRenderedPageBreak/>
        <w:t>H</w:t>
      </w:r>
      <w:r w:rsidR="00281088">
        <w:rPr>
          <w:lang w:val="en-CA"/>
        </w:rPr>
        <w:t xml:space="preserve">11(14) - </w:t>
      </w:r>
      <w:r w:rsidR="00281088" w:rsidRPr="00281088">
        <w:rPr>
          <w:lang w:val="en-CA"/>
        </w:rPr>
        <w:t>The adoption of on-board maritime symbology may not necessarily be the most appropriate for the specific role of a VTS.</w:t>
      </w:r>
    </w:p>
    <w:p w:rsidR="00422F9B" w:rsidRDefault="00DF776E" w:rsidP="002D5B0A">
      <w:pPr>
        <w:ind w:left="1440"/>
        <w:rPr>
          <w:lang w:val="en-CA"/>
        </w:rPr>
      </w:pPr>
      <w:r w:rsidRPr="009D5BD1">
        <w:rPr>
          <w:b/>
          <w:lang w:val="en-CA"/>
        </w:rPr>
        <w:t>Decision</w:t>
      </w:r>
      <w:r w:rsidR="00422F9B">
        <w:rPr>
          <w:b/>
          <w:lang w:val="en-CA"/>
        </w:rPr>
        <w:t>s</w:t>
      </w:r>
      <w:r>
        <w:rPr>
          <w:lang w:val="en-CA"/>
        </w:rPr>
        <w:t xml:space="preserve">: </w:t>
      </w:r>
    </w:p>
    <w:p w:rsidR="00281088" w:rsidRDefault="00DF776E" w:rsidP="00422F9B">
      <w:pPr>
        <w:pStyle w:val="ListParagraph"/>
        <w:numPr>
          <w:ilvl w:val="0"/>
          <w:numId w:val="8"/>
        </w:numPr>
        <w:rPr>
          <w:lang w:val="en-CA"/>
        </w:rPr>
      </w:pPr>
      <w:r w:rsidRPr="00422F9B">
        <w:rPr>
          <w:lang w:val="en-CA"/>
        </w:rPr>
        <w:t xml:space="preserve">VTS symbology </w:t>
      </w:r>
      <w:r w:rsidR="00A04BA8" w:rsidRPr="00422F9B">
        <w:rPr>
          <w:lang w:val="en-CA"/>
        </w:rPr>
        <w:t xml:space="preserve">and portrayal </w:t>
      </w:r>
      <w:r w:rsidRPr="00422F9B">
        <w:rPr>
          <w:lang w:val="en-CA"/>
        </w:rPr>
        <w:t xml:space="preserve">should be appropriate for the task; </w:t>
      </w:r>
      <w:r w:rsidR="009D5BD1" w:rsidRPr="00422F9B">
        <w:rPr>
          <w:lang w:val="en-CA"/>
        </w:rPr>
        <w:t>Where applicable symbology should be aligned on on-board symbology.</w:t>
      </w:r>
    </w:p>
    <w:p w:rsidR="00422F9B" w:rsidRPr="00422F9B" w:rsidRDefault="00422F9B" w:rsidP="00422F9B">
      <w:pPr>
        <w:pStyle w:val="ListParagraph"/>
        <w:numPr>
          <w:ilvl w:val="0"/>
          <w:numId w:val="8"/>
        </w:numPr>
        <w:rPr>
          <w:lang w:val="en-CA"/>
        </w:rPr>
      </w:pPr>
      <w:r>
        <w:rPr>
          <w:lang w:val="en-CA"/>
        </w:rPr>
        <w:t>…</w:t>
      </w:r>
    </w:p>
    <w:p w:rsidR="0015256C" w:rsidRDefault="00A04BA8" w:rsidP="002D5B0A">
      <w:pPr>
        <w:ind w:left="1440"/>
        <w:rPr>
          <w:lang w:val="en-CA"/>
        </w:rPr>
      </w:pPr>
      <w:r>
        <w:rPr>
          <w:b/>
          <w:lang w:val="en-CA"/>
        </w:rPr>
        <w:t>Actions</w:t>
      </w:r>
      <w:r w:rsidRPr="00A04BA8">
        <w:rPr>
          <w:lang w:val="en-CA"/>
        </w:rPr>
        <w:t>:</w:t>
      </w:r>
    </w:p>
    <w:p w:rsidR="00A04BA8" w:rsidRDefault="0015256C" w:rsidP="0015256C">
      <w:pPr>
        <w:pStyle w:val="ListParagraph"/>
        <w:numPr>
          <w:ilvl w:val="0"/>
          <w:numId w:val="6"/>
        </w:numPr>
        <w:rPr>
          <w:lang w:val="en-CA"/>
        </w:rPr>
      </w:pPr>
      <w:r>
        <w:rPr>
          <w:lang w:val="en-CA"/>
        </w:rPr>
        <w:t>I</w:t>
      </w:r>
      <w:r w:rsidRPr="0015256C">
        <w:rPr>
          <w:lang w:val="en-CA"/>
        </w:rPr>
        <w:t>nvestigate the requirement for harmonisation of the portrayal of information and data aboard and ashore</w:t>
      </w:r>
    </w:p>
    <w:p w:rsidR="0015256C" w:rsidRDefault="0015256C" w:rsidP="0015256C">
      <w:pPr>
        <w:pStyle w:val="ListParagraph"/>
        <w:numPr>
          <w:ilvl w:val="0"/>
          <w:numId w:val="6"/>
        </w:numPr>
        <w:rPr>
          <w:lang w:val="en-CA"/>
        </w:rPr>
      </w:pPr>
      <w:r>
        <w:rPr>
          <w:lang w:val="en-CA"/>
        </w:rPr>
        <w:t>…</w:t>
      </w:r>
    </w:p>
    <w:p w:rsidR="0015256C" w:rsidRPr="0015256C" w:rsidRDefault="0015256C" w:rsidP="0015256C">
      <w:pPr>
        <w:pStyle w:val="ListParagraph"/>
        <w:ind w:left="2160"/>
        <w:rPr>
          <w:lang w:val="en-CA"/>
        </w:rPr>
      </w:pPr>
    </w:p>
    <w:p w:rsidR="00101649" w:rsidRDefault="00101649" w:rsidP="00A52A62">
      <w:pPr>
        <w:pStyle w:val="ListParagraph"/>
        <w:numPr>
          <w:ilvl w:val="1"/>
          <w:numId w:val="1"/>
        </w:numPr>
        <w:rPr>
          <w:lang w:val="en-CA"/>
        </w:rPr>
      </w:pPr>
      <w:r w:rsidRPr="00E550DF">
        <w:rPr>
          <w:lang w:val="en-CA"/>
        </w:rPr>
        <w:t>Timeliness of data (10)</w:t>
      </w:r>
    </w:p>
    <w:p w:rsidR="0015256C" w:rsidRPr="0015256C" w:rsidRDefault="000C04A8" w:rsidP="0015256C">
      <w:pPr>
        <w:ind w:left="1440"/>
        <w:rPr>
          <w:lang w:val="en-CA"/>
        </w:rPr>
      </w:pPr>
      <w:r>
        <w:rPr>
          <w:lang w:val="en-CA"/>
        </w:rPr>
        <w:t>H37</w:t>
      </w:r>
      <w:r w:rsidR="0015256C">
        <w:rPr>
          <w:lang w:val="en-CA"/>
        </w:rPr>
        <w:t xml:space="preserve">(10) - </w:t>
      </w:r>
      <w:r w:rsidR="0015256C" w:rsidRPr="0015256C">
        <w:rPr>
          <w:lang w:val="en-CA"/>
        </w:rPr>
        <w:t xml:space="preserve">Portrayal should ensure that the right information at the right time </w:t>
      </w:r>
      <w:r w:rsidR="0015256C">
        <w:rPr>
          <w:lang w:val="en-CA"/>
        </w:rPr>
        <w:t xml:space="preserve">is available to assist in both </w:t>
      </w:r>
      <w:r w:rsidR="0015256C" w:rsidRPr="0015256C">
        <w:rPr>
          <w:lang w:val="en-CA"/>
        </w:rPr>
        <w:t>the shore and on-board decision-making process.</w:t>
      </w:r>
    </w:p>
    <w:p w:rsidR="00512509" w:rsidRDefault="000C04A8" w:rsidP="00512509">
      <w:pPr>
        <w:ind w:left="1440"/>
        <w:rPr>
          <w:lang w:val="en-CA"/>
        </w:rPr>
      </w:pPr>
      <w:r>
        <w:rPr>
          <w:lang w:val="en-CA"/>
        </w:rPr>
        <w:t>H</w:t>
      </w:r>
      <w:r w:rsidR="00512509">
        <w:rPr>
          <w:lang w:val="en-CA"/>
        </w:rPr>
        <w:t xml:space="preserve">11(10) - </w:t>
      </w:r>
      <w:r w:rsidR="00512509" w:rsidRPr="00512509">
        <w:rPr>
          <w:lang w:val="en-CA"/>
        </w:rPr>
        <w:t>VTS equipment should facilitate the portrayal of the right information at the right time to assist in the on-board decision making process; the need to negotiate extensive menu systems to reach relevant data must be minimised.</w:t>
      </w:r>
    </w:p>
    <w:p w:rsidR="007125A9" w:rsidRDefault="000C04A8" w:rsidP="00512509">
      <w:pPr>
        <w:ind w:left="1440"/>
        <w:rPr>
          <w:lang w:val="en-CA"/>
        </w:rPr>
      </w:pPr>
      <w:r>
        <w:rPr>
          <w:lang w:val="en-CA"/>
        </w:rPr>
        <w:t>H</w:t>
      </w:r>
      <w:r w:rsidR="007125A9">
        <w:rPr>
          <w:lang w:val="en-CA"/>
        </w:rPr>
        <w:t xml:space="preserve">18 - </w:t>
      </w:r>
      <w:r w:rsidR="00340E6A" w:rsidRPr="00340E6A">
        <w:rPr>
          <w:lang w:val="en-CA"/>
        </w:rPr>
        <w:t>Real-time data vs. tactical data</w:t>
      </w:r>
      <w:r w:rsidR="00340E6A">
        <w:rPr>
          <w:lang w:val="en-CA"/>
        </w:rPr>
        <w:t>:</w:t>
      </w:r>
      <w:r w:rsidR="00340E6A" w:rsidRPr="00340E6A">
        <w:rPr>
          <w:lang w:val="en-CA"/>
        </w:rPr>
        <w:t xml:space="preserve"> </w:t>
      </w:r>
      <w:r w:rsidR="007125A9">
        <w:rPr>
          <w:lang w:val="en-CA"/>
        </w:rPr>
        <w:t>D</w:t>
      </w:r>
      <w:r w:rsidR="007125A9" w:rsidRPr="00300480">
        <w:rPr>
          <w:lang w:val="en-CA"/>
        </w:rPr>
        <w:t>ata from the different time frames should be presented in overlays that may be turned on and off selectively.  In any case, the symbology for tactical data presentation should be different from the existing real-time symbology</w:t>
      </w:r>
      <w:r w:rsidR="00340E6A">
        <w:rPr>
          <w:lang w:val="en-CA"/>
        </w:rPr>
        <w:t>.</w:t>
      </w:r>
    </w:p>
    <w:p w:rsidR="00422F9B" w:rsidRDefault="00422F9B" w:rsidP="00512509">
      <w:pPr>
        <w:ind w:left="1440"/>
        <w:rPr>
          <w:lang w:val="en-CA"/>
        </w:rPr>
      </w:pPr>
      <w:r w:rsidRPr="00422F9B">
        <w:rPr>
          <w:b/>
          <w:lang w:val="en-CA"/>
        </w:rPr>
        <w:t>Decisions</w:t>
      </w:r>
      <w:r>
        <w:rPr>
          <w:lang w:val="en-CA"/>
        </w:rPr>
        <w:t>:</w:t>
      </w:r>
    </w:p>
    <w:p w:rsidR="00422F9B" w:rsidRDefault="00422F9B" w:rsidP="00422F9B">
      <w:pPr>
        <w:pStyle w:val="ListParagraph"/>
        <w:numPr>
          <w:ilvl w:val="0"/>
          <w:numId w:val="7"/>
        </w:numPr>
        <w:rPr>
          <w:lang w:val="en-CA"/>
        </w:rPr>
      </w:pPr>
      <w:r>
        <w:rPr>
          <w:lang w:val="en-CA"/>
        </w:rPr>
        <w:t>Trip information and vessel position must be in real time, with the minimum delay as possible.</w:t>
      </w:r>
    </w:p>
    <w:p w:rsidR="00340E6A" w:rsidRDefault="00340E6A" w:rsidP="00340E6A">
      <w:pPr>
        <w:pStyle w:val="ListParagraph"/>
        <w:numPr>
          <w:ilvl w:val="0"/>
          <w:numId w:val="7"/>
        </w:numPr>
        <w:rPr>
          <w:lang w:val="en-CA"/>
        </w:rPr>
      </w:pPr>
      <w:r>
        <w:rPr>
          <w:lang w:val="en-CA"/>
        </w:rPr>
        <w:t>D</w:t>
      </w:r>
      <w:r w:rsidRPr="00300480">
        <w:rPr>
          <w:lang w:val="en-CA"/>
        </w:rPr>
        <w:t>at</w:t>
      </w:r>
      <w:r>
        <w:rPr>
          <w:lang w:val="en-CA"/>
        </w:rPr>
        <w:t xml:space="preserve">a from the different time frame than real-time should have specific indication and it should display of its age.  </w:t>
      </w:r>
    </w:p>
    <w:p w:rsidR="00422F9B" w:rsidRDefault="00422F9B" w:rsidP="00422F9B">
      <w:pPr>
        <w:pStyle w:val="ListParagraph"/>
        <w:numPr>
          <w:ilvl w:val="0"/>
          <w:numId w:val="7"/>
        </w:numPr>
        <w:rPr>
          <w:lang w:val="en-CA"/>
        </w:rPr>
      </w:pPr>
      <w:r>
        <w:rPr>
          <w:lang w:val="en-CA"/>
        </w:rPr>
        <w:t>…</w:t>
      </w:r>
    </w:p>
    <w:p w:rsidR="00DE1A36" w:rsidRPr="00422F9B" w:rsidRDefault="00DE1A36" w:rsidP="00DE1A36">
      <w:pPr>
        <w:pStyle w:val="ListParagraph"/>
        <w:ind w:left="2160"/>
        <w:rPr>
          <w:lang w:val="en-CA"/>
        </w:rPr>
      </w:pPr>
    </w:p>
    <w:p w:rsidR="00EA5219" w:rsidRPr="00E550DF" w:rsidRDefault="00EA5219" w:rsidP="00EA5219">
      <w:pPr>
        <w:pStyle w:val="ListParagraph"/>
        <w:numPr>
          <w:ilvl w:val="0"/>
          <w:numId w:val="1"/>
        </w:numPr>
        <w:rPr>
          <w:lang w:val="en-CA"/>
        </w:rPr>
      </w:pPr>
      <w:r w:rsidRPr="00E550DF">
        <w:rPr>
          <w:lang w:val="en-CA"/>
        </w:rPr>
        <w:t>Additional Data Sources (2)</w:t>
      </w:r>
    </w:p>
    <w:p w:rsidR="00EA5219" w:rsidRPr="00E550DF" w:rsidRDefault="00EA5219" w:rsidP="00EA5219">
      <w:pPr>
        <w:pStyle w:val="ListParagraph"/>
        <w:numPr>
          <w:ilvl w:val="0"/>
          <w:numId w:val="1"/>
        </w:numPr>
        <w:rPr>
          <w:lang w:val="en-CA"/>
        </w:rPr>
      </w:pPr>
      <w:r w:rsidRPr="00E550DF">
        <w:rPr>
          <w:lang w:val="en-CA"/>
        </w:rPr>
        <w:t>Impact of S100 Product Specifications (3)</w:t>
      </w:r>
    </w:p>
    <w:p w:rsidR="005C48BF" w:rsidRPr="00E550DF" w:rsidRDefault="005C48BF" w:rsidP="005C48BF">
      <w:pPr>
        <w:pStyle w:val="ListParagraph"/>
        <w:numPr>
          <w:ilvl w:val="0"/>
          <w:numId w:val="1"/>
        </w:numPr>
        <w:rPr>
          <w:lang w:val="en-CA"/>
        </w:rPr>
      </w:pPr>
      <w:r w:rsidRPr="00E550DF">
        <w:rPr>
          <w:lang w:val="en-CA"/>
        </w:rPr>
        <w:t>Data Quality Information (5 &amp; 6)</w:t>
      </w:r>
    </w:p>
    <w:p w:rsidR="005C48BF" w:rsidRPr="00E550DF" w:rsidRDefault="005C48BF" w:rsidP="005C48BF">
      <w:pPr>
        <w:pStyle w:val="ListParagraph"/>
        <w:numPr>
          <w:ilvl w:val="1"/>
          <w:numId w:val="1"/>
        </w:numPr>
        <w:rPr>
          <w:lang w:val="en-CA"/>
        </w:rPr>
      </w:pPr>
      <w:r w:rsidRPr="00E550DF">
        <w:rPr>
          <w:lang w:val="en-CA"/>
        </w:rPr>
        <w:t>Sensor Information</w:t>
      </w:r>
    </w:p>
    <w:p w:rsidR="005C48BF" w:rsidRPr="00E550DF" w:rsidRDefault="005C48BF" w:rsidP="005C48BF">
      <w:pPr>
        <w:pStyle w:val="ListParagraph"/>
        <w:numPr>
          <w:ilvl w:val="1"/>
          <w:numId w:val="1"/>
        </w:numPr>
        <w:rPr>
          <w:lang w:val="en-CA"/>
        </w:rPr>
      </w:pPr>
      <w:r w:rsidRPr="00E550DF">
        <w:rPr>
          <w:lang w:val="en-CA"/>
        </w:rPr>
        <w:t>Decision Support Tools</w:t>
      </w:r>
    </w:p>
    <w:p w:rsidR="005C48BF" w:rsidRPr="00E550DF" w:rsidRDefault="005C48BF" w:rsidP="005C48BF">
      <w:pPr>
        <w:pStyle w:val="ListParagraph"/>
        <w:numPr>
          <w:ilvl w:val="1"/>
          <w:numId w:val="1"/>
        </w:numPr>
        <w:rPr>
          <w:lang w:val="en-CA"/>
        </w:rPr>
      </w:pPr>
      <w:r w:rsidRPr="00E550DF">
        <w:rPr>
          <w:lang w:val="en-CA"/>
        </w:rPr>
        <w:t>General Information</w:t>
      </w:r>
    </w:p>
    <w:p w:rsidR="005C48BF" w:rsidRPr="00E550DF" w:rsidRDefault="005C48BF" w:rsidP="005C48BF">
      <w:pPr>
        <w:pStyle w:val="ListParagraph"/>
        <w:numPr>
          <w:ilvl w:val="1"/>
          <w:numId w:val="1"/>
        </w:numPr>
        <w:rPr>
          <w:lang w:val="en-CA"/>
        </w:rPr>
      </w:pPr>
      <w:r w:rsidRPr="00E550DF">
        <w:rPr>
          <w:lang w:val="en-CA"/>
        </w:rPr>
        <w:t>External sources</w:t>
      </w:r>
    </w:p>
    <w:p w:rsidR="00886FA0" w:rsidRPr="00E550DF" w:rsidRDefault="00886FA0" w:rsidP="005C48BF">
      <w:pPr>
        <w:pStyle w:val="ListParagraph"/>
        <w:numPr>
          <w:ilvl w:val="1"/>
          <w:numId w:val="1"/>
        </w:numPr>
        <w:rPr>
          <w:lang w:val="en-CA"/>
        </w:rPr>
      </w:pPr>
      <w:r w:rsidRPr="00E550DF">
        <w:rPr>
          <w:lang w:val="en-CA"/>
        </w:rPr>
        <w:t>Determining Quality</w:t>
      </w:r>
      <w:r w:rsidR="00A52A62" w:rsidRPr="00E550DF">
        <w:rPr>
          <w:lang w:val="en-CA"/>
        </w:rPr>
        <w:t xml:space="preserve"> Level</w:t>
      </w:r>
    </w:p>
    <w:p w:rsidR="00886FA0" w:rsidRPr="00E550DF" w:rsidRDefault="00886FA0" w:rsidP="005C48BF">
      <w:pPr>
        <w:pStyle w:val="ListParagraph"/>
        <w:numPr>
          <w:ilvl w:val="1"/>
          <w:numId w:val="1"/>
        </w:numPr>
        <w:rPr>
          <w:lang w:val="en-CA"/>
        </w:rPr>
      </w:pPr>
      <w:r w:rsidRPr="00E550DF">
        <w:rPr>
          <w:lang w:val="en-CA"/>
        </w:rPr>
        <w:t>Displaying Quality Information</w:t>
      </w:r>
    </w:p>
    <w:p w:rsidR="005C48BF" w:rsidRPr="00E550DF" w:rsidRDefault="00E86DE7" w:rsidP="005C48BF">
      <w:pPr>
        <w:pStyle w:val="ListParagraph"/>
        <w:numPr>
          <w:ilvl w:val="0"/>
          <w:numId w:val="1"/>
        </w:numPr>
        <w:rPr>
          <w:lang w:val="en-CA"/>
        </w:rPr>
      </w:pPr>
      <w:r w:rsidRPr="00E550DF">
        <w:rPr>
          <w:lang w:val="en-CA"/>
        </w:rPr>
        <w:t xml:space="preserve">Operator Input </w:t>
      </w:r>
      <w:proofErr w:type="gramStart"/>
      <w:r w:rsidRPr="00E550DF">
        <w:rPr>
          <w:lang w:val="en-CA"/>
        </w:rPr>
        <w:t>Validation ?</w:t>
      </w:r>
      <w:proofErr w:type="gramEnd"/>
      <w:r w:rsidRPr="00E550DF">
        <w:rPr>
          <w:lang w:val="en-CA"/>
        </w:rPr>
        <w:t xml:space="preserve"> (12)</w:t>
      </w:r>
    </w:p>
    <w:p w:rsidR="00E86DE7" w:rsidRPr="00E550DF" w:rsidRDefault="000C04A8" w:rsidP="005C48BF">
      <w:pPr>
        <w:pStyle w:val="ListParagraph"/>
        <w:numPr>
          <w:ilvl w:val="0"/>
          <w:numId w:val="1"/>
        </w:numPr>
        <w:rPr>
          <w:lang w:val="en-CA"/>
        </w:rPr>
      </w:pPr>
      <w:r>
        <w:rPr>
          <w:lang w:val="en-CA"/>
        </w:rPr>
        <w:t>…</w:t>
      </w:r>
    </w:p>
    <w:p w:rsidR="005C48BF" w:rsidRPr="00E550DF" w:rsidRDefault="005C48BF" w:rsidP="005C48BF">
      <w:pPr>
        <w:rPr>
          <w:lang w:val="en-CA"/>
        </w:rPr>
      </w:pPr>
    </w:p>
    <w:sectPr w:rsidR="005C48BF" w:rsidRPr="00E550DF">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5F8" w:rsidRDefault="00B445F8" w:rsidP="00B445F8">
      <w:pPr>
        <w:spacing w:after="0" w:line="240" w:lineRule="auto"/>
      </w:pPr>
      <w:r>
        <w:separator/>
      </w:r>
    </w:p>
  </w:endnote>
  <w:endnote w:type="continuationSeparator" w:id="0">
    <w:p w:rsidR="00B445F8" w:rsidRDefault="00B445F8" w:rsidP="00B44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5F8" w:rsidRDefault="00B445F8" w:rsidP="00B445F8">
      <w:pPr>
        <w:spacing w:after="0" w:line="240" w:lineRule="auto"/>
      </w:pPr>
      <w:r>
        <w:separator/>
      </w:r>
    </w:p>
  </w:footnote>
  <w:footnote w:type="continuationSeparator" w:id="0">
    <w:p w:rsidR="00B445F8" w:rsidRDefault="00B445F8" w:rsidP="00B445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5F8" w:rsidRPr="00B445F8" w:rsidRDefault="00B445F8">
    <w:pPr>
      <w:pStyle w:val="Header"/>
      <w:rPr>
        <w:lang w:val="nl-NL"/>
      </w:rPr>
    </w:pPr>
    <w:r>
      <w:rPr>
        <w:lang w:val="nl-NL"/>
      </w:rPr>
      <w:tab/>
    </w:r>
    <w:r>
      <w:rPr>
        <w:lang w:val="nl-NL"/>
      </w:rPr>
      <w:tab/>
    </w:r>
    <w:r w:rsidR="00B07385">
      <w:rPr>
        <w:lang w:val="nl-NL"/>
      </w:rPr>
      <w:t>VTS42-9.1.1 (</w:t>
    </w:r>
    <w:r>
      <w:rPr>
        <w:lang w:val="nl-NL"/>
      </w:rPr>
      <w:t>VTS41-12.2.5</w:t>
    </w:r>
    <w:r w:rsidR="00B07385">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C4AC4"/>
    <w:multiLevelType w:val="hybridMultilevel"/>
    <w:tmpl w:val="168C5F8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C0C0001">
      <w:start w:val="1"/>
      <w:numFmt w:val="bullet"/>
      <w:lvlText w:val=""/>
      <w:lvlJc w:val="left"/>
      <w:pPr>
        <w:ind w:left="2160" w:hanging="180"/>
      </w:pPr>
      <w:rPr>
        <w:rFonts w:ascii="Symbol" w:hAnsi="Symbol" w:hint="default"/>
      </w:rPr>
    </w:lvl>
    <w:lvl w:ilvl="3" w:tplc="0809000F">
      <w:start w:val="1"/>
      <w:numFmt w:val="decimal"/>
      <w:lvlText w:val="%4."/>
      <w:lvlJc w:val="left"/>
      <w:pPr>
        <w:ind w:left="2880" w:hanging="360"/>
      </w:pPr>
    </w:lvl>
    <w:lvl w:ilvl="4" w:tplc="0C0C0001">
      <w:start w:val="1"/>
      <w:numFmt w:val="bullet"/>
      <w:lvlText w:val=""/>
      <w:lvlJc w:val="left"/>
      <w:pPr>
        <w:ind w:left="3600" w:hanging="360"/>
      </w:pPr>
      <w:rPr>
        <w:rFonts w:ascii="Symbol" w:hAnsi="Symbol" w:hint="default"/>
      </w:r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A4F7AC1"/>
    <w:multiLevelType w:val="hybridMultilevel"/>
    <w:tmpl w:val="1F3E08C6"/>
    <w:lvl w:ilvl="0" w:tplc="0C0C0001">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2">
    <w:nsid w:val="25C830A5"/>
    <w:multiLevelType w:val="hybridMultilevel"/>
    <w:tmpl w:val="ADE824A8"/>
    <w:lvl w:ilvl="0" w:tplc="0C0C0015">
      <w:start w:val="1"/>
      <w:numFmt w:val="upperLetter"/>
      <w:lvlText w:val="%1."/>
      <w:lvlJc w:val="left"/>
      <w:pPr>
        <w:ind w:left="1080" w:hanging="360"/>
      </w:pPr>
      <w:rPr>
        <w:rFonts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3">
    <w:nsid w:val="299F036C"/>
    <w:multiLevelType w:val="hybridMultilevel"/>
    <w:tmpl w:val="CF44DE90"/>
    <w:lvl w:ilvl="0" w:tplc="0C0C0001">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4">
    <w:nsid w:val="29A25537"/>
    <w:multiLevelType w:val="hybridMultilevel"/>
    <w:tmpl w:val="D8CC872A"/>
    <w:lvl w:ilvl="0" w:tplc="0C0C0001">
      <w:start w:val="1"/>
      <w:numFmt w:val="bullet"/>
      <w:lvlText w:val=""/>
      <w:lvlJc w:val="left"/>
      <w:pPr>
        <w:ind w:left="3240" w:hanging="360"/>
      </w:pPr>
      <w:rPr>
        <w:rFonts w:ascii="Symbol" w:hAnsi="Symbol" w:hint="default"/>
      </w:rPr>
    </w:lvl>
    <w:lvl w:ilvl="1" w:tplc="0C0C0003">
      <w:start w:val="1"/>
      <w:numFmt w:val="bullet"/>
      <w:lvlText w:val="o"/>
      <w:lvlJc w:val="left"/>
      <w:pPr>
        <w:ind w:left="3960" w:hanging="360"/>
      </w:pPr>
      <w:rPr>
        <w:rFonts w:ascii="Courier New" w:hAnsi="Courier New" w:cs="Courier New" w:hint="default"/>
      </w:rPr>
    </w:lvl>
    <w:lvl w:ilvl="2" w:tplc="0C0C0005">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5">
    <w:nsid w:val="36A63D65"/>
    <w:multiLevelType w:val="hybridMultilevel"/>
    <w:tmpl w:val="314C9D26"/>
    <w:lvl w:ilvl="0" w:tplc="0C0C0001">
      <w:start w:val="1"/>
      <w:numFmt w:val="bullet"/>
      <w:lvlText w:val=""/>
      <w:lvlJc w:val="left"/>
      <w:pPr>
        <w:ind w:left="2160" w:hanging="360"/>
      </w:pPr>
      <w:rPr>
        <w:rFonts w:ascii="Symbol" w:hAnsi="Symbol" w:hint="default"/>
      </w:rPr>
    </w:lvl>
    <w:lvl w:ilvl="1" w:tplc="0C0C0003" w:tentative="1">
      <w:start w:val="1"/>
      <w:numFmt w:val="bullet"/>
      <w:lvlText w:val="o"/>
      <w:lvlJc w:val="left"/>
      <w:pPr>
        <w:ind w:left="2880" w:hanging="360"/>
      </w:pPr>
      <w:rPr>
        <w:rFonts w:ascii="Courier New" w:hAnsi="Courier New" w:cs="Courier New" w:hint="default"/>
      </w:rPr>
    </w:lvl>
    <w:lvl w:ilvl="2" w:tplc="0C0C0005" w:tentative="1">
      <w:start w:val="1"/>
      <w:numFmt w:val="bullet"/>
      <w:lvlText w:val=""/>
      <w:lvlJc w:val="left"/>
      <w:pPr>
        <w:ind w:left="3600" w:hanging="360"/>
      </w:pPr>
      <w:rPr>
        <w:rFonts w:ascii="Wingdings" w:hAnsi="Wingdings" w:hint="default"/>
      </w:rPr>
    </w:lvl>
    <w:lvl w:ilvl="3" w:tplc="0C0C0001" w:tentative="1">
      <w:start w:val="1"/>
      <w:numFmt w:val="bullet"/>
      <w:lvlText w:val=""/>
      <w:lvlJc w:val="left"/>
      <w:pPr>
        <w:ind w:left="4320" w:hanging="360"/>
      </w:pPr>
      <w:rPr>
        <w:rFonts w:ascii="Symbol" w:hAnsi="Symbol" w:hint="default"/>
      </w:rPr>
    </w:lvl>
    <w:lvl w:ilvl="4" w:tplc="0C0C0003" w:tentative="1">
      <w:start w:val="1"/>
      <w:numFmt w:val="bullet"/>
      <w:lvlText w:val="o"/>
      <w:lvlJc w:val="left"/>
      <w:pPr>
        <w:ind w:left="5040" w:hanging="360"/>
      </w:pPr>
      <w:rPr>
        <w:rFonts w:ascii="Courier New" w:hAnsi="Courier New" w:cs="Courier New" w:hint="default"/>
      </w:rPr>
    </w:lvl>
    <w:lvl w:ilvl="5" w:tplc="0C0C0005" w:tentative="1">
      <w:start w:val="1"/>
      <w:numFmt w:val="bullet"/>
      <w:lvlText w:val=""/>
      <w:lvlJc w:val="left"/>
      <w:pPr>
        <w:ind w:left="5760" w:hanging="360"/>
      </w:pPr>
      <w:rPr>
        <w:rFonts w:ascii="Wingdings" w:hAnsi="Wingdings" w:hint="default"/>
      </w:rPr>
    </w:lvl>
    <w:lvl w:ilvl="6" w:tplc="0C0C0001" w:tentative="1">
      <w:start w:val="1"/>
      <w:numFmt w:val="bullet"/>
      <w:lvlText w:val=""/>
      <w:lvlJc w:val="left"/>
      <w:pPr>
        <w:ind w:left="6480" w:hanging="360"/>
      </w:pPr>
      <w:rPr>
        <w:rFonts w:ascii="Symbol" w:hAnsi="Symbol" w:hint="default"/>
      </w:rPr>
    </w:lvl>
    <w:lvl w:ilvl="7" w:tplc="0C0C0003" w:tentative="1">
      <w:start w:val="1"/>
      <w:numFmt w:val="bullet"/>
      <w:lvlText w:val="o"/>
      <w:lvlJc w:val="left"/>
      <w:pPr>
        <w:ind w:left="7200" w:hanging="360"/>
      </w:pPr>
      <w:rPr>
        <w:rFonts w:ascii="Courier New" w:hAnsi="Courier New" w:cs="Courier New" w:hint="default"/>
      </w:rPr>
    </w:lvl>
    <w:lvl w:ilvl="8" w:tplc="0C0C0005" w:tentative="1">
      <w:start w:val="1"/>
      <w:numFmt w:val="bullet"/>
      <w:lvlText w:val=""/>
      <w:lvlJc w:val="left"/>
      <w:pPr>
        <w:ind w:left="7920" w:hanging="360"/>
      </w:pPr>
      <w:rPr>
        <w:rFonts w:ascii="Wingdings" w:hAnsi="Wingdings" w:hint="default"/>
      </w:rPr>
    </w:lvl>
  </w:abstractNum>
  <w:abstractNum w:abstractNumId="6">
    <w:nsid w:val="376D0BB7"/>
    <w:multiLevelType w:val="hybridMultilevel"/>
    <w:tmpl w:val="36AA8AF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CF65B32"/>
    <w:multiLevelType w:val="hybridMultilevel"/>
    <w:tmpl w:val="C87A7D62"/>
    <w:lvl w:ilvl="0" w:tplc="0C0C0001">
      <w:start w:val="1"/>
      <w:numFmt w:val="bullet"/>
      <w:lvlText w:val=""/>
      <w:lvlJc w:val="left"/>
      <w:pPr>
        <w:ind w:left="2160" w:hanging="360"/>
      </w:pPr>
      <w:rPr>
        <w:rFonts w:ascii="Symbol" w:hAnsi="Symbol" w:hint="default"/>
      </w:rPr>
    </w:lvl>
    <w:lvl w:ilvl="1" w:tplc="0C0C0003" w:tentative="1">
      <w:start w:val="1"/>
      <w:numFmt w:val="bullet"/>
      <w:lvlText w:val="o"/>
      <w:lvlJc w:val="left"/>
      <w:pPr>
        <w:ind w:left="2880" w:hanging="360"/>
      </w:pPr>
      <w:rPr>
        <w:rFonts w:ascii="Courier New" w:hAnsi="Courier New" w:cs="Courier New" w:hint="default"/>
      </w:rPr>
    </w:lvl>
    <w:lvl w:ilvl="2" w:tplc="0C0C0005" w:tentative="1">
      <w:start w:val="1"/>
      <w:numFmt w:val="bullet"/>
      <w:lvlText w:val=""/>
      <w:lvlJc w:val="left"/>
      <w:pPr>
        <w:ind w:left="3600" w:hanging="360"/>
      </w:pPr>
      <w:rPr>
        <w:rFonts w:ascii="Wingdings" w:hAnsi="Wingdings" w:hint="default"/>
      </w:rPr>
    </w:lvl>
    <w:lvl w:ilvl="3" w:tplc="0C0C0001" w:tentative="1">
      <w:start w:val="1"/>
      <w:numFmt w:val="bullet"/>
      <w:lvlText w:val=""/>
      <w:lvlJc w:val="left"/>
      <w:pPr>
        <w:ind w:left="4320" w:hanging="360"/>
      </w:pPr>
      <w:rPr>
        <w:rFonts w:ascii="Symbol" w:hAnsi="Symbol" w:hint="default"/>
      </w:rPr>
    </w:lvl>
    <w:lvl w:ilvl="4" w:tplc="0C0C0003" w:tentative="1">
      <w:start w:val="1"/>
      <w:numFmt w:val="bullet"/>
      <w:lvlText w:val="o"/>
      <w:lvlJc w:val="left"/>
      <w:pPr>
        <w:ind w:left="5040" w:hanging="360"/>
      </w:pPr>
      <w:rPr>
        <w:rFonts w:ascii="Courier New" w:hAnsi="Courier New" w:cs="Courier New" w:hint="default"/>
      </w:rPr>
    </w:lvl>
    <w:lvl w:ilvl="5" w:tplc="0C0C0005" w:tentative="1">
      <w:start w:val="1"/>
      <w:numFmt w:val="bullet"/>
      <w:lvlText w:val=""/>
      <w:lvlJc w:val="left"/>
      <w:pPr>
        <w:ind w:left="5760" w:hanging="360"/>
      </w:pPr>
      <w:rPr>
        <w:rFonts w:ascii="Wingdings" w:hAnsi="Wingdings" w:hint="default"/>
      </w:rPr>
    </w:lvl>
    <w:lvl w:ilvl="6" w:tplc="0C0C0001" w:tentative="1">
      <w:start w:val="1"/>
      <w:numFmt w:val="bullet"/>
      <w:lvlText w:val=""/>
      <w:lvlJc w:val="left"/>
      <w:pPr>
        <w:ind w:left="6480" w:hanging="360"/>
      </w:pPr>
      <w:rPr>
        <w:rFonts w:ascii="Symbol" w:hAnsi="Symbol" w:hint="default"/>
      </w:rPr>
    </w:lvl>
    <w:lvl w:ilvl="7" w:tplc="0C0C0003" w:tentative="1">
      <w:start w:val="1"/>
      <w:numFmt w:val="bullet"/>
      <w:lvlText w:val="o"/>
      <w:lvlJc w:val="left"/>
      <w:pPr>
        <w:ind w:left="7200" w:hanging="360"/>
      </w:pPr>
      <w:rPr>
        <w:rFonts w:ascii="Courier New" w:hAnsi="Courier New" w:cs="Courier New" w:hint="default"/>
      </w:rPr>
    </w:lvl>
    <w:lvl w:ilvl="8" w:tplc="0C0C0005" w:tentative="1">
      <w:start w:val="1"/>
      <w:numFmt w:val="bullet"/>
      <w:lvlText w:val=""/>
      <w:lvlJc w:val="left"/>
      <w:pPr>
        <w:ind w:left="7920" w:hanging="360"/>
      </w:pPr>
      <w:rPr>
        <w:rFonts w:ascii="Wingdings" w:hAnsi="Wingdings" w:hint="default"/>
      </w:rPr>
    </w:lvl>
  </w:abstractNum>
  <w:abstractNum w:abstractNumId="8">
    <w:nsid w:val="40A35CE8"/>
    <w:multiLevelType w:val="hybridMultilevel"/>
    <w:tmpl w:val="FBACAC9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C0C0001">
      <w:start w:val="1"/>
      <w:numFmt w:val="bullet"/>
      <w:lvlText w:val=""/>
      <w:lvlJc w:val="left"/>
      <w:pPr>
        <w:ind w:left="2160" w:hanging="180"/>
      </w:pPr>
      <w:rPr>
        <w:rFonts w:ascii="Symbol" w:hAnsi="Symbol" w:hint="default"/>
      </w:rPr>
    </w:lvl>
    <w:lvl w:ilvl="3" w:tplc="0809000F">
      <w:start w:val="1"/>
      <w:numFmt w:val="decimal"/>
      <w:lvlText w:val="%4."/>
      <w:lvlJc w:val="left"/>
      <w:pPr>
        <w:ind w:left="2880" w:hanging="360"/>
      </w:pPr>
    </w:lvl>
    <w:lvl w:ilvl="4" w:tplc="0C0C0001">
      <w:start w:val="1"/>
      <w:numFmt w:val="bullet"/>
      <w:lvlText w:val=""/>
      <w:lvlJc w:val="left"/>
      <w:pPr>
        <w:ind w:left="3600" w:hanging="360"/>
      </w:pPr>
      <w:rPr>
        <w:rFonts w:ascii="Symbol" w:hAnsi="Symbol" w:hint="default"/>
      </w:rPr>
    </w:lvl>
    <w:lvl w:ilvl="5" w:tplc="0C0C0001">
      <w:start w:val="1"/>
      <w:numFmt w:val="bullet"/>
      <w:lvlText w:val=""/>
      <w:lvlJc w:val="left"/>
      <w:pPr>
        <w:ind w:left="4320" w:hanging="180"/>
      </w:pPr>
      <w:rPr>
        <w:rFonts w:ascii="Symbol" w:hAnsi="Symbol" w:hint="default"/>
      </w:r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61A0F4F"/>
    <w:multiLevelType w:val="hybridMultilevel"/>
    <w:tmpl w:val="D42C46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C0C0001">
      <w:start w:val="1"/>
      <w:numFmt w:val="bullet"/>
      <w:lvlText w:val=""/>
      <w:lvlJc w:val="left"/>
      <w:pPr>
        <w:ind w:left="2160" w:hanging="180"/>
      </w:pPr>
      <w:rPr>
        <w:rFonts w:ascii="Symbol" w:hAnsi="Symbol"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0034AC6"/>
    <w:multiLevelType w:val="hybridMultilevel"/>
    <w:tmpl w:val="BB145FE0"/>
    <w:lvl w:ilvl="0" w:tplc="0C0C0001">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11">
    <w:nsid w:val="5A8E37C8"/>
    <w:multiLevelType w:val="hybridMultilevel"/>
    <w:tmpl w:val="75F00B9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C0C0001">
      <w:start w:val="1"/>
      <w:numFmt w:val="bullet"/>
      <w:lvlText w:val=""/>
      <w:lvlJc w:val="left"/>
      <w:pPr>
        <w:ind w:left="4320" w:hanging="180"/>
      </w:pPr>
      <w:rPr>
        <w:rFonts w:ascii="Symbol" w:hAnsi="Symbol" w:hint="default"/>
      </w:r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18868D0"/>
    <w:multiLevelType w:val="hybridMultilevel"/>
    <w:tmpl w:val="614E471E"/>
    <w:lvl w:ilvl="0" w:tplc="0C0C0001">
      <w:start w:val="1"/>
      <w:numFmt w:val="bullet"/>
      <w:lvlText w:val=""/>
      <w:lvlJc w:val="left"/>
      <w:pPr>
        <w:ind w:left="3240" w:hanging="360"/>
      </w:pPr>
      <w:rPr>
        <w:rFonts w:ascii="Symbol" w:hAnsi="Symbol" w:hint="default"/>
      </w:rPr>
    </w:lvl>
    <w:lvl w:ilvl="1" w:tplc="0C0C0003">
      <w:start w:val="1"/>
      <w:numFmt w:val="bullet"/>
      <w:lvlText w:val="o"/>
      <w:lvlJc w:val="left"/>
      <w:pPr>
        <w:ind w:left="3960" w:hanging="360"/>
      </w:pPr>
      <w:rPr>
        <w:rFonts w:ascii="Courier New" w:hAnsi="Courier New" w:cs="Courier New" w:hint="default"/>
      </w:rPr>
    </w:lvl>
    <w:lvl w:ilvl="2" w:tplc="0C0C0005">
      <w:start w:val="1"/>
      <w:numFmt w:val="bullet"/>
      <w:lvlText w:val=""/>
      <w:lvlJc w:val="left"/>
      <w:pPr>
        <w:ind w:left="4680" w:hanging="360"/>
      </w:pPr>
      <w:rPr>
        <w:rFonts w:ascii="Wingdings" w:hAnsi="Wingdings" w:hint="default"/>
      </w:rPr>
    </w:lvl>
    <w:lvl w:ilvl="3" w:tplc="0C0C000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13">
    <w:nsid w:val="61EC7250"/>
    <w:multiLevelType w:val="hybridMultilevel"/>
    <w:tmpl w:val="809E94C2"/>
    <w:lvl w:ilvl="0" w:tplc="0C0C0001">
      <w:start w:val="1"/>
      <w:numFmt w:val="bullet"/>
      <w:lvlText w:val=""/>
      <w:lvlJc w:val="left"/>
      <w:pPr>
        <w:ind w:left="2160" w:hanging="360"/>
      </w:pPr>
      <w:rPr>
        <w:rFonts w:ascii="Symbol" w:hAnsi="Symbol" w:hint="default"/>
      </w:rPr>
    </w:lvl>
    <w:lvl w:ilvl="1" w:tplc="0C0C0003" w:tentative="1">
      <w:start w:val="1"/>
      <w:numFmt w:val="bullet"/>
      <w:lvlText w:val="o"/>
      <w:lvlJc w:val="left"/>
      <w:pPr>
        <w:ind w:left="2880" w:hanging="360"/>
      </w:pPr>
      <w:rPr>
        <w:rFonts w:ascii="Courier New" w:hAnsi="Courier New" w:cs="Courier New" w:hint="default"/>
      </w:rPr>
    </w:lvl>
    <w:lvl w:ilvl="2" w:tplc="0C0C0005" w:tentative="1">
      <w:start w:val="1"/>
      <w:numFmt w:val="bullet"/>
      <w:lvlText w:val=""/>
      <w:lvlJc w:val="left"/>
      <w:pPr>
        <w:ind w:left="3600" w:hanging="360"/>
      </w:pPr>
      <w:rPr>
        <w:rFonts w:ascii="Wingdings" w:hAnsi="Wingdings" w:hint="default"/>
      </w:rPr>
    </w:lvl>
    <w:lvl w:ilvl="3" w:tplc="0C0C0001" w:tentative="1">
      <w:start w:val="1"/>
      <w:numFmt w:val="bullet"/>
      <w:lvlText w:val=""/>
      <w:lvlJc w:val="left"/>
      <w:pPr>
        <w:ind w:left="4320" w:hanging="360"/>
      </w:pPr>
      <w:rPr>
        <w:rFonts w:ascii="Symbol" w:hAnsi="Symbol" w:hint="default"/>
      </w:rPr>
    </w:lvl>
    <w:lvl w:ilvl="4" w:tplc="0C0C0003" w:tentative="1">
      <w:start w:val="1"/>
      <w:numFmt w:val="bullet"/>
      <w:lvlText w:val="o"/>
      <w:lvlJc w:val="left"/>
      <w:pPr>
        <w:ind w:left="5040" w:hanging="360"/>
      </w:pPr>
      <w:rPr>
        <w:rFonts w:ascii="Courier New" w:hAnsi="Courier New" w:cs="Courier New" w:hint="default"/>
      </w:rPr>
    </w:lvl>
    <w:lvl w:ilvl="5" w:tplc="0C0C0005" w:tentative="1">
      <w:start w:val="1"/>
      <w:numFmt w:val="bullet"/>
      <w:lvlText w:val=""/>
      <w:lvlJc w:val="left"/>
      <w:pPr>
        <w:ind w:left="5760" w:hanging="360"/>
      </w:pPr>
      <w:rPr>
        <w:rFonts w:ascii="Wingdings" w:hAnsi="Wingdings" w:hint="default"/>
      </w:rPr>
    </w:lvl>
    <w:lvl w:ilvl="6" w:tplc="0C0C0001" w:tentative="1">
      <w:start w:val="1"/>
      <w:numFmt w:val="bullet"/>
      <w:lvlText w:val=""/>
      <w:lvlJc w:val="left"/>
      <w:pPr>
        <w:ind w:left="6480" w:hanging="360"/>
      </w:pPr>
      <w:rPr>
        <w:rFonts w:ascii="Symbol" w:hAnsi="Symbol" w:hint="default"/>
      </w:rPr>
    </w:lvl>
    <w:lvl w:ilvl="7" w:tplc="0C0C0003" w:tentative="1">
      <w:start w:val="1"/>
      <w:numFmt w:val="bullet"/>
      <w:lvlText w:val="o"/>
      <w:lvlJc w:val="left"/>
      <w:pPr>
        <w:ind w:left="7200" w:hanging="360"/>
      </w:pPr>
      <w:rPr>
        <w:rFonts w:ascii="Courier New" w:hAnsi="Courier New" w:cs="Courier New" w:hint="default"/>
      </w:rPr>
    </w:lvl>
    <w:lvl w:ilvl="8" w:tplc="0C0C0005" w:tentative="1">
      <w:start w:val="1"/>
      <w:numFmt w:val="bullet"/>
      <w:lvlText w:val=""/>
      <w:lvlJc w:val="left"/>
      <w:pPr>
        <w:ind w:left="7920" w:hanging="360"/>
      </w:pPr>
      <w:rPr>
        <w:rFonts w:ascii="Wingdings" w:hAnsi="Wingdings" w:hint="default"/>
      </w:rPr>
    </w:lvl>
  </w:abstractNum>
  <w:abstractNum w:abstractNumId="14">
    <w:nsid w:val="65500D34"/>
    <w:multiLevelType w:val="hybridMultilevel"/>
    <w:tmpl w:val="5EF4467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C0C0001">
      <w:start w:val="1"/>
      <w:numFmt w:val="bullet"/>
      <w:lvlText w:val=""/>
      <w:lvlJc w:val="left"/>
      <w:pPr>
        <w:ind w:left="4320" w:hanging="180"/>
      </w:pPr>
      <w:rPr>
        <w:rFonts w:ascii="Symbol" w:hAnsi="Symbol" w:hint="default"/>
      </w:r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5C21B89"/>
    <w:multiLevelType w:val="hybridMultilevel"/>
    <w:tmpl w:val="FB6CFC8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C0C0001">
      <w:start w:val="1"/>
      <w:numFmt w:val="bullet"/>
      <w:lvlText w:val=""/>
      <w:lvlJc w:val="left"/>
      <w:pPr>
        <w:ind w:left="2880" w:hanging="360"/>
      </w:pPr>
      <w:rPr>
        <w:rFonts w:ascii="Symbol" w:hAnsi="Symbol" w:hint="default"/>
      </w:r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E97744F"/>
    <w:multiLevelType w:val="hybridMultilevel"/>
    <w:tmpl w:val="A69656CE"/>
    <w:lvl w:ilvl="0" w:tplc="0C0C0001">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17">
    <w:nsid w:val="788716E6"/>
    <w:multiLevelType w:val="hybridMultilevel"/>
    <w:tmpl w:val="40C41E48"/>
    <w:lvl w:ilvl="0" w:tplc="0C0C0001">
      <w:start w:val="1"/>
      <w:numFmt w:val="bullet"/>
      <w:lvlText w:val=""/>
      <w:lvlJc w:val="left"/>
      <w:pPr>
        <w:ind w:left="2880" w:hanging="360"/>
      </w:pPr>
      <w:rPr>
        <w:rFonts w:ascii="Symbol" w:hAnsi="Symbol" w:hint="default"/>
      </w:rPr>
    </w:lvl>
    <w:lvl w:ilvl="1" w:tplc="0C0C0003">
      <w:start w:val="1"/>
      <w:numFmt w:val="bullet"/>
      <w:lvlText w:val="o"/>
      <w:lvlJc w:val="left"/>
      <w:pPr>
        <w:ind w:left="3600" w:hanging="360"/>
      </w:pPr>
      <w:rPr>
        <w:rFonts w:ascii="Courier New" w:hAnsi="Courier New" w:cs="Courier New" w:hint="default"/>
      </w:rPr>
    </w:lvl>
    <w:lvl w:ilvl="2" w:tplc="0C0C0005">
      <w:start w:val="1"/>
      <w:numFmt w:val="bullet"/>
      <w:lvlText w:val=""/>
      <w:lvlJc w:val="left"/>
      <w:pPr>
        <w:ind w:left="4320" w:hanging="360"/>
      </w:pPr>
      <w:rPr>
        <w:rFonts w:ascii="Wingdings" w:hAnsi="Wingdings" w:hint="default"/>
      </w:rPr>
    </w:lvl>
    <w:lvl w:ilvl="3" w:tplc="0C0C0001">
      <w:start w:val="1"/>
      <w:numFmt w:val="bullet"/>
      <w:lvlText w:val=""/>
      <w:lvlJc w:val="left"/>
      <w:pPr>
        <w:ind w:left="5040" w:hanging="360"/>
      </w:pPr>
      <w:rPr>
        <w:rFonts w:ascii="Symbol" w:hAnsi="Symbol" w:hint="default"/>
      </w:rPr>
    </w:lvl>
    <w:lvl w:ilvl="4" w:tplc="0C0C0003" w:tentative="1">
      <w:start w:val="1"/>
      <w:numFmt w:val="bullet"/>
      <w:lvlText w:val="o"/>
      <w:lvlJc w:val="left"/>
      <w:pPr>
        <w:ind w:left="5760" w:hanging="360"/>
      </w:pPr>
      <w:rPr>
        <w:rFonts w:ascii="Courier New" w:hAnsi="Courier New" w:cs="Courier New" w:hint="default"/>
      </w:rPr>
    </w:lvl>
    <w:lvl w:ilvl="5" w:tplc="0C0C0005" w:tentative="1">
      <w:start w:val="1"/>
      <w:numFmt w:val="bullet"/>
      <w:lvlText w:val=""/>
      <w:lvlJc w:val="left"/>
      <w:pPr>
        <w:ind w:left="6480" w:hanging="360"/>
      </w:pPr>
      <w:rPr>
        <w:rFonts w:ascii="Wingdings" w:hAnsi="Wingdings" w:hint="default"/>
      </w:rPr>
    </w:lvl>
    <w:lvl w:ilvl="6" w:tplc="0C0C0001" w:tentative="1">
      <w:start w:val="1"/>
      <w:numFmt w:val="bullet"/>
      <w:lvlText w:val=""/>
      <w:lvlJc w:val="left"/>
      <w:pPr>
        <w:ind w:left="7200" w:hanging="360"/>
      </w:pPr>
      <w:rPr>
        <w:rFonts w:ascii="Symbol" w:hAnsi="Symbol" w:hint="default"/>
      </w:rPr>
    </w:lvl>
    <w:lvl w:ilvl="7" w:tplc="0C0C0003" w:tentative="1">
      <w:start w:val="1"/>
      <w:numFmt w:val="bullet"/>
      <w:lvlText w:val="o"/>
      <w:lvlJc w:val="left"/>
      <w:pPr>
        <w:ind w:left="7920" w:hanging="360"/>
      </w:pPr>
      <w:rPr>
        <w:rFonts w:ascii="Courier New" w:hAnsi="Courier New" w:cs="Courier New" w:hint="default"/>
      </w:rPr>
    </w:lvl>
    <w:lvl w:ilvl="8" w:tplc="0C0C0005" w:tentative="1">
      <w:start w:val="1"/>
      <w:numFmt w:val="bullet"/>
      <w:lvlText w:val=""/>
      <w:lvlJc w:val="left"/>
      <w:pPr>
        <w:ind w:left="8640" w:hanging="360"/>
      </w:pPr>
      <w:rPr>
        <w:rFonts w:ascii="Wingdings" w:hAnsi="Wingdings" w:hint="default"/>
      </w:rPr>
    </w:lvl>
  </w:abstractNum>
  <w:abstractNum w:abstractNumId="18">
    <w:nsid w:val="7A0F6155"/>
    <w:multiLevelType w:val="hybridMultilevel"/>
    <w:tmpl w:val="78F254F6"/>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9">
    <w:nsid w:val="7A4F07DB"/>
    <w:multiLevelType w:val="hybridMultilevel"/>
    <w:tmpl w:val="0DA851D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6"/>
  </w:num>
  <w:num w:numId="2">
    <w:abstractNumId w:val="18"/>
  </w:num>
  <w:num w:numId="3">
    <w:abstractNumId w:val="12"/>
  </w:num>
  <w:num w:numId="4">
    <w:abstractNumId w:val="16"/>
  </w:num>
  <w:num w:numId="5">
    <w:abstractNumId w:val="4"/>
  </w:num>
  <w:num w:numId="6">
    <w:abstractNumId w:val="5"/>
  </w:num>
  <w:num w:numId="7">
    <w:abstractNumId w:val="7"/>
  </w:num>
  <w:num w:numId="8">
    <w:abstractNumId w:val="13"/>
  </w:num>
  <w:num w:numId="9">
    <w:abstractNumId w:val="2"/>
  </w:num>
  <w:num w:numId="10">
    <w:abstractNumId w:val="10"/>
  </w:num>
  <w:num w:numId="11">
    <w:abstractNumId w:val="1"/>
  </w:num>
  <w:num w:numId="12">
    <w:abstractNumId w:val="19"/>
  </w:num>
  <w:num w:numId="13">
    <w:abstractNumId w:val="9"/>
  </w:num>
  <w:num w:numId="14">
    <w:abstractNumId w:val="0"/>
  </w:num>
  <w:num w:numId="15">
    <w:abstractNumId w:val="8"/>
  </w:num>
  <w:num w:numId="16">
    <w:abstractNumId w:val="11"/>
  </w:num>
  <w:num w:numId="17">
    <w:abstractNumId w:val="14"/>
  </w:num>
  <w:num w:numId="18">
    <w:abstractNumId w:val="17"/>
  </w:num>
  <w:num w:numId="19">
    <w:abstractNumId w:val="3"/>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219"/>
    <w:rsid w:val="00002DE9"/>
    <w:rsid w:val="00004156"/>
    <w:rsid w:val="000055FE"/>
    <w:rsid w:val="00006BD0"/>
    <w:rsid w:val="0001072D"/>
    <w:rsid w:val="000111EB"/>
    <w:rsid w:val="00012DEF"/>
    <w:rsid w:val="00014107"/>
    <w:rsid w:val="000151AB"/>
    <w:rsid w:val="00015E20"/>
    <w:rsid w:val="00017973"/>
    <w:rsid w:val="00017B1E"/>
    <w:rsid w:val="00017E6E"/>
    <w:rsid w:val="00021514"/>
    <w:rsid w:val="00022B90"/>
    <w:rsid w:val="0002307E"/>
    <w:rsid w:val="00024F89"/>
    <w:rsid w:val="00025F41"/>
    <w:rsid w:val="00032D3E"/>
    <w:rsid w:val="00032F4B"/>
    <w:rsid w:val="000337FE"/>
    <w:rsid w:val="000353B9"/>
    <w:rsid w:val="00040A09"/>
    <w:rsid w:val="0004352B"/>
    <w:rsid w:val="00044C35"/>
    <w:rsid w:val="00047220"/>
    <w:rsid w:val="0005022E"/>
    <w:rsid w:val="000518C7"/>
    <w:rsid w:val="00055DCF"/>
    <w:rsid w:val="00055E0E"/>
    <w:rsid w:val="0005618D"/>
    <w:rsid w:val="00060B3F"/>
    <w:rsid w:val="000626B6"/>
    <w:rsid w:val="00062D8F"/>
    <w:rsid w:val="000637B0"/>
    <w:rsid w:val="0006546E"/>
    <w:rsid w:val="00071222"/>
    <w:rsid w:val="0007186A"/>
    <w:rsid w:val="0007205D"/>
    <w:rsid w:val="0007424C"/>
    <w:rsid w:val="00074323"/>
    <w:rsid w:val="00074ECF"/>
    <w:rsid w:val="00077D7F"/>
    <w:rsid w:val="00080A29"/>
    <w:rsid w:val="000814C2"/>
    <w:rsid w:val="000816F5"/>
    <w:rsid w:val="00081EBB"/>
    <w:rsid w:val="00083974"/>
    <w:rsid w:val="00085B6E"/>
    <w:rsid w:val="00085DEC"/>
    <w:rsid w:val="000866DA"/>
    <w:rsid w:val="00086EB4"/>
    <w:rsid w:val="000871D5"/>
    <w:rsid w:val="00087808"/>
    <w:rsid w:val="0009166D"/>
    <w:rsid w:val="000944CE"/>
    <w:rsid w:val="000949FE"/>
    <w:rsid w:val="0009536F"/>
    <w:rsid w:val="00096598"/>
    <w:rsid w:val="000A0C50"/>
    <w:rsid w:val="000A5150"/>
    <w:rsid w:val="000A5489"/>
    <w:rsid w:val="000B1ED8"/>
    <w:rsid w:val="000B5B3B"/>
    <w:rsid w:val="000B74AE"/>
    <w:rsid w:val="000C04A8"/>
    <w:rsid w:val="000C1AD6"/>
    <w:rsid w:val="000C247E"/>
    <w:rsid w:val="000C2FE1"/>
    <w:rsid w:val="000C407B"/>
    <w:rsid w:val="000C441D"/>
    <w:rsid w:val="000C6B23"/>
    <w:rsid w:val="000C75C1"/>
    <w:rsid w:val="000D081A"/>
    <w:rsid w:val="000D2675"/>
    <w:rsid w:val="000D35B5"/>
    <w:rsid w:val="000D46DF"/>
    <w:rsid w:val="000D6879"/>
    <w:rsid w:val="000D7EEB"/>
    <w:rsid w:val="000D7F8C"/>
    <w:rsid w:val="000E046B"/>
    <w:rsid w:val="000E12A0"/>
    <w:rsid w:val="000E206A"/>
    <w:rsid w:val="000E3012"/>
    <w:rsid w:val="000E34FE"/>
    <w:rsid w:val="000E502F"/>
    <w:rsid w:val="000E5227"/>
    <w:rsid w:val="000E6FCC"/>
    <w:rsid w:val="000E7E74"/>
    <w:rsid w:val="000F0783"/>
    <w:rsid w:val="000F0AB9"/>
    <w:rsid w:val="000F1DEB"/>
    <w:rsid w:val="001012D4"/>
    <w:rsid w:val="00101649"/>
    <w:rsid w:val="00101B9A"/>
    <w:rsid w:val="001031A4"/>
    <w:rsid w:val="001033CB"/>
    <w:rsid w:val="00105CBC"/>
    <w:rsid w:val="00112247"/>
    <w:rsid w:val="0011308E"/>
    <w:rsid w:val="00113B0D"/>
    <w:rsid w:val="0011783F"/>
    <w:rsid w:val="00123AC0"/>
    <w:rsid w:val="00124A47"/>
    <w:rsid w:val="001250F5"/>
    <w:rsid w:val="0012670E"/>
    <w:rsid w:val="0012679E"/>
    <w:rsid w:val="001272E3"/>
    <w:rsid w:val="001307DC"/>
    <w:rsid w:val="0013287E"/>
    <w:rsid w:val="00132AFB"/>
    <w:rsid w:val="001405CE"/>
    <w:rsid w:val="00140791"/>
    <w:rsid w:val="00140C57"/>
    <w:rsid w:val="0014423A"/>
    <w:rsid w:val="00144EF7"/>
    <w:rsid w:val="00145092"/>
    <w:rsid w:val="00146E8F"/>
    <w:rsid w:val="00147191"/>
    <w:rsid w:val="0015055F"/>
    <w:rsid w:val="0015256C"/>
    <w:rsid w:val="00154574"/>
    <w:rsid w:val="00155521"/>
    <w:rsid w:val="00155D4A"/>
    <w:rsid w:val="00156C27"/>
    <w:rsid w:val="00160441"/>
    <w:rsid w:val="00163045"/>
    <w:rsid w:val="00165AFA"/>
    <w:rsid w:val="00166CB3"/>
    <w:rsid w:val="00167402"/>
    <w:rsid w:val="00170621"/>
    <w:rsid w:val="00170ECB"/>
    <w:rsid w:val="0017251A"/>
    <w:rsid w:val="001736D0"/>
    <w:rsid w:val="00174C44"/>
    <w:rsid w:val="0017542E"/>
    <w:rsid w:val="0017722A"/>
    <w:rsid w:val="00181BA4"/>
    <w:rsid w:val="00181C2C"/>
    <w:rsid w:val="001833A8"/>
    <w:rsid w:val="0018345F"/>
    <w:rsid w:val="00183978"/>
    <w:rsid w:val="00183A68"/>
    <w:rsid w:val="00185B03"/>
    <w:rsid w:val="001865BB"/>
    <w:rsid w:val="0019053E"/>
    <w:rsid w:val="00191075"/>
    <w:rsid w:val="001914CA"/>
    <w:rsid w:val="00191636"/>
    <w:rsid w:val="00192E9C"/>
    <w:rsid w:val="001934BE"/>
    <w:rsid w:val="0019444A"/>
    <w:rsid w:val="0019546C"/>
    <w:rsid w:val="00196022"/>
    <w:rsid w:val="00196808"/>
    <w:rsid w:val="00196C6C"/>
    <w:rsid w:val="00196DFB"/>
    <w:rsid w:val="00197E26"/>
    <w:rsid w:val="001A0EEE"/>
    <w:rsid w:val="001A1B17"/>
    <w:rsid w:val="001A2E6A"/>
    <w:rsid w:val="001A415F"/>
    <w:rsid w:val="001A5631"/>
    <w:rsid w:val="001A5D70"/>
    <w:rsid w:val="001A75F5"/>
    <w:rsid w:val="001A7946"/>
    <w:rsid w:val="001B796A"/>
    <w:rsid w:val="001C090D"/>
    <w:rsid w:val="001C648F"/>
    <w:rsid w:val="001C757D"/>
    <w:rsid w:val="001E0948"/>
    <w:rsid w:val="001E0EE6"/>
    <w:rsid w:val="001E2205"/>
    <w:rsid w:val="001E684B"/>
    <w:rsid w:val="001F0E23"/>
    <w:rsid w:val="001F15B8"/>
    <w:rsid w:val="001F2129"/>
    <w:rsid w:val="001F21B8"/>
    <w:rsid w:val="001F48D2"/>
    <w:rsid w:val="001F7E01"/>
    <w:rsid w:val="00201A52"/>
    <w:rsid w:val="002023A3"/>
    <w:rsid w:val="00202B5E"/>
    <w:rsid w:val="0020372B"/>
    <w:rsid w:val="002048C3"/>
    <w:rsid w:val="00206548"/>
    <w:rsid w:val="002070F2"/>
    <w:rsid w:val="00207A71"/>
    <w:rsid w:val="00212631"/>
    <w:rsid w:val="002168FF"/>
    <w:rsid w:val="00220FE8"/>
    <w:rsid w:val="002212FE"/>
    <w:rsid w:val="002237FE"/>
    <w:rsid w:val="0022695B"/>
    <w:rsid w:val="0023042C"/>
    <w:rsid w:val="00232058"/>
    <w:rsid w:val="00233D25"/>
    <w:rsid w:val="002368C5"/>
    <w:rsid w:val="00237709"/>
    <w:rsid w:val="002426DA"/>
    <w:rsid w:val="00242994"/>
    <w:rsid w:val="00243D0D"/>
    <w:rsid w:val="00243DD1"/>
    <w:rsid w:val="00245232"/>
    <w:rsid w:val="002478D8"/>
    <w:rsid w:val="00250769"/>
    <w:rsid w:val="0025313A"/>
    <w:rsid w:val="002535D0"/>
    <w:rsid w:val="002538FA"/>
    <w:rsid w:val="00253B65"/>
    <w:rsid w:val="0025463B"/>
    <w:rsid w:val="00255990"/>
    <w:rsid w:val="00255CC8"/>
    <w:rsid w:val="002602A0"/>
    <w:rsid w:val="00262086"/>
    <w:rsid w:val="00262478"/>
    <w:rsid w:val="00263392"/>
    <w:rsid w:val="00263880"/>
    <w:rsid w:val="002657FD"/>
    <w:rsid w:val="00265EA5"/>
    <w:rsid w:val="002738C2"/>
    <w:rsid w:val="002749C9"/>
    <w:rsid w:val="00276E93"/>
    <w:rsid w:val="00277650"/>
    <w:rsid w:val="00277FEC"/>
    <w:rsid w:val="00280620"/>
    <w:rsid w:val="00281088"/>
    <w:rsid w:val="002816FE"/>
    <w:rsid w:val="002824B3"/>
    <w:rsid w:val="00283C50"/>
    <w:rsid w:val="00285D74"/>
    <w:rsid w:val="002866B5"/>
    <w:rsid w:val="00290FC2"/>
    <w:rsid w:val="00291546"/>
    <w:rsid w:val="00291FB8"/>
    <w:rsid w:val="002948D4"/>
    <w:rsid w:val="00294AE9"/>
    <w:rsid w:val="0029506B"/>
    <w:rsid w:val="00296DC7"/>
    <w:rsid w:val="00297BF6"/>
    <w:rsid w:val="002A02F8"/>
    <w:rsid w:val="002A6158"/>
    <w:rsid w:val="002A727C"/>
    <w:rsid w:val="002A7EBE"/>
    <w:rsid w:val="002B14CB"/>
    <w:rsid w:val="002B1D89"/>
    <w:rsid w:val="002B33FF"/>
    <w:rsid w:val="002B474E"/>
    <w:rsid w:val="002B653A"/>
    <w:rsid w:val="002B6C81"/>
    <w:rsid w:val="002C1876"/>
    <w:rsid w:val="002C744E"/>
    <w:rsid w:val="002C7F92"/>
    <w:rsid w:val="002D24DF"/>
    <w:rsid w:val="002D43FA"/>
    <w:rsid w:val="002D5B0A"/>
    <w:rsid w:val="002D5D04"/>
    <w:rsid w:val="002D6898"/>
    <w:rsid w:val="002D6BA3"/>
    <w:rsid w:val="002E0547"/>
    <w:rsid w:val="002E14E6"/>
    <w:rsid w:val="002E1575"/>
    <w:rsid w:val="002E1CC4"/>
    <w:rsid w:val="002E2250"/>
    <w:rsid w:val="002E27E1"/>
    <w:rsid w:val="002E3BA1"/>
    <w:rsid w:val="002E5054"/>
    <w:rsid w:val="002E74C9"/>
    <w:rsid w:val="002E7733"/>
    <w:rsid w:val="002F14A4"/>
    <w:rsid w:val="002F19CA"/>
    <w:rsid w:val="002F3E59"/>
    <w:rsid w:val="002F6339"/>
    <w:rsid w:val="002F6BB0"/>
    <w:rsid w:val="00301457"/>
    <w:rsid w:val="00303C98"/>
    <w:rsid w:val="003061F0"/>
    <w:rsid w:val="003068F4"/>
    <w:rsid w:val="00310570"/>
    <w:rsid w:val="003120C3"/>
    <w:rsid w:val="00312EFB"/>
    <w:rsid w:val="00314A2F"/>
    <w:rsid w:val="00314B78"/>
    <w:rsid w:val="003167EE"/>
    <w:rsid w:val="00317288"/>
    <w:rsid w:val="0032343B"/>
    <w:rsid w:val="003245F7"/>
    <w:rsid w:val="003258CE"/>
    <w:rsid w:val="00326693"/>
    <w:rsid w:val="00331DAB"/>
    <w:rsid w:val="0033496F"/>
    <w:rsid w:val="00335D10"/>
    <w:rsid w:val="00340E6A"/>
    <w:rsid w:val="00341C67"/>
    <w:rsid w:val="00342688"/>
    <w:rsid w:val="00343410"/>
    <w:rsid w:val="003563DD"/>
    <w:rsid w:val="00357502"/>
    <w:rsid w:val="00360C24"/>
    <w:rsid w:val="00360F57"/>
    <w:rsid w:val="0036102E"/>
    <w:rsid w:val="003611CC"/>
    <w:rsid w:val="0036167F"/>
    <w:rsid w:val="00362B4E"/>
    <w:rsid w:val="003640A3"/>
    <w:rsid w:val="00365F15"/>
    <w:rsid w:val="0037301E"/>
    <w:rsid w:val="00374298"/>
    <w:rsid w:val="00374A87"/>
    <w:rsid w:val="00376115"/>
    <w:rsid w:val="00381425"/>
    <w:rsid w:val="003856A8"/>
    <w:rsid w:val="003864F6"/>
    <w:rsid w:val="0038785C"/>
    <w:rsid w:val="003904B5"/>
    <w:rsid w:val="003910C7"/>
    <w:rsid w:val="00391A7F"/>
    <w:rsid w:val="00391FF3"/>
    <w:rsid w:val="003923F7"/>
    <w:rsid w:val="00395606"/>
    <w:rsid w:val="003A015D"/>
    <w:rsid w:val="003A0732"/>
    <w:rsid w:val="003A1A93"/>
    <w:rsid w:val="003A1CE2"/>
    <w:rsid w:val="003B25EF"/>
    <w:rsid w:val="003B448D"/>
    <w:rsid w:val="003B49B0"/>
    <w:rsid w:val="003B5727"/>
    <w:rsid w:val="003C016F"/>
    <w:rsid w:val="003C087A"/>
    <w:rsid w:val="003C1038"/>
    <w:rsid w:val="003C42B8"/>
    <w:rsid w:val="003C72DE"/>
    <w:rsid w:val="003D0566"/>
    <w:rsid w:val="003D05E7"/>
    <w:rsid w:val="003D0954"/>
    <w:rsid w:val="003D0EDF"/>
    <w:rsid w:val="003D2421"/>
    <w:rsid w:val="003D2B0F"/>
    <w:rsid w:val="003D3FA8"/>
    <w:rsid w:val="003D5608"/>
    <w:rsid w:val="003E5975"/>
    <w:rsid w:val="003E651D"/>
    <w:rsid w:val="003E695C"/>
    <w:rsid w:val="003E779A"/>
    <w:rsid w:val="003F07F9"/>
    <w:rsid w:val="003F09BE"/>
    <w:rsid w:val="003F4A38"/>
    <w:rsid w:val="003F5553"/>
    <w:rsid w:val="004042B7"/>
    <w:rsid w:val="004063E5"/>
    <w:rsid w:val="004100D2"/>
    <w:rsid w:val="004115F8"/>
    <w:rsid w:val="00411CBA"/>
    <w:rsid w:val="00412A9C"/>
    <w:rsid w:val="0041777C"/>
    <w:rsid w:val="00420601"/>
    <w:rsid w:val="00421EB0"/>
    <w:rsid w:val="00422F9B"/>
    <w:rsid w:val="00423746"/>
    <w:rsid w:val="00427130"/>
    <w:rsid w:val="00427733"/>
    <w:rsid w:val="00427991"/>
    <w:rsid w:val="00430EBE"/>
    <w:rsid w:val="00431680"/>
    <w:rsid w:val="0043341B"/>
    <w:rsid w:val="00433D5F"/>
    <w:rsid w:val="004375AE"/>
    <w:rsid w:val="004403E7"/>
    <w:rsid w:val="004409B3"/>
    <w:rsid w:val="004425DC"/>
    <w:rsid w:val="00443157"/>
    <w:rsid w:val="00445904"/>
    <w:rsid w:val="004520D7"/>
    <w:rsid w:val="00455255"/>
    <w:rsid w:val="004554BD"/>
    <w:rsid w:val="00457A08"/>
    <w:rsid w:val="004604F6"/>
    <w:rsid w:val="00461B67"/>
    <w:rsid w:val="004623F7"/>
    <w:rsid w:val="004631BF"/>
    <w:rsid w:val="00465CCD"/>
    <w:rsid w:val="004711BC"/>
    <w:rsid w:val="00472A3E"/>
    <w:rsid w:val="00472C99"/>
    <w:rsid w:val="00473376"/>
    <w:rsid w:val="00473748"/>
    <w:rsid w:val="004739F0"/>
    <w:rsid w:val="00477976"/>
    <w:rsid w:val="004808B1"/>
    <w:rsid w:val="0048180E"/>
    <w:rsid w:val="004822FF"/>
    <w:rsid w:val="00485B95"/>
    <w:rsid w:val="004865D3"/>
    <w:rsid w:val="00492582"/>
    <w:rsid w:val="004963F2"/>
    <w:rsid w:val="00496816"/>
    <w:rsid w:val="00497465"/>
    <w:rsid w:val="004A0BF1"/>
    <w:rsid w:val="004A1706"/>
    <w:rsid w:val="004A26E0"/>
    <w:rsid w:val="004A4CBA"/>
    <w:rsid w:val="004A6418"/>
    <w:rsid w:val="004A791D"/>
    <w:rsid w:val="004B1B34"/>
    <w:rsid w:val="004B2D9C"/>
    <w:rsid w:val="004B2DB8"/>
    <w:rsid w:val="004B30D8"/>
    <w:rsid w:val="004B345D"/>
    <w:rsid w:val="004B40E1"/>
    <w:rsid w:val="004C0897"/>
    <w:rsid w:val="004C3DC7"/>
    <w:rsid w:val="004C6B29"/>
    <w:rsid w:val="004D0582"/>
    <w:rsid w:val="004D14F8"/>
    <w:rsid w:val="004D1DC7"/>
    <w:rsid w:val="004D49AD"/>
    <w:rsid w:val="004D4A58"/>
    <w:rsid w:val="004D5801"/>
    <w:rsid w:val="004E0076"/>
    <w:rsid w:val="004E0D55"/>
    <w:rsid w:val="004E355C"/>
    <w:rsid w:val="004E752C"/>
    <w:rsid w:val="004F0CB4"/>
    <w:rsid w:val="004F1420"/>
    <w:rsid w:val="004F2280"/>
    <w:rsid w:val="004F2360"/>
    <w:rsid w:val="004F23EF"/>
    <w:rsid w:val="004F3007"/>
    <w:rsid w:val="004F3968"/>
    <w:rsid w:val="004F3F27"/>
    <w:rsid w:val="004F563D"/>
    <w:rsid w:val="004F7CD4"/>
    <w:rsid w:val="005011E8"/>
    <w:rsid w:val="0050397B"/>
    <w:rsid w:val="00505EA5"/>
    <w:rsid w:val="0050713D"/>
    <w:rsid w:val="00512509"/>
    <w:rsid w:val="0051334B"/>
    <w:rsid w:val="00513AC4"/>
    <w:rsid w:val="00513EDD"/>
    <w:rsid w:val="005158A1"/>
    <w:rsid w:val="005174F5"/>
    <w:rsid w:val="005207EE"/>
    <w:rsid w:val="005212F2"/>
    <w:rsid w:val="00522FA4"/>
    <w:rsid w:val="00527925"/>
    <w:rsid w:val="00527A8F"/>
    <w:rsid w:val="00527C5D"/>
    <w:rsid w:val="00527FD9"/>
    <w:rsid w:val="00530BEA"/>
    <w:rsid w:val="0053148C"/>
    <w:rsid w:val="005318AF"/>
    <w:rsid w:val="005345E3"/>
    <w:rsid w:val="00535A0B"/>
    <w:rsid w:val="005404AE"/>
    <w:rsid w:val="00540575"/>
    <w:rsid w:val="00540F06"/>
    <w:rsid w:val="0054106E"/>
    <w:rsid w:val="0054111D"/>
    <w:rsid w:val="00541683"/>
    <w:rsid w:val="00541917"/>
    <w:rsid w:val="00541CDB"/>
    <w:rsid w:val="00541E4F"/>
    <w:rsid w:val="00542892"/>
    <w:rsid w:val="00543103"/>
    <w:rsid w:val="00543474"/>
    <w:rsid w:val="00543C55"/>
    <w:rsid w:val="0054470C"/>
    <w:rsid w:val="00545D97"/>
    <w:rsid w:val="005515A1"/>
    <w:rsid w:val="00552014"/>
    <w:rsid w:val="00552DDA"/>
    <w:rsid w:val="00560312"/>
    <w:rsid w:val="00560A3F"/>
    <w:rsid w:val="00561042"/>
    <w:rsid w:val="00562AE3"/>
    <w:rsid w:val="00563B14"/>
    <w:rsid w:val="00564B53"/>
    <w:rsid w:val="00565708"/>
    <w:rsid w:val="00566D64"/>
    <w:rsid w:val="00567D76"/>
    <w:rsid w:val="005710FE"/>
    <w:rsid w:val="005728BA"/>
    <w:rsid w:val="005728CF"/>
    <w:rsid w:val="005743BD"/>
    <w:rsid w:val="00575F03"/>
    <w:rsid w:val="00576040"/>
    <w:rsid w:val="00581870"/>
    <w:rsid w:val="00581D14"/>
    <w:rsid w:val="00586424"/>
    <w:rsid w:val="00586E6D"/>
    <w:rsid w:val="00594267"/>
    <w:rsid w:val="00596AC3"/>
    <w:rsid w:val="00597579"/>
    <w:rsid w:val="0059767F"/>
    <w:rsid w:val="005A4247"/>
    <w:rsid w:val="005A6C10"/>
    <w:rsid w:val="005A7532"/>
    <w:rsid w:val="005B08C1"/>
    <w:rsid w:val="005B1E63"/>
    <w:rsid w:val="005B5318"/>
    <w:rsid w:val="005B65E3"/>
    <w:rsid w:val="005B679A"/>
    <w:rsid w:val="005B6C8E"/>
    <w:rsid w:val="005B6DB4"/>
    <w:rsid w:val="005C015D"/>
    <w:rsid w:val="005C2A05"/>
    <w:rsid w:val="005C48BF"/>
    <w:rsid w:val="005C7CF5"/>
    <w:rsid w:val="005D146C"/>
    <w:rsid w:val="005D4607"/>
    <w:rsid w:val="005D641C"/>
    <w:rsid w:val="005D7F0F"/>
    <w:rsid w:val="005E2851"/>
    <w:rsid w:val="005E34FD"/>
    <w:rsid w:val="005E64B4"/>
    <w:rsid w:val="005E781C"/>
    <w:rsid w:val="005F0090"/>
    <w:rsid w:val="005F299B"/>
    <w:rsid w:val="005F4C71"/>
    <w:rsid w:val="005F5F4D"/>
    <w:rsid w:val="005F7BAD"/>
    <w:rsid w:val="00600A3D"/>
    <w:rsid w:val="00600A8A"/>
    <w:rsid w:val="00601F83"/>
    <w:rsid w:val="0060226C"/>
    <w:rsid w:val="00602752"/>
    <w:rsid w:val="00602C75"/>
    <w:rsid w:val="00603061"/>
    <w:rsid w:val="00603281"/>
    <w:rsid w:val="00605FD2"/>
    <w:rsid w:val="00607FDF"/>
    <w:rsid w:val="00611442"/>
    <w:rsid w:val="00611C9B"/>
    <w:rsid w:val="00611E8C"/>
    <w:rsid w:val="0061266B"/>
    <w:rsid w:val="006126CF"/>
    <w:rsid w:val="00612C5A"/>
    <w:rsid w:val="006147F4"/>
    <w:rsid w:val="0061484C"/>
    <w:rsid w:val="00615639"/>
    <w:rsid w:val="00615E56"/>
    <w:rsid w:val="00616354"/>
    <w:rsid w:val="0061663D"/>
    <w:rsid w:val="0062182E"/>
    <w:rsid w:val="00622CA2"/>
    <w:rsid w:val="00622FB7"/>
    <w:rsid w:val="006234D3"/>
    <w:rsid w:val="00624FC8"/>
    <w:rsid w:val="00625722"/>
    <w:rsid w:val="00626BFE"/>
    <w:rsid w:val="0062703A"/>
    <w:rsid w:val="00632428"/>
    <w:rsid w:val="00632EBF"/>
    <w:rsid w:val="00632F3D"/>
    <w:rsid w:val="006339B6"/>
    <w:rsid w:val="00636571"/>
    <w:rsid w:val="00636E0A"/>
    <w:rsid w:val="00637975"/>
    <w:rsid w:val="00641B30"/>
    <w:rsid w:val="006425C5"/>
    <w:rsid w:val="00643A03"/>
    <w:rsid w:val="0064425A"/>
    <w:rsid w:val="006447B3"/>
    <w:rsid w:val="00644805"/>
    <w:rsid w:val="00644B05"/>
    <w:rsid w:val="0065194A"/>
    <w:rsid w:val="00651EFC"/>
    <w:rsid w:val="006539EA"/>
    <w:rsid w:val="00654F81"/>
    <w:rsid w:val="00656A1E"/>
    <w:rsid w:val="00660825"/>
    <w:rsid w:val="00661225"/>
    <w:rsid w:val="00661CB1"/>
    <w:rsid w:val="006637A7"/>
    <w:rsid w:val="00663F7A"/>
    <w:rsid w:val="00663F8A"/>
    <w:rsid w:val="00664F8F"/>
    <w:rsid w:val="00665B0A"/>
    <w:rsid w:val="006668B5"/>
    <w:rsid w:val="00667529"/>
    <w:rsid w:val="006701C2"/>
    <w:rsid w:val="006717B1"/>
    <w:rsid w:val="006720B0"/>
    <w:rsid w:val="00675B00"/>
    <w:rsid w:val="00677E68"/>
    <w:rsid w:val="00680ED7"/>
    <w:rsid w:val="00681843"/>
    <w:rsid w:val="00681CDD"/>
    <w:rsid w:val="006821E4"/>
    <w:rsid w:val="006827F9"/>
    <w:rsid w:val="00682D85"/>
    <w:rsid w:val="00682E6C"/>
    <w:rsid w:val="006835F1"/>
    <w:rsid w:val="00684312"/>
    <w:rsid w:val="00684D09"/>
    <w:rsid w:val="00684E31"/>
    <w:rsid w:val="006856FF"/>
    <w:rsid w:val="006858B6"/>
    <w:rsid w:val="00687AE3"/>
    <w:rsid w:val="0069124F"/>
    <w:rsid w:val="00691A14"/>
    <w:rsid w:val="0069209D"/>
    <w:rsid w:val="00692F62"/>
    <w:rsid w:val="006977F4"/>
    <w:rsid w:val="006A0969"/>
    <w:rsid w:val="006A0EAF"/>
    <w:rsid w:val="006A42E0"/>
    <w:rsid w:val="006A4598"/>
    <w:rsid w:val="006A56BA"/>
    <w:rsid w:val="006A576B"/>
    <w:rsid w:val="006B03AA"/>
    <w:rsid w:val="006B2C54"/>
    <w:rsid w:val="006B4EF1"/>
    <w:rsid w:val="006B5294"/>
    <w:rsid w:val="006B5437"/>
    <w:rsid w:val="006B6FBE"/>
    <w:rsid w:val="006C0A13"/>
    <w:rsid w:val="006C1725"/>
    <w:rsid w:val="006C2BAF"/>
    <w:rsid w:val="006C355B"/>
    <w:rsid w:val="006C3901"/>
    <w:rsid w:val="006C6B19"/>
    <w:rsid w:val="006D13FB"/>
    <w:rsid w:val="006D33C3"/>
    <w:rsid w:val="006D34EC"/>
    <w:rsid w:val="006D425B"/>
    <w:rsid w:val="006D46A0"/>
    <w:rsid w:val="006D714A"/>
    <w:rsid w:val="006D7759"/>
    <w:rsid w:val="006D7C6E"/>
    <w:rsid w:val="006E0091"/>
    <w:rsid w:val="006E0E92"/>
    <w:rsid w:val="006E0FBB"/>
    <w:rsid w:val="006E3DD2"/>
    <w:rsid w:val="006E438D"/>
    <w:rsid w:val="006E529E"/>
    <w:rsid w:val="006E58AA"/>
    <w:rsid w:val="006F11AE"/>
    <w:rsid w:val="006F1CF1"/>
    <w:rsid w:val="006F2CBD"/>
    <w:rsid w:val="006F35EE"/>
    <w:rsid w:val="006F4F41"/>
    <w:rsid w:val="006F53F6"/>
    <w:rsid w:val="006F5AB9"/>
    <w:rsid w:val="006F65EF"/>
    <w:rsid w:val="006F7104"/>
    <w:rsid w:val="006F7E5F"/>
    <w:rsid w:val="00700216"/>
    <w:rsid w:val="00705BDB"/>
    <w:rsid w:val="00707CB7"/>
    <w:rsid w:val="00710B38"/>
    <w:rsid w:val="00711222"/>
    <w:rsid w:val="00711BB8"/>
    <w:rsid w:val="007125A9"/>
    <w:rsid w:val="0071313B"/>
    <w:rsid w:val="00713BD0"/>
    <w:rsid w:val="00714CC6"/>
    <w:rsid w:val="00716D7B"/>
    <w:rsid w:val="0071760B"/>
    <w:rsid w:val="00720670"/>
    <w:rsid w:val="00722425"/>
    <w:rsid w:val="00723B07"/>
    <w:rsid w:val="00724E57"/>
    <w:rsid w:val="00725BB7"/>
    <w:rsid w:val="007307D4"/>
    <w:rsid w:val="00730D6E"/>
    <w:rsid w:val="00731710"/>
    <w:rsid w:val="00732CFB"/>
    <w:rsid w:val="007362B7"/>
    <w:rsid w:val="0073640E"/>
    <w:rsid w:val="00736989"/>
    <w:rsid w:val="00736AF7"/>
    <w:rsid w:val="00740438"/>
    <w:rsid w:val="00743B85"/>
    <w:rsid w:val="00744AFB"/>
    <w:rsid w:val="0074673D"/>
    <w:rsid w:val="00747645"/>
    <w:rsid w:val="00747FE2"/>
    <w:rsid w:val="0075073A"/>
    <w:rsid w:val="007544AA"/>
    <w:rsid w:val="00754A32"/>
    <w:rsid w:val="00756D3D"/>
    <w:rsid w:val="00760BA3"/>
    <w:rsid w:val="00760BB4"/>
    <w:rsid w:val="00760DBA"/>
    <w:rsid w:val="0076135D"/>
    <w:rsid w:val="00762388"/>
    <w:rsid w:val="00762550"/>
    <w:rsid w:val="00762CFE"/>
    <w:rsid w:val="00770BDB"/>
    <w:rsid w:val="00771000"/>
    <w:rsid w:val="00771375"/>
    <w:rsid w:val="007717AF"/>
    <w:rsid w:val="00774162"/>
    <w:rsid w:val="0077490C"/>
    <w:rsid w:val="00775AE4"/>
    <w:rsid w:val="00775F49"/>
    <w:rsid w:val="0077681D"/>
    <w:rsid w:val="007803B7"/>
    <w:rsid w:val="00780AC5"/>
    <w:rsid w:val="007829E3"/>
    <w:rsid w:val="0078316E"/>
    <w:rsid w:val="00785474"/>
    <w:rsid w:val="007858B1"/>
    <w:rsid w:val="00786001"/>
    <w:rsid w:val="00790F27"/>
    <w:rsid w:val="00792A3C"/>
    <w:rsid w:val="00792D28"/>
    <w:rsid w:val="00792D68"/>
    <w:rsid w:val="00793110"/>
    <w:rsid w:val="007952CF"/>
    <w:rsid w:val="0079673E"/>
    <w:rsid w:val="007975B3"/>
    <w:rsid w:val="007A1263"/>
    <w:rsid w:val="007A19B6"/>
    <w:rsid w:val="007A4A44"/>
    <w:rsid w:val="007A4D83"/>
    <w:rsid w:val="007B17E7"/>
    <w:rsid w:val="007B21D5"/>
    <w:rsid w:val="007B26C9"/>
    <w:rsid w:val="007B415B"/>
    <w:rsid w:val="007B5698"/>
    <w:rsid w:val="007C0627"/>
    <w:rsid w:val="007C1B1A"/>
    <w:rsid w:val="007C1F80"/>
    <w:rsid w:val="007C5672"/>
    <w:rsid w:val="007C59B9"/>
    <w:rsid w:val="007C6A32"/>
    <w:rsid w:val="007C7D72"/>
    <w:rsid w:val="007D6B29"/>
    <w:rsid w:val="007E2613"/>
    <w:rsid w:val="007E2D7D"/>
    <w:rsid w:val="007E3700"/>
    <w:rsid w:val="007E3B60"/>
    <w:rsid w:val="007E4D0A"/>
    <w:rsid w:val="007E5575"/>
    <w:rsid w:val="007E6C5B"/>
    <w:rsid w:val="007E740A"/>
    <w:rsid w:val="007F016D"/>
    <w:rsid w:val="007F041F"/>
    <w:rsid w:val="007F0B2B"/>
    <w:rsid w:val="007F1764"/>
    <w:rsid w:val="007F1F05"/>
    <w:rsid w:val="007F2872"/>
    <w:rsid w:val="007F3174"/>
    <w:rsid w:val="007F336C"/>
    <w:rsid w:val="007F772E"/>
    <w:rsid w:val="00801046"/>
    <w:rsid w:val="00803728"/>
    <w:rsid w:val="00804230"/>
    <w:rsid w:val="008056D6"/>
    <w:rsid w:val="00805DFC"/>
    <w:rsid w:val="00812494"/>
    <w:rsid w:val="00813A4D"/>
    <w:rsid w:val="00813BB8"/>
    <w:rsid w:val="00816A5F"/>
    <w:rsid w:val="0081751C"/>
    <w:rsid w:val="00817DF4"/>
    <w:rsid w:val="00817E5D"/>
    <w:rsid w:val="008240C9"/>
    <w:rsid w:val="0082438A"/>
    <w:rsid w:val="00825D1E"/>
    <w:rsid w:val="00827131"/>
    <w:rsid w:val="00830A04"/>
    <w:rsid w:val="00831024"/>
    <w:rsid w:val="0083283B"/>
    <w:rsid w:val="008331D9"/>
    <w:rsid w:val="008343B6"/>
    <w:rsid w:val="008351F7"/>
    <w:rsid w:val="00840ED2"/>
    <w:rsid w:val="0084147D"/>
    <w:rsid w:val="008422D1"/>
    <w:rsid w:val="00842449"/>
    <w:rsid w:val="00843897"/>
    <w:rsid w:val="00845516"/>
    <w:rsid w:val="00845D5B"/>
    <w:rsid w:val="00846BB9"/>
    <w:rsid w:val="008543BC"/>
    <w:rsid w:val="00854ADD"/>
    <w:rsid w:val="00855DD9"/>
    <w:rsid w:val="00857B68"/>
    <w:rsid w:val="00857C0B"/>
    <w:rsid w:val="008611D4"/>
    <w:rsid w:val="00862CBF"/>
    <w:rsid w:val="0086333B"/>
    <w:rsid w:val="00863C4A"/>
    <w:rsid w:val="00866373"/>
    <w:rsid w:val="0086659E"/>
    <w:rsid w:val="00867635"/>
    <w:rsid w:val="0087157C"/>
    <w:rsid w:val="008734D4"/>
    <w:rsid w:val="00873C9E"/>
    <w:rsid w:val="0087477D"/>
    <w:rsid w:val="00874EF2"/>
    <w:rsid w:val="008758D6"/>
    <w:rsid w:val="0087722B"/>
    <w:rsid w:val="00880AC4"/>
    <w:rsid w:val="00880CB2"/>
    <w:rsid w:val="0088100C"/>
    <w:rsid w:val="00883CBF"/>
    <w:rsid w:val="00884DE8"/>
    <w:rsid w:val="00886FA0"/>
    <w:rsid w:val="00887D3C"/>
    <w:rsid w:val="008923DF"/>
    <w:rsid w:val="00892505"/>
    <w:rsid w:val="00893946"/>
    <w:rsid w:val="00894319"/>
    <w:rsid w:val="0089465A"/>
    <w:rsid w:val="00894FA6"/>
    <w:rsid w:val="0089750C"/>
    <w:rsid w:val="00897E9B"/>
    <w:rsid w:val="008A0752"/>
    <w:rsid w:val="008A3C83"/>
    <w:rsid w:val="008A405A"/>
    <w:rsid w:val="008A6084"/>
    <w:rsid w:val="008A7A8B"/>
    <w:rsid w:val="008B1029"/>
    <w:rsid w:val="008B2407"/>
    <w:rsid w:val="008B42B8"/>
    <w:rsid w:val="008B6DD4"/>
    <w:rsid w:val="008B6FC8"/>
    <w:rsid w:val="008C349A"/>
    <w:rsid w:val="008C4B6D"/>
    <w:rsid w:val="008D1FE3"/>
    <w:rsid w:val="008D31B2"/>
    <w:rsid w:val="008D3BC7"/>
    <w:rsid w:val="008D4649"/>
    <w:rsid w:val="008D5BB4"/>
    <w:rsid w:val="008D5D06"/>
    <w:rsid w:val="008D5F95"/>
    <w:rsid w:val="008E2879"/>
    <w:rsid w:val="008E2A9A"/>
    <w:rsid w:val="008E2DB8"/>
    <w:rsid w:val="008E46A1"/>
    <w:rsid w:val="008F1A5A"/>
    <w:rsid w:val="008F1B23"/>
    <w:rsid w:val="008F60DB"/>
    <w:rsid w:val="009004DF"/>
    <w:rsid w:val="0090068C"/>
    <w:rsid w:val="009039D5"/>
    <w:rsid w:val="00904C45"/>
    <w:rsid w:val="0090504C"/>
    <w:rsid w:val="00906C2A"/>
    <w:rsid w:val="0090754C"/>
    <w:rsid w:val="009100C0"/>
    <w:rsid w:val="00911846"/>
    <w:rsid w:val="00912E31"/>
    <w:rsid w:val="00914222"/>
    <w:rsid w:val="00915E1B"/>
    <w:rsid w:val="00920D12"/>
    <w:rsid w:val="00924EAC"/>
    <w:rsid w:val="009256F3"/>
    <w:rsid w:val="009267EA"/>
    <w:rsid w:val="009274B5"/>
    <w:rsid w:val="0093010F"/>
    <w:rsid w:val="00930DC4"/>
    <w:rsid w:val="00931AE1"/>
    <w:rsid w:val="00932525"/>
    <w:rsid w:val="0093346B"/>
    <w:rsid w:val="009346A1"/>
    <w:rsid w:val="009368F5"/>
    <w:rsid w:val="00936ABD"/>
    <w:rsid w:val="00936D0C"/>
    <w:rsid w:val="00940EAC"/>
    <w:rsid w:val="00941089"/>
    <w:rsid w:val="00941953"/>
    <w:rsid w:val="00941E33"/>
    <w:rsid w:val="00942457"/>
    <w:rsid w:val="00944B28"/>
    <w:rsid w:val="009455D6"/>
    <w:rsid w:val="00946170"/>
    <w:rsid w:val="00946BB4"/>
    <w:rsid w:val="00947306"/>
    <w:rsid w:val="00951AC4"/>
    <w:rsid w:val="0095432C"/>
    <w:rsid w:val="009552E1"/>
    <w:rsid w:val="00956F5B"/>
    <w:rsid w:val="009622FC"/>
    <w:rsid w:val="0096246B"/>
    <w:rsid w:val="0096273B"/>
    <w:rsid w:val="00962F7A"/>
    <w:rsid w:val="009661AE"/>
    <w:rsid w:val="009676C1"/>
    <w:rsid w:val="009708AB"/>
    <w:rsid w:val="00970F6B"/>
    <w:rsid w:val="0097103E"/>
    <w:rsid w:val="009716D5"/>
    <w:rsid w:val="009742E1"/>
    <w:rsid w:val="00975991"/>
    <w:rsid w:val="00975C0A"/>
    <w:rsid w:val="009765DF"/>
    <w:rsid w:val="00976CE6"/>
    <w:rsid w:val="00980B6B"/>
    <w:rsid w:val="0098198C"/>
    <w:rsid w:val="00982652"/>
    <w:rsid w:val="00982C62"/>
    <w:rsid w:val="009846F5"/>
    <w:rsid w:val="0098528A"/>
    <w:rsid w:val="00986DA6"/>
    <w:rsid w:val="009870B9"/>
    <w:rsid w:val="009872DC"/>
    <w:rsid w:val="00990428"/>
    <w:rsid w:val="0099173A"/>
    <w:rsid w:val="00991F4C"/>
    <w:rsid w:val="00995E51"/>
    <w:rsid w:val="00996E62"/>
    <w:rsid w:val="00997061"/>
    <w:rsid w:val="009977C7"/>
    <w:rsid w:val="009A05CC"/>
    <w:rsid w:val="009A608B"/>
    <w:rsid w:val="009B17D8"/>
    <w:rsid w:val="009B1E14"/>
    <w:rsid w:val="009B233B"/>
    <w:rsid w:val="009B5E57"/>
    <w:rsid w:val="009B66A5"/>
    <w:rsid w:val="009B6AEC"/>
    <w:rsid w:val="009C41A3"/>
    <w:rsid w:val="009C5001"/>
    <w:rsid w:val="009C6061"/>
    <w:rsid w:val="009D020C"/>
    <w:rsid w:val="009D1D1A"/>
    <w:rsid w:val="009D4902"/>
    <w:rsid w:val="009D5028"/>
    <w:rsid w:val="009D5AA3"/>
    <w:rsid w:val="009D5BD1"/>
    <w:rsid w:val="009D5EA3"/>
    <w:rsid w:val="009D61E6"/>
    <w:rsid w:val="009D6382"/>
    <w:rsid w:val="009D73F5"/>
    <w:rsid w:val="009E0A57"/>
    <w:rsid w:val="009E3857"/>
    <w:rsid w:val="009E3D54"/>
    <w:rsid w:val="009E53F9"/>
    <w:rsid w:val="009E5690"/>
    <w:rsid w:val="009E5BDD"/>
    <w:rsid w:val="009E68B2"/>
    <w:rsid w:val="009E6E59"/>
    <w:rsid w:val="009E729A"/>
    <w:rsid w:val="009F0775"/>
    <w:rsid w:val="009F2152"/>
    <w:rsid w:val="009F4A23"/>
    <w:rsid w:val="009F5F2B"/>
    <w:rsid w:val="009F6912"/>
    <w:rsid w:val="009F6F1D"/>
    <w:rsid w:val="00A01111"/>
    <w:rsid w:val="00A043E4"/>
    <w:rsid w:val="00A04BA8"/>
    <w:rsid w:val="00A058CB"/>
    <w:rsid w:val="00A05EB7"/>
    <w:rsid w:val="00A10C3B"/>
    <w:rsid w:val="00A11B38"/>
    <w:rsid w:val="00A12D54"/>
    <w:rsid w:val="00A13439"/>
    <w:rsid w:val="00A163E2"/>
    <w:rsid w:val="00A21302"/>
    <w:rsid w:val="00A2245E"/>
    <w:rsid w:val="00A22BBF"/>
    <w:rsid w:val="00A30758"/>
    <w:rsid w:val="00A30C9C"/>
    <w:rsid w:val="00A313D9"/>
    <w:rsid w:val="00A3214B"/>
    <w:rsid w:val="00A3290C"/>
    <w:rsid w:val="00A33421"/>
    <w:rsid w:val="00A338CB"/>
    <w:rsid w:val="00A33B81"/>
    <w:rsid w:val="00A33FFF"/>
    <w:rsid w:val="00A34B9F"/>
    <w:rsid w:val="00A353E2"/>
    <w:rsid w:val="00A37CA8"/>
    <w:rsid w:val="00A40ECC"/>
    <w:rsid w:val="00A45D65"/>
    <w:rsid w:val="00A460E4"/>
    <w:rsid w:val="00A4793F"/>
    <w:rsid w:val="00A5014F"/>
    <w:rsid w:val="00A51BAD"/>
    <w:rsid w:val="00A52A62"/>
    <w:rsid w:val="00A53267"/>
    <w:rsid w:val="00A55308"/>
    <w:rsid w:val="00A55B7C"/>
    <w:rsid w:val="00A56A50"/>
    <w:rsid w:val="00A606E6"/>
    <w:rsid w:val="00A60753"/>
    <w:rsid w:val="00A6127A"/>
    <w:rsid w:val="00A62702"/>
    <w:rsid w:val="00A64C10"/>
    <w:rsid w:val="00A64F86"/>
    <w:rsid w:val="00A66A54"/>
    <w:rsid w:val="00A66DDB"/>
    <w:rsid w:val="00A71D33"/>
    <w:rsid w:val="00A73FD3"/>
    <w:rsid w:val="00A7465A"/>
    <w:rsid w:val="00A758AD"/>
    <w:rsid w:val="00A76353"/>
    <w:rsid w:val="00A76E13"/>
    <w:rsid w:val="00A77976"/>
    <w:rsid w:val="00A7799E"/>
    <w:rsid w:val="00A77A5B"/>
    <w:rsid w:val="00A77FB4"/>
    <w:rsid w:val="00A80330"/>
    <w:rsid w:val="00A82F8E"/>
    <w:rsid w:val="00A835C1"/>
    <w:rsid w:val="00A83922"/>
    <w:rsid w:val="00A842D8"/>
    <w:rsid w:val="00A85D49"/>
    <w:rsid w:val="00A86A4A"/>
    <w:rsid w:val="00A86ED0"/>
    <w:rsid w:val="00A91BEF"/>
    <w:rsid w:val="00A91E08"/>
    <w:rsid w:val="00A9222F"/>
    <w:rsid w:val="00A92684"/>
    <w:rsid w:val="00AA0403"/>
    <w:rsid w:val="00AA10D5"/>
    <w:rsid w:val="00AA2EC7"/>
    <w:rsid w:val="00AA31A9"/>
    <w:rsid w:val="00AA38F0"/>
    <w:rsid w:val="00AA5686"/>
    <w:rsid w:val="00AA758F"/>
    <w:rsid w:val="00AB0526"/>
    <w:rsid w:val="00AB47A2"/>
    <w:rsid w:val="00AB6752"/>
    <w:rsid w:val="00AC284E"/>
    <w:rsid w:val="00AD31BC"/>
    <w:rsid w:val="00AD3C23"/>
    <w:rsid w:val="00AD59C3"/>
    <w:rsid w:val="00AD6A51"/>
    <w:rsid w:val="00AD7D1D"/>
    <w:rsid w:val="00AE35B3"/>
    <w:rsid w:val="00AE4F57"/>
    <w:rsid w:val="00AE5C29"/>
    <w:rsid w:val="00AE5D59"/>
    <w:rsid w:val="00AE6E29"/>
    <w:rsid w:val="00AF0878"/>
    <w:rsid w:val="00AF2C96"/>
    <w:rsid w:val="00AF30AB"/>
    <w:rsid w:val="00AF3D49"/>
    <w:rsid w:val="00AF508D"/>
    <w:rsid w:val="00AF63B2"/>
    <w:rsid w:val="00AF7BB7"/>
    <w:rsid w:val="00B05933"/>
    <w:rsid w:val="00B07385"/>
    <w:rsid w:val="00B0790C"/>
    <w:rsid w:val="00B079F5"/>
    <w:rsid w:val="00B14191"/>
    <w:rsid w:val="00B15532"/>
    <w:rsid w:val="00B160E2"/>
    <w:rsid w:val="00B16F95"/>
    <w:rsid w:val="00B1720D"/>
    <w:rsid w:val="00B172ED"/>
    <w:rsid w:val="00B2035E"/>
    <w:rsid w:val="00B20630"/>
    <w:rsid w:val="00B2387E"/>
    <w:rsid w:val="00B2519E"/>
    <w:rsid w:val="00B26EA0"/>
    <w:rsid w:val="00B27EEE"/>
    <w:rsid w:val="00B31D5C"/>
    <w:rsid w:val="00B32201"/>
    <w:rsid w:val="00B32652"/>
    <w:rsid w:val="00B34F8E"/>
    <w:rsid w:val="00B358F6"/>
    <w:rsid w:val="00B40316"/>
    <w:rsid w:val="00B40F09"/>
    <w:rsid w:val="00B41201"/>
    <w:rsid w:val="00B41500"/>
    <w:rsid w:val="00B42052"/>
    <w:rsid w:val="00B433EA"/>
    <w:rsid w:val="00B4401B"/>
    <w:rsid w:val="00B445F8"/>
    <w:rsid w:val="00B448D7"/>
    <w:rsid w:val="00B459B6"/>
    <w:rsid w:val="00B500F9"/>
    <w:rsid w:val="00B52C10"/>
    <w:rsid w:val="00B537A1"/>
    <w:rsid w:val="00B54A0B"/>
    <w:rsid w:val="00B6070A"/>
    <w:rsid w:val="00B6352A"/>
    <w:rsid w:val="00B64804"/>
    <w:rsid w:val="00B6595C"/>
    <w:rsid w:val="00B67F12"/>
    <w:rsid w:val="00B712BC"/>
    <w:rsid w:val="00B76AD8"/>
    <w:rsid w:val="00B76E35"/>
    <w:rsid w:val="00B77A62"/>
    <w:rsid w:val="00B81DCA"/>
    <w:rsid w:val="00B827E9"/>
    <w:rsid w:val="00B8505F"/>
    <w:rsid w:val="00B85DBC"/>
    <w:rsid w:val="00B85F0F"/>
    <w:rsid w:val="00B90AB4"/>
    <w:rsid w:val="00BA27EF"/>
    <w:rsid w:val="00BA53AB"/>
    <w:rsid w:val="00BA6424"/>
    <w:rsid w:val="00BA650E"/>
    <w:rsid w:val="00BA6CE7"/>
    <w:rsid w:val="00BA722B"/>
    <w:rsid w:val="00BB244E"/>
    <w:rsid w:val="00BB27E0"/>
    <w:rsid w:val="00BC0533"/>
    <w:rsid w:val="00BC078D"/>
    <w:rsid w:val="00BC287F"/>
    <w:rsid w:val="00BC310F"/>
    <w:rsid w:val="00BC3F49"/>
    <w:rsid w:val="00BC6D78"/>
    <w:rsid w:val="00BC74E7"/>
    <w:rsid w:val="00BD21C6"/>
    <w:rsid w:val="00BD26FB"/>
    <w:rsid w:val="00BD2DD0"/>
    <w:rsid w:val="00BD313C"/>
    <w:rsid w:val="00BD4752"/>
    <w:rsid w:val="00BD5B2B"/>
    <w:rsid w:val="00BD69F3"/>
    <w:rsid w:val="00BD6FDB"/>
    <w:rsid w:val="00BD7251"/>
    <w:rsid w:val="00BD794F"/>
    <w:rsid w:val="00BE02FD"/>
    <w:rsid w:val="00BE05FE"/>
    <w:rsid w:val="00BE07AD"/>
    <w:rsid w:val="00BE3A32"/>
    <w:rsid w:val="00BE4352"/>
    <w:rsid w:val="00BE5FB5"/>
    <w:rsid w:val="00BF0F87"/>
    <w:rsid w:val="00BF23B5"/>
    <w:rsid w:val="00BF243B"/>
    <w:rsid w:val="00BF3918"/>
    <w:rsid w:val="00BF6056"/>
    <w:rsid w:val="00BF712B"/>
    <w:rsid w:val="00C04FC8"/>
    <w:rsid w:val="00C0557A"/>
    <w:rsid w:val="00C05A75"/>
    <w:rsid w:val="00C05FEE"/>
    <w:rsid w:val="00C10C71"/>
    <w:rsid w:val="00C12635"/>
    <w:rsid w:val="00C1401D"/>
    <w:rsid w:val="00C15270"/>
    <w:rsid w:val="00C156A7"/>
    <w:rsid w:val="00C16420"/>
    <w:rsid w:val="00C203BC"/>
    <w:rsid w:val="00C21140"/>
    <w:rsid w:val="00C2218C"/>
    <w:rsid w:val="00C22C16"/>
    <w:rsid w:val="00C236C2"/>
    <w:rsid w:val="00C23C17"/>
    <w:rsid w:val="00C23EF9"/>
    <w:rsid w:val="00C247A4"/>
    <w:rsid w:val="00C263C6"/>
    <w:rsid w:val="00C26D8E"/>
    <w:rsid w:val="00C27BA2"/>
    <w:rsid w:val="00C27BB8"/>
    <w:rsid w:val="00C30369"/>
    <w:rsid w:val="00C30DC6"/>
    <w:rsid w:val="00C3211F"/>
    <w:rsid w:val="00C4065B"/>
    <w:rsid w:val="00C43EFD"/>
    <w:rsid w:val="00C4627E"/>
    <w:rsid w:val="00C4767D"/>
    <w:rsid w:val="00C50B50"/>
    <w:rsid w:val="00C50DBC"/>
    <w:rsid w:val="00C51A6C"/>
    <w:rsid w:val="00C51A93"/>
    <w:rsid w:val="00C545AB"/>
    <w:rsid w:val="00C54CA5"/>
    <w:rsid w:val="00C54CEE"/>
    <w:rsid w:val="00C60FF7"/>
    <w:rsid w:val="00C626F0"/>
    <w:rsid w:val="00C637B5"/>
    <w:rsid w:val="00C6399E"/>
    <w:rsid w:val="00C63F24"/>
    <w:rsid w:val="00C64FA3"/>
    <w:rsid w:val="00C657BC"/>
    <w:rsid w:val="00C66F58"/>
    <w:rsid w:val="00C67932"/>
    <w:rsid w:val="00C67EE7"/>
    <w:rsid w:val="00C70662"/>
    <w:rsid w:val="00C75689"/>
    <w:rsid w:val="00C76C94"/>
    <w:rsid w:val="00C77FEC"/>
    <w:rsid w:val="00C80593"/>
    <w:rsid w:val="00C80DA0"/>
    <w:rsid w:val="00C835F5"/>
    <w:rsid w:val="00C85905"/>
    <w:rsid w:val="00C8658A"/>
    <w:rsid w:val="00C91895"/>
    <w:rsid w:val="00C91B27"/>
    <w:rsid w:val="00C92A68"/>
    <w:rsid w:val="00C9465B"/>
    <w:rsid w:val="00C94CEA"/>
    <w:rsid w:val="00CA0F83"/>
    <w:rsid w:val="00CA1042"/>
    <w:rsid w:val="00CA313B"/>
    <w:rsid w:val="00CA38B2"/>
    <w:rsid w:val="00CA3FDB"/>
    <w:rsid w:val="00CA6204"/>
    <w:rsid w:val="00CA636C"/>
    <w:rsid w:val="00CA7C74"/>
    <w:rsid w:val="00CB2D53"/>
    <w:rsid w:val="00CB367D"/>
    <w:rsid w:val="00CB609D"/>
    <w:rsid w:val="00CB751B"/>
    <w:rsid w:val="00CC0404"/>
    <w:rsid w:val="00CC04CC"/>
    <w:rsid w:val="00CC0EEA"/>
    <w:rsid w:val="00CC1178"/>
    <w:rsid w:val="00CC1FD2"/>
    <w:rsid w:val="00CC55EA"/>
    <w:rsid w:val="00CC683F"/>
    <w:rsid w:val="00CC7A4C"/>
    <w:rsid w:val="00CD1321"/>
    <w:rsid w:val="00CD4045"/>
    <w:rsid w:val="00CD56C3"/>
    <w:rsid w:val="00CD5A59"/>
    <w:rsid w:val="00CD79B0"/>
    <w:rsid w:val="00CE0A44"/>
    <w:rsid w:val="00CE0AB5"/>
    <w:rsid w:val="00CE3314"/>
    <w:rsid w:val="00CE33C9"/>
    <w:rsid w:val="00CE3568"/>
    <w:rsid w:val="00CE3D3B"/>
    <w:rsid w:val="00CE5DF7"/>
    <w:rsid w:val="00CE64B6"/>
    <w:rsid w:val="00CE715B"/>
    <w:rsid w:val="00CE72A0"/>
    <w:rsid w:val="00CE74CB"/>
    <w:rsid w:val="00CE74E6"/>
    <w:rsid w:val="00CE77A7"/>
    <w:rsid w:val="00CF2933"/>
    <w:rsid w:val="00CF2E27"/>
    <w:rsid w:val="00CF359B"/>
    <w:rsid w:val="00CF3DCA"/>
    <w:rsid w:val="00CF3EB0"/>
    <w:rsid w:val="00D0165D"/>
    <w:rsid w:val="00D02708"/>
    <w:rsid w:val="00D041AC"/>
    <w:rsid w:val="00D05DB0"/>
    <w:rsid w:val="00D102C7"/>
    <w:rsid w:val="00D115AA"/>
    <w:rsid w:val="00D12F68"/>
    <w:rsid w:val="00D13589"/>
    <w:rsid w:val="00D15E5A"/>
    <w:rsid w:val="00D16551"/>
    <w:rsid w:val="00D17817"/>
    <w:rsid w:val="00D17984"/>
    <w:rsid w:val="00D22A32"/>
    <w:rsid w:val="00D23AA7"/>
    <w:rsid w:val="00D242CD"/>
    <w:rsid w:val="00D27A34"/>
    <w:rsid w:val="00D27C9A"/>
    <w:rsid w:val="00D27E53"/>
    <w:rsid w:val="00D33340"/>
    <w:rsid w:val="00D342E1"/>
    <w:rsid w:val="00D3569B"/>
    <w:rsid w:val="00D35E79"/>
    <w:rsid w:val="00D42A3C"/>
    <w:rsid w:val="00D441E7"/>
    <w:rsid w:val="00D44672"/>
    <w:rsid w:val="00D4611C"/>
    <w:rsid w:val="00D4682E"/>
    <w:rsid w:val="00D47988"/>
    <w:rsid w:val="00D5216D"/>
    <w:rsid w:val="00D55135"/>
    <w:rsid w:val="00D57102"/>
    <w:rsid w:val="00D579C4"/>
    <w:rsid w:val="00D6082F"/>
    <w:rsid w:val="00D61484"/>
    <w:rsid w:val="00D63F18"/>
    <w:rsid w:val="00D667D8"/>
    <w:rsid w:val="00D719BA"/>
    <w:rsid w:val="00D71F70"/>
    <w:rsid w:val="00D7433F"/>
    <w:rsid w:val="00D76215"/>
    <w:rsid w:val="00D76613"/>
    <w:rsid w:val="00D76953"/>
    <w:rsid w:val="00D776C5"/>
    <w:rsid w:val="00D822E6"/>
    <w:rsid w:val="00D86D07"/>
    <w:rsid w:val="00D871FC"/>
    <w:rsid w:val="00D90203"/>
    <w:rsid w:val="00D9085A"/>
    <w:rsid w:val="00D9150C"/>
    <w:rsid w:val="00D915DC"/>
    <w:rsid w:val="00D938DE"/>
    <w:rsid w:val="00D95F8C"/>
    <w:rsid w:val="00DA1AD3"/>
    <w:rsid w:val="00DA3540"/>
    <w:rsid w:val="00DA38FA"/>
    <w:rsid w:val="00DA441E"/>
    <w:rsid w:val="00DA5C08"/>
    <w:rsid w:val="00DA6E31"/>
    <w:rsid w:val="00DB051D"/>
    <w:rsid w:val="00DB31CD"/>
    <w:rsid w:val="00DB36E3"/>
    <w:rsid w:val="00DB3B11"/>
    <w:rsid w:val="00DB3FD6"/>
    <w:rsid w:val="00DB48BF"/>
    <w:rsid w:val="00DB7A07"/>
    <w:rsid w:val="00DB7B00"/>
    <w:rsid w:val="00DC1256"/>
    <w:rsid w:val="00DC14AB"/>
    <w:rsid w:val="00DC4103"/>
    <w:rsid w:val="00DC4A04"/>
    <w:rsid w:val="00DC5053"/>
    <w:rsid w:val="00DC50CB"/>
    <w:rsid w:val="00DC6C20"/>
    <w:rsid w:val="00DC77D9"/>
    <w:rsid w:val="00DD1381"/>
    <w:rsid w:val="00DD296F"/>
    <w:rsid w:val="00DD2A63"/>
    <w:rsid w:val="00DD347C"/>
    <w:rsid w:val="00DD4B44"/>
    <w:rsid w:val="00DD6A6B"/>
    <w:rsid w:val="00DD7441"/>
    <w:rsid w:val="00DE160C"/>
    <w:rsid w:val="00DE1A36"/>
    <w:rsid w:val="00DE1DB7"/>
    <w:rsid w:val="00DE3430"/>
    <w:rsid w:val="00DE37A0"/>
    <w:rsid w:val="00DE4F17"/>
    <w:rsid w:val="00DE5FDA"/>
    <w:rsid w:val="00DE6A7B"/>
    <w:rsid w:val="00DF022C"/>
    <w:rsid w:val="00DF1CCD"/>
    <w:rsid w:val="00DF38A8"/>
    <w:rsid w:val="00DF45E8"/>
    <w:rsid w:val="00DF51C9"/>
    <w:rsid w:val="00DF5481"/>
    <w:rsid w:val="00DF5816"/>
    <w:rsid w:val="00DF6469"/>
    <w:rsid w:val="00DF6C45"/>
    <w:rsid w:val="00DF6F51"/>
    <w:rsid w:val="00DF73F7"/>
    <w:rsid w:val="00DF74C8"/>
    <w:rsid w:val="00DF776E"/>
    <w:rsid w:val="00DF7BDA"/>
    <w:rsid w:val="00E001C9"/>
    <w:rsid w:val="00E02002"/>
    <w:rsid w:val="00E0708D"/>
    <w:rsid w:val="00E074CC"/>
    <w:rsid w:val="00E10D6C"/>
    <w:rsid w:val="00E13AA8"/>
    <w:rsid w:val="00E140AA"/>
    <w:rsid w:val="00E14382"/>
    <w:rsid w:val="00E14858"/>
    <w:rsid w:val="00E16AFC"/>
    <w:rsid w:val="00E20128"/>
    <w:rsid w:val="00E20C3C"/>
    <w:rsid w:val="00E3579A"/>
    <w:rsid w:val="00E358BC"/>
    <w:rsid w:val="00E36CFA"/>
    <w:rsid w:val="00E40526"/>
    <w:rsid w:val="00E405C7"/>
    <w:rsid w:val="00E41A04"/>
    <w:rsid w:val="00E41BE5"/>
    <w:rsid w:val="00E42790"/>
    <w:rsid w:val="00E45220"/>
    <w:rsid w:val="00E46842"/>
    <w:rsid w:val="00E46C01"/>
    <w:rsid w:val="00E50023"/>
    <w:rsid w:val="00E51D62"/>
    <w:rsid w:val="00E5236D"/>
    <w:rsid w:val="00E52A2E"/>
    <w:rsid w:val="00E52B7A"/>
    <w:rsid w:val="00E52DAE"/>
    <w:rsid w:val="00E53BDE"/>
    <w:rsid w:val="00E54176"/>
    <w:rsid w:val="00E54A49"/>
    <w:rsid w:val="00E550DF"/>
    <w:rsid w:val="00E578D2"/>
    <w:rsid w:val="00E57D74"/>
    <w:rsid w:val="00E6166C"/>
    <w:rsid w:val="00E64416"/>
    <w:rsid w:val="00E65428"/>
    <w:rsid w:val="00E659BB"/>
    <w:rsid w:val="00E67AEE"/>
    <w:rsid w:val="00E67E89"/>
    <w:rsid w:val="00E708BF"/>
    <w:rsid w:val="00E71E6F"/>
    <w:rsid w:val="00E73DBF"/>
    <w:rsid w:val="00E7553B"/>
    <w:rsid w:val="00E76DC7"/>
    <w:rsid w:val="00E777CF"/>
    <w:rsid w:val="00E81CD6"/>
    <w:rsid w:val="00E832D0"/>
    <w:rsid w:val="00E841C4"/>
    <w:rsid w:val="00E85440"/>
    <w:rsid w:val="00E866A7"/>
    <w:rsid w:val="00E86DE7"/>
    <w:rsid w:val="00E9052A"/>
    <w:rsid w:val="00E91479"/>
    <w:rsid w:val="00E936CD"/>
    <w:rsid w:val="00E95442"/>
    <w:rsid w:val="00E95D59"/>
    <w:rsid w:val="00EA0EE5"/>
    <w:rsid w:val="00EA14BD"/>
    <w:rsid w:val="00EA2913"/>
    <w:rsid w:val="00EA3124"/>
    <w:rsid w:val="00EA5219"/>
    <w:rsid w:val="00EA73FA"/>
    <w:rsid w:val="00EA7CB4"/>
    <w:rsid w:val="00EA7ED4"/>
    <w:rsid w:val="00EB0870"/>
    <w:rsid w:val="00EB1D3B"/>
    <w:rsid w:val="00EB2856"/>
    <w:rsid w:val="00EB2CBD"/>
    <w:rsid w:val="00EB48E5"/>
    <w:rsid w:val="00EB6070"/>
    <w:rsid w:val="00EB7F68"/>
    <w:rsid w:val="00EC0735"/>
    <w:rsid w:val="00EC5826"/>
    <w:rsid w:val="00EC6C42"/>
    <w:rsid w:val="00EC6F58"/>
    <w:rsid w:val="00EC7D45"/>
    <w:rsid w:val="00ED156B"/>
    <w:rsid w:val="00ED1A7A"/>
    <w:rsid w:val="00ED4DF1"/>
    <w:rsid w:val="00ED6A71"/>
    <w:rsid w:val="00ED703F"/>
    <w:rsid w:val="00EE32AF"/>
    <w:rsid w:val="00EE32C9"/>
    <w:rsid w:val="00EE4BBA"/>
    <w:rsid w:val="00EE70EE"/>
    <w:rsid w:val="00EE7554"/>
    <w:rsid w:val="00EE794F"/>
    <w:rsid w:val="00EF3FAD"/>
    <w:rsid w:val="00EF4332"/>
    <w:rsid w:val="00EF79E7"/>
    <w:rsid w:val="00F00E23"/>
    <w:rsid w:val="00F01A8C"/>
    <w:rsid w:val="00F03DAD"/>
    <w:rsid w:val="00F042EE"/>
    <w:rsid w:val="00F04B8E"/>
    <w:rsid w:val="00F05828"/>
    <w:rsid w:val="00F06362"/>
    <w:rsid w:val="00F06D08"/>
    <w:rsid w:val="00F0717D"/>
    <w:rsid w:val="00F073D1"/>
    <w:rsid w:val="00F13C67"/>
    <w:rsid w:val="00F1502A"/>
    <w:rsid w:val="00F157A1"/>
    <w:rsid w:val="00F1625C"/>
    <w:rsid w:val="00F163D7"/>
    <w:rsid w:val="00F17428"/>
    <w:rsid w:val="00F177F6"/>
    <w:rsid w:val="00F20825"/>
    <w:rsid w:val="00F215D6"/>
    <w:rsid w:val="00F21883"/>
    <w:rsid w:val="00F21F9E"/>
    <w:rsid w:val="00F224C3"/>
    <w:rsid w:val="00F246A0"/>
    <w:rsid w:val="00F24DB8"/>
    <w:rsid w:val="00F250C8"/>
    <w:rsid w:val="00F25AF4"/>
    <w:rsid w:val="00F2642D"/>
    <w:rsid w:val="00F2669D"/>
    <w:rsid w:val="00F26CB9"/>
    <w:rsid w:val="00F274DD"/>
    <w:rsid w:val="00F27A43"/>
    <w:rsid w:val="00F32B34"/>
    <w:rsid w:val="00F331CD"/>
    <w:rsid w:val="00F3619D"/>
    <w:rsid w:val="00F410AC"/>
    <w:rsid w:val="00F4172F"/>
    <w:rsid w:val="00F4241F"/>
    <w:rsid w:val="00F440C6"/>
    <w:rsid w:val="00F458E3"/>
    <w:rsid w:val="00F46A8F"/>
    <w:rsid w:val="00F47C13"/>
    <w:rsid w:val="00F50591"/>
    <w:rsid w:val="00F50EC8"/>
    <w:rsid w:val="00F51B65"/>
    <w:rsid w:val="00F55FF2"/>
    <w:rsid w:val="00F64F9B"/>
    <w:rsid w:val="00F651FB"/>
    <w:rsid w:val="00F7053F"/>
    <w:rsid w:val="00F70560"/>
    <w:rsid w:val="00F70FC9"/>
    <w:rsid w:val="00F71EB2"/>
    <w:rsid w:val="00F77AD3"/>
    <w:rsid w:val="00F77D28"/>
    <w:rsid w:val="00F828CA"/>
    <w:rsid w:val="00F82C3D"/>
    <w:rsid w:val="00F82D27"/>
    <w:rsid w:val="00F83A4A"/>
    <w:rsid w:val="00F843DA"/>
    <w:rsid w:val="00F848F6"/>
    <w:rsid w:val="00F84DB5"/>
    <w:rsid w:val="00F90230"/>
    <w:rsid w:val="00F90CAE"/>
    <w:rsid w:val="00F92D8E"/>
    <w:rsid w:val="00F945DE"/>
    <w:rsid w:val="00F95503"/>
    <w:rsid w:val="00F9603D"/>
    <w:rsid w:val="00F97365"/>
    <w:rsid w:val="00FA0081"/>
    <w:rsid w:val="00FA337D"/>
    <w:rsid w:val="00FA457A"/>
    <w:rsid w:val="00FA5925"/>
    <w:rsid w:val="00FB1B9D"/>
    <w:rsid w:val="00FB3FFF"/>
    <w:rsid w:val="00FB776C"/>
    <w:rsid w:val="00FC12CB"/>
    <w:rsid w:val="00FD0364"/>
    <w:rsid w:val="00FD3992"/>
    <w:rsid w:val="00FD5F6F"/>
    <w:rsid w:val="00FD6728"/>
    <w:rsid w:val="00FD7262"/>
    <w:rsid w:val="00FD734D"/>
    <w:rsid w:val="00FE0300"/>
    <w:rsid w:val="00FE07F7"/>
    <w:rsid w:val="00FE0E88"/>
    <w:rsid w:val="00FE3512"/>
    <w:rsid w:val="00FE3DD2"/>
    <w:rsid w:val="00FE5555"/>
    <w:rsid w:val="00FE57A2"/>
    <w:rsid w:val="00FE7C10"/>
    <w:rsid w:val="00FF21A8"/>
    <w:rsid w:val="00FF3A27"/>
    <w:rsid w:val="00FF3CBA"/>
    <w:rsid w:val="00FF49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A521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521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EA5219"/>
    <w:pPr>
      <w:ind w:left="720"/>
      <w:contextualSpacing/>
    </w:pPr>
  </w:style>
  <w:style w:type="table" w:customStyle="1" w:styleId="TableGrid">
    <w:name w:val="TableGrid"/>
    <w:rsid w:val="009765DF"/>
    <w:pPr>
      <w:spacing w:after="0" w:line="240" w:lineRule="auto"/>
    </w:pPr>
    <w:rPr>
      <w:rFonts w:eastAsiaTheme="minorEastAsia"/>
      <w:lang w:val="fr-CA" w:eastAsia="fr-CA"/>
    </w:rPr>
    <w:tblPr>
      <w:tblCellMar>
        <w:top w:w="0" w:type="dxa"/>
        <w:left w:w="0" w:type="dxa"/>
        <w:bottom w:w="0" w:type="dxa"/>
        <w:right w:w="0" w:type="dxa"/>
      </w:tblCellMar>
    </w:tblPr>
  </w:style>
  <w:style w:type="paragraph" w:styleId="NormalWeb">
    <w:name w:val="Normal (Web)"/>
    <w:basedOn w:val="Normal"/>
    <w:uiPriority w:val="99"/>
    <w:semiHidden/>
    <w:unhideWhenUsed/>
    <w:rsid w:val="00756D3D"/>
    <w:rPr>
      <w:rFonts w:ascii="Times New Roman" w:eastAsia="Calibri" w:hAnsi="Times New Roman" w:cs="Times New Roman"/>
      <w:sz w:val="24"/>
      <w:szCs w:val="24"/>
      <w:lang w:val="en-CA"/>
    </w:rPr>
  </w:style>
  <w:style w:type="paragraph" w:styleId="Header">
    <w:name w:val="header"/>
    <w:basedOn w:val="Normal"/>
    <w:link w:val="HeaderChar"/>
    <w:uiPriority w:val="99"/>
    <w:unhideWhenUsed/>
    <w:rsid w:val="00B445F8"/>
    <w:pPr>
      <w:tabs>
        <w:tab w:val="center" w:pos="4536"/>
        <w:tab w:val="right" w:pos="9072"/>
      </w:tabs>
      <w:spacing w:after="0" w:line="240" w:lineRule="auto"/>
    </w:pPr>
  </w:style>
  <w:style w:type="character" w:customStyle="1" w:styleId="HeaderChar">
    <w:name w:val="Header Char"/>
    <w:basedOn w:val="DefaultParagraphFont"/>
    <w:link w:val="Header"/>
    <w:uiPriority w:val="99"/>
    <w:rsid w:val="00B445F8"/>
  </w:style>
  <w:style w:type="paragraph" w:styleId="Footer">
    <w:name w:val="footer"/>
    <w:basedOn w:val="Normal"/>
    <w:link w:val="FooterChar"/>
    <w:uiPriority w:val="99"/>
    <w:unhideWhenUsed/>
    <w:rsid w:val="00B445F8"/>
    <w:pPr>
      <w:tabs>
        <w:tab w:val="center" w:pos="4536"/>
        <w:tab w:val="right" w:pos="9072"/>
      </w:tabs>
      <w:spacing w:after="0" w:line="240" w:lineRule="auto"/>
    </w:pPr>
  </w:style>
  <w:style w:type="character" w:customStyle="1" w:styleId="FooterChar">
    <w:name w:val="Footer Char"/>
    <w:basedOn w:val="DefaultParagraphFont"/>
    <w:link w:val="Footer"/>
    <w:uiPriority w:val="99"/>
    <w:rsid w:val="00B445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A521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521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EA5219"/>
    <w:pPr>
      <w:ind w:left="720"/>
      <w:contextualSpacing/>
    </w:pPr>
  </w:style>
  <w:style w:type="table" w:customStyle="1" w:styleId="TableGrid">
    <w:name w:val="TableGrid"/>
    <w:rsid w:val="009765DF"/>
    <w:pPr>
      <w:spacing w:after="0" w:line="240" w:lineRule="auto"/>
    </w:pPr>
    <w:rPr>
      <w:rFonts w:eastAsiaTheme="minorEastAsia"/>
      <w:lang w:val="fr-CA" w:eastAsia="fr-CA"/>
    </w:rPr>
    <w:tblPr>
      <w:tblCellMar>
        <w:top w:w="0" w:type="dxa"/>
        <w:left w:w="0" w:type="dxa"/>
        <w:bottom w:w="0" w:type="dxa"/>
        <w:right w:w="0" w:type="dxa"/>
      </w:tblCellMar>
    </w:tblPr>
  </w:style>
  <w:style w:type="paragraph" w:styleId="NormalWeb">
    <w:name w:val="Normal (Web)"/>
    <w:basedOn w:val="Normal"/>
    <w:uiPriority w:val="99"/>
    <w:semiHidden/>
    <w:unhideWhenUsed/>
    <w:rsid w:val="00756D3D"/>
    <w:rPr>
      <w:rFonts w:ascii="Times New Roman" w:eastAsia="Calibri" w:hAnsi="Times New Roman" w:cs="Times New Roman"/>
      <w:sz w:val="24"/>
      <w:szCs w:val="24"/>
      <w:lang w:val="en-CA"/>
    </w:rPr>
  </w:style>
  <w:style w:type="paragraph" w:styleId="Header">
    <w:name w:val="header"/>
    <w:basedOn w:val="Normal"/>
    <w:link w:val="HeaderChar"/>
    <w:uiPriority w:val="99"/>
    <w:unhideWhenUsed/>
    <w:rsid w:val="00B445F8"/>
    <w:pPr>
      <w:tabs>
        <w:tab w:val="center" w:pos="4536"/>
        <w:tab w:val="right" w:pos="9072"/>
      </w:tabs>
      <w:spacing w:after="0" w:line="240" w:lineRule="auto"/>
    </w:pPr>
  </w:style>
  <w:style w:type="character" w:customStyle="1" w:styleId="HeaderChar">
    <w:name w:val="Header Char"/>
    <w:basedOn w:val="DefaultParagraphFont"/>
    <w:link w:val="Header"/>
    <w:uiPriority w:val="99"/>
    <w:rsid w:val="00B445F8"/>
  </w:style>
  <w:style w:type="paragraph" w:styleId="Footer">
    <w:name w:val="footer"/>
    <w:basedOn w:val="Normal"/>
    <w:link w:val="FooterChar"/>
    <w:uiPriority w:val="99"/>
    <w:unhideWhenUsed/>
    <w:rsid w:val="00B445F8"/>
    <w:pPr>
      <w:tabs>
        <w:tab w:val="center" w:pos="4536"/>
        <w:tab w:val="right" w:pos="9072"/>
      </w:tabs>
      <w:spacing w:after="0" w:line="240" w:lineRule="auto"/>
    </w:pPr>
  </w:style>
  <w:style w:type="character" w:customStyle="1" w:styleId="FooterChar">
    <w:name w:val="Footer Char"/>
    <w:basedOn w:val="DefaultParagraphFont"/>
    <w:link w:val="Footer"/>
    <w:uiPriority w:val="99"/>
    <w:rsid w:val="00B44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7</Pages>
  <Words>1142</Words>
  <Characters>6283</Characters>
  <Application>Microsoft Office Word</Application>
  <DocSecurity>0</DocSecurity>
  <Lines>52</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Eade</dc:creator>
  <cp:lastModifiedBy>Wim</cp:lastModifiedBy>
  <cp:revision>15</cp:revision>
  <dcterms:created xsi:type="dcterms:W3CDTF">2016-03-10T08:09:00Z</dcterms:created>
  <dcterms:modified xsi:type="dcterms:W3CDTF">2016-06-22T10:37:00Z</dcterms:modified>
</cp:coreProperties>
</file>