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45413448"/>
    <w:bookmarkStart w:id="1" w:name="_Toc369601107"/>
    <w:bookmarkStart w:id="2" w:name="_Toc369601229"/>
    <w:bookmarkStart w:id="3" w:name="_Toc369601251"/>
    <w:bookmarkStart w:id="4" w:name="_Toc369601273"/>
    <w:bookmarkStart w:id="5" w:name="_Toc369601295"/>
    <w:bookmarkStart w:id="6" w:name="_Toc369601317"/>
    <w:bookmarkStart w:id="7" w:name="_Toc369601339"/>
    <w:bookmarkStart w:id="8" w:name="_GoBack"/>
    <w:bookmarkEnd w:id="8"/>
    <w:p w:rsidR="00B75CC2" w:rsidRDefault="00BF3C7A" w:rsidP="00C30EDC">
      <w:pPr>
        <w:pStyle w:val="Heading1"/>
        <w:jc w:val="center"/>
        <w:rPr>
          <w:rFonts w:eastAsia="SimSun"/>
          <w:snapToGrid/>
          <w:lang w:val="fr-FR"/>
        </w:rPr>
        <w:sectPr w:rsidR="00B75CC2">
          <w:headerReference w:type="default" r:id="rId9"/>
          <w:footerReference w:type="default" r:id="rId10"/>
          <w:pgSz w:w="11906" w:h="16838"/>
          <w:pgMar w:top="1440" w:right="1440" w:bottom="1440" w:left="1440" w:header="708" w:footer="708" w:gutter="0"/>
          <w:cols w:space="708"/>
          <w:docGrid w:linePitch="360"/>
        </w:sectPr>
      </w:pPr>
      <w:r>
        <w:rPr>
          <w:noProof/>
          <w:snapToGrid/>
          <w:lang w:val="nl-NL" w:eastAsia="nl-NL"/>
        </w:rPr>
        <mc:AlternateContent>
          <mc:Choice Requires="wps">
            <w:drawing>
              <wp:anchor distT="0" distB="0" distL="114300" distR="114300" simplePos="0" relativeHeight="252045312" behindDoc="0" locked="0" layoutInCell="1" allowOverlap="1" wp14:anchorId="1C98D625" wp14:editId="2E5C0995">
                <wp:simplePos x="0" y="0"/>
                <wp:positionH relativeFrom="column">
                  <wp:posOffset>1228725</wp:posOffset>
                </wp:positionH>
                <wp:positionV relativeFrom="paragraph">
                  <wp:posOffset>7433945</wp:posOffset>
                </wp:positionV>
                <wp:extent cx="4587875" cy="883920"/>
                <wp:effectExtent l="0" t="0" r="0" b="0"/>
                <wp:wrapNone/>
                <wp:docPr id="352"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299A" w:rsidRPr="00460028" w:rsidRDefault="0077299A"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77299A" w:rsidRDefault="0077299A"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77299A" w:rsidRDefault="0077299A"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77299A" w:rsidRDefault="0077299A"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Fonts w:cs="Arial"/>
                                  <w:sz w:val="20"/>
                                  <w:szCs w:val="18"/>
                                </w:rPr>
                                <w:t>www.iala-aism.org</w:t>
                              </w:r>
                            </w:hyperlink>
                          </w:p>
                          <w:p w:rsidR="0077299A" w:rsidRDefault="0077299A" w:rsidP="00C30EDC">
                            <w:pPr>
                              <w:autoSpaceDE w:val="0"/>
                              <w:autoSpaceDN w:val="0"/>
                              <w:adjustRightInd w:val="0"/>
                              <w:jc w:val="center"/>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2" o:spid="_x0000_s1026" type="#_x0000_t202" style="position:absolute;left:0;text-align:left;margin-left:96.75pt;margin-top:585.35pt;width:361.25pt;height:69.6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" filled="f" fillcolor="#0c9" stroked="f">
                <v:textbox>
                  <w:txbxContent>
                    <w:p w:rsidR="0077299A" w:rsidRPr="00460028" w:rsidRDefault="0077299A"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77299A" w:rsidRDefault="0077299A"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77299A" w:rsidRDefault="0077299A"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77299A" w:rsidRDefault="0077299A"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3"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4" w:history="1">
                        <w:r w:rsidRPr="00126198">
                          <w:rPr>
                            <w:rFonts w:cs="Arial"/>
                            <w:sz w:val="20"/>
                            <w:szCs w:val="18"/>
                          </w:rPr>
                          <w:t>www.iala-aism.org</w:t>
                        </w:r>
                      </w:hyperlink>
                    </w:p>
                    <w:p w:rsidR="0077299A" w:rsidRDefault="0077299A" w:rsidP="00C30EDC">
                      <w:pPr>
                        <w:autoSpaceDE w:val="0"/>
                        <w:autoSpaceDN w:val="0"/>
                        <w:adjustRightInd w:val="0"/>
                        <w:jc w:val="center"/>
                        <w:rPr>
                          <w:rFonts w:cs="Arial"/>
                          <w:color w:val="000000"/>
                          <w:sz w:val="18"/>
                          <w:szCs w:val="18"/>
                          <w:lang w:val="fr-FR"/>
                        </w:rPr>
                      </w:pPr>
                    </w:p>
                  </w:txbxContent>
                </v:textbox>
              </v:shape>
            </w:pict>
          </mc:Fallback>
        </mc:AlternateContent>
      </w:r>
      <w:r>
        <w:rPr>
          <w:noProof/>
          <w:snapToGrid/>
          <w:lang w:val="nl-NL" w:eastAsia="nl-NL"/>
        </w:rPr>
        <w:drawing>
          <wp:anchor distT="0" distB="0" distL="114300" distR="114300" simplePos="0" relativeHeight="252044288" behindDoc="0" locked="0" layoutInCell="1" allowOverlap="1" wp14:anchorId="1BE85F30" wp14:editId="3C9887E8">
            <wp:simplePos x="0" y="0"/>
            <wp:positionH relativeFrom="column">
              <wp:posOffset>2975610</wp:posOffset>
            </wp:positionH>
            <wp:positionV relativeFrom="paragraph">
              <wp:posOffset>4611370</wp:posOffset>
            </wp:positionV>
            <wp:extent cx="898525" cy="1236980"/>
            <wp:effectExtent l="0" t="0" r="0" b="1270"/>
            <wp:wrapNone/>
            <wp:docPr id="35" name="Picture 112" descr="Description: 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Description: IALA logo1"/>
                    <pic:cNvPicPr>
                      <a:picLocks noChangeAspect="1" noChangeArrowheads="1"/>
                    </pic:cNvPicPr>
                  </pic:nvPicPr>
                  <pic:blipFill>
                    <a:blip r:embed="rId15"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napToGrid/>
          <w:lang w:val="nl-NL" w:eastAsia="nl-NL"/>
        </w:rPr>
        <mc:AlternateContent>
          <mc:Choice Requires="wps">
            <w:drawing>
              <wp:anchor distT="0" distB="0" distL="114300" distR="114300" simplePos="0" relativeHeight="252043264" behindDoc="0" locked="0" layoutInCell="1" allowOverlap="1" wp14:anchorId="42A2B675" wp14:editId="773E84E9">
                <wp:simplePos x="0" y="0"/>
                <wp:positionH relativeFrom="column">
                  <wp:posOffset>1064895</wp:posOffset>
                </wp:positionH>
                <wp:positionV relativeFrom="paragraph">
                  <wp:posOffset>492760</wp:posOffset>
                </wp:positionV>
                <wp:extent cx="4674870" cy="3287395"/>
                <wp:effectExtent l="0" t="0" r="0" b="8255"/>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487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299A" w:rsidRDefault="0077299A" w:rsidP="00C30EDC">
                            <w:pPr>
                              <w:autoSpaceDE w:val="0"/>
                              <w:autoSpaceDN w:val="0"/>
                              <w:adjustRightInd w:val="0"/>
                              <w:jc w:val="center"/>
                              <w:rPr>
                                <w:rFonts w:cs="Arial"/>
                                <w:color w:val="000000"/>
                                <w:sz w:val="36"/>
                                <w:szCs w:val="36"/>
                              </w:rPr>
                            </w:pPr>
                          </w:p>
                          <w:p w:rsidR="0077299A" w:rsidRDefault="0077299A" w:rsidP="00C30EDC">
                            <w:pPr>
                              <w:autoSpaceDE w:val="0"/>
                              <w:autoSpaceDN w:val="0"/>
                              <w:adjustRightInd w:val="0"/>
                              <w:jc w:val="center"/>
                              <w:rPr>
                                <w:rFonts w:cs="Arial"/>
                                <w:color w:val="000000"/>
                                <w:sz w:val="36"/>
                                <w:szCs w:val="36"/>
                              </w:rPr>
                            </w:pPr>
                          </w:p>
                          <w:p w:rsidR="0077299A" w:rsidRPr="00356023" w:rsidRDefault="0077299A" w:rsidP="00C30EDC">
                            <w:pPr>
                              <w:autoSpaceDE w:val="0"/>
                              <w:autoSpaceDN w:val="0"/>
                              <w:adjustRightInd w:val="0"/>
                              <w:jc w:val="center"/>
                              <w:rPr>
                                <w:rFonts w:cs="Arial"/>
                                <w:b/>
                                <w:color w:val="000000"/>
                                <w:sz w:val="52"/>
                                <w:szCs w:val="52"/>
                              </w:rPr>
                            </w:pPr>
                            <w:r w:rsidRPr="00356023">
                              <w:rPr>
                                <w:rFonts w:cs="Arial"/>
                                <w:b/>
                                <w:color w:val="000000"/>
                                <w:sz w:val="52"/>
                                <w:szCs w:val="52"/>
                              </w:rPr>
                              <w:t>VTS Committee</w:t>
                            </w:r>
                          </w:p>
                          <w:p w:rsidR="0077299A" w:rsidRDefault="0077299A" w:rsidP="00C30EDC">
                            <w:pPr>
                              <w:autoSpaceDE w:val="0"/>
                              <w:autoSpaceDN w:val="0"/>
                              <w:adjustRightInd w:val="0"/>
                              <w:jc w:val="center"/>
                              <w:rPr>
                                <w:rFonts w:cs="Arial"/>
                                <w:b/>
                                <w:color w:val="000000"/>
                                <w:sz w:val="52"/>
                                <w:szCs w:val="52"/>
                              </w:rPr>
                            </w:pPr>
                          </w:p>
                          <w:p w:rsidR="0077299A" w:rsidRDefault="0077299A" w:rsidP="00C30EDC">
                            <w:pPr>
                              <w:autoSpaceDE w:val="0"/>
                              <w:autoSpaceDN w:val="0"/>
                              <w:adjustRightInd w:val="0"/>
                              <w:jc w:val="center"/>
                              <w:rPr>
                                <w:rFonts w:cs="Arial"/>
                                <w:b/>
                                <w:color w:val="000000"/>
                                <w:sz w:val="52"/>
                                <w:szCs w:val="52"/>
                              </w:rPr>
                            </w:pPr>
                            <w:r>
                              <w:rPr>
                                <w:rFonts w:cs="Arial"/>
                                <w:b/>
                                <w:color w:val="000000"/>
                                <w:sz w:val="52"/>
                                <w:szCs w:val="52"/>
                              </w:rPr>
                              <w:t>Task Register</w:t>
                            </w:r>
                          </w:p>
                          <w:p w:rsidR="0077299A" w:rsidRDefault="0077299A" w:rsidP="00C30EDC">
                            <w:pPr>
                              <w:autoSpaceDE w:val="0"/>
                              <w:autoSpaceDN w:val="0"/>
                              <w:adjustRightInd w:val="0"/>
                              <w:jc w:val="center"/>
                              <w:rPr>
                                <w:rFonts w:cs="Arial"/>
                                <w:b/>
                                <w:color w:val="000000"/>
                                <w:sz w:val="52"/>
                                <w:szCs w:val="52"/>
                              </w:rPr>
                            </w:pPr>
                          </w:p>
                          <w:p w:rsidR="0077299A" w:rsidRPr="00356023" w:rsidRDefault="0077299A" w:rsidP="00C30EDC">
                            <w:pPr>
                              <w:autoSpaceDE w:val="0"/>
                              <w:autoSpaceDN w:val="0"/>
                              <w:adjustRightInd w:val="0"/>
                              <w:jc w:val="center"/>
                              <w:rPr>
                                <w:rFonts w:cs="Arial"/>
                                <w:b/>
                                <w:color w:val="000000"/>
                                <w:sz w:val="52"/>
                                <w:szCs w:val="52"/>
                              </w:rPr>
                            </w:pPr>
                            <w:r>
                              <w:rPr>
                                <w:rFonts w:cs="Arial"/>
                                <w:b/>
                                <w:color w:val="000000"/>
                                <w:sz w:val="52"/>
                                <w:szCs w:val="52"/>
                              </w:rPr>
                              <w:t xml:space="preserve">2014-18 </w:t>
                            </w:r>
                            <w:r w:rsidRPr="00356023">
                              <w:rPr>
                                <w:rFonts w:cs="Arial"/>
                                <w:b/>
                                <w:color w:val="000000"/>
                                <w:sz w:val="52"/>
                                <w:szCs w:val="52"/>
                              </w:rPr>
                              <w:t>Work Programme</w:t>
                            </w:r>
                          </w:p>
                          <w:p w:rsidR="0077299A" w:rsidRDefault="0077299A"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77299A" w:rsidRDefault="0077299A" w:rsidP="00C30EDC">
                            <w:pPr>
                              <w:autoSpaceDE w:val="0"/>
                              <w:autoSpaceDN w:val="0"/>
                              <w:adjustRightInd w:val="0"/>
                              <w:jc w:val="center"/>
                              <w:rPr>
                                <w:rFonts w:cs="Arial"/>
                                <w:color w:val="000000"/>
                                <w:sz w:val="36"/>
                                <w:szCs w:val="36"/>
                              </w:rPr>
                            </w:pPr>
                          </w:p>
                          <w:p w:rsidR="0077299A" w:rsidRPr="001F2595" w:rsidRDefault="0077299A" w:rsidP="00C30EDC">
                            <w:pPr>
                              <w:autoSpaceDE w:val="0"/>
                              <w:autoSpaceDN w:val="0"/>
                              <w:adjustRightInd w:val="0"/>
                              <w:jc w:val="center"/>
                              <w:rPr>
                                <w:rFonts w:cs="Arial"/>
                                <w:color w:val="000000"/>
                                <w:sz w:val="36"/>
                                <w:szCs w:val="36"/>
                              </w:rPr>
                            </w:pPr>
                            <w:r w:rsidRPr="001F2595">
                              <w:rPr>
                                <w:rFonts w:cs="Arial"/>
                                <w:color w:val="000000"/>
                                <w:sz w:val="36"/>
                                <w:szCs w:val="36"/>
                              </w:rPr>
                              <w:t>(Update: Post VTS</w:t>
                            </w:r>
                            <w:r w:rsidR="00574EE5">
                              <w:rPr>
                                <w:rFonts w:cs="Arial"/>
                                <w:color w:val="000000"/>
                                <w:sz w:val="36"/>
                                <w:szCs w:val="36"/>
                              </w:rPr>
                              <w:t>41</w:t>
                            </w:r>
                            <w:r w:rsidRPr="001F2595">
                              <w:rPr>
                                <w:rFonts w:cs="Arial"/>
                                <w:color w:val="000000"/>
                                <w:sz w:val="36"/>
                                <w:szCs w:val="36"/>
                              </w:rPr>
                              <w:t>, 1</w:t>
                            </w:r>
                            <w:r w:rsidR="00574EE5">
                              <w:rPr>
                                <w:rFonts w:cs="Arial"/>
                                <w:color w:val="000000"/>
                                <w:sz w:val="36"/>
                                <w:szCs w:val="36"/>
                              </w:rPr>
                              <w:t>1</w:t>
                            </w:r>
                            <w:r w:rsidRPr="001F2595">
                              <w:rPr>
                                <w:rFonts w:cs="Arial"/>
                                <w:color w:val="000000"/>
                                <w:sz w:val="36"/>
                                <w:szCs w:val="36"/>
                              </w:rPr>
                              <w:t xml:space="preserve"> </w:t>
                            </w:r>
                            <w:r w:rsidR="00574EE5">
                              <w:rPr>
                                <w:rFonts w:cs="Arial"/>
                                <w:color w:val="000000"/>
                                <w:sz w:val="36"/>
                                <w:szCs w:val="36"/>
                              </w:rPr>
                              <w:t>March</w:t>
                            </w:r>
                            <w:r w:rsidRPr="001F2595">
                              <w:rPr>
                                <w:rFonts w:cs="Arial"/>
                                <w:color w:val="000000"/>
                                <w:sz w:val="36"/>
                                <w:szCs w:val="36"/>
                              </w:rPr>
                              <w:t xml:space="preserve"> 201</w:t>
                            </w:r>
                            <w:r w:rsidR="00574EE5">
                              <w:rPr>
                                <w:rFonts w:cs="Arial"/>
                                <w:color w:val="000000"/>
                                <w:sz w:val="36"/>
                                <w:szCs w:val="36"/>
                              </w:rPr>
                              <w:t>6</w:t>
                            </w:r>
                            <w:r w:rsidRPr="001F2595">
                              <w:rPr>
                                <w:rFonts w:cs="Arial"/>
                                <w:color w:val="000000"/>
                                <w:sz w:val="36"/>
                                <w:szCs w:val="36"/>
                              </w:rPr>
                              <w:t>)</w:t>
                            </w:r>
                          </w:p>
                          <w:p w:rsidR="0077299A" w:rsidRPr="00356023" w:rsidRDefault="0077299A" w:rsidP="00C30EDC">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1" o:spid="_x0000_s1027" type="#_x0000_t202" style="position:absolute;left:0;text-align:left;margin-left:83.85pt;margin-top:38.8pt;width:368.1pt;height:258.8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f6kvQIAAMU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" filled="f" fillcolor="#0c9" stroked="f">
                <v:textbox>
                  <w:txbxContent>
                    <w:p w:rsidR="0077299A" w:rsidRDefault="0077299A" w:rsidP="00C30EDC">
                      <w:pPr>
                        <w:autoSpaceDE w:val="0"/>
                        <w:autoSpaceDN w:val="0"/>
                        <w:adjustRightInd w:val="0"/>
                        <w:jc w:val="center"/>
                        <w:rPr>
                          <w:rFonts w:cs="Arial"/>
                          <w:color w:val="000000"/>
                          <w:sz w:val="36"/>
                          <w:szCs w:val="36"/>
                        </w:rPr>
                      </w:pPr>
                    </w:p>
                    <w:p w:rsidR="0077299A" w:rsidRDefault="0077299A" w:rsidP="00C30EDC">
                      <w:pPr>
                        <w:autoSpaceDE w:val="0"/>
                        <w:autoSpaceDN w:val="0"/>
                        <w:adjustRightInd w:val="0"/>
                        <w:jc w:val="center"/>
                        <w:rPr>
                          <w:rFonts w:cs="Arial"/>
                          <w:color w:val="000000"/>
                          <w:sz w:val="36"/>
                          <w:szCs w:val="36"/>
                        </w:rPr>
                      </w:pPr>
                    </w:p>
                    <w:p w:rsidR="0077299A" w:rsidRPr="00356023" w:rsidRDefault="0077299A" w:rsidP="00C30EDC">
                      <w:pPr>
                        <w:autoSpaceDE w:val="0"/>
                        <w:autoSpaceDN w:val="0"/>
                        <w:adjustRightInd w:val="0"/>
                        <w:jc w:val="center"/>
                        <w:rPr>
                          <w:rFonts w:cs="Arial"/>
                          <w:b/>
                          <w:color w:val="000000"/>
                          <w:sz w:val="52"/>
                          <w:szCs w:val="52"/>
                        </w:rPr>
                      </w:pPr>
                      <w:r w:rsidRPr="00356023">
                        <w:rPr>
                          <w:rFonts w:cs="Arial"/>
                          <w:b/>
                          <w:color w:val="000000"/>
                          <w:sz w:val="52"/>
                          <w:szCs w:val="52"/>
                        </w:rPr>
                        <w:t>VTS Committee</w:t>
                      </w:r>
                    </w:p>
                    <w:p w:rsidR="0077299A" w:rsidRDefault="0077299A" w:rsidP="00C30EDC">
                      <w:pPr>
                        <w:autoSpaceDE w:val="0"/>
                        <w:autoSpaceDN w:val="0"/>
                        <w:adjustRightInd w:val="0"/>
                        <w:jc w:val="center"/>
                        <w:rPr>
                          <w:rFonts w:cs="Arial"/>
                          <w:b/>
                          <w:color w:val="000000"/>
                          <w:sz w:val="52"/>
                          <w:szCs w:val="52"/>
                        </w:rPr>
                      </w:pPr>
                    </w:p>
                    <w:p w:rsidR="0077299A" w:rsidRDefault="0077299A" w:rsidP="00C30EDC">
                      <w:pPr>
                        <w:autoSpaceDE w:val="0"/>
                        <w:autoSpaceDN w:val="0"/>
                        <w:adjustRightInd w:val="0"/>
                        <w:jc w:val="center"/>
                        <w:rPr>
                          <w:rFonts w:cs="Arial"/>
                          <w:b/>
                          <w:color w:val="000000"/>
                          <w:sz w:val="52"/>
                          <w:szCs w:val="52"/>
                        </w:rPr>
                      </w:pPr>
                      <w:r>
                        <w:rPr>
                          <w:rFonts w:cs="Arial"/>
                          <w:b/>
                          <w:color w:val="000000"/>
                          <w:sz w:val="52"/>
                          <w:szCs w:val="52"/>
                        </w:rPr>
                        <w:t>Task Register</w:t>
                      </w:r>
                    </w:p>
                    <w:p w:rsidR="0077299A" w:rsidRDefault="0077299A" w:rsidP="00C30EDC">
                      <w:pPr>
                        <w:autoSpaceDE w:val="0"/>
                        <w:autoSpaceDN w:val="0"/>
                        <w:adjustRightInd w:val="0"/>
                        <w:jc w:val="center"/>
                        <w:rPr>
                          <w:rFonts w:cs="Arial"/>
                          <w:b/>
                          <w:color w:val="000000"/>
                          <w:sz w:val="52"/>
                          <w:szCs w:val="52"/>
                        </w:rPr>
                      </w:pPr>
                    </w:p>
                    <w:p w:rsidR="0077299A" w:rsidRPr="00356023" w:rsidRDefault="0077299A" w:rsidP="00C30EDC">
                      <w:pPr>
                        <w:autoSpaceDE w:val="0"/>
                        <w:autoSpaceDN w:val="0"/>
                        <w:adjustRightInd w:val="0"/>
                        <w:jc w:val="center"/>
                        <w:rPr>
                          <w:rFonts w:cs="Arial"/>
                          <w:b/>
                          <w:color w:val="000000"/>
                          <w:sz w:val="52"/>
                          <w:szCs w:val="52"/>
                        </w:rPr>
                      </w:pPr>
                      <w:r>
                        <w:rPr>
                          <w:rFonts w:cs="Arial"/>
                          <w:b/>
                          <w:color w:val="000000"/>
                          <w:sz w:val="52"/>
                          <w:szCs w:val="52"/>
                        </w:rPr>
                        <w:t xml:space="preserve">2014-18 </w:t>
                      </w:r>
                      <w:r w:rsidRPr="00356023">
                        <w:rPr>
                          <w:rFonts w:cs="Arial"/>
                          <w:b/>
                          <w:color w:val="000000"/>
                          <w:sz w:val="52"/>
                          <w:szCs w:val="52"/>
                        </w:rPr>
                        <w:t>Work Programme</w:t>
                      </w:r>
                    </w:p>
                    <w:p w:rsidR="0077299A" w:rsidRDefault="0077299A"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77299A" w:rsidRDefault="0077299A" w:rsidP="00C30EDC">
                      <w:pPr>
                        <w:autoSpaceDE w:val="0"/>
                        <w:autoSpaceDN w:val="0"/>
                        <w:adjustRightInd w:val="0"/>
                        <w:jc w:val="center"/>
                        <w:rPr>
                          <w:rFonts w:cs="Arial"/>
                          <w:color w:val="000000"/>
                          <w:sz w:val="36"/>
                          <w:szCs w:val="36"/>
                        </w:rPr>
                      </w:pPr>
                    </w:p>
                    <w:p w:rsidR="0077299A" w:rsidRPr="001F2595" w:rsidRDefault="0077299A" w:rsidP="00C30EDC">
                      <w:pPr>
                        <w:autoSpaceDE w:val="0"/>
                        <w:autoSpaceDN w:val="0"/>
                        <w:adjustRightInd w:val="0"/>
                        <w:jc w:val="center"/>
                        <w:rPr>
                          <w:rFonts w:cs="Arial"/>
                          <w:color w:val="000000"/>
                          <w:sz w:val="36"/>
                          <w:szCs w:val="36"/>
                        </w:rPr>
                      </w:pPr>
                      <w:r w:rsidRPr="001F2595">
                        <w:rPr>
                          <w:rFonts w:cs="Arial"/>
                          <w:color w:val="000000"/>
                          <w:sz w:val="36"/>
                          <w:szCs w:val="36"/>
                        </w:rPr>
                        <w:t>(Update: Post VTS</w:t>
                      </w:r>
                      <w:r w:rsidR="00574EE5">
                        <w:rPr>
                          <w:rFonts w:cs="Arial"/>
                          <w:color w:val="000000"/>
                          <w:sz w:val="36"/>
                          <w:szCs w:val="36"/>
                        </w:rPr>
                        <w:t>41</w:t>
                      </w:r>
                      <w:r w:rsidRPr="001F2595">
                        <w:rPr>
                          <w:rFonts w:cs="Arial"/>
                          <w:color w:val="000000"/>
                          <w:sz w:val="36"/>
                          <w:szCs w:val="36"/>
                        </w:rPr>
                        <w:t>, 1</w:t>
                      </w:r>
                      <w:r w:rsidR="00574EE5">
                        <w:rPr>
                          <w:rFonts w:cs="Arial"/>
                          <w:color w:val="000000"/>
                          <w:sz w:val="36"/>
                          <w:szCs w:val="36"/>
                        </w:rPr>
                        <w:t>1</w:t>
                      </w:r>
                      <w:r w:rsidRPr="001F2595">
                        <w:rPr>
                          <w:rFonts w:cs="Arial"/>
                          <w:color w:val="000000"/>
                          <w:sz w:val="36"/>
                          <w:szCs w:val="36"/>
                        </w:rPr>
                        <w:t xml:space="preserve"> </w:t>
                      </w:r>
                      <w:r w:rsidR="00574EE5">
                        <w:rPr>
                          <w:rFonts w:cs="Arial"/>
                          <w:color w:val="000000"/>
                          <w:sz w:val="36"/>
                          <w:szCs w:val="36"/>
                        </w:rPr>
                        <w:t>March</w:t>
                      </w:r>
                      <w:r w:rsidRPr="001F2595">
                        <w:rPr>
                          <w:rFonts w:cs="Arial"/>
                          <w:color w:val="000000"/>
                          <w:sz w:val="36"/>
                          <w:szCs w:val="36"/>
                        </w:rPr>
                        <w:t xml:space="preserve"> 201</w:t>
                      </w:r>
                      <w:r w:rsidR="00574EE5">
                        <w:rPr>
                          <w:rFonts w:cs="Arial"/>
                          <w:color w:val="000000"/>
                          <w:sz w:val="36"/>
                          <w:szCs w:val="36"/>
                        </w:rPr>
                        <w:t>6</w:t>
                      </w:r>
                      <w:r w:rsidRPr="001F2595">
                        <w:rPr>
                          <w:rFonts w:cs="Arial"/>
                          <w:color w:val="000000"/>
                          <w:sz w:val="36"/>
                          <w:szCs w:val="36"/>
                        </w:rPr>
                        <w:t>)</w:t>
                      </w:r>
                    </w:p>
                    <w:p w:rsidR="0077299A" w:rsidRPr="00356023" w:rsidRDefault="0077299A" w:rsidP="00C30EDC">
                      <w:pPr>
                        <w:autoSpaceDE w:val="0"/>
                        <w:autoSpaceDN w:val="0"/>
                        <w:adjustRightInd w:val="0"/>
                        <w:jc w:val="center"/>
                        <w:rPr>
                          <w:rFonts w:cs="Arial"/>
                          <w:b/>
                          <w:bCs/>
                          <w:color w:val="000000"/>
                        </w:rPr>
                      </w:pPr>
                    </w:p>
                  </w:txbxContent>
                </v:textbox>
              </v:shape>
            </w:pict>
          </mc:Fallback>
        </mc:AlternateContent>
      </w:r>
      <w:r w:rsidR="00C30EDC">
        <w:rPr>
          <w:noProof/>
          <w:snapToGrid/>
          <w:lang w:val="nl-NL" w:eastAsia="nl-NL"/>
        </w:rPr>
        <mc:AlternateContent>
          <mc:Choice Requires="wps">
            <w:drawing>
              <wp:anchor distT="0" distB="0" distL="114300" distR="114300" simplePos="0" relativeHeight="252046336" behindDoc="0" locked="0" layoutInCell="1" allowOverlap="1" wp14:anchorId="347DD9C1" wp14:editId="5B17855F">
                <wp:simplePos x="0" y="0"/>
                <wp:positionH relativeFrom="column">
                  <wp:posOffset>-2511425</wp:posOffset>
                </wp:positionH>
                <wp:positionV relativeFrom="paragraph">
                  <wp:posOffset>5662930</wp:posOffset>
                </wp:positionV>
                <wp:extent cx="5490210" cy="382270"/>
                <wp:effectExtent l="2477770" t="0" r="2473960" b="0"/>
                <wp:wrapNone/>
                <wp:docPr id="356"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299A" w:rsidRDefault="0077299A"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 o:spid="_x0000_s1028" type="#_x0000_t202" style="position:absolute;left:0;text-align:left;margin-left:-197.75pt;margin-top:445.9pt;width:432.3pt;height:30.1pt;rotation:-90;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yxQIAANY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" filled="f" fillcolor="#0c9" stroked="f">
                <v:textbox style="layout-flow:vertical;mso-layout-flow-alt:bottom-to-top">
                  <w:txbxContent>
                    <w:p w:rsidR="0077299A" w:rsidRDefault="0077299A"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C30EDC">
        <w:rPr>
          <w:noProof/>
          <w:snapToGrid/>
          <w:lang w:val="nl-NL" w:eastAsia="nl-NL"/>
        </w:rPr>
        <mc:AlternateContent>
          <mc:Choice Requires="wps">
            <w:drawing>
              <wp:anchor distT="0" distB="0" distL="114295" distR="114295" simplePos="0" relativeHeight="252048384" behindDoc="0" locked="0" layoutInCell="1" allowOverlap="1" wp14:anchorId="3064798F" wp14:editId="199839F2">
                <wp:simplePos x="0" y="0"/>
                <wp:positionH relativeFrom="column">
                  <wp:posOffset>513714</wp:posOffset>
                </wp:positionH>
                <wp:positionV relativeFrom="paragraph">
                  <wp:posOffset>157480</wp:posOffset>
                </wp:positionV>
                <wp:extent cx="0" cy="8441690"/>
                <wp:effectExtent l="0" t="0" r="19050" b="16510"/>
                <wp:wrapNone/>
                <wp:docPr id="355" name="Straight Connector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5" o:spid="_x0000_s1026" style="position:absolute;flip:y;z-index:252048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"/>
            </w:pict>
          </mc:Fallback>
        </mc:AlternateContent>
      </w:r>
      <w:r w:rsidR="00C30EDC">
        <w:rPr>
          <w:noProof/>
          <w:snapToGrid/>
          <w:lang w:val="nl-NL" w:eastAsia="nl-NL"/>
        </w:rPr>
        <mc:AlternateContent>
          <mc:Choice Requires="wps">
            <w:drawing>
              <wp:anchor distT="0" distB="0" distL="114295" distR="114295" simplePos="0" relativeHeight="252049408" behindDoc="0" locked="0" layoutInCell="1" allowOverlap="1" wp14:anchorId="7FF3A7F7" wp14:editId="417FB1A1">
                <wp:simplePos x="0" y="0"/>
                <wp:positionH relativeFrom="column">
                  <wp:posOffset>-1</wp:posOffset>
                </wp:positionH>
                <wp:positionV relativeFrom="paragraph">
                  <wp:posOffset>157480</wp:posOffset>
                </wp:positionV>
                <wp:extent cx="0" cy="8441690"/>
                <wp:effectExtent l="0" t="0" r="19050" b="16510"/>
                <wp:wrapNone/>
                <wp:docPr id="354" name="Straight Connector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4" o:spid="_x0000_s1026" style="position:absolute;z-index:2520494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"/>
            </w:pict>
          </mc:Fallback>
        </mc:AlternateContent>
      </w:r>
      <w:r w:rsidR="00C30EDC">
        <w:rPr>
          <w:noProof/>
          <w:snapToGrid/>
          <w:lang w:val="nl-NL" w:eastAsia="nl-NL"/>
        </w:rPr>
        <mc:AlternateContent>
          <mc:Choice Requires="wps">
            <w:drawing>
              <wp:anchor distT="0" distB="0" distL="114300" distR="114300" simplePos="0" relativeHeight="252047360" behindDoc="0" locked="0" layoutInCell="1" allowOverlap="1" wp14:anchorId="5ACE53EA" wp14:editId="38761D76">
                <wp:simplePos x="0" y="0"/>
                <wp:positionH relativeFrom="column">
                  <wp:posOffset>-1144270</wp:posOffset>
                </wp:positionH>
                <wp:positionV relativeFrom="paragraph">
                  <wp:posOffset>1551305</wp:posOffset>
                </wp:positionV>
                <wp:extent cx="2844800" cy="471170"/>
                <wp:effectExtent l="1110615" t="0" r="1104265" b="0"/>
                <wp:wrapNone/>
                <wp:docPr id="35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299A" w:rsidRDefault="0077299A"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29" type="#_x0000_t202" style="position:absolute;left:0;text-align:left;margin-left:-90.1pt;margin-top:122.15pt;width:224pt;height:37.1pt;rotation:-90;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BngxgIAANY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BfIGeDGAgAA1gUAAA4AAAAAAAAAAAAAAAAALgIAAGRycy9lMm9Eb2MueG1sUEsBAi0AFAAG&#10;AAgAAAAhAGjRzwPbAAAABwEAAA8AAAAAAAAAAAAAAAAAIAUAAGRycy9kb3ducmV2LnhtbFBLBQYA&#10;AAAABAAEAPMAAAAoBgAAAAA=&#10;" filled="f" fillcolor="#0c9" stroked="f">
                <v:textbox style="layout-flow:vertical;mso-layout-flow-alt:bottom-to-top">
                  <w:txbxContent>
                    <w:p w:rsidR="0077299A" w:rsidRDefault="0077299A"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bookmarkStart w:id="9" w:name="_Toc367195541"/>
      <w:bookmarkEnd w:id="0"/>
    </w:p>
    <w:p w:rsidR="00C30EDC" w:rsidRPr="00356023" w:rsidRDefault="00C30EDC" w:rsidP="00C30EDC">
      <w:pPr>
        <w:pStyle w:val="Heading1"/>
        <w:jc w:val="center"/>
        <w:rPr>
          <w:rFonts w:eastAsia="SimSun"/>
          <w:snapToGrid/>
          <w:lang w:val="fr-FR"/>
        </w:rPr>
      </w:pPr>
      <w:bookmarkStart w:id="10" w:name="_Toc445413449"/>
      <w:r w:rsidRPr="00356023">
        <w:rPr>
          <w:rFonts w:eastAsia="SimSun"/>
          <w:snapToGrid/>
          <w:lang w:val="fr-FR"/>
        </w:rPr>
        <w:lastRenderedPageBreak/>
        <w:t xml:space="preserve">Document </w:t>
      </w:r>
      <w:proofErr w:type="spellStart"/>
      <w:r w:rsidRPr="00356023">
        <w:rPr>
          <w:rFonts w:eastAsia="SimSun"/>
          <w:snapToGrid/>
          <w:lang w:val="fr-FR"/>
        </w:rPr>
        <w:t>Revision</w:t>
      </w:r>
      <w:bookmarkEnd w:id="1"/>
      <w:bookmarkEnd w:id="2"/>
      <w:bookmarkEnd w:id="3"/>
      <w:bookmarkEnd w:id="4"/>
      <w:bookmarkEnd w:id="5"/>
      <w:bookmarkEnd w:id="6"/>
      <w:bookmarkEnd w:id="7"/>
      <w:bookmarkEnd w:id="9"/>
      <w:bookmarkEnd w:id="10"/>
      <w:proofErr w:type="spellEnd"/>
    </w:p>
    <w:p w:rsidR="00C30EDC" w:rsidRDefault="00C30EDC" w:rsidP="00C30EDC">
      <w:r w:rsidRPr="00356023">
        <w:rPr>
          <w:rFonts w:ascii="Arial" w:eastAsia="SimSun" w:hAnsi="Arial"/>
          <w:snapToGrid/>
          <w:sz w:val="22"/>
          <w:szCs w:val="24"/>
        </w:rPr>
        <w:t>Revisions to the IALA Document are to be noted in the table prior to the issue of a revised document</w:t>
      </w:r>
    </w:p>
    <w:p w:rsidR="00C30EDC" w:rsidRDefault="00C30EDC" w:rsidP="00C30EDC"/>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91050F" w:rsidTr="007E72F8">
        <w:tc>
          <w:tcPr>
            <w:tcW w:w="1908"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Date</w:t>
            </w:r>
          </w:p>
        </w:tc>
        <w:tc>
          <w:tcPr>
            <w:tcW w:w="3360"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Requirement for Revision</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10 Oct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Draft considered at VTS38 and approved</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BF3C7A" w:rsidP="007E72F8">
            <w:r>
              <w:t>17 Apr 2015</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BF3C7A" w:rsidP="007E72F8">
            <w:r>
              <w:t>Updated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BF3C7A" w:rsidP="007E72F8">
            <w:r>
              <w:t>Task Register updated following outcomes from VTS39</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DD50A5" w:rsidP="007E72F8">
            <w:r>
              <w:t>10</w:t>
            </w:r>
            <w:r w:rsidR="008D3452">
              <w:t xml:space="preserve"> March 2016</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8D3452" w:rsidP="007E72F8">
            <w:r>
              <w:t>Document reviewed</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8D3452" w:rsidP="00334B65">
            <w:r>
              <w:t>Updated following VTS41</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bl>
    <w:p w:rsidR="00C30EDC" w:rsidRDefault="00C30EDC" w:rsidP="00C30EDC"/>
    <w:p w:rsidR="0056530D" w:rsidRDefault="0056530D" w:rsidP="0056530D">
      <w:pPr>
        <w:pStyle w:val="Heading1"/>
      </w:pPr>
      <w:bookmarkStart w:id="11" w:name="_Toc445413450"/>
      <w:r>
        <w:t>Purpose of this Document</w:t>
      </w:r>
      <w:bookmarkEnd w:id="11"/>
    </w:p>
    <w:p w:rsidR="0056530D" w:rsidRDefault="0056530D" w:rsidP="0056530D">
      <w:r>
        <w:t>The purpose of this document is to m</w:t>
      </w:r>
      <w:r w:rsidRPr="0056530D">
        <w:t>aintain</w:t>
      </w:r>
      <w:r>
        <w:t xml:space="preserve"> a register of VTS Committee Work Programme Tasks for 2014-18 which</w:t>
      </w:r>
      <w:r w:rsidR="00FC5E14">
        <w:t xml:space="preserve"> describes</w:t>
      </w:r>
      <w:r>
        <w:t>:</w:t>
      </w:r>
    </w:p>
    <w:p w:rsidR="0056530D" w:rsidRDefault="00FC5E14" w:rsidP="0056530D">
      <w:pPr>
        <w:pStyle w:val="ListParagraph"/>
        <w:numPr>
          <w:ilvl w:val="0"/>
          <w:numId w:val="10"/>
        </w:numPr>
      </w:pPr>
      <w:r>
        <w:t>The</w:t>
      </w:r>
      <w:r w:rsidR="0056530D">
        <w:t xml:space="preserve"> current status of each Task </w:t>
      </w:r>
    </w:p>
    <w:p w:rsidR="0056530D" w:rsidRDefault="00FC5E14" w:rsidP="0056530D">
      <w:pPr>
        <w:pStyle w:val="ListParagraph"/>
        <w:numPr>
          <w:ilvl w:val="0"/>
          <w:numId w:val="10"/>
        </w:numPr>
      </w:pPr>
      <w:r>
        <w:t>Ho</w:t>
      </w:r>
      <w:r w:rsidR="0056530D">
        <w:t xml:space="preserve">w the Task is linked to IALA’s </w:t>
      </w:r>
      <w:r w:rsidR="0056530D" w:rsidRPr="0056530D">
        <w:t>Strategic Alignment</w:t>
      </w:r>
    </w:p>
    <w:p w:rsidR="0056530D" w:rsidRDefault="00FC5E14" w:rsidP="0056530D">
      <w:pPr>
        <w:pStyle w:val="ListParagraph"/>
        <w:numPr>
          <w:ilvl w:val="0"/>
          <w:numId w:val="10"/>
        </w:numPr>
      </w:pPr>
      <w:r>
        <w:t>K</w:t>
      </w:r>
      <w:r w:rsidR="0056530D">
        <w:t xml:space="preserve">ey changes to the Task </w:t>
      </w:r>
      <w:r>
        <w:t>during its development</w:t>
      </w:r>
      <w:r w:rsidR="0056530D">
        <w:t xml:space="preserve"> </w:t>
      </w:r>
    </w:p>
    <w:p w:rsidR="0056530D" w:rsidRDefault="0056530D" w:rsidP="0056530D"/>
    <w:p w:rsidR="00FC5E14" w:rsidRDefault="00FC5E14" w:rsidP="0056530D">
      <w:r w:rsidRPr="00FC5E14">
        <w:rPr>
          <w:u w:val="single"/>
        </w:rPr>
        <w:t>Note</w:t>
      </w:r>
      <w:r>
        <w:t>: A copy of IALA’s Strategic Vision 2014-18 is at Annex 1.</w:t>
      </w:r>
    </w:p>
    <w:p w:rsidR="00FC5E14" w:rsidRDefault="00FC5E14" w:rsidP="0056530D"/>
    <w:p w:rsidR="0056530D" w:rsidRPr="0056530D" w:rsidRDefault="0056530D" w:rsidP="0056530D"/>
    <w:p w:rsidR="00C30EDC" w:rsidRDefault="00C30EDC" w:rsidP="00C30EDC">
      <w:pPr>
        <w:jc w:val="center"/>
        <w:rPr>
          <w:b/>
        </w:rPr>
      </w:pPr>
      <w:r w:rsidRPr="0091050F">
        <w:rPr>
          <w:b/>
        </w:rPr>
        <w:br w:type="page"/>
      </w:r>
      <w:bookmarkStart w:id="12" w:name="_Toc367195542"/>
      <w:r w:rsidRPr="0091050F">
        <w:rPr>
          <w:b/>
        </w:rPr>
        <w:lastRenderedPageBreak/>
        <w:t>Table of Contents</w:t>
      </w:r>
      <w:bookmarkEnd w:id="12"/>
      <w:r w:rsidRPr="0091050F">
        <w:rPr>
          <w:b/>
        </w:rPr>
        <w:t xml:space="preserve"> </w:t>
      </w:r>
    </w:p>
    <w:p w:rsidR="00C30EDC" w:rsidRPr="005101A3" w:rsidRDefault="00C30EDC" w:rsidP="00C30EDC"/>
    <w:p w:rsidR="00C30EDC" w:rsidRDefault="00C30EDC" w:rsidP="00C30EDC">
      <w:pPr>
        <w:pStyle w:val="TOCHeading"/>
      </w:pPr>
      <w:r>
        <w:t>Table of Contents</w:t>
      </w:r>
    </w:p>
    <w:p w:rsidR="00334B65" w:rsidRDefault="00C30EDC">
      <w:pPr>
        <w:pStyle w:val="TOC1"/>
        <w:tabs>
          <w:tab w:val="right" w:leader="dot" w:pos="9016"/>
        </w:tabs>
        <w:rPr>
          <w:rFonts w:asciiTheme="minorHAnsi" w:eastAsiaTheme="minorEastAsia" w:hAnsiTheme="minorHAnsi" w:cstheme="minorBidi"/>
          <w:b w:val="0"/>
          <w:bCs w:val="0"/>
          <w:noProof/>
          <w:snapToGrid/>
          <w:sz w:val="22"/>
          <w:szCs w:val="22"/>
          <w:lang w:val="en-AU" w:eastAsia="en-AU"/>
        </w:rPr>
      </w:pPr>
      <w:r>
        <w:fldChar w:fldCharType="begin"/>
      </w:r>
      <w:r>
        <w:instrText xml:space="preserve"> TOC \o "1-3" \h \z \u </w:instrText>
      </w:r>
      <w:r>
        <w:fldChar w:fldCharType="separate"/>
      </w:r>
      <w:hyperlink w:anchor="_Toc445413448" w:history="1">
        <w:r w:rsidR="00334B65">
          <w:rPr>
            <w:noProof/>
            <w:webHidden/>
          </w:rPr>
          <w:tab/>
        </w:r>
        <w:r w:rsidR="00334B65">
          <w:rPr>
            <w:noProof/>
            <w:webHidden/>
          </w:rPr>
          <w:fldChar w:fldCharType="begin"/>
        </w:r>
        <w:r w:rsidR="00334B65">
          <w:rPr>
            <w:noProof/>
            <w:webHidden/>
          </w:rPr>
          <w:instrText xml:space="preserve"> PAGEREF _Toc445413448 \h </w:instrText>
        </w:r>
        <w:r w:rsidR="00334B65">
          <w:rPr>
            <w:noProof/>
            <w:webHidden/>
          </w:rPr>
        </w:r>
        <w:r w:rsidR="00334B65">
          <w:rPr>
            <w:noProof/>
            <w:webHidden/>
          </w:rPr>
          <w:fldChar w:fldCharType="separate"/>
        </w:r>
        <w:r w:rsidR="00334B65">
          <w:rPr>
            <w:noProof/>
            <w:webHidden/>
          </w:rPr>
          <w:t>1</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49" w:history="1">
        <w:r w:rsidR="00334B65" w:rsidRPr="00103268">
          <w:rPr>
            <w:rStyle w:val="Hyperlink"/>
            <w:rFonts w:eastAsia="SimSun"/>
            <w:noProof/>
            <w:lang w:val="fr-FR"/>
          </w:rPr>
          <w:t>Document Revision</w:t>
        </w:r>
        <w:r w:rsidR="00334B65">
          <w:rPr>
            <w:noProof/>
            <w:webHidden/>
          </w:rPr>
          <w:tab/>
        </w:r>
        <w:r w:rsidR="00334B65">
          <w:rPr>
            <w:noProof/>
            <w:webHidden/>
          </w:rPr>
          <w:fldChar w:fldCharType="begin"/>
        </w:r>
        <w:r w:rsidR="00334B65">
          <w:rPr>
            <w:noProof/>
            <w:webHidden/>
          </w:rPr>
          <w:instrText xml:space="preserve"> PAGEREF _Toc445413449 \h </w:instrText>
        </w:r>
        <w:r w:rsidR="00334B65">
          <w:rPr>
            <w:noProof/>
            <w:webHidden/>
          </w:rPr>
        </w:r>
        <w:r w:rsidR="00334B65">
          <w:rPr>
            <w:noProof/>
            <w:webHidden/>
          </w:rPr>
          <w:fldChar w:fldCharType="separate"/>
        </w:r>
        <w:r w:rsidR="00334B65">
          <w:rPr>
            <w:noProof/>
            <w:webHidden/>
          </w:rPr>
          <w:t>1</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50" w:history="1">
        <w:r w:rsidR="00334B65" w:rsidRPr="00103268">
          <w:rPr>
            <w:rStyle w:val="Hyperlink"/>
            <w:noProof/>
          </w:rPr>
          <w:t>Purpose of this Document</w:t>
        </w:r>
        <w:r w:rsidR="00334B65">
          <w:rPr>
            <w:noProof/>
            <w:webHidden/>
          </w:rPr>
          <w:tab/>
        </w:r>
        <w:r w:rsidR="00334B65">
          <w:rPr>
            <w:noProof/>
            <w:webHidden/>
          </w:rPr>
          <w:fldChar w:fldCharType="begin"/>
        </w:r>
        <w:r w:rsidR="00334B65">
          <w:rPr>
            <w:noProof/>
            <w:webHidden/>
          </w:rPr>
          <w:instrText xml:space="preserve"> PAGEREF _Toc445413450 \h </w:instrText>
        </w:r>
        <w:r w:rsidR="00334B65">
          <w:rPr>
            <w:noProof/>
            <w:webHidden/>
          </w:rPr>
        </w:r>
        <w:r w:rsidR="00334B65">
          <w:rPr>
            <w:noProof/>
            <w:webHidden/>
          </w:rPr>
          <w:fldChar w:fldCharType="separate"/>
        </w:r>
        <w:r w:rsidR="00334B65">
          <w:rPr>
            <w:noProof/>
            <w:webHidden/>
          </w:rPr>
          <w:t>1</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51" w:history="1">
        <w:r w:rsidR="00334B65" w:rsidRPr="00103268">
          <w:rPr>
            <w:rStyle w:val="Hyperlink"/>
            <w:noProof/>
          </w:rPr>
          <w:t>1.1.1 Produce a Guideline on the use of decision support tools in VTS</w:t>
        </w:r>
        <w:r w:rsidR="00334B65">
          <w:rPr>
            <w:noProof/>
            <w:webHidden/>
          </w:rPr>
          <w:tab/>
        </w:r>
        <w:r w:rsidR="00334B65">
          <w:rPr>
            <w:noProof/>
            <w:webHidden/>
          </w:rPr>
          <w:fldChar w:fldCharType="begin"/>
        </w:r>
        <w:r w:rsidR="00334B65">
          <w:rPr>
            <w:noProof/>
            <w:webHidden/>
          </w:rPr>
          <w:instrText xml:space="preserve"> PAGEREF _Toc445413451 \h </w:instrText>
        </w:r>
        <w:r w:rsidR="00334B65">
          <w:rPr>
            <w:noProof/>
            <w:webHidden/>
          </w:rPr>
        </w:r>
        <w:r w:rsidR="00334B65">
          <w:rPr>
            <w:noProof/>
            <w:webHidden/>
          </w:rPr>
          <w:fldChar w:fldCharType="separate"/>
        </w:r>
        <w:r w:rsidR="00334B65">
          <w:rPr>
            <w:noProof/>
            <w:webHidden/>
          </w:rPr>
          <w:t>4</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52" w:history="1">
        <w:r w:rsidR="00334B65" w:rsidRPr="00103268">
          <w:rPr>
            <w:rStyle w:val="Hyperlink"/>
            <w:noProof/>
          </w:rPr>
          <w:t>1.1.2 Update the VTS Manual</w:t>
        </w:r>
        <w:r w:rsidR="00334B65">
          <w:rPr>
            <w:noProof/>
            <w:webHidden/>
          </w:rPr>
          <w:tab/>
        </w:r>
        <w:r w:rsidR="00334B65">
          <w:rPr>
            <w:noProof/>
            <w:webHidden/>
          </w:rPr>
          <w:fldChar w:fldCharType="begin"/>
        </w:r>
        <w:r w:rsidR="00334B65">
          <w:rPr>
            <w:noProof/>
            <w:webHidden/>
          </w:rPr>
          <w:instrText xml:space="preserve"> PAGEREF _Toc445413452 \h </w:instrText>
        </w:r>
        <w:r w:rsidR="00334B65">
          <w:rPr>
            <w:noProof/>
            <w:webHidden/>
          </w:rPr>
        </w:r>
        <w:r w:rsidR="00334B65">
          <w:rPr>
            <w:noProof/>
            <w:webHidden/>
          </w:rPr>
          <w:fldChar w:fldCharType="separate"/>
        </w:r>
        <w:r w:rsidR="00334B65">
          <w:rPr>
            <w:noProof/>
            <w:webHidden/>
          </w:rPr>
          <w:t>5</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53" w:history="1">
        <w:r w:rsidR="00334B65" w:rsidRPr="00103268">
          <w:rPr>
            <w:rStyle w:val="Hyperlink"/>
            <w:noProof/>
          </w:rPr>
          <w:t>1.1.3 Produce a Guideline on marine casualty / incident / reporting and recording, including near miss situations as it relates to VTS.</w:t>
        </w:r>
        <w:r w:rsidR="00334B65">
          <w:rPr>
            <w:noProof/>
            <w:webHidden/>
          </w:rPr>
          <w:tab/>
        </w:r>
        <w:r w:rsidR="00334B65">
          <w:rPr>
            <w:noProof/>
            <w:webHidden/>
          </w:rPr>
          <w:fldChar w:fldCharType="begin"/>
        </w:r>
        <w:r w:rsidR="00334B65">
          <w:rPr>
            <w:noProof/>
            <w:webHidden/>
          </w:rPr>
          <w:instrText xml:space="preserve"> PAGEREF _Toc445413453 \h </w:instrText>
        </w:r>
        <w:r w:rsidR="00334B65">
          <w:rPr>
            <w:noProof/>
            <w:webHidden/>
          </w:rPr>
        </w:r>
        <w:r w:rsidR="00334B65">
          <w:rPr>
            <w:noProof/>
            <w:webHidden/>
          </w:rPr>
          <w:fldChar w:fldCharType="separate"/>
        </w:r>
        <w:r w:rsidR="00334B65">
          <w:rPr>
            <w:noProof/>
            <w:webHidden/>
          </w:rPr>
          <w:t>6</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54" w:history="1">
        <w:r w:rsidR="00334B65" w:rsidRPr="00103268">
          <w:rPr>
            <w:rStyle w:val="Hyperlink"/>
            <w:noProof/>
          </w:rPr>
          <w:t>1.1.4 Produce a Guideline on Maritime Service Portfolios for VTS</w:t>
        </w:r>
        <w:r w:rsidR="00334B65">
          <w:rPr>
            <w:noProof/>
            <w:webHidden/>
          </w:rPr>
          <w:tab/>
        </w:r>
        <w:r w:rsidR="00334B65">
          <w:rPr>
            <w:noProof/>
            <w:webHidden/>
          </w:rPr>
          <w:fldChar w:fldCharType="begin"/>
        </w:r>
        <w:r w:rsidR="00334B65">
          <w:rPr>
            <w:noProof/>
            <w:webHidden/>
          </w:rPr>
          <w:instrText xml:space="preserve"> PAGEREF _Toc445413454 \h </w:instrText>
        </w:r>
        <w:r w:rsidR="00334B65">
          <w:rPr>
            <w:noProof/>
            <w:webHidden/>
          </w:rPr>
        </w:r>
        <w:r w:rsidR="00334B65">
          <w:rPr>
            <w:noProof/>
            <w:webHidden/>
          </w:rPr>
          <w:fldChar w:fldCharType="separate"/>
        </w:r>
        <w:r w:rsidR="00334B65">
          <w:rPr>
            <w:noProof/>
            <w:webHidden/>
          </w:rPr>
          <w:t>7</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55" w:history="1">
        <w:r w:rsidR="00334B65" w:rsidRPr="00103268">
          <w:rPr>
            <w:rStyle w:val="Hyperlink"/>
            <w:noProof/>
          </w:rPr>
          <w:t>1.1.5 Produce a Guideline on Preparing for IMO Member State Audit Scheme (IMSAS) as it relates to VTS</w:t>
        </w:r>
        <w:r w:rsidR="00334B65">
          <w:rPr>
            <w:noProof/>
            <w:webHidden/>
          </w:rPr>
          <w:tab/>
        </w:r>
        <w:r w:rsidR="00334B65">
          <w:rPr>
            <w:noProof/>
            <w:webHidden/>
          </w:rPr>
          <w:fldChar w:fldCharType="begin"/>
        </w:r>
        <w:r w:rsidR="00334B65">
          <w:rPr>
            <w:noProof/>
            <w:webHidden/>
          </w:rPr>
          <w:instrText xml:space="preserve"> PAGEREF _Toc445413455 \h </w:instrText>
        </w:r>
        <w:r w:rsidR="00334B65">
          <w:rPr>
            <w:noProof/>
            <w:webHidden/>
          </w:rPr>
        </w:r>
        <w:r w:rsidR="00334B65">
          <w:rPr>
            <w:noProof/>
            <w:webHidden/>
          </w:rPr>
          <w:fldChar w:fldCharType="separate"/>
        </w:r>
        <w:r w:rsidR="00334B65">
          <w:rPr>
            <w:noProof/>
            <w:webHidden/>
          </w:rPr>
          <w:t>9</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56" w:history="1">
        <w:r w:rsidR="00334B65" w:rsidRPr="00103268">
          <w:rPr>
            <w:rStyle w:val="Hyperlink"/>
            <w:noProof/>
          </w:rPr>
          <w:t>1.1.6 Produce a Guideline on Measures to Evaluate the Effectiveness of a VTS</w:t>
        </w:r>
        <w:r w:rsidR="00334B65">
          <w:rPr>
            <w:noProof/>
            <w:webHidden/>
          </w:rPr>
          <w:tab/>
        </w:r>
        <w:r w:rsidR="00334B65">
          <w:rPr>
            <w:noProof/>
            <w:webHidden/>
          </w:rPr>
          <w:fldChar w:fldCharType="begin"/>
        </w:r>
        <w:r w:rsidR="00334B65">
          <w:rPr>
            <w:noProof/>
            <w:webHidden/>
          </w:rPr>
          <w:instrText xml:space="preserve"> PAGEREF _Toc445413456 \h </w:instrText>
        </w:r>
        <w:r w:rsidR="00334B65">
          <w:rPr>
            <w:noProof/>
            <w:webHidden/>
          </w:rPr>
        </w:r>
        <w:r w:rsidR="00334B65">
          <w:rPr>
            <w:noProof/>
            <w:webHidden/>
          </w:rPr>
          <w:fldChar w:fldCharType="separate"/>
        </w:r>
        <w:r w:rsidR="00334B65">
          <w:rPr>
            <w:noProof/>
            <w:webHidden/>
          </w:rPr>
          <w:t>11</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57" w:history="1">
        <w:r w:rsidR="00334B65" w:rsidRPr="00103268">
          <w:rPr>
            <w:rStyle w:val="Hyperlink"/>
            <w:noProof/>
          </w:rPr>
          <w:t>1.2.1 Produce a Guideline on public and media relations in special / defined circumstances</w:t>
        </w:r>
        <w:r w:rsidR="00334B65">
          <w:rPr>
            <w:noProof/>
            <w:webHidden/>
          </w:rPr>
          <w:tab/>
        </w:r>
        <w:r w:rsidR="00334B65">
          <w:rPr>
            <w:noProof/>
            <w:webHidden/>
          </w:rPr>
          <w:fldChar w:fldCharType="begin"/>
        </w:r>
        <w:r w:rsidR="00334B65">
          <w:rPr>
            <w:noProof/>
            <w:webHidden/>
          </w:rPr>
          <w:instrText xml:space="preserve"> PAGEREF _Toc445413457 \h </w:instrText>
        </w:r>
        <w:r w:rsidR="00334B65">
          <w:rPr>
            <w:noProof/>
            <w:webHidden/>
          </w:rPr>
        </w:r>
        <w:r w:rsidR="00334B65">
          <w:rPr>
            <w:noProof/>
            <w:webHidden/>
          </w:rPr>
          <w:fldChar w:fldCharType="separate"/>
        </w:r>
        <w:r w:rsidR="00334B65">
          <w:rPr>
            <w:noProof/>
            <w:webHidden/>
          </w:rPr>
          <w:t>13</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58" w:history="1">
        <w:r w:rsidR="00334B65" w:rsidRPr="00103268">
          <w:rPr>
            <w:rStyle w:val="Hyperlink"/>
            <w:noProof/>
          </w:rPr>
          <w:t>1.3.1 Produce a Recommendation / Guideline on VTS Communications</w:t>
        </w:r>
        <w:r w:rsidR="00334B65">
          <w:rPr>
            <w:noProof/>
            <w:webHidden/>
          </w:rPr>
          <w:tab/>
        </w:r>
        <w:r w:rsidR="00334B65">
          <w:rPr>
            <w:noProof/>
            <w:webHidden/>
          </w:rPr>
          <w:fldChar w:fldCharType="begin"/>
        </w:r>
        <w:r w:rsidR="00334B65">
          <w:rPr>
            <w:noProof/>
            <w:webHidden/>
          </w:rPr>
          <w:instrText xml:space="preserve"> PAGEREF _Toc445413458 \h </w:instrText>
        </w:r>
        <w:r w:rsidR="00334B65">
          <w:rPr>
            <w:noProof/>
            <w:webHidden/>
          </w:rPr>
        </w:r>
        <w:r w:rsidR="00334B65">
          <w:rPr>
            <w:noProof/>
            <w:webHidden/>
          </w:rPr>
          <w:fldChar w:fldCharType="separate"/>
        </w:r>
        <w:r w:rsidR="00334B65">
          <w:rPr>
            <w:noProof/>
            <w:webHidden/>
          </w:rPr>
          <w:t>14</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59" w:history="1">
        <w:r w:rsidR="00334B65" w:rsidRPr="00103268">
          <w:rPr>
            <w:rStyle w:val="Hyperlink"/>
            <w:noProof/>
          </w:rPr>
          <w:t>1.4.1 Develop an “IALA VTS Strategy Paper” with regards to the delivery of VTS in a rapidly changing world and the possible implications for IMO Resolution A.857(20) Guidelines for Vessel Traffic Services</w:t>
        </w:r>
        <w:r w:rsidR="00334B65">
          <w:rPr>
            <w:noProof/>
            <w:webHidden/>
          </w:rPr>
          <w:tab/>
        </w:r>
        <w:r w:rsidR="00334B65">
          <w:rPr>
            <w:noProof/>
            <w:webHidden/>
          </w:rPr>
          <w:fldChar w:fldCharType="begin"/>
        </w:r>
        <w:r w:rsidR="00334B65">
          <w:rPr>
            <w:noProof/>
            <w:webHidden/>
          </w:rPr>
          <w:instrText xml:space="preserve"> PAGEREF _Toc445413459 \h </w:instrText>
        </w:r>
        <w:r w:rsidR="00334B65">
          <w:rPr>
            <w:noProof/>
            <w:webHidden/>
          </w:rPr>
        </w:r>
        <w:r w:rsidR="00334B65">
          <w:rPr>
            <w:noProof/>
            <w:webHidden/>
          </w:rPr>
          <w:fldChar w:fldCharType="separate"/>
        </w:r>
        <w:r w:rsidR="00334B65">
          <w:rPr>
            <w:noProof/>
            <w:webHidden/>
          </w:rPr>
          <w:t>16</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60" w:history="1">
        <w:r w:rsidR="00334B65" w:rsidRPr="00103268">
          <w:rPr>
            <w:rStyle w:val="Hyperlink"/>
            <w:noProof/>
          </w:rPr>
          <w:t>1.4.2 Review/update/provide input to IMO on Resolution A.857(20) Guidelines for VTS</w:t>
        </w:r>
        <w:r w:rsidR="00334B65">
          <w:rPr>
            <w:noProof/>
            <w:webHidden/>
          </w:rPr>
          <w:tab/>
        </w:r>
        <w:r w:rsidR="00334B65">
          <w:rPr>
            <w:noProof/>
            <w:webHidden/>
          </w:rPr>
          <w:fldChar w:fldCharType="begin"/>
        </w:r>
        <w:r w:rsidR="00334B65">
          <w:rPr>
            <w:noProof/>
            <w:webHidden/>
          </w:rPr>
          <w:instrText xml:space="preserve"> PAGEREF _Toc445413460 \h </w:instrText>
        </w:r>
        <w:r w:rsidR="00334B65">
          <w:rPr>
            <w:noProof/>
            <w:webHidden/>
          </w:rPr>
        </w:r>
        <w:r w:rsidR="00334B65">
          <w:rPr>
            <w:noProof/>
            <w:webHidden/>
          </w:rPr>
          <w:fldChar w:fldCharType="separate"/>
        </w:r>
        <w:r w:rsidR="00334B65">
          <w:rPr>
            <w:noProof/>
            <w:webHidden/>
          </w:rPr>
          <w:t>18</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61" w:history="1">
        <w:r w:rsidR="00334B65" w:rsidRPr="00103268">
          <w:rPr>
            <w:rStyle w:val="Hyperlink"/>
            <w:noProof/>
          </w:rPr>
          <w:t>1.4.3 Develop and conduct a global VTS Questionnaire</w:t>
        </w:r>
        <w:r w:rsidR="00334B65">
          <w:rPr>
            <w:noProof/>
            <w:webHidden/>
          </w:rPr>
          <w:tab/>
        </w:r>
        <w:r w:rsidR="00334B65">
          <w:rPr>
            <w:noProof/>
            <w:webHidden/>
          </w:rPr>
          <w:fldChar w:fldCharType="begin"/>
        </w:r>
        <w:r w:rsidR="00334B65">
          <w:rPr>
            <w:noProof/>
            <w:webHidden/>
          </w:rPr>
          <w:instrText xml:space="preserve"> PAGEREF _Toc445413461 \h </w:instrText>
        </w:r>
        <w:r w:rsidR="00334B65">
          <w:rPr>
            <w:noProof/>
            <w:webHidden/>
          </w:rPr>
        </w:r>
        <w:r w:rsidR="00334B65">
          <w:rPr>
            <w:noProof/>
            <w:webHidden/>
          </w:rPr>
          <w:fldChar w:fldCharType="separate"/>
        </w:r>
        <w:r w:rsidR="00334B65">
          <w:rPr>
            <w:noProof/>
            <w:webHidden/>
          </w:rPr>
          <w:t>20</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62" w:history="1">
        <w:r w:rsidR="00334B65" w:rsidRPr="00103268">
          <w:rPr>
            <w:rStyle w:val="Hyperlink"/>
            <w:noProof/>
          </w:rPr>
          <w:t>1.4.4 Produce a Guideline on preparing for Zero Accident Campaign</w:t>
        </w:r>
        <w:r w:rsidR="00334B65">
          <w:rPr>
            <w:noProof/>
            <w:webHidden/>
          </w:rPr>
          <w:tab/>
        </w:r>
        <w:r w:rsidR="00334B65">
          <w:rPr>
            <w:noProof/>
            <w:webHidden/>
          </w:rPr>
          <w:fldChar w:fldCharType="begin"/>
        </w:r>
        <w:r w:rsidR="00334B65">
          <w:rPr>
            <w:noProof/>
            <w:webHidden/>
          </w:rPr>
          <w:instrText xml:space="preserve"> PAGEREF _Toc445413462 \h </w:instrText>
        </w:r>
        <w:r w:rsidR="00334B65">
          <w:rPr>
            <w:noProof/>
            <w:webHidden/>
          </w:rPr>
        </w:r>
        <w:r w:rsidR="00334B65">
          <w:rPr>
            <w:noProof/>
            <w:webHidden/>
          </w:rPr>
          <w:fldChar w:fldCharType="separate"/>
        </w:r>
        <w:r w:rsidR="00334B65">
          <w:rPr>
            <w:noProof/>
            <w:webHidden/>
          </w:rPr>
          <w:t>22</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63" w:history="1">
        <w:r w:rsidR="00334B65" w:rsidRPr="00103268">
          <w:rPr>
            <w:rStyle w:val="Hyperlink"/>
            <w:noProof/>
          </w:rPr>
          <w:t>2.1.1 Produce a Recommendation on the portrayal of VTS information and data</w:t>
        </w:r>
        <w:r w:rsidR="00334B65">
          <w:rPr>
            <w:noProof/>
            <w:webHidden/>
          </w:rPr>
          <w:tab/>
        </w:r>
        <w:r w:rsidR="00334B65">
          <w:rPr>
            <w:noProof/>
            <w:webHidden/>
          </w:rPr>
          <w:fldChar w:fldCharType="begin"/>
        </w:r>
        <w:r w:rsidR="00334B65">
          <w:rPr>
            <w:noProof/>
            <w:webHidden/>
          </w:rPr>
          <w:instrText xml:space="preserve"> PAGEREF _Toc445413463 \h </w:instrText>
        </w:r>
        <w:r w:rsidR="00334B65">
          <w:rPr>
            <w:noProof/>
            <w:webHidden/>
          </w:rPr>
        </w:r>
        <w:r w:rsidR="00334B65">
          <w:rPr>
            <w:noProof/>
            <w:webHidden/>
          </w:rPr>
          <w:fldChar w:fldCharType="separate"/>
        </w:r>
        <w:r w:rsidR="00334B65">
          <w:rPr>
            <w:noProof/>
            <w:webHidden/>
          </w:rPr>
          <w:t>23</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64" w:history="1">
        <w:r w:rsidR="00334B65" w:rsidRPr="00103268">
          <w:rPr>
            <w:rStyle w:val="Hyperlink"/>
            <w:noProof/>
          </w:rPr>
          <w:t>2.2.1 Develop Guidance on the technical acceptance of a VTS system</w:t>
        </w:r>
        <w:r w:rsidR="00334B65">
          <w:rPr>
            <w:noProof/>
            <w:webHidden/>
          </w:rPr>
          <w:tab/>
        </w:r>
        <w:r w:rsidR="00334B65">
          <w:rPr>
            <w:noProof/>
            <w:webHidden/>
          </w:rPr>
          <w:fldChar w:fldCharType="begin"/>
        </w:r>
        <w:r w:rsidR="00334B65">
          <w:rPr>
            <w:noProof/>
            <w:webHidden/>
          </w:rPr>
          <w:instrText xml:space="preserve"> PAGEREF _Toc445413464 \h </w:instrText>
        </w:r>
        <w:r w:rsidR="00334B65">
          <w:rPr>
            <w:noProof/>
            <w:webHidden/>
          </w:rPr>
        </w:r>
        <w:r w:rsidR="00334B65">
          <w:rPr>
            <w:noProof/>
            <w:webHidden/>
          </w:rPr>
          <w:fldChar w:fldCharType="separate"/>
        </w:r>
        <w:r w:rsidR="00334B65">
          <w:rPr>
            <w:noProof/>
            <w:webHidden/>
          </w:rPr>
          <w:t>24</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65" w:history="1">
        <w:r w:rsidR="00334B65" w:rsidRPr="00103268">
          <w:rPr>
            <w:rStyle w:val="Hyperlink"/>
            <w:noProof/>
          </w:rPr>
          <w:t>2.2.2 Review V-128 on Operational and Technical Performance Requirements for VTS Equipment</w:t>
        </w:r>
        <w:r w:rsidR="00334B65">
          <w:rPr>
            <w:noProof/>
            <w:webHidden/>
          </w:rPr>
          <w:tab/>
        </w:r>
        <w:r w:rsidR="00334B65">
          <w:rPr>
            <w:noProof/>
            <w:webHidden/>
          </w:rPr>
          <w:fldChar w:fldCharType="begin"/>
        </w:r>
        <w:r w:rsidR="00334B65">
          <w:rPr>
            <w:noProof/>
            <w:webHidden/>
          </w:rPr>
          <w:instrText xml:space="preserve"> PAGEREF _Toc445413465 \h </w:instrText>
        </w:r>
        <w:r w:rsidR="00334B65">
          <w:rPr>
            <w:noProof/>
            <w:webHidden/>
          </w:rPr>
        </w:r>
        <w:r w:rsidR="00334B65">
          <w:rPr>
            <w:noProof/>
            <w:webHidden/>
          </w:rPr>
          <w:fldChar w:fldCharType="separate"/>
        </w:r>
        <w:r w:rsidR="00334B65">
          <w:rPr>
            <w:noProof/>
            <w:webHidden/>
          </w:rPr>
          <w:t>26</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66" w:history="1">
        <w:r w:rsidR="00334B65" w:rsidRPr="00103268">
          <w:rPr>
            <w:rStyle w:val="Hyperlink"/>
            <w:noProof/>
          </w:rPr>
          <w:t>2.3.1 Provide a Guideline on the technical interface between VTS systems and the systems of other stakeholders</w:t>
        </w:r>
        <w:r w:rsidR="00334B65">
          <w:rPr>
            <w:noProof/>
            <w:webHidden/>
          </w:rPr>
          <w:tab/>
        </w:r>
        <w:r w:rsidR="00334B65">
          <w:rPr>
            <w:noProof/>
            <w:webHidden/>
          </w:rPr>
          <w:fldChar w:fldCharType="begin"/>
        </w:r>
        <w:r w:rsidR="00334B65">
          <w:rPr>
            <w:noProof/>
            <w:webHidden/>
          </w:rPr>
          <w:instrText xml:space="preserve"> PAGEREF _Toc445413466 \h </w:instrText>
        </w:r>
        <w:r w:rsidR="00334B65">
          <w:rPr>
            <w:noProof/>
            <w:webHidden/>
          </w:rPr>
        </w:r>
        <w:r w:rsidR="00334B65">
          <w:rPr>
            <w:noProof/>
            <w:webHidden/>
          </w:rPr>
          <w:fldChar w:fldCharType="separate"/>
        </w:r>
        <w:r w:rsidR="00334B65">
          <w:rPr>
            <w:noProof/>
            <w:webHidden/>
          </w:rPr>
          <w:t>28</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67" w:history="1">
        <w:r w:rsidR="00334B65" w:rsidRPr="00103268">
          <w:rPr>
            <w:rStyle w:val="Hyperlink"/>
            <w:noProof/>
          </w:rPr>
          <w:t>3.1.1 Develop a Model Course on Revalidation Process for VTS Certification</w:t>
        </w:r>
        <w:r w:rsidR="00334B65">
          <w:rPr>
            <w:noProof/>
            <w:webHidden/>
          </w:rPr>
          <w:tab/>
        </w:r>
        <w:r w:rsidR="00334B65">
          <w:rPr>
            <w:noProof/>
            <w:webHidden/>
          </w:rPr>
          <w:fldChar w:fldCharType="begin"/>
        </w:r>
        <w:r w:rsidR="00334B65">
          <w:rPr>
            <w:noProof/>
            <w:webHidden/>
          </w:rPr>
          <w:instrText xml:space="preserve"> PAGEREF _Toc445413467 \h </w:instrText>
        </w:r>
        <w:r w:rsidR="00334B65">
          <w:rPr>
            <w:noProof/>
            <w:webHidden/>
          </w:rPr>
        </w:r>
        <w:r w:rsidR="00334B65">
          <w:rPr>
            <w:noProof/>
            <w:webHidden/>
          </w:rPr>
          <w:fldChar w:fldCharType="separate"/>
        </w:r>
        <w:r w:rsidR="00334B65">
          <w:rPr>
            <w:noProof/>
            <w:webHidden/>
          </w:rPr>
          <w:t>30</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68" w:history="1">
        <w:r w:rsidR="00334B65" w:rsidRPr="00103268">
          <w:rPr>
            <w:rStyle w:val="Hyperlink"/>
            <w:noProof/>
          </w:rPr>
          <w:t>3.1.2 Produce a VTS Training Manual to complement the V-103 and its model courses</w:t>
        </w:r>
        <w:r w:rsidR="00334B65">
          <w:rPr>
            <w:noProof/>
            <w:webHidden/>
          </w:rPr>
          <w:tab/>
        </w:r>
        <w:r w:rsidR="00334B65">
          <w:rPr>
            <w:noProof/>
            <w:webHidden/>
          </w:rPr>
          <w:fldChar w:fldCharType="begin"/>
        </w:r>
        <w:r w:rsidR="00334B65">
          <w:rPr>
            <w:noProof/>
            <w:webHidden/>
          </w:rPr>
          <w:instrText xml:space="preserve"> PAGEREF _Toc445413468 \h </w:instrText>
        </w:r>
        <w:r w:rsidR="00334B65">
          <w:rPr>
            <w:noProof/>
            <w:webHidden/>
          </w:rPr>
        </w:r>
        <w:r w:rsidR="00334B65">
          <w:rPr>
            <w:noProof/>
            <w:webHidden/>
          </w:rPr>
          <w:fldChar w:fldCharType="separate"/>
        </w:r>
        <w:r w:rsidR="00334B65">
          <w:rPr>
            <w:noProof/>
            <w:webHidden/>
          </w:rPr>
          <w:t>32</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69" w:history="1">
        <w:r w:rsidR="00334B65" w:rsidRPr="00103268">
          <w:rPr>
            <w:rStyle w:val="Hyperlink"/>
            <w:noProof/>
          </w:rPr>
          <w:t>3.3.1 Develop guidance on human factors and Ergonomics in VTS</w:t>
        </w:r>
        <w:r w:rsidR="00334B65">
          <w:rPr>
            <w:noProof/>
            <w:webHidden/>
          </w:rPr>
          <w:tab/>
        </w:r>
        <w:r w:rsidR="00334B65">
          <w:rPr>
            <w:noProof/>
            <w:webHidden/>
          </w:rPr>
          <w:fldChar w:fldCharType="begin"/>
        </w:r>
        <w:r w:rsidR="00334B65">
          <w:rPr>
            <w:noProof/>
            <w:webHidden/>
          </w:rPr>
          <w:instrText xml:space="preserve"> PAGEREF _Toc445413469 \h </w:instrText>
        </w:r>
        <w:r w:rsidR="00334B65">
          <w:rPr>
            <w:noProof/>
            <w:webHidden/>
          </w:rPr>
        </w:r>
        <w:r w:rsidR="00334B65">
          <w:rPr>
            <w:noProof/>
            <w:webHidden/>
          </w:rPr>
          <w:fldChar w:fldCharType="separate"/>
        </w:r>
        <w:r w:rsidR="00334B65">
          <w:rPr>
            <w:noProof/>
            <w:webHidden/>
          </w:rPr>
          <w:t>33</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70" w:history="1">
        <w:r w:rsidR="00334B65" w:rsidRPr="00103268">
          <w:rPr>
            <w:rStyle w:val="Hyperlink"/>
            <w:noProof/>
          </w:rPr>
          <w:t>3.4.1 Develop a Guideline on VTS Awareness for Navigating Officers</w:t>
        </w:r>
        <w:r w:rsidR="00334B65">
          <w:rPr>
            <w:noProof/>
            <w:webHidden/>
          </w:rPr>
          <w:tab/>
        </w:r>
        <w:r w:rsidR="00334B65">
          <w:rPr>
            <w:noProof/>
            <w:webHidden/>
          </w:rPr>
          <w:fldChar w:fldCharType="begin"/>
        </w:r>
        <w:r w:rsidR="00334B65">
          <w:rPr>
            <w:noProof/>
            <w:webHidden/>
          </w:rPr>
          <w:instrText xml:space="preserve"> PAGEREF _Toc445413470 \h </w:instrText>
        </w:r>
        <w:r w:rsidR="00334B65">
          <w:rPr>
            <w:noProof/>
            <w:webHidden/>
          </w:rPr>
        </w:r>
        <w:r w:rsidR="00334B65">
          <w:rPr>
            <w:noProof/>
            <w:webHidden/>
          </w:rPr>
          <w:fldChar w:fldCharType="separate"/>
        </w:r>
        <w:r w:rsidR="00334B65">
          <w:rPr>
            <w:noProof/>
            <w:webHidden/>
          </w:rPr>
          <w:t>35</w:t>
        </w:r>
        <w:r w:rsidR="00334B65">
          <w:rPr>
            <w:noProof/>
            <w:webHidden/>
          </w:rPr>
          <w:fldChar w:fldCharType="end"/>
        </w:r>
      </w:hyperlink>
    </w:p>
    <w:p w:rsidR="00334B65" w:rsidRDefault="00DD0E10">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45413471" w:history="1">
        <w:r w:rsidR="00334B65" w:rsidRPr="00103268">
          <w:rPr>
            <w:rStyle w:val="Hyperlink"/>
            <w:noProof/>
            <w:lang w:val="en-AU"/>
          </w:rPr>
          <w:t>Annex 1: IALA’s Strategic Vision 2014-2026 (Approved by IALA Council C56 – 2013-12-11)</w:t>
        </w:r>
        <w:r w:rsidR="00334B65">
          <w:rPr>
            <w:noProof/>
            <w:webHidden/>
          </w:rPr>
          <w:tab/>
        </w:r>
        <w:r w:rsidR="00334B65">
          <w:rPr>
            <w:noProof/>
            <w:webHidden/>
          </w:rPr>
          <w:fldChar w:fldCharType="begin"/>
        </w:r>
        <w:r w:rsidR="00334B65">
          <w:rPr>
            <w:noProof/>
            <w:webHidden/>
          </w:rPr>
          <w:instrText xml:space="preserve"> PAGEREF _Toc445413471 \h </w:instrText>
        </w:r>
        <w:r w:rsidR="00334B65">
          <w:rPr>
            <w:noProof/>
            <w:webHidden/>
          </w:rPr>
        </w:r>
        <w:r w:rsidR="00334B65">
          <w:rPr>
            <w:noProof/>
            <w:webHidden/>
          </w:rPr>
          <w:fldChar w:fldCharType="separate"/>
        </w:r>
        <w:r w:rsidR="00334B65">
          <w:rPr>
            <w:noProof/>
            <w:webHidden/>
          </w:rPr>
          <w:t>36</w:t>
        </w:r>
        <w:r w:rsidR="00334B65">
          <w:rPr>
            <w:noProof/>
            <w:webHidden/>
          </w:rPr>
          <w:fldChar w:fldCharType="end"/>
        </w:r>
      </w:hyperlink>
    </w:p>
    <w:p w:rsidR="00C30EDC" w:rsidRDefault="00C30EDC" w:rsidP="00C30EDC">
      <w:pPr>
        <w:rPr>
          <w:b/>
          <w:bCs/>
          <w:noProof/>
        </w:rPr>
      </w:pPr>
      <w:r>
        <w:rPr>
          <w:b/>
          <w:bCs/>
          <w:noProof/>
        </w:rPr>
        <w:fldChar w:fldCharType="end"/>
      </w:r>
    </w:p>
    <w:p w:rsidR="00C30EDC" w:rsidRDefault="00C30EDC" w:rsidP="00C30EDC">
      <w:pPr>
        <w:rPr>
          <w:b/>
          <w:bCs/>
          <w:noProof/>
        </w:rPr>
      </w:pPr>
    </w:p>
    <w:p w:rsidR="00C30EDC" w:rsidRDefault="00C30EDC" w:rsidP="00C30EDC"/>
    <w:p w:rsidR="00BA0E98" w:rsidRDefault="00BA0E98">
      <w:pPr>
        <w:sectPr w:rsidR="00BA0E98" w:rsidSect="00B75CC2">
          <w:footerReference w:type="default" r:id="rId16"/>
          <w:pgSz w:w="11906" w:h="16838"/>
          <w:pgMar w:top="1440" w:right="1440" w:bottom="1440" w:left="1440" w:header="708" w:footer="708" w:gutter="0"/>
          <w:pgNumType w:start="1"/>
          <w:cols w:space="708"/>
          <w:docGrid w:linePitch="360"/>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3" w:name="_Toc445413451"/>
            <w:r>
              <w:t xml:space="preserve">1.1.1 </w:t>
            </w:r>
            <w:r w:rsidR="00360BB7" w:rsidRPr="00360BB7">
              <w:t>Produce a Guideline on the use of decision support tools in VTS</w:t>
            </w:r>
            <w:bookmarkEnd w:id="13"/>
          </w:p>
        </w:tc>
      </w:tr>
      <w:tr w:rsidR="00360BB7" w:rsidTr="00C50375">
        <w:trPr>
          <w:cantSplit/>
          <w:trHeight w:val="854"/>
        </w:trPr>
        <w:tc>
          <w:tcPr>
            <w:tcW w:w="1668" w:type="dxa"/>
          </w:tcPr>
          <w:p w:rsidR="00360BB7" w:rsidRPr="000366B9" w:rsidRDefault="00AE0F5A" w:rsidP="00AE0F5A">
            <w:pPr>
              <w:pStyle w:val="BodyText3"/>
              <w:tabs>
                <w:tab w:val="clear" w:pos="720"/>
              </w:tabs>
              <w:spacing w:before="120"/>
              <w:ind w:left="0"/>
              <w:rPr>
                <w:i w:val="0"/>
                <w:sz w:val="20"/>
              </w:rPr>
            </w:pPr>
            <w:r>
              <w:rPr>
                <w:i w:val="0"/>
                <w:sz w:val="20"/>
              </w:rPr>
              <w:t>Objectives of the task</w:t>
            </w:r>
          </w:p>
        </w:tc>
        <w:tc>
          <w:tcPr>
            <w:tcW w:w="7938" w:type="dxa"/>
            <w:gridSpan w:val="4"/>
          </w:tcPr>
          <w:p w:rsidR="00360BB7" w:rsidRPr="00AE0F5A" w:rsidRDefault="00E0124F" w:rsidP="00AE0F5A">
            <w:pPr>
              <w:pStyle w:val="BodyText3"/>
              <w:spacing w:before="120"/>
              <w:ind w:left="0"/>
              <w:jc w:val="both"/>
              <w:rPr>
                <w:i w:val="0"/>
                <w:sz w:val="20"/>
              </w:rPr>
            </w:pPr>
            <w:r>
              <w:rPr>
                <w:i w:val="0"/>
                <w:sz w:val="20"/>
              </w:rPr>
              <w:t>To provide</w:t>
            </w:r>
            <w:r w:rsidR="009C2AB7" w:rsidRPr="009C2AB7">
              <w:rPr>
                <w:i w:val="0"/>
                <w:sz w:val="20"/>
              </w:rPr>
              <w:t xml:space="preserve"> guidance </w:t>
            </w:r>
            <w:r>
              <w:rPr>
                <w:i w:val="0"/>
                <w:sz w:val="20"/>
              </w:rPr>
              <w:t xml:space="preserve">for VTS authorities </w:t>
            </w:r>
            <w:r w:rsidR="009C2AB7" w:rsidRPr="009C2AB7">
              <w:rPr>
                <w:i w:val="0"/>
                <w:sz w:val="20"/>
              </w:rPr>
              <w:t>on the use of decision support tools for VTS personnel.</w:t>
            </w:r>
          </w:p>
        </w:tc>
      </w:tr>
      <w:tr w:rsidR="00AE0F5A" w:rsidTr="00C50375">
        <w:trPr>
          <w:cantSplit/>
          <w:trHeight w:val="827"/>
        </w:trPr>
        <w:tc>
          <w:tcPr>
            <w:tcW w:w="1668" w:type="dxa"/>
          </w:tcPr>
          <w:p w:rsidR="00AE0F5A" w:rsidRPr="00AE0F5A" w:rsidRDefault="00AE0F5A" w:rsidP="00E0124F">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E0F5A" w:rsidRPr="002D0EC5" w:rsidRDefault="006C19B6" w:rsidP="00641DFB">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E84E3A" w:rsidTr="00C50375">
        <w:trPr>
          <w:cantSplit/>
          <w:trHeight w:val="827"/>
        </w:trPr>
        <w:tc>
          <w:tcPr>
            <w:tcW w:w="1668" w:type="dxa"/>
          </w:tcPr>
          <w:p w:rsidR="00E84E3A" w:rsidRDefault="00AE0F5A" w:rsidP="00E0124F">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4366" w:rsidRPr="00E84E3A" w:rsidRDefault="002F4366" w:rsidP="002F4366">
            <w:pPr>
              <w:pStyle w:val="BodyText3"/>
              <w:spacing w:before="120"/>
              <w:ind w:left="0"/>
              <w:jc w:val="both"/>
              <w:rPr>
                <w:i w:val="0"/>
                <w:sz w:val="20"/>
              </w:rPr>
            </w:pPr>
            <w:r w:rsidRPr="00E84E3A">
              <w:rPr>
                <w:b/>
                <w:i w:val="0"/>
                <w:sz w:val="20"/>
              </w:rPr>
              <w:t>Goal</w:t>
            </w:r>
            <w:r w:rsidRPr="00E84E3A">
              <w:rPr>
                <w:i w:val="0"/>
                <w:sz w:val="20"/>
              </w:rPr>
              <w:t xml:space="preserve"> - </w:t>
            </w:r>
            <w:r w:rsidR="00E41D9C" w:rsidRPr="00E41D9C">
              <w:rPr>
                <w:i w:val="0"/>
                <w:sz w:val="20"/>
              </w:rPr>
              <w:t>G1: Ensure that aids to navigation systems and related services, including e-Navigation, Vessel Traffic Services, and emerging technologies, through international cooperation and the provision of standards are harmonised</w:t>
            </w:r>
            <w:r w:rsidR="00E41D9C">
              <w:rPr>
                <w:i w:val="0"/>
                <w:sz w:val="20"/>
              </w:rPr>
              <w:t>.</w:t>
            </w:r>
          </w:p>
          <w:p w:rsidR="00641DFB" w:rsidRDefault="00641DFB" w:rsidP="00641DFB">
            <w:pPr>
              <w:pStyle w:val="BodyText3"/>
              <w:spacing w:before="120"/>
              <w:ind w:left="0"/>
              <w:jc w:val="both"/>
              <w:rPr>
                <w:i w:val="0"/>
                <w:sz w:val="20"/>
              </w:rPr>
            </w:pPr>
            <w:r w:rsidRPr="00E84E3A">
              <w:rPr>
                <w:b/>
                <w:i w:val="0"/>
                <w:sz w:val="20"/>
              </w:rPr>
              <w:t>Strateg</w:t>
            </w:r>
            <w:r w:rsidRPr="00E84E3A">
              <w:rPr>
                <w:i w:val="0"/>
                <w:sz w:val="20"/>
              </w:rPr>
              <w:t xml:space="preserve">y - </w:t>
            </w:r>
            <w:r>
              <w:rPr>
                <w:i w:val="0"/>
                <w:sz w:val="20"/>
              </w:rPr>
              <w:t xml:space="preserve">S2: Improve and harmonise the delivery of VTS globally and in a manner consistent with international conventions, legislative frameworks and public expectations. </w:t>
            </w:r>
          </w:p>
          <w:p w:rsidR="00E84E3A" w:rsidRPr="002D0EC5" w:rsidRDefault="00641DFB" w:rsidP="00641D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P10: Develop guidance on information management, portrayal, and new technologies for VTS.</w:t>
            </w:r>
          </w:p>
        </w:tc>
      </w:tr>
      <w:tr w:rsidR="00641DFB" w:rsidTr="00C50375">
        <w:trPr>
          <w:cantSplit/>
          <w:trHeight w:val="827"/>
        </w:trPr>
        <w:tc>
          <w:tcPr>
            <w:tcW w:w="1668" w:type="dxa"/>
          </w:tcPr>
          <w:p w:rsidR="00641DFB" w:rsidRPr="000366B9" w:rsidRDefault="00641DFB" w:rsidP="00E0124F">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641DFB" w:rsidRPr="002D0EC5" w:rsidRDefault="00641DFB" w:rsidP="00641DFB">
            <w:pPr>
              <w:pStyle w:val="BodyText3"/>
              <w:spacing w:before="120"/>
              <w:ind w:left="0"/>
              <w:jc w:val="both"/>
              <w:rPr>
                <w:i w:val="0"/>
                <w:sz w:val="20"/>
              </w:rPr>
            </w:pPr>
            <w:r>
              <w:rPr>
                <w:i w:val="0"/>
                <w:sz w:val="20"/>
              </w:rPr>
              <w:t>T</w:t>
            </w:r>
            <w:r w:rsidRPr="00952DE0">
              <w:rPr>
                <w:i w:val="0"/>
                <w:sz w:val="20"/>
              </w:rPr>
              <w:t xml:space="preserve">o give guidance on the use of decision support tools for VTS personnel </w:t>
            </w:r>
            <w:r>
              <w:rPr>
                <w:i w:val="0"/>
                <w:sz w:val="20"/>
              </w:rPr>
              <w:t>when considering decisions</w:t>
            </w:r>
            <w:r w:rsidRPr="00952DE0">
              <w:rPr>
                <w:i w:val="0"/>
                <w:sz w:val="20"/>
              </w:rPr>
              <w:t xml:space="preserve"> </w:t>
            </w:r>
            <w:r>
              <w:rPr>
                <w:i w:val="0"/>
                <w:sz w:val="20"/>
              </w:rPr>
              <w:t xml:space="preserve">on </w:t>
            </w:r>
            <w:r w:rsidRPr="00952DE0">
              <w:rPr>
                <w:i w:val="0"/>
                <w:sz w:val="20"/>
              </w:rPr>
              <w:t xml:space="preserve">evolving or emergency situations. </w:t>
            </w:r>
          </w:p>
        </w:tc>
      </w:tr>
      <w:tr w:rsidR="00641DFB" w:rsidTr="00C50375">
        <w:trPr>
          <w:cantSplit/>
          <w:trHeight w:val="1274"/>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41DFB" w:rsidRDefault="00641DFB" w:rsidP="00C50375">
            <w:pPr>
              <w:pStyle w:val="BodyText3"/>
              <w:spacing w:before="120"/>
              <w:jc w:val="both"/>
              <w:rPr>
                <w:sz w:val="20"/>
                <w:lang w:val="en-CA"/>
              </w:rPr>
            </w:pPr>
            <w:r>
              <w:rPr>
                <w:sz w:val="20"/>
                <w:lang w:val="en-CA"/>
              </w:rPr>
              <w:t>Session number:</w:t>
            </w:r>
          </w:p>
          <w:p w:rsidR="00641DFB" w:rsidRDefault="00641DFB" w:rsidP="00C50375">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nl-NL" w:eastAsia="nl-NL"/>
              </w:rPr>
              <mc:AlternateContent>
                <mc:Choice Requires="wps">
                  <w:drawing>
                    <wp:anchor distT="0" distB="0" distL="114300" distR="114300" simplePos="0" relativeHeight="252065792" behindDoc="0" locked="0" layoutInCell="1" allowOverlap="1" wp14:anchorId="532DFC39" wp14:editId="2631F532">
                      <wp:simplePos x="0" y="0"/>
                      <wp:positionH relativeFrom="column">
                        <wp:posOffset>645160</wp:posOffset>
                      </wp:positionH>
                      <wp:positionV relativeFrom="paragraph">
                        <wp:posOffset>168910</wp:posOffset>
                      </wp:positionV>
                      <wp:extent cx="274320" cy="274320"/>
                      <wp:effectExtent l="8890" t="10160" r="1206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6A008D" w:rsidRDefault="0077299A" w:rsidP="00360BB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0" style="position:absolute;left:0;text-align:left;margin-left:50.8pt;margin-top:13.3pt;width:21.6pt;height:21.6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77299A" w:rsidRPr="006A008D" w:rsidRDefault="0077299A" w:rsidP="00360BB7">
                            <w:pPr>
                              <w:rPr>
                                <w:lang w:val="nl-NL"/>
                              </w:rPr>
                            </w:pPr>
                            <w:r>
                              <w:rPr>
                                <w:lang w:val="nl-NL"/>
                              </w:rPr>
                              <w:t>X</w:t>
                            </w:r>
                          </w:p>
                        </w:txbxContent>
                      </v:textbox>
                    </v:rect>
                  </w:pict>
                </mc:Fallback>
              </mc:AlternateContent>
            </w:r>
            <w:r>
              <w:rPr>
                <w:noProof/>
                <w:snapToGrid/>
                <w:sz w:val="20"/>
                <w:lang w:val="nl-NL" w:eastAsia="nl-NL"/>
              </w:rPr>
              <mc:AlternateContent>
                <mc:Choice Requires="wps">
                  <w:drawing>
                    <wp:anchor distT="0" distB="0" distL="114300" distR="114300" simplePos="0" relativeHeight="252064768" behindDoc="0" locked="0" layoutInCell="1" allowOverlap="1" wp14:anchorId="65983483" wp14:editId="1B236C05">
                      <wp:simplePos x="0" y="0"/>
                      <wp:positionH relativeFrom="column">
                        <wp:posOffset>1219200</wp:posOffset>
                      </wp:positionH>
                      <wp:positionV relativeFrom="paragraph">
                        <wp:posOffset>168910</wp:posOffset>
                      </wp:positionV>
                      <wp:extent cx="274320" cy="274320"/>
                      <wp:effectExtent l="0" t="0" r="11430"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1" style="position:absolute;left:0;text-align:left;margin-left:96pt;margin-top:13.3pt;width:21.6pt;height:21.6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77299A" w:rsidRDefault="0077299A" w:rsidP="00360BB7">
                            <w:pPr>
                              <w:jc w:val="center"/>
                            </w:pPr>
                          </w:p>
                        </w:txbxContent>
                      </v:textbox>
                    </v:rect>
                  </w:pict>
                </mc:Fallback>
              </mc:AlternateContent>
            </w:r>
            <w:r>
              <w:rPr>
                <w:noProof/>
                <w:snapToGrid/>
                <w:sz w:val="20"/>
                <w:lang w:val="nl-NL" w:eastAsia="nl-NL"/>
              </w:rPr>
              <mc:AlternateContent>
                <mc:Choice Requires="wps">
                  <w:drawing>
                    <wp:anchor distT="0" distB="0" distL="114300" distR="114300" simplePos="0" relativeHeight="252063744" behindDoc="0" locked="0" layoutInCell="1" allowOverlap="1" wp14:anchorId="38F3BAE8" wp14:editId="79562DDF">
                      <wp:simplePos x="0" y="0"/>
                      <wp:positionH relativeFrom="column">
                        <wp:posOffset>1793240</wp:posOffset>
                      </wp:positionH>
                      <wp:positionV relativeFrom="paragraph">
                        <wp:posOffset>168910</wp:posOffset>
                      </wp:positionV>
                      <wp:extent cx="274320" cy="274320"/>
                      <wp:effectExtent l="0" t="0" r="11430" b="1143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2" style="position:absolute;left:0;text-align:left;margin-left:141.2pt;margin-top:13.3pt;width:21.6pt;height:21.6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77299A" w:rsidRDefault="0077299A" w:rsidP="00360BB7">
                            <w:pPr>
                              <w:jc w:val="center"/>
                            </w:pPr>
                          </w:p>
                        </w:txbxContent>
                      </v:textbox>
                    </v:rect>
                  </w:pict>
                </mc:Fallback>
              </mc:AlternateContent>
            </w:r>
            <w:r>
              <w:rPr>
                <w:noProof/>
                <w:snapToGrid/>
                <w:sz w:val="20"/>
                <w:lang w:val="nl-NL" w:eastAsia="nl-NL"/>
              </w:rPr>
              <mc:AlternateContent>
                <mc:Choice Requires="wps">
                  <w:drawing>
                    <wp:anchor distT="0" distB="0" distL="114300" distR="114300" simplePos="0" relativeHeight="252062720" behindDoc="0" locked="0" layoutInCell="1" allowOverlap="1" wp14:anchorId="7A2AAACF" wp14:editId="51E7CF7E">
                      <wp:simplePos x="0" y="0"/>
                      <wp:positionH relativeFrom="column">
                        <wp:posOffset>2399665</wp:posOffset>
                      </wp:positionH>
                      <wp:positionV relativeFrom="paragraph">
                        <wp:posOffset>168910</wp:posOffset>
                      </wp:positionV>
                      <wp:extent cx="274320" cy="274320"/>
                      <wp:effectExtent l="10795" t="10160" r="10160"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88.95pt;margin-top:13.3pt;width:21.6pt;height:21.6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1696" behindDoc="0" locked="0" layoutInCell="1" allowOverlap="1" wp14:anchorId="450FFE33" wp14:editId="1197B3CF">
                      <wp:simplePos x="0" y="0"/>
                      <wp:positionH relativeFrom="column">
                        <wp:posOffset>3072130</wp:posOffset>
                      </wp:positionH>
                      <wp:positionV relativeFrom="paragraph">
                        <wp:posOffset>168910</wp:posOffset>
                      </wp:positionV>
                      <wp:extent cx="274320" cy="274320"/>
                      <wp:effectExtent l="6985" t="10160" r="13970" b="1079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241.9pt;margin-top:13.3pt;width:21.6pt;height:21.6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0672" behindDoc="0" locked="0" layoutInCell="1" allowOverlap="1" wp14:anchorId="03D9D868" wp14:editId="574FB6D7">
                      <wp:simplePos x="0" y="0"/>
                      <wp:positionH relativeFrom="column">
                        <wp:posOffset>3834765</wp:posOffset>
                      </wp:positionH>
                      <wp:positionV relativeFrom="paragraph">
                        <wp:posOffset>168910</wp:posOffset>
                      </wp:positionV>
                      <wp:extent cx="274320" cy="274320"/>
                      <wp:effectExtent l="7620" t="10160" r="1333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301.95pt;margin-top:13.3pt;width:21.6pt;height:21.6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6816" behindDoc="0" locked="0" layoutInCell="1" allowOverlap="1" wp14:anchorId="282644A0" wp14:editId="5F2384E4">
                      <wp:simplePos x="0" y="0"/>
                      <wp:positionH relativeFrom="column">
                        <wp:posOffset>31750</wp:posOffset>
                      </wp:positionH>
                      <wp:positionV relativeFrom="paragraph">
                        <wp:posOffset>168910</wp:posOffset>
                      </wp:positionV>
                      <wp:extent cx="274320" cy="274320"/>
                      <wp:effectExtent l="5080" t="10160" r="635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360BB7">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3" style="position:absolute;left:0;text-align:left;margin-left:2.5pt;margin-top:13.3pt;width:21.6pt;height:21.6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77299A" w:rsidRDefault="0077299A" w:rsidP="00360BB7">
                            <w:r>
                              <w:t>X</w:t>
                            </w:r>
                          </w:p>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641DFB" w:rsidRDefault="00641DFB" w:rsidP="00C50375">
            <w:pPr>
              <w:pStyle w:val="BodyText3"/>
              <w:spacing w:before="120"/>
              <w:jc w:val="both"/>
              <w:rPr>
                <w:sz w:val="20"/>
                <w:lang w:val="en-CA"/>
              </w:rPr>
            </w:pPr>
          </w:p>
        </w:tc>
      </w:tr>
      <w:tr w:rsidR="00641DFB" w:rsidTr="00C50375">
        <w:trPr>
          <w:cantSplit/>
          <w:trHeight w:val="1399"/>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C50375">
            <w:pPr>
              <w:pStyle w:val="BodyText3"/>
              <w:spacing w:before="120"/>
              <w:ind w:left="100"/>
              <w:jc w:val="both"/>
              <w:rPr>
                <w:i w:val="0"/>
                <w:sz w:val="20"/>
              </w:rPr>
            </w:pPr>
            <w:r w:rsidRPr="005B50FB">
              <w:rPr>
                <w:i w:val="0"/>
                <w:sz w:val="20"/>
              </w:rPr>
              <w:t xml:space="preserve">Key milestones </w:t>
            </w:r>
            <w:r>
              <w:rPr>
                <w:i w:val="0"/>
                <w:sz w:val="20"/>
              </w:rPr>
              <w:t xml:space="preserve">/ Remaining key milestones </w:t>
            </w:r>
            <w:r w:rsidRPr="005B50FB">
              <w:rPr>
                <w:i w:val="0"/>
                <w:sz w:val="20"/>
              </w:rPr>
              <w:t>for completing the task include:</w:t>
            </w:r>
          </w:p>
          <w:p w:rsidR="00641DFB" w:rsidRDefault="00641DFB" w:rsidP="00360BB7">
            <w:pPr>
              <w:pStyle w:val="BodyText3"/>
              <w:numPr>
                <w:ilvl w:val="0"/>
                <w:numId w:val="4"/>
              </w:numPr>
              <w:spacing w:before="120"/>
              <w:jc w:val="both"/>
              <w:rPr>
                <w:i w:val="0"/>
                <w:sz w:val="20"/>
              </w:rPr>
            </w:pPr>
            <w:r>
              <w:rPr>
                <w:i w:val="0"/>
                <w:sz w:val="20"/>
              </w:rPr>
              <w:t>Document to be reviewed at VTS38 (October 2014) and forwarded to Council for approval</w:t>
            </w:r>
          </w:p>
          <w:p w:rsidR="00641DFB" w:rsidRPr="005B50FB" w:rsidRDefault="00641DFB" w:rsidP="00360BB7">
            <w:pPr>
              <w:pStyle w:val="BodyText3"/>
              <w:numPr>
                <w:ilvl w:val="0"/>
                <w:numId w:val="4"/>
              </w:numPr>
              <w:spacing w:before="120"/>
              <w:jc w:val="both"/>
              <w:rPr>
                <w:i w:val="0"/>
                <w:sz w:val="20"/>
              </w:rPr>
            </w:pPr>
            <w:r>
              <w:rPr>
                <w:i w:val="0"/>
                <w:sz w:val="20"/>
              </w:rPr>
              <w:t>Approval by Council (December 2014)</w:t>
            </w:r>
          </w:p>
        </w:tc>
      </w:tr>
      <w:tr w:rsidR="00641DFB" w:rsidTr="001F41C6">
        <w:trPr>
          <w:cantSplit/>
          <w:trHeight w:val="746"/>
        </w:trPr>
        <w:tc>
          <w:tcPr>
            <w:tcW w:w="1668" w:type="dxa"/>
            <w:vMerge w:val="restart"/>
          </w:tcPr>
          <w:p w:rsidR="00641DFB" w:rsidRPr="005634D7" w:rsidRDefault="00641DFB" w:rsidP="005623F9">
            <w:pPr>
              <w:pStyle w:val="BodyText3"/>
              <w:tabs>
                <w:tab w:val="clear" w:pos="720"/>
              </w:tabs>
              <w:spacing w:before="120"/>
              <w:ind w:left="0"/>
              <w:rPr>
                <w:b/>
                <w:i w:val="0"/>
                <w:sz w:val="20"/>
              </w:rPr>
            </w:pPr>
            <w:r>
              <w:rPr>
                <w:b/>
                <w:i w:val="0"/>
                <w:sz w:val="20"/>
              </w:rPr>
              <w:t>Task Revision</w:t>
            </w:r>
            <w:r w:rsidRPr="005634D7">
              <w:rPr>
                <w:b/>
                <w:i w:val="0"/>
                <w:sz w:val="20"/>
              </w:rPr>
              <w:t xml:space="preserve"> </w:t>
            </w:r>
          </w:p>
        </w:tc>
        <w:tc>
          <w:tcPr>
            <w:tcW w:w="708" w:type="dxa"/>
          </w:tcPr>
          <w:p w:rsidR="00641DFB" w:rsidRPr="005634D7" w:rsidRDefault="00641DFB" w:rsidP="005623F9">
            <w:pPr>
              <w:pStyle w:val="BodyText3"/>
              <w:spacing w:before="120"/>
              <w:ind w:left="0"/>
              <w:jc w:val="both"/>
              <w:rPr>
                <w:b/>
                <w:i w:val="0"/>
                <w:sz w:val="20"/>
              </w:rPr>
            </w:pPr>
            <w:r>
              <w:rPr>
                <w:b/>
                <w:i w:val="0"/>
                <w:sz w:val="20"/>
              </w:rPr>
              <w:t>Ver.</w:t>
            </w:r>
          </w:p>
        </w:tc>
        <w:tc>
          <w:tcPr>
            <w:tcW w:w="1276" w:type="dxa"/>
          </w:tcPr>
          <w:p w:rsidR="00641DFB" w:rsidRPr="005634D7" w:rsidRDefault="00641DFB" w:rsidP="005623F9">
            <w:pPr>
              <w:pStyle w:val="BodyText3"/>
              <w:spacing w:before="120"/>
              <w:ind w:left="0"/>
              <w:jc w:val="both"/>
              <w:rPr>
                <w:b/>
                <w:i w:val="0"/>
                <w:sz w:val="20"/>
              </w:rPr>
            </w:pPr>
            <w:r>
              <w:rPr>
                <w:b/>
                <w:i w:val="0"/>
                <w:sz w:val="20"/>
              </w:rPr>
              <w:t>Date</w:t>
            </w:r>
          </w:p>
        </w:tc>
        <w:tc>
          <w:tcPr>
            <w:tcW w:w="2268" w:type="dxa"/>
          </w:tcPr>
          <w:p w:rsidR="00641DFB" w:rsidRPr="005634D7" w:rsidRDefault="00641DFB" w:rsidP="005623F9">
            <w:pPr>
              <w:pStyle w:val="BodyText3"/>
              <w:spacing w:before="120"/>
              <w:ind w:left="0"/>
              <w:jc w:val="both"/>
              <w:rPr>
                <w:b/>
                <w:i w:val="0"/>
                <w:sz w:val="20"/>
              </w:rPr>
            </w:pPr>
            <w:r>
              <w:rPr>
                <w:b/>
                <w:i w:val="0"/>
                <w:sz w:val="20"/>
              </w:rPr>
              <w:t>Part</w:t>
            </w:r>
            <w:r w:rsidRPr="005634D7">
              <w:rPr>
                <w:b/>
                <w:i w:val="0"/>
                <w:sz w:val="20"/>
              </w:rPr>
              <w:t xml:space="preserve"> / Section Revised</w:t>
            </w:r>
          </w:p>
        </w:tc>
        <w:tc>
          <w:tcPr>
            <w:tcW w:w="3686" w:type="dxa"/>
          </w:tcPr>
          <w:p w:rsidR="00641DFB" w:rsidRPr="005634D7" w:rsidRDefault="0089430C" w:rsidP="005623F9">
            <w:pPr>
              <w:pStyle w:val="BodyText3"/>
              <w:spacing w:before="120"/>
              <w:ind w:left="0"/>
              <w:jc w:val="both"/>
              <w:rPr>
                <w:b/>
                <w:i w:val="0"/>
                <w:sz w:val="20"/>
              </w:rPr>
            </w:pPr>
            <w:r>
              <w:rPr>
                <w:b/>
                <w:i w:val="0"/>
                <w:sz w:val="20"/>
              </w:rPr>
              <w:t>Status</w:t>
            </w: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Default="00641DFB" w:rsidP="00A405DB">
            <w:pPr>
              <w:pStyle w:val="BodyText3"/>
              <w:spacing w:before="120"/>
              <w:ind w:left="0"/>
              <w:jc w:val="both"/>
              <w:rPr>
                <w:i w:val="0"/>
                <w:sz w:val="20"/>
              </w:rPr>
            </w:pPr>
            <w:r>
              <w:rPr>
                <w:i w:val="0"/>
                <w:sz w:val="20"/>
              </w:rPr>
              <w:t>1.0</w:t>
            </w:r>
          </w:p>
        </w:tc>
        <w:tc>
          <w:tcPr>
            <w:tcW w:w="1276" w:type="dxa"/>
          </w:tcPr>
          <w:p w:rsidR="00641DFB" w:rsidRDefault="00641DFB" w:rsidP="00A405DB">
            <w:pPr>
              <w:pStyle w:val="BodyText3"/>
              <w:spacing w:before="120"/>
              <w:ind w:left="0"/>
              <w:jc w:val="both"/>
              <w:rPr>
                <w:i w:val="0"/>
                <w:sz w:val="20"/>
              </w:rPr>
            </w:pPr>
            <w:r>
              <w:rPr>
                <w:i w:val="0"/>
                <w:sz w:val="20"/>
              </w:rPr>
              <w:t>08/08/2014</w:t>
            </w:r>
          </w:p>
        </w:tc>
        <w:tc>
          <w:tcPr>
            <w:tcW w:w="2268" w:type="dxa"/>
          </w:tcPr>
          <w:p w:rsidR="00641DFB" w:rsidRPr="005634D7" w:rsidRDefault="00641DFB" w:rsidP="00A405DB">
            <w:pPr>
              <w:pStyle w:val="BodyText3"/>
              <w:spacing w:before="120"/>
              <w:ind w:left="0"/>
              <w:rPr>
                <w:i w:val="0"/>
                <w:sz w:val="20"/>
              </w:rPr>
            </w:pPr>
            <w:r>
              <w:rPr>
                <w:i w:val="0"/>
                <w:sz w:val="20"/>
              </w:rPr>
              <w:t>Working Document from VTS37</w:t>
            </w:r>
          </w:p>
        </w:tc>
        <w:tc>
          <w:tcPr>
            <w:tcW w:w="3686" w:type="dxa"/>
          </w:tcPr>
          <w:p w:rsidR="00641DFB" w:rsidRPr="005634D7" w:rsidRDefault="00641DFB" w:rsidP="00A405DB">
            <w:pPr>
              <w:pStyle w:val="BodyText3"/>
              <w:spacing w:before="120"/>
              <w:ind w:left="0"/>
              <w:rPr>
                <w:i w:val="0"/>
                <w:sz w:val="20"/>
              </w:rPr>
            </w:pPr>
            <w:r>
              <w:rPr>
                <w:i w:val="0"/>
                <w:sz w:val="20"/>
              </w:rPr>
              <w:t xml:space="preserve">Task was carried over from 2010-14 Work Programme </w:t>
            </w: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Pr="006F19EA" w:rsidRDefault="00641DFB" w:rsidP="00A405DB">
            <w:pPr>
              <w:pStyle w:val="BodyText3"/>
              <w:spacing w:before="120"/>
              <w:ind w:left="0"/>
              <w:jc w:val="both"/>
              <w:rPr>
                <w:i w:val="0"/>
                <w:sz w:val="20"/>
              </w:rPr>
            </w:pPr>
            <w:r w:rsidRPr="006F19EA">
              <w:rPr>
                <w:i w:val="0"/>
                <w:sz w:val="20"/>
              </w:rPr>
              <w:t>2.0</w:t>
            </w:r>
          </w:p>
        </w:tc>
        <w:tc>
          <w:tcPr>
            <w:tcW w:w="1276" w:type="dxa"/>
          </w:tcPr>
          <w:p w:rsidR="00641DFB" w:rsidRPr="006F19EA" w:rsidRDefault="00641DFB" w:rsidP="00A405DB">
            <w:pPr>
              <w:pStyle w:val="BodyText3"/>
              <w:spacing w:before="120"/>
              <w:ind w:left="0"/>
              <w:jc w:val="both"/>
              <w:rPr>
                <w:i w:val="0"/>
                <w:sz w:val="20"/>
              </w:rPr>
            </w:pPr>
            <w:r>
              <w:rPr>
                <w:i w:val="0"/>
                <w:sz w:val="20"/>
              </w:rPr>
              <w:t>10/10/2014</w:t>
            </w:r>
          </w:p>
        </w:tc>
        <w:tc>
          <w:tcPr>
            <w:tcW w:w="2268" w:type="dxa"/>
          </w:tcPr>
          <w:p w:rsidR="00641DFB" w:rsidRPr="006F19EA" w:rsidRDefault="00641DFB" w:rsidP="00A405DB">
            <w:pPr>
              <w:pStyle w:val="BodyText3"/>
              <w:spacing w:before="120"/>
              <w:ind w:left="0"/>
              <w:jc w:val="both"/>
              <w:rPr>
                <w:i w:val="0"/>
                <w:sz w:val="20"/>
              </w:rPr>
            </w:pPr>
            <w:r>
              <w:rPr>
                <w:i w:val="0"/>
                <w:sz w:val="20"/>
              </w:rPr>
              <w:t>Guideline finalised</w:t>
            </w:r>
          </w:p>
        </w:tc>
        <w:tc>
          <w:tcPr>
            <w:tcW w:w="3686" w:type="dxa"/>
          </w:tcPr>
          <w:p w:rsidR="00C639BA" w:rsidRPr="00C639BA" w:rsidRDefault="00C639BA" w:rsidP="00A405DB">
            <w:pPr>
              <w:pStyle w:val="BodyText3"/>
              <w:spacing w:before="120"/>
              <w:ind w:left="0"/>
              <w:jc w:val="both"/>
              <w:rPr>
                <w:b/>
                <w:i w:val="0"/>
                <w:sz w:val="20"/>
              </w:rPr>
            </w:pPr>
            <w:r w:rsidRPr="00C639BA">
              <w:rPr>
                <w:b/>
                <w:i w:val="0"/>
                <w:sz w:val="20"/>
              </w:rPr>
              <w:t>Completed</w:t>
            </w:r>
          </w:p>
          <w:p w:rsidR="00641DFB" w:rsidRPr="006F19EA" w:rsidRDefault="00A405DB" w:rsidP="00A405DB">
            <w:pPr>
              <w:pStyle w:val="BodyText3"/>
              <w:spacing w:before="120"/>
              <w:ind w:left="0"/>
              <w:jc w:val="both"/>
              <w:rPr>
                <w:i w:val="0"/>
                <w:sz w:val="20"/>
              </w:rPr>
            </w:pPr>
            <w:r>
              <w:rPr>
                <w:i w:val="0"/>
                <w:sz w:val="20"/>
              </w:rPr>
              <w:t xml:space="preserve">Finalised at VTS 38 and forwarded </w:t>
            </w:r>
            <w:r w:rsidR="00641DFB">
              <w:rPr>
                <w:i w:val="0"/>
                <w:sz w:val="20"/>
              </w:rPr>
              <w:t xml:space="preserve">to Council for approval. </w:t>
            </w:r>
          </w:p>
        </w:tc>
      </w:tr>
      <w:tr w:rsidR="00127223" w:rsidTr="00BF5416">
        <w:trPr>
          <w:cantSplit/>
          <w:trHeight w:val="489"/>
        </w:trPr>
        <w:tc>
          <w:tcPr>
            <w:tcW w:w="1668" w:type="dxa"/>
            <w:shd w:val="clear" w:color="auto" w:fill="DDD9C3" w:themeFill="background2" w:themeFillShade="E6"/>
          </w:tcPr>
          <w:p w:rsidR="00127223" w:rsidRDefault="00127223" w:rsidP="00C50375">
            <w:pPr>
              <w:pStyle w:val="BodyText3"/>
              <w:tabs>
                <w:tab w:val="clear" w:pos="720"/>
              </w:tabs>
              <w:ind w:left="0"/>
              <w:rPr>
                <w:i w:val="0"/>
                <w:sz w:val="20"/>
              </w:rPr>
            </w:pPr>
          </w:p>
        </w:tc>
        <w:tc>
          <w:tcPr>
            <w:tcW w:w="708" w:type="dxa"/>
            <w:shd w:val="clear" w:color="auto" w:fill="DDD9C3" w:themeFill="background2" w:themeFillShade="E6"/>
          </w:tcPr>
          <w:p w:rsidR="00127223" w:rsidRPr="006F19EA" w:rsidRDefault="00127223" w:rsidP="00641DFB">
            <w:pPr>
              <w:pStyle w:val="BodyText3"/>
              <w:ind w:left="0"/>
              <w:jc w:val="both"/>
              <w:rPr>
                <w:i w:val="0"/>
                <w:sz w:val="20"/>
              </w:rPr>
            </w:pPr>
          </w:p>
        </w:tc>
        <w:tc>
          <w:tcPr>
            <w:tcW w:w="1276" w:type="dxa"/>
            <w:shd w:val="clear" w:color="auto" w:fill="DDD9C3" w:themeFill="background2" w:themeFillShade="E6"/>
          </w:tcPr>
          <w:p w:rsidR="00127223" w:rsidRDefault="00127223" w:rsidP="00641DFB">
            <w:pPr>
              <w:pStyle w:val="BodyText3"/>
              <w:ind w:left="0"/>
              <w:jc w:val="both"/>
              <w:rPr>
                <w:i w:val="0"/>
                <w:sz w:val="20"/>
              </w:rPr>
            </w:pPr>
          </w:p>
        </w:tc>
        <w:tc>
          <w:tcPr>
            <w:tcW w:w="2268" w:type="dxa"/>
            <w:shd w:val="clear" w:color="auto" w:fill="DDD9C3" w:themeFill="background2" w:themeFillShade="E6"/>
          </w:tcPr>
          <w:p w:rsidR="00127223" w:rsidRDefault="00127223" w:rsidP="00641DFB">
            <w:pPr>
              <w:pStyle w:val="BodyText3"/>
              <w:ind w:left="0"/>
              <w:jc w:val="both"/>
              <w:rPr>
                <w:i w:val="0"/>
                <w:sz w:val="20"/>
              </w:rPr>
            </w:pPr>
          </w:p>
        </w:tc>
        <w:tc>
          <w:tcPr>
            <w:tcW w:w="3686" w:type="dxa"/>
            <w:shd w:val="clear" w:color="auto" w:fill="DDD9C3" w:themeFill="background2" w:themeFillShade="E6"/>
          </w:tcPr>
          <w:p w:rsidR="005623F9" w:rsidRDefault="00127223" w:rsidP="0077299A">
            <w:pPr>
              <w:pStyle w:val="BodyText3"/>
              <w:spacing w:before="0" w:after="0"/>
              <w:ind w:left="0"/>
              <w:jc w:val="both"/>
              <w:rPr>
                <w:b/>
                <w:i w:val="0"/>
                <w:sz w:val="20"/>
              </w:rPr>
            </w:pPr>
            <w:r w:rsidRPr="0042642D">
              <w:rPr>
                <w:b/>
                <w:i w:val="0"/>
                <w:sz w:val="20"/>
              </w:rPr>
              <w:t>Approved by Council</w:t>
            </w:r>
            <w:r w:rsidR="0077299A">
              <w:rPr>
                <w:b/>
                <w:i w:val="0"/>
                <w:sz w:val="20"/>
              </w:rPr>
              <w:t xml:space="preserve"> - </w:t>
            </w:r>
            <w:r w:rsidRPr="0042642D">
              <w:rPr>
                <w:b/>
                <w:i w:val="0"/>
                <w:sz w:val="20"/>
              </w:rPr>
              <w:t>(December 2014)</w:t>
            </w:r>
          </w:p>
          <w:p w:rsidR="00127223" w:rsidRPr="005623F9" w:rsidRDefault="0077299A" w:rsidP="005623F9">
            <w:pPr>
              <w:pStyle w:val="BodyText3"/>
              <w:numPr>
                <w:ilvl w:val="0"/>
                <w:numId w:val="25"/>
              </w:numPr>
              <w:spacing w:before="0" w:after="0"/>
              <w:jc w:val="both"/>
              <w:rPr>
                <w:i w:val="0"/>
                <w:sz w:val="20"/>
              </w:rPr>
            </w:pPr>
            <w:r w:rsidRPr="005623F9">
              <w:rPr>
                <w:i w:val="0"/>
                <w:sz w:val="20"/>
              </w:rPr>
              <w:t xml:space="preserve">Guideline 1110 on the Use of Decision Support Tools for VTS Personnel </w:t>
            </w:r>
          </w:p>
        </w:tc>
      </w:tr>
    </w:tbl>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4" w:name="_Toc445413452"/>
            <w:r>
              <w:t xml:space="preserve">1.1.2 </w:t>
            </w:r>
            <w:r w:rsidR="00360BB7" w:rsidRPr="00360BB7">
              <w:t>Update the VTS Manual</w:t>
            </w:r>
            <w:bookmarkEnd w:id="14"/>
            <w:r w:rsidR="00360BB7" w:rsidRPr="00360BB7">
              <w:t xml:space="preserve">  </w:t>
            </w:r>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2D54FB" w:rsidRPr="009C2AB7" w:rsidRDefault="009C2AB7" w:rsidP="00641DFB">
            <w:pPr>
              <w:pStyle w:val="BodyText3"/>
              <w:spacing w:before="120"/>
              <w:ind w:left="0"/>
              <w:jc w:val="both"/>
              <w:rPr>
                <w:i w:val="0"/>
                <w:sz w:val="20"/>
              </w:rPr>
            </w:pPr>
            <w:r>
              <w:rPr>
                <w:i w:val="0"/>
                <w:sz w:val="20"/>
              </w:rPr>
              <w:t xml:space="preserve">To provide a </w:t>
            </w:r>
            <w:r w:rsidRPr="009C2AB7">
              <w:rPr>
                <w:i w:val="0"/>
                <w:sz w:val="20"/>
              </w:rPr>
              <w:t xml:space="preserve">comprehensive </w:t>
            </w:r>
            <w:r w:rsidR="00740D0E">
              <w:rPr>
                <w:i w:val="0"/>
                <w:sz w:val="20"/>
              </w:rPr>
              <w:t>reference document for</w:t>
            </w:r>
            <w:r w:rsidRPr="009C2AB7">
              <w:rPr>
                <w:i w:val="0"/>
                <w:sz w:val="20"/>
              </w:rPr>
              <w:t xml:space="preserve"> Vessel Traffic Services (VTS).</w:t>
            </w:r>
          </w:p>
        </w:tc>
      </w:tr>
      <w:tr w:rsidR="00AE0F5A" w:rsidTr="00C50375">
        <w:trPr>
          <w:cantSplit/>
          <w:trHeight w:val="854"/>
        </w:trPr>
        <w:tc>
          <w:tcPr>
            <w:tcW w:w="1668" w:type="dxa"/>
          </w:tcPr>
          <w:p w:rsidR="00AE0F5A" w:rsidRPr="000366B9" w:rsidRDefault="00AE0F5A" w:rsidP="00AE0F5A">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AE0F5A" w:rsidRDefault="001738EB" w:rsidP="00AE0F5A">
            <w:pPr>
              <w:pStyle w:val="BodyText3"/>
              <w:spacing w:before="120"/>
              <w:ind w:left="0"/>
              <w:jc w:val="both"/>
              <w:rPr>
                <w:i w:val="0"/>
                <w:sz w:val="20"/>
              </w:rPr>
            </w:pPr>
            <w:r>
              <w:rPr>
                <w:i w:val="0"/>
                <w:sz w:val="20"/>
              </w:rPr>
              <w:t>Revised</w:t>
            </w:r>
            <w:r w:rsidR="00AE0F5A">
              <w:rPr>
                <w:i w:val="0"/>
                <w:sz w:val="20"/>
              </w:rPr>
              <w:t xml:space="preserve"> VTS Manual </w:t>
            </w:r>
            <w:r>
              <w:rPr>
                <w:i w:val="0"/>
                <w:sz w:val="20"/>
              </w:rPr>
              <w:t xml:space="preserve">- </w:t>
            </w:r>
            <w:r w:rsidR="00AE0F5A" w:rsidRPr="002D54FB">
              <w:rPr>
                <w:i w:val="0"/>
                <w:sz w:val="20"/>
              </w:rPr>
              <w:t>aimed at a wide readership to encompass all who are in any way involved with</w:t>
            </w:r>
            <w:r w:rsidR="00AE0F5A">
              <w:rPr>
                <w:i w:val="0"/>
                <w:sz w:val="20"/>
              </w:rPr>
              <w:t xml:space="preserve"> </w:t>
            </w:r>
            <w:r w:rsidR="00AE0F5A" w:rsidRPr="002D54FB">
              <w:rPr>
                <w:i w:val="0"/>
                <w:sz w:val="20"/>
              </w:rPr>
              <w:t>the policy for provision, operation and effectiveness of VTS, including those with management</w:t>
            </w:r>
            <w:r w:rsidR="00AE0F5A">
              <w:rPr>
                <w:i w:val="0"/>
                <w:sz w:val="20"/>
              </w:rPr>
              <w:t xml:space="preserve"> </w:t>
            </w:r>
            <w:r w:rsidR="00AE0F5A" w:rsidRPr="002D54FB">
              <w:rPr>
                <w:i w:val="0"/>
                <w:sz w:val="20"/>
              </w:rPr>
              <w:t>responsibility at national level and those who deliver services to the mariner.</w:t>
            </w:r>
          </w:p>
        </w:tc>
      </w:tr>
      <w:tr w:rsidR="002F4366" w:rsidTr="00C50375">
        <w:trPr>
          <w:cantSplit/>
          <w:trHeight w:val="854"/>
        </w:trPr>
        <w:tc>
          <w:tcPr>
            <w:tcW w:w="1668" w:type="dxa"/>
          </w:tcPr>
          <w:p w:rsidR="002F4366" w:rsidRDefault="002F4366"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641DFB" w:rsidRPr="00E84E3A" w:rsidRDefault="00641DFB" w:rsidP="00641DF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641DFB" w:rsidRPr="00E84E3A" w:rsidRDefault="00641DFB" w:rsidP="00610625">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S2: Improve and harmonise the delivery of VTS globally and in a manner consistent with international conventions, legislative frameworks and public expectations.</w:t>
            </w:r>
          </w:p>
          <w:p w:rsidR="002F4366" w:rsidRDefault="00641DFB" w:rsidP="00641D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 P4: Develop guidance for the delivery of VTS, including communications, human factors, qualifications, and training.</w:t>
            </w:r>
          </w:p>
        </w:tc>
      </w:tr>
      <w:tr w:rsidR="002F4366" w:rsidTr="00C50375">
        <w:trPr>
          <w:cantSplit/>
          <w:trHeight w:val="827"/>
        </w:trPr>
        <w:tc>
          <w:tcPr>
            <w:tcW w:w="1668" w:type="dxa"/>
          </w:tcPr>
          <w:p w:rsidR="002F4366" w:rsidRPr="000366B9" w:rsidRDefault="002F436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2F4366" w:rsidRPr="002D0EC5" w:rsidRDefault="00641DFB" w:rsidP="00C50375">
            <w:pPr>
              <w:pStyle w:val="BodyText3"/>
              <w:spacing w:before="120"/>
              <w:ind w:left="0"/>
              <w:jc w:val="both"/>
              <w:rPr>
                <w:i w:val="0"/>
                <w:sz w:val="20"/>
              </w:rPr>
            </w:pPr>
            <w:r>
              <w:rPr>
                <w:i w:val="0"/>
                <w:sz w:val="20"/>
              </w:rPr>
              <w:t>To provide</w:t>
            </w:r>
            <w:r w:rsidRPr="00A76BB1">
              <w:rPr>
                <w:i w:val="0"/>
                <w:sz w:val="20"/>
              </w:rPr>
              <w:t xml:space="preserve"> </w:t>
            </w:r>
            <w:r>
              <w:rPr>
                <w:i w:val="0"/>
                <w:sz w:val="20"/>
              </w:rPr>
              <w:t>a comprehensive guide on</w:t>
            </w:r>
            <w:r w:rsidRPr="00FB571E">
              <w:rPr>
                <w:i w:val="0"/>
                <w:sz w:val="20"/>
              </w:rPr>
              <w:t xml:space="preserve"> Vessel Traffic Services (VTS) as well</w:t>
            </w:r>
            <w:r>
              <w:rPr>
                <w:i w:val="0"/>
                <w:sz w:val="20"/>
              </w:rPr>
              <w:t xml:space="preserve"> </w:t>
            </w:r>
            <w:r w:rsidRPr="00FB571E">
              <w:rPr>
                <w:i w:val="0"/>
                <w:sz w:val="20"/>
              </w:rPr>
              <w:t xml:space="preserve">as a point of reference </w:t>
            </w:r>
            <w:r>
              <w:rPr>
                <w:i w:val="0"/>
                <w:sz w:val="20"/>
              </w:rPr>
              <w:t xml:space="preserve">to </w:t>
            </w:r>
            <w:r w:rsidRPr="00FB571E">
              <w:rPr>
                <w:i w:val="0"/>
                <w:sz w:val="20"/>
              </w:rPr>
              <w:t>all who are in any way involved</w:t>
            </w:r>
            <w:r>
              <w:rPr>
                <w:i w:val="0"/>
                <w:sz w:val="20"/>
              </w:rPr>
              <w:t xml:space="preserve"> </w:t>
            </w:r>
            <w:r w:rsidRPr="00FB571E">
              <w:rPr>
                <w:i w:val="0"/>
                <w:sz w:val="20"/>
              </w:rPr>
              <w:t>with the policy for provision, operation and effectiveness of VTS, including those with</w:t>
            </w:r>
            <w:r>
              <w:rPr>
                <w:i w:val="0"/>
                <w:sz w:val="20"/>
              </w:rPr>
              <w:t xml:space="preserve"> </w:t>
            </w:r>
            <w:r w:rsidRPr="00FB571E">
              <w:rPr>
                <w:i w:val="0"/>
                <w:sz w:val="20"/>
              </w:rPr>
              <w:t>management responsibility at national level and those who deliver services to the mariner.</w:t>
            </w:r>
          </w:p>
        </w:tc>
      </w:tr>
      <w:tr w:rsidR="002F4366" w:rsidTr="00C50375">
        <w:trPr>
          <w:cantSplit/>
          <w:trHeight w:val="1274"/>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F4366" w:rsidRDefault="002F4366" w:rsidP="00F149AE">
            <w:pPr>
              <w:pStyle w:val="BodyText3"/>
              <w:spacing w:before="120"/>
              <w:jc w:val="both"/>
              <w:rPr>
                <w:sz w:val="20"/>
                <w:lang w:val="en-CA"/>
              </w:rPr>
            </w:pPr>
            <w:r>
              <w:rPr>
                <w:sz w:val="20"/>
                <w:lang w:val="en-CA"/>
              </w:rPr>
              <w:t>Session number:</w:t>
            </w:r>
          </w:p>
          <w:p w:rsidR="002F4366" w:rsidRDefault="00641DFB"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nl-NL" w:eastAsia="nl-NL"/>
              </w:rPr>
              <mc:AlternateContent>
                <mc:Choice Requires="wps">
                  <w:drawing>
                    <wp:anchor distT="0" distB="0" distL="114300" distR="114300" simplePos="0" relativeHeight="252054528" behindDoc="0" locked="0" layoutInCell="1" allowOverlap="1" wp14:anchorId="2A54DC63" wp14:editId="14979AE8">
                      <wp:simplePos x="0" y="0"/>
                      <wp:positionH relativeFrom="column">
                        <wp:posOffset>1747630</wp:posOffset>
                      </wp:positionH>
                      <wp:positionV relativeFrom="paragraph">
                        <wp:posOffset>165045</wp:posOffset>
                      </wp:positionV>
                      <wp:extent cx="437322" cy="274320"/>
                      <wp:effectExtent l="0" t="0" r="20320" b="11430"/>
                      <wp:wrapNone/>
                      <wp:docPr id="213"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322" cy="274320"/>
                              </a:xfrm>
                              <a:prstGeom prst="rect">
                                <a:avLst/>
                              </a:prstGeom>
                              <a:solidFill>
                                <a:srgbClr val="FFFFFF"/>
                              </a:solidFill>
                              <a:ln w="9525">
                                <a:solidFill>
                                  <a:srgbClr val="000000"/>
                                </a:solidFill>
                                <a:miter lim="800000"/>
                                <a:headEnd/>
                                <a:tailEnd/>
                              </a:ln>
                            </wps:spPr>
                            <wps:txbx>
                              <w:txbxContent>
                                <w:p w:rsidR="0077299A" w:rsidRDefault="0077299A" w:rsidP="00641DFB">
                                  <w:pPr>
                                    <w:jc w:val="center"/>
                                  </w:pPr>
                                  <w:r>
                                    <w:t>X</w:t>
                                  </w:r>
                                </w:p>
                                <w:p w:rsidR="0077299A" w:rsidRPr="00641DFB" w:rsidRDefault="0077299A" w:rsidP="00F149AE">
                                  <w:pPr>
                                    <w:jc w:val="cente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3" o:spid="_x0000_s1034" style="position:absolute;left:0;text-align:left;margin-left:137.6pt;margin-top:13pt;width:34.45pt;height:21.6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77299A" w:rsidRDefault="0077299A" w:rsidP="00641DFB">
                            <w:pPr>
                              <w:jc w:val="center"/>
                            </w:pPr>
                            <w:r>
                              <w:t>X</w:t>
                            </w:r>
                          </w:p>
                          <w:p w:rsidR="0077299A" w:rsidRPr="00641DFB" w:rsidRDefault="0077299A" w:rsidP="00F149AE">
                            <w:pPr>
                              <w:jc w:val="center"/>
                              <w:rPr>
                                <w:lang w:val="nl-NL"/>
                              </w:rPr>
                            </w:pP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6576" behindDoc="0" locked="0" layoutInCell="1" allowOverlap="1" wp14:anchorId="171E8110" wp14:editId="084A00EF">
                      <wp:simplePos x="0" y="0"/>
                      <wp:positionH relativeFrom="column">
                        <wp:posOffset>645160</wp:posOffset>
                      </wp:positionH>
                      <wp:positionV relativeFrom="paragraph">
                        <wp:posOffset>168910</wp:posOffset>
                      </wp:positionV>
                      <wp:extent cx="274320" cy="274320"/>
                      <wp:effectExtent l="8890" t="10160" r="12065" b="10795"/>
                      <wp:wrapNone/>
                      <wp:docPr id="211"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35" style="position:absolute;left:0;text-align:left;margin-left:50.8pt;margin-top:13.3pt;width:21.6pt;height:21.6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77299A" w:rsidRDefault="0077299A" w:rsidP="00F149AE">
                            <w:r>
                              <w:t>X</w:t>
                            </w: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5552" behindDoc="0" locked="0" layoutInCell="1" allowOverlap="1" wp14:anchorId="1A127431" wp14:editId="51004B73">
                      <wp:simplePos x="0" y="0"/>
                      <wp:positionH relativeFrom="column">
                        <wp:posOffset>1219200</wp:posOffset>
                      </wp:positionH>
                      <wp:positionV relativeFrom="paragraph">
                        <wp:posOffset>168910</wp:posOffset>
                      </wp:positionV>
                      <wp:extent cx="274320" cy="274320"/>
                      <wp:effectExtent l="0" t="0" r="11430" b="11430"/>
                      <wp:wrapNone/>
                      <wp:docPr id="212"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F149A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36" style="position:absolute;left:0;text-align:left;margin-left:96pt;margin-top:13.3pt;width:21.6pt;height:21.6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77299A" w:rsidRDefault="0077299A" w:rsidP="00F149AE">
                            <w:pPr>
                              <w:jc w:val="center"/>
                            </w:pPr>
                            <w:r>
                              <w:t>X</w:t>
                            </w: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3504" behindDoc="0" locked="0" layoutInCell="1" allowOverlap="1" wp14:anchorId="135B57D7" wp14:editId="32459D83">
                      <wp:simplePos x="0" y="0"/>
                      <wp:positionH relativeFrom="column">
                        <wp:posOffset>2399665</wp:posOffset>
                      </wp:positionH>
                      <wp:positionV relativeFrom="paragraph">
                        <wp:posOffset>168910</wp:posOffset>
                      </wp:positionV>
                      <wp:extent cx="274320" cy="274320"/>
                      <wp:effectExtent l="10795" t="10160" r="10160" b="10795"/>
                      <wp:wrapNone/>
                      <wp:docPr id="214"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 o:spid="_x0000_s1026" style="position:absolute;margin-left:188.95pt;margin-top:13.3pt;width:21.6pt;height:21.6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mc:Fallback>
              </mc:AlternateContent>
            </w:r>
            <w:r w:rsidR="002F4366">
              <w:rPr>
                <w:noProof/>
                <w:snapToGrid/>
                <w:sz w:val="20"/>
                <w:lang w:val="nl-NL" w:eastAsia="nl-NL"/>
              </w:rPr>
              <mc:AlternateContent>
                <mc:Choice Requires="wps">
                  <w:drawing>
                    <wp:anchor distT="0" distB="0" distL="114300" distR="114300" simplePos="0" relativeHeight="252052480" behindDoc="0" locked="0" layoutInCell="1" allowOverlap="1" wp14:anchorId="33B86C3A" wp14:editId="451CCB68">
                      <wp:simplePos x="0" y="0"/>
                      <wp:positionH relativeFrom="column">
                        <wp:posOffset>3072130</wp:posOffset>
                      </wp:positionH>
                      <wp:positionV relativeFrom="paragraph">
                        <wp:posOffset>168910</wp:posOffset>
                      </wp:positionV>
                      <wp:extent cx="274320" cy="274320"/>
                      <wp:effectExtent l="6985" t="10160" r="13970" b="10795"/>
                      <wp:wrapNone/>
                      <wp:docPr id="215"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 o:spid="_x0000_s1026" style="position:absolute;margin-left:241.9pt;margin-top:13.3pt;width:21.6pt;height:21.6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mc:Fallback>
              </mc:AlternateContent>
            </w:r>
            <w:r w:rsidR="002F4366">
              <w:rPr>
                <w:noProof/>
                <w:snapToGrid/>
                <w:sz w:val="20"/>
                <w:lang w:val="nl-NL" w:eastAsia="nl-NL"/>
              </w:rPr>
              <mc:AlternateContent>
                <mc:Choice Requires="wps">
                  <w:drawing>
                    <wp:anchor distT="0" distB="0" distL="114300" distR="114300" simplePos="0" relativeHeight="252051456" behindDoc="0" locked="0" layoutInCell="1" allowOverlap="1" wp14:anchorId="7CB4228E" wp14:editId="259E9042">
                      <wp:simplePos x="0" y="0"/>
                      <wp:positionH relativeFrom="column">
                        <wp:posOffset>3834765</wp:posOffset>
                      </wp:positionH>
                      <wp:positionV relativeFrom="paragraph">
                        <wp:posOffset>168910</wp:posOffset>
                      </wp:positionV>
                      <wp:extent cx="274320" cy="274320"/>
                      <wp:effectExtent l="7620" t="10160" r="13335" b="10795"/>
                      <wp:wrapNone/>
                      <wp:docPr id="216"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26" style="position:absolute;margin-left:301.95pt;margin-top:13.3pt;width:21.6pt;height:21.6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mc:Fallback>
              </mc:AlternateContent>
            </w:r>
            <w:r w:rsidR="002F4366">
              <w:rPr>
                <w:noProof/>
                <w:snapToGrid/>
                <w:sz w:val="20"/>
                <w:lang w:val="nl-NL" w:eastAsia="nl-NL"/>
              </w:rPr>
              <mc:AlternateContent>
                <mc:Choice Requires="wps">
                  <w:drawing>
                    <wp:anchor distT="0" distB="0" distL="114300" distR="114300" simplePos="0" relativeHeight="252057600" behindDoc="0" locked="0" layoutInCell="1" allowOverlap="1" wp14:anchorId="4F10F264" wp14:editId="582FCBEE">
                      <wp:simplePos x="0" y="0"/>
                      <wp:positionH relativeFrom="column">
                        <wp:posOffset>31750</wp:posOffset>
                      </wp:positionH>
                      <wp:positionV relativeFrom="paragraph">
                        <wp:posOffset>168910</wp:posOffset>
                      </wp:positionV>
                      <wp:extent cx="274320" cy="274320"/>
                      <wp:effectExtent l="5080" t="10160" r="6350" b="10795"/>
                      <wp:wrapNone/>
                      <wp:docPr id="21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37" style="position:absolute;left:0;text-align:left;margin-left:2.5pt;margin-top:13.3pt;width:21.6pt;height:21.6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77299A" w:rsidRDefault="0077299A" w:rsidP="00F149AE">
                            <w:r>
                              <w:t>X</w:t>
                            </w:r>
                          </w:p>
                        </w:txbxContent>
                      </v:textbox>
                    </v:rect>
                  </w:pict>
                </mc:Fallback>
              </mc:AlternateContent>
            </w:r>
            <w:r w:rsidR="002F4366">
              <w:rPr>
                <w:sz w:val="20"/>
                <w:lang w:val="en-CA"/>
              </w:rPr>
              <w:t>38</w:t>
            </w:r>
            <w:r w:rsidR="002F4366">
              <w:rPr>
                <w:sz w:val="20"/>
                <w:lang w:val="en-CA"/>
              </w:rPr>
              <w:tab/>
              <w:t>39</w:t>
            </w:r>
            <w:r w:rsidR="002F4366">
              <w:rPr>
                <w:sz w:val="20"/>
                <w:lang w:val="en-CA"/>
              </w:rPr>
              <w:tab/>
              <w:t>40</w:t>
            </w:r>
            <w:r w:rsidR="002F4366">
              <w:rPr>
                <w:sz w:val="20"/>
                <w:lang w:val="en-CA"/>
              </w:rPr>
              <w:tab/>
              <w:t>41</w:t>
            </w:r>
            <w:r w:rsidR="002F4366">
              <w:rPr>
                <w:sz w:val="20"/>
                <w:lang w:val="en-CA"/>
              </w:rPr>
              <w:tab/>
              <w:t>42</w:t>
            </w:r>
            <w:r w:rsidR="002F4366">
              <w:rPr>
                <w:sz w:val="20"/>
                <w:lang w:val="en-CA"/>
              </w:rPr>
              <w:tab/>
              <w:t>43</w:t>
            </w:r>
            <w:r w:rsidR="002F4366">
              <w:rPr>
                <w:sz w:val="20"/>
                <w:lang w:val="en-CA"/>
              </w:rPr>
              <w:tab/>
              <w:t>44</w:t>
            </w:r>
          </w:p>
          <w:p w:rsidR="002F4366" w:rsidRDefault="002F4366" w:rsidP="00C50375">
            <w:pPr>
              <w:pStyle w:val="BodyText3"/>
              <w:spacing w:before="120"/>
              <w:jc w:val="both"/>
              <w:rPr>
                <w:sz w:val="20"/>
                <w:lang w:val="en-CA"/>
              </w:rPr>
            </w:pPr>
          </w:p>
        </w:tc>
      </w:tr>
      <w:tr w:rsidR="002F4366" w:rsidTr="00C50375">
        <w:trPr>
          <w:cantSplit/>
          <w:trHeight w:val="1399"/>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641DFB">
            <w:pPr>
              <w:pStyle w:val="BodyText3"/>
              <w:spacing w:before="120"/>
              <w:ind w:left="100"/>
              <w:jc w:val="both"/>
              <w:rPr>
                <w:i w:val="0"/>
                <w:sz w:val="20"/>
              </w:rPr>
            </w:pPr>
            <w:r w:rsidRPr="005B50FB">
              <w:rPr>
                <w:i w:val="0"/>
                <w:sz w:val="20"/>
              </w:rPr>
              <w:t>Key milestones for completing the task include:</w:t>
            </w:r>
          </w:p>
          <w:p w:rsidR="00641DFB" w:rsidRDefault="00641DFB" w:rsidP="00641DFB">
            <w:pPr>
              <w:pStyle w:val="BodyText3"/>
              <w:numPr>
                <w:ilvl w:val="0"/>
                <w:numId w:val="4"/>
              </w:numPr>
              <w:spacing w:before="120"/>
              <w:jc w:val="both"/>
              <w:rPr>
                <w:i w:val="0"/>
                <w:sz w:val="20"/>
              </w:rPr>
            </w:pPr>
            <w:r>
              <w:rPr>
                <w:i w:val="0"/>
                <w:sz w:val="20"/>
              </w:rPr>
              <w:t>Timetable for completing chapters to be completed at VTS38 (including allocation of tasks)</w:t>
            </w:r>
          </w:p>
          <w:p w:rsidR="00641DFB" w:rsidRDefault="00641DFB" w:rsidP="00641DFB">
            <w:pPr>
              <w:pStyle w:val="BodyText3"/>
              <w:numPr>
                <w:ilvl w:val="0"/>
                <w:numId w:val="4"/>
              </w:numPr>
              <w:spacing w:before="120"/>
              <w:jc w:val="both"/>
              <w:rPr>
                <w:i w:val="0"/>
                <w:sz w:val="20"/>
              </w:rPr>
            </w:pPr>
            <w:r>
              <w:rPr>
                <w:i w:val="0"/>
                <w:sz w:val="20"/>
              </w:rPr>
              <w:t>VTS Committee to review the Manual at VTS39 and VTS40</w:t>
            </w:r>
          </w:p>
          <w:p w:rsidR="00641DFB" w:rsidRDefault="00641DFB" w:rsidP="00641DFB">
            <w:pPr>
              <w:pStyle w:val="BodyText3"/>
              <w:numPr>
                <w:ilvl w:val="0"/>
                <w:numId w:val="4"/>
              </w:numPr>
              <w:spacing w:before="120"/>
              <w:jc w:val="both"/>
              <w:rPr>
                <w:i w:val="0"/>
                <w:sz w:val="20"/>
              </w:rPr>
            </w:pPr>
            <w:r>
              <w:rPr>
                <w:i w:val="0"/>
                <w:sz w:val="20"/>
              </w:rPr>
              <w:t>Photos to be collected at the latest at VTS40</w:t>
            </w:r>
          </w:p>
          <w:p w:rsidR="002F4366" w:rsidRDefault="00641DFB" w:rsidP="008D3452">
            <w:pPr>
              <w:pStyle w:val="BodyText3"/>
              <w:numPr>
                <w:ilvl w:val="0"/>
                <w:numId w:val="4"/>
              </w:numPr>
              <w:spacing w:before="120"/>
              <w:jc w:val="both"/>
              <w:rPr>
                <w:i w:val="0"/>
                <w:sz w:val="20"/>
              </w:rPr>
            </w:pPr>
            <w:r>
              <w:rPr>
                <w:i w:val="0"/>
                <w:sz w:val="20"/>
              </w:rPr>
              <w:t>VTS Committee to endorse final version at VTS4</w:t>
            </w:r>
            <w:r w:rsidR="008D3452">
              <w:rPr>
                <w:i w:val="0"/>
                <w:sz w:val="20"/>
              </w:rPr>
              <w:t>1</w:t>
            </w:r>
            <w:r>
              <w:rPr>
                <w:i w:val="0"/>
                <w:sz w:val="20"/>
              </w:rPr>
              <w:t>and forward to Council for approval</w:t>
            </w:r>
          </w:p>
          <w:p w:rsidR="008D3452" w:rsidRPr="005B50FB" w:rsidRDefault="008D3452" w:rsidP="008D3452">
            <w:pPr>
              <w:pStyle w:val="BodyText3"/>
              <w:numPr>
                <w:ilvl w:val="0"/>
                <w:numId w:val="4"/>
              </w:numPr>
              <w:spacing w:before="120"/>
              <w:jc w:val="both"/>
              <w:rPr>
                <w:i w:val="0"/>
                <w:sz w:val="20"/>
              </w:rPr>
            </w:pPr>
            <w:r>
              <w:rPr>
                <w:i w:val="0"/>
                <w:sz w:val="20"/>
              </w:rPr>
              <w:t>Release at VTS Symposium 2016</w:t>
            </w:r>
          </w:p>
        </w:tc>
      </w:tr>
      <w:tr w:rsidR="002F4366" w:rsidTr="00193B27">
        <w:trPr>
          <w:cantSplit/>
          <w:trHeight w:val="746"/>
        </w:trPr>
        <w:tc>
          <w:tcPr>
            <w:tcW w:w="1668" w:type="dxa"/>
            <w:vMerge w:val="restart"/>
          </w:tcPr>
          <w:p w:rsidR="002F4366" w:rsidRPr="005634D7" w:rsidRDefault="00FC5E14" w:rsidP="00C50375">
            <w:pPr>
              <w:pStyle w:val="BodyText3"/>
              <w:tabs>
                <w:tab w:val="clear" w:pos="720"/>
              </w:tabs>
              <w:ind w:left="0"/>
              <w:rPr>
                <w:b/>
                <w:i w:val="0"/>
                <w:sz w:val="20"/>
              </w:rPr>
            </w:pPr>
            <w:r>
              <w:rPr>
                <w:b/>
                <w:i w:val="0"/>
                <w:sz w:val="20"/>
              </w:rPr>
              <w:t>Task Revision</w:t>
            </w:r>
            <w:r w:rsidR="002F4366" w:rsidRPr="005634D7">
              <w:rPr>
                <w:b/>
                <w:i w:val="0"/>
                <w:sz w:val="20"/>
              </w:rPr>
              <w:t xml:space="preserve"> </w:t>
            </w:r>
          </w:p>
        </w:tc>
        <w:tc>
          <w:tcPr>
            <w:tcW w:w="708" w:type="dxa"/>
          </w:tcPr>
          <w:p w:rsidR="002F4366" w:rsidRPr="005634D7" w:rsidRDefault="002F4366" w:rsidP="00C50375">
            <w:pPr>
              <w:pStyle w:val="BodyText3"/>
              <w:ind w:left="0"/>
              <w:jc w:val="both"/>
              <w:rPr>
                <w:b/>
                <w:i w:val="0"/>
                <w:sz w:val="20"/>
              </w:rPr>
            </w:pPr>
            <w:r>
              <w:rPr>
                <w:b/>
                <w:i w:val="0"/>
                <w:sz w:val="20"/>
              </w:rPr>
              <w:t>Ver.</w:t>
            </w:r>
          </w:p>
        </w:tc>
        <w:tc>
          <w:tcPr>
            <w:tcW w:w="1418" w:type="dxa"/>
          </w:tcPr>
          <w:p w:rsidR="002F4366" w:rsidRPr="005634D7" w:rsidRDefault="002F4366" w:rsidP="00C50375">
            <w:pPr>
              <w:pStyle w:val="BodyText3"/>
              <w:ind w:left="0"/>
              <w:jc w:val="both"/>
              <w:rPr>
                <w:b/>
                <w:i w:val="0"/>
                <w:sz w:val="20"/>
              </w:rPr>
            </w:pPr>
            <w:r>
              <w:rPr>
                <w:b/>
                <w:i w:val="0"/>
                <w:sz w:val="20"/>
              </w:rPr>
              <w:t>Date</w:t>
            </w:r>
          </w:p>
        </w:tc>
        <w:tc>
          <w:tcPr>
            <w:tcW w:w="2410" w:type="dxa"/>
          </w:tcPr>
          <w:p w:rsidR="002F4366" w:rsidRPr="005634D7" w:rsidRDefault="002F4366"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F4366" w:rsidRPr="005634D7" w:rsidRDefault="0089430C" w:rsidP="00C50375">
            <w:pPr>
              <w:pStyle w:val="BodyText3"/>
              <w:ind w:left="0"/>
              <w:jc w:val="both"/>
              <w:rPr>
                <w:b/>
                <w:i w:val="0"/>
                <w:sz w:val="20"/>
              </w:rPr>
            </w:pPr>
            <w:r>
              <w:rPr>
                <w:b/>
                <w:i w:val="0"/>
                <w:sz w:val="20"/>
              </w:rPr>
              <w:t>Status</w:t>
            </w:r>
          </w:p>
        </w:tc>
      </w:tr>
      <w:tr w:rsidR="002F4366" w:rsidTr="00193B27">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tcPr>
          <w:p w:rsidR="002F4366" w:rsidRDefault="002F4366" w:rsidP="00430E18">
            <w:pPr>
              <w:pStyle w:val="BodyText3"/>
              <w:spacing w:before="120"/>
              <w:ind w:left="0"/>
              <w:jc w:val="both"/>
              <w:rPr>
                <w:i w:val="0"/>
                <w:sz w:val="20"/>
              </w:rPr>
            </w:pPr>
            <w:r>
              <w:rPr>
                <w:i w:val="0"/>
                <w:sz w:val="20"/>
              </w:rPr>
              <w:t>1.0</w:t>
            </w:r>
          </w:p>
        </w:tc>
        <w:tc>
          <w:tcPr>
            <w:tcW w:w="1418" w:type="dxa"/>
          </w:tcPr>
          <w:p w:rsidR="002F4366" w:rsidRDefault="00610625" w:rsidP="00430E18">
            <w:pPr>
              <w:pStyle w:val="BodyText3"/>
              <w:spacing w:before="120"/>
              <w:ind w:left="0"/>
              <w:jc w:val="both"/>
              <w:rPr>
                <w:i w:val="0"/>
                <w:sz w:val="20"/>
              </w:rPr>
            </w:pPr>
            <w:r>
              <w:rPr>
                <w:i w:val="0"/>
                <w:sz w:val="20"/>
              </w:rPr>
              <w:t>10</w:t>
            </w:r>
            <w:r w:rsidR="00193B27">
              <w:rPr>
                <w:i w:val="0"/>
                <w:sz w:val="20"/>
              </w:rPr>
              <w:t xml:space="preserve"> Oct </w:t>
            </w:r>
            <w:r w:rsidR="002F4366">
              <w:rPr>
                <w:i w:val="0"/>
                <w:sz w:val="20"/>
              </w:rPr>
              <w:t>2014</w:t>
            </w:r>
          </w:p>
        </w:tc>
        <w:tc>
          <w:tcPr>
            <w:tcW w:w="2410" w:type="dxa"/>
          </w:tcPr>
          <w:p w:rsidR="002F4366" w:rsidRPr="005634D7" w:rsidRDefault="008D3452" w:rsidP="00430E18">
            <w:pPr>
              <w:pStyle w:val="BodyText3"/>
              <w:spacing w:before="120"/>
              <w:ind w:left="0"/>
              <w:jc w:val="both"/>
              <w:rPr>
                <w:i w:val="0"/>
                <w:sz w:val="20"/>
              </w:rPr>
            </w:pPr>
            <w:r>
              <w:rPr>
                <w:i w:val="0"/>
                <w:sz w:val="20"/>
              </w:rPr>
              <w:t>Revision of Manual</w:t>
            </w:r>
          </w:p>
        </w:tc>
        <w:tc>
          <w:tcPr>
            <w:tcW w:w="3402" w:type="dxa"/>
          </w:tcPr>
          <w:p w:rsidR="002F4366" w:rsidRPr="005634D7" w:rsidRDefault="002F4366" w:rsidP="00430E18">
            <w:pPr>
              <w:pStyle w:val="BodyText3"/>
              <w:spacing w:before="120"/>
              <w:ind w:left="0"/>
              <w:rPr>
                <w:i w:val="0"/>
                <w:sz w:val="20"/>
              </w:rPr>
            </w:pPr>
            <w:r>
              <w:rPr>
                <w:i w:val="0"/>
                <w:sz w:val="20"/>
              </w:rPr>
              <w:t xml:space="preserve">On-going Task </w:t>
            </w:r>
            <w:r w:rsidR="00610625">
              <w:rPr>
                <w:i w:val="0"/>
                <w:sz w:val="20"/>
              </w:rPr>
              <w:t>-</w:t>
            </w:r>
            <w:r>
              <w:rPr>
                <w:i w:val="0"/>
                <w:sz w:val="20"/>
              </w:rPr>
              <w:t xml:space="preserve"> Document created with commencement of 2014-18 Work Programme</w:t>
            </w:r>
          </w:p>
        </w:tc>
      </w:tr>
      <w:tr w:rsidR="002F4366" w:rsidTr="0077299A">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shd w:val="clear" w:color="auto" w:fill="auto"/>
          </w:tcPr>
          <w:p w:rsidR="002F4366" w:rsidRPr="008D3452" w:rsidRDefault="00466C04" w:rsidP="00430E18">
            <w:pPr>
              <w:pStyle w:val="BodyText3"/>
              <w:spacing w:before="120"/>
              <w:ind w:left="0"/>
              <w:jc w:val="both"/>
              <w:rPr>
                <w:i w:val="0"/>
                <w:sz w:val="20"/>
              </w:rPr>
            </w:pPr>
            <w:r w:rsidRPr="008D3452">
              <w:rPr>
                <w:i w:val="0"/>
                <w:sz w:val="20"/>
              </w:rPr>
              <w:t>9.0</w:t>
            </w:r>
          </w:p>
        </w:tc>
        <w:tc>
          <w:tcPr>
            <w:tcW w:w="1418" w:type="dxa"/>
            <w:shd w:val="clear" w:color="auto" w:fill="auto"/>
          </w:tcPr>
          <w:p w:rsidR="002F4366" w:rsidRPr="008D3452" w:rsidRDefault="00DD50A5" w:rsidP="00430E18">
            <w:pPr>
              <w:pStyle w:val="BodyText3"/>
              <w:spacing w:before="120"/>
              <w:ind w:left="0"/>
              <w:jc w:val="both"/>
              <w:rPr>
                <w:i w:val="0"/>
                <w:sz w:val="20"/>
              </w:rPr>
            </w:pPr>
            <w:r>
              <w:rPr>
                <w:i w:val="0"/>
                <w:sz w:val="20"/>
              </w:rPr>
              <w:t>10 Mar</w:t>
            </w:r>
            <w:r w:rsidR="00466C04" w:rsidRPr="008D3452">
              <w:rPr>
                <w:i w:val="0"/>
                <w:sz w:val="20"/>
              </w:rPr>
              <w:t xml:space="preserve"> 2016</w:t>
            </w:r>
          </w:p>
        </w:tc>
        <w:tc>
          <w:tcPr>
            <w:tcW w:w="2410" w:type="dxa"/>
            <w:shd w:val="clear" w:color="auto" w:fill="auto"/>
          </w:tcPr>
          <w:p w:rsidR="002F4366" w:rsidRPr="005634D7" w:rsidRDefault="00466C04" w:rsidP="00430E18">
            <w:pPr>
              <w:pStyle w:val="BodyText3"/>
              <w:spacing w:before="120"/>
              <w:ind w:left="0"/>
              <w:jc w:val="both"/>
              <w:rPr>
                <w:i w:val="0"/>
                <w:sz w:val="20"/>
              </w:rPr>
            </w:pPr>
            <w:r>
              <w:rPr>
                <w:i w:val="0"/>
                <w:sz w:val="20"/>
              </w:rPr>
              <w:t>Revision of Manual</w:t>
            </w:r>
          </w:p>
        </w:tc>
        <w:tc>
          <w:tcPr>
            <w:tcW w:w="3402" w:type="dxa"/>
            <w:shd w:val="clear" w:color="auto" w:fill="auto"/>
          </w:tcPr>
          <w:p w:rsidR="002F4366" w:rsidRPr="008D3452" w:rsidRDefault="00466C04" w:rsidP="00430E18">
            <w:pPr>
              <w:pStyle w:val="BodyText3"/>
              <w:spacing w:before="120"/>
              <w:ind w:left="0"/>
              <w:jc w:val="both"/>
              <w:rPr>
                <w:b/>
                <w:i w:val="0"/>
                <w:sz w:val="20"/>
              </w:rPr>
            </w:pPr>
            <w:r w:rsidRPr="008D3452">
              <w:rPr>
                <w:b/>
                <w:i w:val="0"/>
                <w:sz w:val="20"/>
              </w:rPr>
              <w:t>Completed</w:t>
            </w:r>
          </w:p>
          <w:p w:rsidR="00466C04" w:rsidRPr="005634D7" w:rsidRDefault="00466C04" w:rsidP="00430E18">
            <w:pPr>
              <w:pStyle w:val="BodyText3"/>
              <w:spacing w:before="120"/>
              <w:ind w:left="0"/>
              <w:jc w:val="both"/>
              <w:rPr>
                <w:i w:val="0"/>
                <w:sz w:val="20"/>
              </w:rPr>
            </w:pPr>
            <w:r>
              <w:rPr>
                <w:i w:val="0"/>
                <w:sz w:val="20"/>
              </w:rPr>
              <w:t>Forwarded to Council for Approval, pending minor editorial changes</w:t>
            </w:r>
            <w:r w:rsidR="008D3452">
              <w:rPr>
                <w:i w:val="0"/>
                <w:sz w:val="20"/>
              </w:rPr>
              <w:t>.</w:t>
            </w:r>
          </w:p>
        </w:tc>
      </w:tr>
    </w:tbl>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466C04">
            <w:pPr>
              <w:pStyle w:val="Heading1"/>
            </w:pPr>
            <w:bookmarkStart w:id="15" w:name="_Toc445413453"/>
            <w:r>
              <w:t xml:space="preserve">1.1.3 </w:t>
            </w:r>
            <w:r w:rsidR="008214E7" w:rsidRPr="008214E7">
              <w:t xml:space="preserve">Produce a Guideline on </w:t>
            </w:r>
            <w:r w:rsidR="00466C04">
              <w:t>marine casualty</w:t>
            </w:r>
            <w:r w:rsidR="00466C04" w:rsidRPr="008214E7">
              <w:t xml:space="preserve"> </w:t>
            </w:r>
            <w:r w:rsidR="008214E7" w:rsidRPr="008214E7">
              <w:t xml:space="preserve">/ </w:t>
            </w:r>
            <w:r w:rsidR="00466C04">
              <w:t>in</w:t>
            </w:r>
            <w:r w:rsidR="008214E7" w:rsidRPr="008214E7">
              <w:t>cident / reporting and recording</w:t>
            </w:r>
            <w:r w:rsidR="00466C04">
              <w:t>, including near miss situations</w:t>
            </w:r>
            <w:r w:rsidR="008214E7" w:rsidRPr="008214E7">
              <w:t xml:space="preserve"> as it relates to VTS</w:t>
            </w:r>
            <w:r w:rsidR="00466C04">
              <w:t>.</w:t>
            </w:r>
            <w:bookmarkEnd w:id="15"/>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60BB7" w:rsidRPr="00740D0E" w:rsidRDefault="00F149AE" w:rsidP="00466C04">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466C04" w:rsidRPr="00466C04">
              <w:rPr>
                <w:i w:val="0"/>
                <w:sz w:val="20"/>
              </w:rPr>
              <w:t>marine casualty / incident / reporting and recording, including near miss situations as it relates to VTS</w:t>
            </w:r>
            <w:r w:rsidR="00740D0E" w:rsidRPr="009C2AB7">
              <w:rPr>
                <w:i w:val="0"/>
                <w:sz w:val="20"/>
              </w:rPr>
              <w:t>.</w:t>
            </w:r>
          </w:p>
        </w:tc>
      </w:tr>
      <w:tr w:rsidR="00E41D9C" w:rsidTr="00C50375">
        <w:trPr>
          <w:cantSplit/>
          <w:trHeight w:val="827"/>
        </w:trPr>
        <w:tc>
          <w:tcPr>
            <w:tcW w:w="1668" w:type="dxa"/>
          </w:tcPr>
          <w:p w:rsidR="00E41D9C" w:rsidRDefault="00E41D9C"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E41D9C" w:rsidRPr="002D0EC5" w:rsidRDefault="006C19B6" w:rsidP="00641DFB">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E41D9C" w:rsidTr="00C50375">
        <w:trPr>
          <w:cantSplit/>
          <w:trHeight w:val="827"/>
        </w:trPr>
        <w:tc>
          <w:tcPr>
            <w:tcW w:w="1668" w:type="dxa"/>
          </w:tcPr>
          <w:p w:rsidR="00E41D9C" w:rsidRDefault="00E41D9C"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A0CC5" w:rsidRPr="00E84E3A" w:rsidRDefault="009A0CC5" w:rsidP="009A0CC5">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A0CC5" w:rsidRDefault="009A0CC5" w:rsidP="009A0CC5">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A0CC5" w:rsidRPr="00E84E3A" w:rsidRDefault="009A0CC5" w:rsidP="009A0CC5">
            <w:pPr>
              <w:pStyle w:val="BodyText3"/>
              <w:spacing w:before="120"/>
              <w:ind w:left="0"/>
              <w:jc w:val="both"/>
              <w:rPr>
                <w:i w:val="0"/>
                <w:sz w:val="20"/>
              </w:rPr>
            </w:pPr>
            <w:r>
              <w:rPr>
                <w:i w:val="0"/>
                <w:sz w:val="20"/>
              </w:rPr>
              <w:t>S2: Improve and harmonise the delivery of VTS globally and in a manner consistent with international conventions, legislative frameworks and public expectations.</w:t>
            </w:r>
          </w:p>
          <w:p w:rsidR="00E41D9C" w:rsidRDefault="009A0CC5" w:rsidP="009A0CC5">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A14A6C" w:rsidRPr="00A14A6C" w:rsidRDefault="00A14A6C" w:rsidP="00A14A6C">
            <w:pPr>
              <w:pStyle w:val="BodyText3"/>
              <w:spacing w:before="120"/>
              <w:ind w:left="0"/>
              <w:jc w:val="both"/>
              <w:rPr>
                <w:i w:val="0"/>
                <w:sz w:val="20"/>
                <w:highlight w:val="yellow"/>
              </w:rPr>
            </w:pPr>
            <w:r w:rsidRPr="00A14A6C">
              <w:rPr>
                <w:i w:val="0"/>
                <w:sz w:val="20"/>
                <w:highlight w:val="yellow"/>
              </w:rPr>
              <w:t>To be reviewed at VTS42</w:t>
            </w:r>
          </w:p>
          <w:p w:rsidR="007A0BC5" w:rsidRPr="00A14A6C" w:rsidRDefault="007A0BC5" w:rsidP="007A0BC5">
            <w:pPr>
              <w:pStyle w:val="BodyText3"/>
              <w:numPr>
                <w:ilvl w:val="0"/>
                <w:numId w:val="21"/>
              </w:numPr>
              <w:spacing w:before="120"/>
              <w:jc w:val="both"/>
              <w:rPr>
                <w:i w:val="0"/>
                <w:sz w:val="20"/>
                <w:highlight w:val="yellow"/>
              </w:rPr>
            </w:pPr>
            <w:r w:rsidRPr="00A14A6C">
              <w:rPr>
                <w:i w:val="0"/>
                <w:sz w:val="20"/>
                <w:highlight w:val="yellow"/>
              </w:rPr>
              <w:t>Focus to be directly related to VTS reporting</w:t>
            </w:r>
          </w:p>
          <w:p w:rsidR="007A0BC5" w:rsidRPr="002D0EC5" w:rsidRDefault="007A0BC5" w:rsidP="007A0BC5">
            <w:pPr>
              <w:pStyle w:val="BodyText3"/>
              <w:numPr>
                <w:ilvl w:val="0"/>
                <w:numId w:val="21"/>
              </w:numPr>
              <w:spacing w:before="120"/>
              <w:jc w:val="both"/>
              <w:rPr>
                <w:i w:val="0"/>
                <w:sz w:val="20"/>
              </w:rPr>
            </w:pPr>
            <w:r w:rsidRPr="00A14A6C">
              <w:rPr>
                <w:i w:val="0"/>
                <w:sz w:val="20"/>
                <w:highlight w:val="yellow"/>
              </w:rPr>
              <w:t xml:space="preserve">IMO Templates (e.g. </w:t>
            </w:r>
            <w:proofErr w:type="spellStart"/>
            <w:r w:rsidRPr="00A14A6C">
              <w:rPr>
                <w:i w:val="0"/>
                <w:sz w:val="20"/>
                <w:highlight w:val="yellow"/>
              </w:rPr>
              <w:t>Sitrep</w:t>
            </w:r>
            <w:proofErr w:type="spellEnd"/>
            <w:r w:rsidRPr="00A14A6C">
              <w:rPr>
                <w:i w:val="0"/>
                <w:sz w:val="20"/>
                <w:highlight w:val="yellow"/>
              </w:rPr>
              <w:t>) not to be duplicated</w:t>
            </w: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149AE" w:rsidRDefault="00F149AE" w:rsidP="00F149AE">
            <w:pPr>
              <w:pStyle w:val="BodyText3"/>
              <w:spacing w:before="120"/>
              <w:jc w:val="both"/>
              <w:rPr>
                <w:sz w:val="20"/>
                <w:lang w:val="en-CA"/>
              </w:rPr>
            </w:pPr>
            <w:r>
              <w:rPr>
                <w:sz w:val="20"/>
                <w:lang w:val="en-CA"/>
              </w:rPr>
              <w:t>Session number:</w:t>
            </w:r>
          </w:p>
          <w:p w:rsidR="00F149AE" w:rsidRDefault="00F149AE"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610625">
              <w:rPr>
                <w:noProof/>
                <w:snapToGrid/>
                <w:sz w:val="20"/>
                <w:lang w:val="nl-NL" w:eastAsia="nl-NL"/>
              </w:rPr>
              <mc:AlternateContent>
                <mc:Choice Requires="wps">
                  <w:drawing>
                    <wp:anchor distT="0" distB="0" distL="114300" distR="114300" simplePos="0" relativeHeight="251909120" behindDoc="0" locked="0" layoutInCell="1" allowOverlap="1" wp14:anchorId="3D1180B2" wp14:editId="6382F964">
                      <wp:simplePos x="0" y="0"/>
                      <wp:positionH relativeFrom="column">
                        <wp:posOffset>645160</wp:posOffset>
                      </wp:positionH>
                      <wp:positionV relativeFrom="paragraph">
                        <wp:posOffset>168910</wp:posOffset>
                      </wp:positionV>
                      <wp:extent cx="274320" cy="274320"/>
                      <wp:effectExtent l="8890" t="10160" r="12065" b="10795"/>
                      <wp:wrapNone/>
                      <wp:docPr id="21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F149A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38" style="position:absolute;left:0;text-align:left;margin-left:50.8pt;margin-top:13.3pt;width:21.6pt;height:21.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RyEKAIAAFI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ITdHIQoAgAAUgQAAA4AAAAAAAAAAAAAAAAALgIAAGRycy9lMm9E&#10;b2MueG1sUEsBAi0AFAAGAAgAAAAhAC9GjDXdAAAACQEAAA8AAAAAAAAAAAAAAAAAggQAAGRycy9k&#10;b3ducmV2LnhtbFBLBQYAAAAABAAEAPMAAACMBQAAAAA=&#10;">
                      <v:textbox>
                        <w:txbxContent>
                          <w:p w:rsidR="0077299A" w:rsidRPr="009A0CC5" w:rsidRDefault="0077299A" w:rsidP="00F149AE">
                            <w:pP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8096" behindDoc="0" locked="0" layoutInCell="1" allowOverlap="1" wp14:anchorId="32A64B2B" wp14:editId="309E824B">
                      <wp:simplePos x="0" y="0"/>
                      <wp:positionH relativeFrom="column">
                        <wp:posOffset>1219200</wp:posOffset>
                      </wp:positionH>
                      <wp:positionV relativeFrom="paragraph">
                        <wp:posOffset>168910</wp:posOffset>
                      </wp:positionV>
                      <wp:extent cx="274320" cy="274320"/>
                      <wp:effectExtent l="0" t="0" r="11430" b="11430"/>
                      <wp:wrapNone/>
                      <wp:docPr id="21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F149AE">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9" o:spid="_x0000_s1039" style="position:absolute;left:0;text-align:left;margin-left:96pt;margin-top:13.3pt;width:21.6pt;height:21.6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kkozESkCAABSBAAADgAAAAAAAAAAAAAAAAAuAgAAZHJzL2Uy&#10;b0RvYy54bWxQSwECLQAUAAYACAAAACEAz9M4ad4AAAAJAQAADwAAAAAAAAAAAAAAAACDBAAAZHJz&#10;L2Rvd25yZXYueG1sUEsFBgAAAAAEAAQA8wAAAI4FAAAAAA==&#10;">
                      <v:textbox>
                        <w:txbxContent>
                          <w:p w:rsidR="0077299A" w:rsidRPr="009A0CC5" w:rsidRDefault="0077299A" w:rsidP="00F149AE">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7072" behindDoc="0" locked="0" layoutInCell="1" allowOverlap="1" wp14:anchorId="4BF950A3" wp14:editId="36974B71">
                      <wp:simplePos x="0" y="0"/>
                      <wp:positionH relativeFrom="column">
                        <wp:posOffset>1793240</wp:posOffset>
                      </wp:positionH>
                      <wp:positionV relativeFrom="paragraph">
                        <wp:posOffset>168910</wp:posOffset>
                      </wp:positionV>
                      <wp:extent cx="274320" cy="274320"/>
                      <wp:effectExtent l="0" t="0" r="11430" b="11430"/>
                      <wp:wrapNone/>
                      <wp:docPr id="220"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F149AE">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0" o:spid="_x0000_s1040" style="position:absolute;left:0;text-align:left;margin-left:141.2pt;margin-top:13.3pt;width:21.6pt;height:21.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QidJw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BXlCJ0nAgAAUgQAAA4AAAAAAAAAAAAAAAAALgIAAGRycy9lMm9E&#10;b2MueG1sUEsBAi0AFAAGAAgAAAAhABLl/DveAAAACQEAAA8AAAAAAAAAAAAAAAAAgQQAAGRycy9k&#10;b3ducmV2LnhtbFBLBQYAAAAABAAEAPMAAACMBQAAAAA=&#10;">
                      <v:textbox>
                        <w:txbxContent>
                          <w:p w:rsidR="0077299A" w:rsidRPr="009A0CC5" w:rsidRDefault="0077299A" w:rsidP="00F149AE">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6048" behindDoc="0" locked="0" layoutInCell="1" allowOverlap="1" wp14:anchorId="6535F9CD" wp14:editId="62BD1FD0">
                      <wp:simplePos x="0" y="0"/>
                      <wp:positionH relativeFrom="column">
                        <wp:posOffset>2399665</wp:posOffset>
                      </wp:positionH>
                      <wp:positionV relativeFrom="paragraph">
                        <wp:posOffset>168910</wp:posOffset>
                      </wp:positionV>
                      <wp:extent cx="274320" cy="274320"/>
                      <wp:effectExtent l="0" t="0" r="11430" b="11430"/>
                      <wp:wrapNone/>
                      <wp:docPr id="221"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1" o:spid="_x0000_s1041" style="position:absolute;left:0;text-align:left;margin-left:188.95pt;margin-top:13.3pt;width:21.6pt;height:21.6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cIKA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A3InCCgCAABSBAAADgAAAAAAAAAAAAAAAAAuAgAAZHJzL2Uy&#10;b0RvYy54bWxQSwECLQAUAAYACAAAACEAG37jl98AAAAJAQAADwAAAAAAAAAAAAAAAACCBAAAZHJz&#10;L2Rvd25yZXYueG1sUEsFBgAAAAAEAAQA8wAAAI4FAAAAAA==&#10;">
                      <v:textbox>
                        <w:txbxContent>
                          <w:p w:rsidR="0077299A" w:rsidRPr="009A0CC5" w:rsidRDefault="0077299A" w:rsidP="009A0CC5">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5024" behindDoc="0" locked="0" layoutInCell="1" allowOverlap="1" wp14:anchorId="0C7A4F73" wp14:editId="4B469CEF">
                      <wp:simplePos x="0" y="0"/>
                      <wp:positionH relativeFrom="column">
                        <wp:posOffset>3072130</wp:posOffset>
                      </wp:positionH>
                      <wp:positionV relativeFrom="paragraph">
                        <wp:posOffset>168910</wp:posOffset>
                      </wp:positionV>
                      <wp:extent cx="274320" cy="274320"/>
                      <wp:effectExtent l="6985" t="10160" r="13970" b="10795"/>
                      <wp:wrapNone/>
                      <wp:docPr id="222"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2" o:spid="_x0000_s1026" style="position:absolute;margin-left:241.9pt;margin-top:13.3pt;width:21.6pt;height:21.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RWx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58RWxHgIAAD8EAAAOAAAAAAAAAAAAAAAAAC4CAABkcnMvZTJvRG9jLnhtbFBL&#10;AQItABQABgAIAAAAIQBVOe0g3wAAAAkBAAAPAAAAAAAAAAAAAAAAAHgEAABkcnMvZG93bnJldi54&#10;bWxQSwUGAAAAAAQABADzAAAAhAUAAAAA&#10;"/>
                  </w:pict>
                </mc:Fallback>
              </mc:AlternateContent>
            </w:r>
            <w:r w:rsidRPr="00610625">
              <w:rPr>
                <w:noProof/>
                <w:snapToGrid/>
                <w:sz w:val="20"/>
                <w:lang w:val="nl-NL" w:eastAsia="nl-NL"/>
              </w:rPr>
              <mc:AlternateContent>
                <mc:Choice Requires="wps">
                  <w:drawing>
                    <wp:anchor distT="0" distB="0" distL="114300" distR="114300" simplePos="0" relativeHeight="251904000" behindDoc="0" locked="0" layoutInCell="1" allowOverlap="1" wp14:anchorId="6EFF5277" wp14:editId="540B90AC">
                      <wp:simplePos x="0" y="0"/>
                      <wp:positionH relativeFrom="column">
                        <wp:posOffset>3834765</wp:posOffset>
                      </wp:positionH>
                      <wp:positionV relativeFrom="paragraph">
                        <wp:posOffset>168910</wp:posOffset>
                      </wp:positionV>
                      <wp:extent cx="274320" cy="274320"/>
                      <wp:effectExtent l="7620" t="10160" r="13335" b="10795"/>
                      <wp:wrapNone/>
                      <wp:docPr id="223"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3" o:spid="_x0000_s1026" style="position:absolute;margin-left:301.95pt;margin-top:13.3pt;width:21.6pt;height:21.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4P2AHx8CAAA/BAAADgAAAAAAAAAAAAAAAAAuAgAAZHJzL2Uyb0RvYy54bWxQ&#10;SwECLQAUAAYACAAAACEAJynVK98AAAAJAQAADwAAAAAAAAAAAAAAAAB5BAAAZHJzL2Rvd25yZXYu&#10;eG1sUEsFBgAAAAAEAAQA8wAAAIUFAAAAAA==&#10;"/>
                  </w:pict>
                </mc:Fallback>
              </mc:AlternateContent>
            </w:r>
            <w:r w:rsidRPr="00610625">
              <w:rPr>
                <w:noProof/>
                <w:snapToGrid/>
                <w:sz w:val="20"/>
                <w:lang w:val="nl-NL" w:eastAsia="nl-NL"/>
              </w:rPr>
              <mc:AlternateContent>
                <mc:Choice Requires="wps">
                  <w:drawing>
                    <wp:anchor distT="0" distB="0" distL="114300" distR="114300" simplePos="0" relativeHeight="251910144" behindDoc="0" locked="0" layoutInCell="1" allowOverlap="1" wp14:anchorId="5AB9F079" wp14:editId="2A4B3191">
                      <wp:simplePos x="0" y="0"/>
                      <wp:positionH relativeFrom="column">
                        <wp:posOffset>31750</wp:posOffset>
                      </wp:positionH>
                      <wp:positionV relativeFrom="paragraph">
                        <wp:posOffset>168910</wp:posOffset>
                      </wp:positionV>
                      <wp:extent cx="274320" cy="274320"/>
                      <wp:effectExtent l="5080" t="10160" r="6350" b="10795"/>
                      <wp:wrapNone/>
                      <wp:docPr id="224"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F149A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4" o:spid="_x0000_s1042" style="position:absolute;left:0;text-align:left;margin-left:2.5pt;margin-top:13.3pt;width:21.6pt;height:2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mjKQIAAFI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0eiaMpAgAAUgQAAA4AAAAAAAAAAAAAAAAALgIAAGRycy9lMm9E&#10;b2MueG1sUEsBAi0AFAAGAAgAAAAhAFO2BG3cAAAABgEAAA8AAAAAAAAAAAAAAAAAgwQAAGRycy9k&#10;b3ducmV2LnhtbFBLBQYAAAAABAAEAPMAAACMBQAAAAA=&#10;">
                      <v:textbox>
                        <w:txbxContent>
                          <w:p w:rsidR="0077299A" w:rsidRPr="009A0CC5" w:rsidRDefault="0077299A" w:rsidP="00F149AE">
                            <w:pPr>
                              <w:rPr>
                                <w:lang w:val="nl-NL"/>
                              </w:rPr>
                            </w:pPr>
                            <w:r>
                              <w:rPr>
                                <w:lang w:val="nl-NL"/>
                              </w:rPr>
                              <w:t>X</w:t>
                            </w:r>
                          </w:p>
                        </w:txbxContent>
                      </v:textbox>
                    </v:rect>
                  </w:pict>
                </mc:Fallback>
              </mc:AlternateContent>
            </w:r>
            <w:r w:rsidRPr="00610625">
              <w:rPr>
                <w:sz w:val="20"/>
                <w:lang w:val="en-CA"/>
              </w:rPr>
              <w:t>38</w:t>
            </w:r>
            <w:r w:rsidRPr="00610625">
              <w:rPr>
                <w:sz w:val="20"/>
                <w:lang w:val="en-CA"/>
              </w:rPr>
              <w:tab/>
              <w:t>39</w:t>
            </w:r>
            <w:r w:rsidRPr="00610625">
              <w:rPr>
                <w:sz w:val="20"/>
                <w:lang w:val="en-CA"/>
              </w:rPr>
              <w:tab/>
              <w:t>40</w:t>
            </w:r>
            <w:r w:rsidRPr="00610625">
              <w:rPr>
                <w:sz w:val="20"/>
                <w:lang w:val="en-CA"/>
              </w:rPr>
              <w:tab/>
              <w:t>41</w:t>
            </w:r>
            <w:r w:rsidRPr="00610625">
              <w:rPr>
                <w:sz w:val="20"/>
                <w:lang w:val="en-CA"/>
              </w:rPr>
              <w:tab/>
              <w:t>42</w:t>
            </w:r>
            <w:r w:rsidRPr="00610625">
              <w:rPr>
                <w:sz w:val="20"/>
                <w:lang w:val="en-CA"/>
              </w:rPr>
              <w:tab/>
              <w:t>43</w:t>
            </w:r>
            <w:r w:rsidRPr="00610625">
              <w:rPr>
                <w:sz w:val="20"/>
                <w:lang w:val="en-CA"/>
              </w:rPr>
              <w:tab/>
              <w:t>44</w:t>
            </w:r>
          </w:p>
          <w:p w:rsidR="00360BB7" w:rsidRDefault="00360BB7"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ED470F" w:rsidRPr="00ED470F" w:rsidRDefault="00ED470F" w:rsidP="00ED470F">
            <w:pPr>
              <w:pStyle w:val="BodyText3"/>
              <w:numPr>
                <w:ilvl w:val="0"/>
                <w:numId w:val="4"/>
              </w:numPr>
              <w:spacing w:before="120"/>
              <w:jc w:val="both"/>
              <w:rPr>
                <w:i w:val="0"/>
                <w:sz w:val="20"/>
              </w:rPr>
            </w:pPr>
            <w:r w:rsidRPr="00ED470F">
              <w:rPr>
                <w:i w:val="0"/>
                <w:sz w:val="20"/>
              </w:rPr>
              <w:t>Drafting sessions VTS38-41</w:t>
            </w:r>
          </w:p>
          <w:p w:rsidR="00ED470F" w:rsidRPr="005B50FB" w:rsidRDefault="005971AA" w:rsidP="00ED470F">
            <w:pPr>
              <w:pStyle w:val="BodyText3"/>
              <w:numPr>
                <w:ilvl w:val="0"/>
                <w:numId w:val="4"/>
              </w:numPr>
              <w:spacing w:before="120"/>
              <w:jc w:val="both"/>
              <w:rPr>
                <w:i w:val="0"/>
                <w:sz w:val="20"/>
              </w:rPr>
            </w:pPr>
            <w:r>
              <w:rPr>
                <w:i w:val="0"/>
                <w:sz w:val="20"/>
              </w:rPr>
              <w:t>F</w:t>
            </w:r>
            <w:r w:rsidR="00ED470F" w:rsidRPr="00ED470F">
              <w:rPr>
                <w:i w:val="0"/>
                <w:sz w:val="20"/>
              </w:rPr>
              <w:t xml:space="preserve">inal draft version for approval by Committee </w:t>
            </w:r>
            <w:r w:rsidRPr="00ED470F">
              <w:rPr>
                <w:i w:val="0"/>
                <w:sz w:val="20"/>
              </w:rPr>
              <w:t>VTS42</w:t>
            </w:r>
            <w:r w:rsidR="008D3452">
              <w:rPr>
                <w:i w:val="0"/>
                <w:sz w:val="20"/>
              </w:rPr>
              <w:t xml:space="preserve"> </w:t>
            </w:r>
            <w:r w:rsidR="00ED470F" w:rsidRPr="00ED470F">
              <w:rPr>
                <w:i w:val="0"/>
                <w:sz w:val="20"/>
              </w:rPr>
              <w:t>and submitted to Council for approval.</w:t>
            </w:r>
          </w:p>
        </w:tc>
      </w:tr>
      <w:tr w:rsidR="00360BB7" w:rsidTr="00193B27">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418" w:type="dxa"/>
          </w:tcPr>
          <w:p w:rsidR="00360BB7" w:rsidRPr="005634D7" w:rsidRDefault="00360BB7" w:rsidP="00C50375">
            <w:pPr>
              <w:pStyle w:val="BodyText3"/>
              <w:ind w:left="0"/>
              <w:jc w:val="both"/>
              <w:rPr>
                <w:b/>
                <w:i w:val="0"/>
                <w:sz w:val="20"/>
              </w:rPr>
            </w:pPr>
            <w:r>
              <w:rPr>
                <w:b/>
                <w:i w:val="0"/>
                <w:sz w:val="20"/>
              </w:rPr>
              <w:t>Date</w:t>
            </w:r>
          </w:p>
        </w:tc>
        <w:tc>
          <w:tcPr>
            <w:tcW w:w="2410"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89430C" w:rsidP="00C50375">
            <w:pPr>
              <w:pStyle w:val="BodyText3"/>
              <w:ind w:left="0"/>
              <w:jc w:val="both"/>
              <w:rPr>
                <w:b/>
                <w:i w:val="0"/>
                <w:sz w:val="20"/>
              </w:rPr>
            </w:pPr>
            <w:r>
              <w:rPr>
                <w:b/>
                <w:i w:val="0"/>
                <w:sz w:val="20"/>
              </w:rPr>
              <w:t>Status</w:t>
            </w:r>
          </w:p>
        </w:tc>
      </w:tr>
      <w:tr w:rsidR="00193B27" w:rsidTr="00193B27">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tcPr>
          <w:p w:rsidR="00193B27" w:rsidRDefault="00193B27" w:rsidP="005971AA">
            <w:pPr>
              <w:pStyle w:val="BodyText3"/>
              <w:spacing w:before="120"/>
              <w:ind w:left="0"/>
              <w:jc w:val="both"/>
              <w:rPr>
                <w:i w:val="0"/>
                <w:sz w:val="20"/>
              </w:rPr>
            </w:pPr>
            <w:r>
              <w:rPr>
                <w:i w:val="0"/>
                <w:sz w:val="20"/>
              </w:rPr>
              <w:t>1.0</w:t>
            </w:r>
          </w:p>
        </w:tc>
        <w:tc>
          <w:tcPr>
            <w:tcW w:w="1418" w:type="dxa"/>
          </w:tcPr>
          <w:p w:rsidR="00193B27" w:rsidRDefault="00193B27" w:rsidP="005971AA">
            <w:pPr>
              <w:pStyle w:val="BodyText3"/>
              <w:spacing w:before="120"/>
              <w:ind w:left="0"/>
              <w:rPr>
                <w:i w:val="0"/>
                <w:sz w:val="20"/>
              </w:rPr>
            </w:pPr>
            <w:r>
              <w:rPr>
                <w:i w:val="0"/>
                <w:sz w:val="20"/>
              </w:rPr>
              <w:t>10 Oct 2014</w:t>
            </w:r>
          </w:p>
        </w:tc>
        <w:tc>
          <w:tcPr>
            <w:tcW w:w="2410" w:type="dxa"/>
          </w:tcPr>
          <w:p w:rsidR="00193B27" w:rsidRPr="005634D7" w:rsidRDefault="00193B27" w:rsidP="005971AA">
            <w:pPr>
              <w:pStyle w:val="BodyText3"/>
              <w:spacing w:before="120"/>
              <w:ind w:left="0"/>
              <w:jc w:val="both"/>
              <w:rPr>
                <w:i w:val="0"/>
                <w:sz w:val="20"/>
              </w:rPr>
            </w:pPr>
          </w:p>
        </w:tc>
        <w:tc>
          <w:tcPr>
            <w:tcW w:w="3402" w:type="dxa"/>
          </w:tcPr>
          <w:p w:rsidR="00193B27" w:rsidRPr="005634D7" w:rsidRDefault="00193B27" w:rsidP="005971AA">
            <w:pPr>
              <w:pStyle w:val="BodyText3"/>
              <w:spacing w:before="120"/>
              <w:ind w:left="0"/>
              <w:jc w:val="both"/>
              <w:rPr>
                <w:i w:val="0"/>
                <w:sz w:val="20"/>
              </w:rPr>
            </w:pPr>
            <w:r>
              <w:rPr>
                <w:i w:val="0"/>
                <w:sz w:val="20"/>
              </w:rPr>
              <w:t>Document created with commencement of 2014-18 Work Programme</w:t>
            </w:r>
          </w:p>
        </w:tc>
      </w:tr>
      <w:tr w:rsidR="00193B27" w:rsidTr="00A14A6C">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shd w:val="clear" w:color="auto" w:fill="auto"/>
          </w:tcPr>
          <w:p w:rsidR="00193B27" w:rsidRPr="008D3452" w:rsidRDefault="00466C04" w:rsidP="00A14A6C">
            <w:pPr>
              <w:pStyle w:val="BodyText3"/>
              <w:spacing w:before="0" w:after="0"/>
              <w:ind w:left="0"/>
              <w:jc w:val="both"/>
              <w:rPr>
                <w:i w:val="0"/>
                <w:sz w:val="20"/>
              </w:rPr>
            </w:pPr>
            <w:r w:rsidRPr="008D3452">
              <w:rPr>
                <w:i w:val="0"/>
                <w:sz w:val="20"/>
              </w:rPr>
              <w:t>1.3</w:t>
            </w:r>
          </w:p>
        </w:tc>
        <w:tc>
          <w:tcPr>
            <w:tcW w:w="1418" w:type="dxa"/>
            <w:shd w:val="clear" w:color="auto" w:fill="auto"/>
          </w:tcPr>
          <w:p w:rsidR="00193B27" w:rsidRPr="008D3452" w:rsidRDefault="00DD50A5" w:rsidP="005623F9">
            <w:pPr>
              <w:pStyle w:val="BodyText3"/>
              <w:spacing w:before="0" w:after="0"/>
              <w:ind w:left="0"/>
              <w:jc w:val="both"/>
              <w:rPr>
                <w:i w:val="0"/>
                <w:sz w:val="20"/>
              </w:rPr>
            </w:pPr>
            <w:r>
              <w:rPr>
                <w:i w:val="0"/>
                <w:sz w:val="20"/>
              </w:rPr>
              <w:t>10 Mar</w:t>
            </w:r>
            <w:r w:rsidR="00430E18">
              <w:rPr>
                <w:i w:val="0"/>
                <w:sz w:val="20"/>
              </w:rPr>
              <w:t xml:space="preserve"> 2016</w:t>
            </w:r>
          </w:p>
        </w:tc>
        <w:tc>
          <w:tcPr>
            <w:tcW w:w="2410" w:type="dxa"/>
            <w:shd w:val="clear" w:color="auto" w:fill="auto"/>
          </w:tcPr>
          <w:p w:rsidR="00193B27" w:rsidRPr="005634D7" w:rsidRDefault="00466C04" w:rsidP="00A14A6C">
            <w:pPr>
              <w:pStyle w:val="BodyText3"/>
              <w:spacing w:before="0" w:after="0"/>
              <w:ind w:left="0"/>
              <w:jc w:val="both"/>
              <w:rPr>
                <w:i w:val="0"/>
                <w:sz w:val="20"/>
              </w:rPr>
            </w:pPr>
            <w:r>
              <w:rPr>
                <w:i w:val="0"/>
                <w:sz w:val="20"/>
              </w:rPr>
              <w:t>Entire document</w:t>
            </w:r>
          </w:p>
        </w:tc>
        <w:tc>
          <w:tcPr>
            <w:tcW w:w="3402" w:type="dxa"/>
            <w:shd w:val="clear" w:color="auto" w:fill="auto"/>
          </w:tcPr>
          <w:p w:rsidR="00193B27" w:rsidRPr="005634D7" w:rsidRDefault="00466C04" w:rsidP="00A14A6C">
            <w:pPr>
              <w:pStyle w:val="BodyText3"/>
              <w:spacing w:before="0" w:after="0"/>
              <w:ind w:left="0"/>
              <w:jc w:val="both"/>
              <w:rPr>
                <w:i w:val="0"/>
                <w:sz w:val="20"/>
              </w:rPr>
            </w:pPr>
            <w:r>
              <w:rPr>
                <w:i w:val="0"/>
                <w:sz w:val="20"/>
              </w:rPr>
              <w:t xml:space="preserve">Forwarded to members for comment with a view to </w:t>
            </w:r>
            <w:r w:rsidR="007A0BC5">
              <w:rPr>
                <w:i w:val="0"/>
                <w:sz w:val="20"/>
              </w:rPr>
              <w:t>approval</w:t>
            </w:r>
            <w:r>
              <w:rPr>
                <w:i w:val="0"/>
                <w:sz w:val="20"/>
              </w:rPr>
              <w:t xml:space="preserve"> at VTS42</w:t>
            </w: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F039B4" w:rsidTr="00F039B4">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F039B4" w:rsidRPr="00536B19" w:rsidRDefault="00F039B4" w:rsidP="00F039B4">
            <w:pPr>
              <w:pStyle w:val="BodyText3"/>
              <w:spacing w:before="0" w:after="0"/>
              <w:ind w:left="0"/>
              <w:jc w:val="center"/>
              <w:rPr>
                <w:b/>
                <w:i w:val="0"/>
                <w:sz w:val="24"/>
                <w:szCs w:val="24"/>
              </w:rPr>
            </w:pPr>
            <w:r>
              <w:rPr>
                <w:b/>
                <w:i w:val="0"/>
                <w:sz w:val="24"/>
                <w:szCs w:val="24"/>
              </w:rPr>
              <w:lastRenderedPageBreak/>
              <w:t>VTS Committee – 2014-18 Work Programme</w:t>
            </w:r>
          </w:p>
        </w:tc>
      </w:tr>
      <w:tr w:rsidR="00F039B4" w:rsidTr="00F039B4">
        <w:trPr>
          <w:cantSplit/>
          <w:trHeight w:val="854"/>
          <w:tblHeader/>
        </w:trPr>
        <w:tc>
          <w:tcPr>
            <w:tcW w:w="1668" w:type="dxa"/>
            <w:shd w:val="clear" w:color="auto" w:fill="DDD9C3" w:themeFill="background2" w:themeFillShade="E6"/>
          </w:tcPr>
          <w:p w:rsidR="00F039B4" w:rsidRPr="00536B19" w:rsidRDefault="00F039B4" w:rsidP="00F039B4">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F039B4" w:rsidRPr="00536B19" w:rsidRDefault="00F039B4" w:rsidP="00F039B4">
            <w:pPr>
              <w:pStyle w:val="Heading1"/>
            </w:pPr>
            <w:bookmarkStart w:id="16" w:name="_Toc445413454"/>
            <w:r>
              <w:t xml:space="preserve">1.1.4 </w:t>
            </w:r>
            <w:r w:rsidR="008214E7" w:rsidRPr="008214E7">
              <w:t>Produce a Guideline on Maritime Service Portfolios for VTS</w:t>
            </w:r>
            <w:bookmarkEnd w:id="16"/>
          </w:p>
        </w:tc>
      </w:tr>
      <w:tr w:rsidR="00F039B4" w:rsidTr="00F039B4">
        <w:trPr>
          <w:cantSplit/>
          <w:trHeight w:val="85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 xml:space="preserve">Identification of present and potential services for VTS which may be covered by the Maritime Service Portfolio in accordance with its definition by IMO under </w:t>
            </w:r>
            <w:r>
              <w:rPr>
                <w:i w:val="0"/>
                <w:sz w:val="20"/>
              </w:rPr>
              <w:br/>
              <w:t>e-navigation;</w:t>
            </w:r>
          </w:p>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Identification and defining servicing areas for VTS  Maritime Service Folio’s based on user requirements and technical capabilities;</w:t>
            </w:r>
          </w:p>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Development of a set of criteria and conditions for competent VTS authorities to decide on the harmonized implementation and operation of Maritime Service Portfolio’s;</w:t>
            </w:r>
          </w:p>
          <w:p w:rsidR="00F039B4" w:rsidRPr="00740D0E"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 xml:space="preserve">Contribute from a VTS perspective to the further development of e-navigation, including the delivery of product specifications for </w:t>
            </w:r>
            <w:r w:rsidRPr="00BA6280">
              <w:rPr>
                <w:i w:val="0"/>
                <w:sz w:val="20"/>
              </w:rPr>
              <w:t>Maritime Service Portfolio’s</w:t>
            </w:r>
            <w:r>
              <w:rPr>
                <w:i w:val="0"/>
                <w:sz w:val="20"/>
              </w:rPr>
              <w:t>;</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F039B4"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Contribution to the further development of e-navigation, establishing the role and position of VTS in this concept;</w:t>
            </w:r>
          </w:p>
          <w:p w:rsidR="00F039B4"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Guideline providing guidance and advise on how to determine the need for new Maritime Service Portfolio for VTS and their implementation including the determination of servicing areas and coverage areas for relevant technical infrastructure;</w:t>
            </w:r>
          </w:p>
          <w:p w:rsidR="00F039B4" w:rsidRPr="002D0EC5"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 xml:space="preserve">Review of relevant IALA Guidelines, Recommendations and standards, where appropriate; </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sz w:val="20"/>
              </w:rPr>
            </w:pPr>
            <w:r w:rsidRPr="00AE0F5A">
              <w:rPr>
                <w:i w:val="0"/>
                <w:noProof/>
                <w:sz w:val="20"/>
              </w:rPr>
              <w:t>Strategic Alignment</w:t>
            </w:r>
          </w:p>
        </w:tc>
        <w:tc>
          <w:tcPr>
            <w:tcW w:w="7938" w:type="dxa"/>
            <w:gridSpan w:val="4"/>
          </w:tcPr>
          <w:tbl>
            <w:tblPr>
              <w:tblW w:w="11732" w:type="dxa"/>
              <w:tblBorders>
                <w:top w:val="nil"/>
                <w:left w:val="nil"/>
                <w:bottom w:val="nil"/>
                <w:right w:val="nil"/>
              </w:tblBorders>
              <w:tblLayout w:type="fixed"/>
              <w:tblLook w:val="0000" w:firstRow="0" w:lastRow="0" w:firstColumn="0" w:lastColumn="0" w:noHBand="0" w:noVBand="0"/>
            </w:tblPr>
            <w:tblGrid>
              <w:gridCol w:w="7404"/>
              <w:gridCol w:w="2235"/>
              <w:gridCol w:w="2093"/>
            </w:tblGrid>
            <w:tr w:rsidR="00F039B4" w:rsidRPr="00306BA3" w:rsidTr="00F039B4">
              <w:trPr>
                <w:trHeight w:val="457"/>
              </w:trPr>
              <w:tc>
                <w:tcPr>
                  <w:tcW w:w="11732" w:type="dxa"/>
                  <w:gridSpan w:val="3"/>
                </w:tcPr>
                <w:p w:rsidR="00F039B4" w:rsidRPr="00306BA3" w:rsidRDefault="00F039B4" w:rsidP="00F039B4">
                  <w:pPr>
                    <w:pStyle w:val="BodyText3"/>
                    <w:tabs>
                      <w:tab w:val="clear" w:pos="720"/>
                      <w:tab w:val="left" w:pos="-75"/>
                    </w:tabs>
                    <w:spacing w:before="120"/>
                    <w:ind w:left="-75"/>
                    <w:rPr>
                      <w:sz w:val="20"/>
                    </w:rPr>
                  </w:pPr>
                  <w:r w:rsidRPr="00E84E3A">
                    <w:rPr>
                      <w:b/>
                      <w:i w:val="0"/>
                      <w:sz w:val="20"/>
                    </w:rPr>
                    <w:t>Goal</w:t>
                  </w:r>
                  <w:r>
                    <w:rPr>
                      <w:b/>
                      <w:i w:val="0"/>
                      <w:sz w:val="20"/>
                    </w:rPr>
                    <w:t xml:space="preserve"> </w:t>
                  </w:r>
                  <w:r>
                    <w:rPr>
                      <w:b/>
                      <w:i w:val="0"/>
                      <w:sz w:val="20"/>
                    </w:rPr>
                    <w:br/>
                  </w:r>
                  <w:r w:rsidRPr="00306BA3">
                    <w:rPr>
                      <w:i w:val="0"/>
                      <w:sz w:val="20"/>
                    </w:rPr>
                    <w:t xml:space="preserve">G1 </w:t>
                  </w:r>
                  <w:r>
                    <w:rPr>
                      <w:i w:val="0"/>
                      <w:sz w:val="20"/>
                    </w:rPr>
                    <w:t>- A</w:t>
                  </w:r>
                  <w:r w:rsidRPr="00306BA3">
                    <w:rPr>
                      <w:i w:val="0"/>
                      <w:sz w:val="20"/>
                    </w:rPr>
                    <w:t xml:space="preserve">ids to navigation systems and related services, including e- Navigation, </w:t>
                  </w:r>
                  <w:r>
                    <w:rPr>
                      <w:i w:val="0"/>
                      <w:sz w:val="20"/>
                    </w:rPr>
                    <w:br/>
                  </w:r>
                  <w:r w:rsidRPr="00306BA3">
                    <w:rPr>
                      <w:i w:val="0"/>
                      <w:sz w:val="20"/>
                    </w:rPr>
                    <w:t xml:space="preserve">Vessel Traffic Services, and emerging technologies, are harmonised through </w:t>
                  </w:r>
                  <w:r>
                    <w:rPr>
                      <w:i w:val="0"/>
                      <w:sz w:val="20"/>
                    </w:rPr>
                    <w:br/>
                  </w:r>
                  <w:r w:rsidRPr="00306BA3">
                    <w:rPr>
                      <w:i w:val="0"/>
                      <w:sz w:val="20"/>
                    </w:rPr>
                    <w:t>international cooperation and the provision of standards</w:t>
                  </w:r>
                  <w:r w:rsidRPr="00306BA3">
                    <w:rPr>
                      <w:sz w:val="20"/>
                    </w:rPr>
                    <w:t xml:space="preserve"> </w:t>
                  </w:r>
                </w:p>
              </w:tc>
            </w:tr>
            <w:tr w:rsidR="00F039B4" w:rsidRPr="00306BA3" w:rsidTr="00F039B4">
              <w:trPr>
                <w:gridAfter w:val="1"/>
                <w:wAfter w:w="2093" w:type="dxa"/>
                <w:trHeight w:val="1156"/>
              </w:trPr>
              <w:tc>
                <w:tcPr>
                  <w:tcW w:w="9639" w:type="dxa"/>
                  <w:gridSpan w:val="2"/>
                </w:tcPr>
                <w:p w:rsidR="00F039B4" w:rsidRDefault="00F039B4" w:rsidP="00F039B4">
                  <w:pPr>
                    <w:pStyle w:val="BodyText3"/>
                    <w:tabs>
                      <w:tab w:val="clear" w:pos="720"/>
                      <w:tab w:val="left" w:pos="0"/>
                    </w:tabs>
                    <w:spacing w:before="120"/>
                    <w:ind w:left="0" w:hanging="75"/>
                    <w:jc w:val="both"/>
                    <w:rPr>
                      <w:i w:val="0"/>
                      <w:sz w:val="20"/>
                    </w:rPr>
                  </w:pPr>
                  <w:r w:rsidRPr="00E84E3A">
                    <w:rPr>
                      <w:b/>
                      <w:i w:val="0"/>
                      <w:sz w:val="20"/>
                    </w:rPr>
                    <w:t>Strateg</w:t>
                  </w:r>
                  <w:r w:rsidRPr="00E84E3A">
                    <w:rPr>
                      <w:i w:val="0"/>
                      <w:sz w:val="20"/>
                    </w:rPr>
                    <w:t xml:space="preserve">y </w:t>
                  </w:r>
                </w:p>
                <w:p w:rsidR="00F039B4" w:rsidRPr="00B51F9C" w:rsidRDefault="00F039B4" w:rsidP="00F039B4">
                  <w:pPr>
                    <w:pStyle w:val="BodyText3"/>
                    <w:tabs>
                      <w:tab w:val="clear" w:pos="720"/>
                      <w:tab w:val="left" w:pos="-75"/>
                    </w:tabs>
                    <w:spacing w:before="120"/>
                    <w:ind w:left="0" w:hanging="75"/>
                    <w:rPr>
                      <w:i w:val="0"/>
                      <w:sz w:val="20"/>
                    </w:rPr>
                  </w:pPr>
                  <w:r w:rsidRPr="00B51F9C">
                    <w:rPr>
                      <w:i w:val="0"/>
                      <w:sz w:val="20"/>
                    </w:rPr>
                    <w:t>S2 - Improve and harmonise the delivery of VTS globally and in a manner</w:t>
                  </w:r>
                  <w:r>
                    <w:rPr>
                      <w:i w:val="0"/>
                      <w:sz w:val="20"/>
                    </w:rPr>
                    <w:t xml:space="preserve"> </w:t>
                  </w:r>
                  <w:r w:rsidRPr="00B51F9C">
                    <w:rPr>
                      <w:i w:val="0"/>
                      <w:sz w:val="20"/>
                    </w:rPr>
                    <w:t xml:space="preserve">consistent </w:t>
                  </w:r>
                  <w:r>
                    <w:rPr>
                      <w:i w:val="0"/>
                      <w:sz w:val="20"/>
                    </w:rPr>
                    <w:br/>
                  </w:r>
                  <w:r w:rsidRPr="00B51F9C">
                    <w:rPr>
                      <w:i w:val="0"/>
                      <w:sz w:val="20"/>
                    </w:rPr>
                    <w:t>with international conventions, legislative frameworks and public</w:t>
                  </w:r>
                  <w:r>
                    <w:rPr>
                      <w:i w:val="0"/>
                      <w:sz w:val="20"/>
                    </w:rPr>
                    <w:t xml:space="preserve"> </w:t>
                  </w:r>
                  <w:r w:rsidRPr="00B51F9C">
                    <w:rPr>
                      <w:i w:val="0"/>
                      <w:sz w:val="20"/>
                    </w:rPr>
                    <w:t>expectations;</w:t>
                  </w:r>
                </w:p>
              </w:tc>
            </w:tr>
            <w:tr w:rsidR="00F039B4" w:rsidRPr="00306BA3" w:rsidTr="00F039B4">
              <w:trPr>
                <w:gridAfter w:val="2"/>
                <w:wAfter w:w="4328" w:type="dxa"/>
                <w:trHeight w:val="364"/>
              </w:trPr>
              <w:tc>
                <w:tcPr>
                  <w:tcW w:w="7404" w:type="dxa"/>
                </w:tcPr>
                <w:p w:rsidR="00F039B4" w:rsidRPr="00B51F9C" w:rsidRDefault="00F039B4" w:rsidP="00F039B4">
                  <w:pPr>
                    <w:pStyle w:val="BodyText3"/>
                    <w:tabs>
                      <w:tab w:val="clear" w:pos="720"/>
                      <w:tab w:val="left" w:pos="-75"/>
                    </w:tabs>
                    <w:spacing w:before="120"/>
                    <w:ind w:left="-75"/>
                    <w:rPr>
                      <w:i w:val="0"/>
                      <w:sz w:val="20"/>
                    </w:rPr>
                  </w:pPr>
                  <w:r w:rsidRPr="00B51F9C">
                    <w:rPr>
                      <w:i w:val="0"/>
                      <w:sz w:val="20"/>
                    </w:rPr>
                    <w:t>S3</w:t>
                  </w:r>
                  <w:r>
                    <w:rPr>
                      <w:i w:val="0"/>
                      <w:sz w:val="20"/>
                    </w:rPr>
                    <w:t xml:space="preserve"> - </w:t>
                  </w:r>
                  <w:r w:rsidRPr="00B51F9C">
                    <w:rPr>
                      <w:i w:val="0"/>
                      <w:sz w:val="20"/>
                    </w:rPr>
                    <w:t>Harmonise the information structure, Maritime Service Portfolios, and</w:t>
                  </w:r>
                  <w:r>
                    <w:rPr>
                      <w:i w:val="0"/>
                      <w:sz w:val="20"/>
                    </w:rPr>
                    <w:br/>
                    <w:t>co</w:t>
                  </w:r>
                  <w:r w:rsidRPr="00B51F9C">
                    <w:rPr>
                      <w:i w:val="0"/>
                      <w:sz w:val="20"/>
                    </w:rPr>
                    <w:t>mmunications for e-Navigation by creating standards, and by</w:t>
                  </w:r>
                  <w:r>
                    <w:rPr>
                      <w:i w:val="0"/>
                      <w:sz w:val="20"/>
                    </w:rPr>
                    <w:t xml:space="preserve"> c</w:t>
                  </w:r>
                  <w:r w:rsidRPr="00B51F9C">
                    <w:rPr>
                      <w:i w:val="0"/>
                      <w:sz w:val="20"/>
                    </w:rPr>
                    <w:t>ooperation</w:t>
                  </w:r>
                  <w:r>
                    <w:rPr>
                      <w:i w:val="0"/>
                      <w:sz w:val="20"/>
                    </w:rPr>
                    <w:t xml:space="preserve"> w</w:t>
                  </w:r>
                  <w:r w:rsidRPr="00B51F9C">
                    <w:rPr>
                      <w:i w:val="0"/>
                      <w:sz w:val="20"/>
                    </w:rPr>
                    <w:t>ith</w:t>
                  </w:r>
                  <w:r>
                    <w:rPr>
                      <w:i w:val="0"/>
                      <w:sz w:val="20"/>
                    </w:rPr>
                    <w:t xml:space="preserve"> </w:t>
                  </w:r>
                  <w:r w:rsidRPr="00B51F9C">
                    <w:rPr>
                      <w:i w:val="0"/>
                      <w:sz w:val="20"/>
                    </w:rPr>
                    <w:t>other IGOs, to achieve worldwide interoperability of shore</w:t>
                  </w:r>
                  <w:r>
                    <w:rPr>
                      <w:i w:val="0"/>
                      <w:sz w:val="20"/>
                    </w:rPr>
                    <w:t xml:space="preserve"> </w:t>
                  </w:r>
                  <w:r w:rsidRPr="00B51F9C">
                    <w:rPr>
                      <w:i w:val="0"/>
                      <w:sz w:val="20"/>
                    </w:rPr>
                    <w:t>and ship systems,</w:t>
                  </w:r>
                  <w:r>
                    <w:rPr>
                      <w:i w:val="0"/>
                      <w:sz w:val="20"/>
                    </w:rPr>
                    <w:br/>
                  </w:r>
                  <w:r w:rsidRPr="00B51F9C">
                    <w:rPr>
                      <w:i w:val="0"/>
                      <w:sz w:val="20"/>
                    </w:rPr>
                    <w:t>including IMO sustainability goals for a maritime transport</w:t>
                  </w:r>
                  <w:r>
                    <w:rPr>
                      <w:i w:val="0"/>
                      <w:sz w:val="20"/>
                    </w:rPr>
                    <w:t xml:space="preserve"> </w:t>
                  </w:r>
                  <w:r w:rsidRPr="00B51F9C">
                    <w:rPr>
                      <w:i w:val="0"/>
                      <w:sz w:val="20"/>
                    </w:rPr>
                    <w:t xml:space="preserve">system </w:t>
                  </w:r>
                </w:p>
              </w:tc>
            </w:tr>
          </w:tbl>
          <w:p w:rsidR="00F039B4" w:rsidRPr="002D0EC5" w:rsidRDefault="00F039B4" w:rsidP="00F039B4">
            <w:pPr>
              <w:pStyle w:val="BodyText3"/>
              <w:spacing w:before="120"/>
              <w:ind w:left="0"/>
              <w:rPr>
                <w:i w:val="0"/>
                <w:sz w:val="20"/>
              </w:rPr>
            </w:pPr>
            <w:r w:rsidRPr="00E84E3A">
              <w:rPr>
                <w:b/>
                <w:i w:val="0"/>
                <w:sz w:val="20"/>
              </w:rPr>
              <w:t>Priority</w:t>
            </w:r>
            <w:r>
              <w:rPr>
                <w:i w:val="0"/>
                <w:sz w:val="20"/>
              </w:rPr>
              <w:t xml:space="preserve"> </w:t>
            </w:r>
            <w:r>
              <w:rPr>
                <w:i w:val="0"/>
                <w:sz w:val="20"/>
              </w:rPr>
              <w:br/>
            </w:r>
            <w:r w:rsidRPr="00B51F9C">
              <w:rPr>
                <w:i w:val="0"/>
                <w:sz w:val="20"/>
              </w:rPr>
              <w:t>P3 - Develop guidance on positioning, communications, Maritime Service Portfolios, and data modelling for e-Navigation</w:t>
            </w:r>
            <w:r>
              <w:rPr>
                <w:i w:val="0"/>
                <w:sz w:val="20"/>
              </w:rPr>
              <w:t>;</w:t>
            </w:r>
            <w:r>
              <w:rPr>
                <w:i w:val="0"/>
                <w:sz w:val="20"/>
              </w:rPr>
              <w:br/>
            </w:r>
            <w:r>
              <w:rPr>
                <w:i w:val="0"/>
                <w:sz w:val="20"/>
              </w:rPr>
              <w:br/>
            </w:r>
            <w:r w:rsidRPr="00B51F9C">
              <w:rPr>
                <w:i w:val="0"/>
                <w:sz w:val="20"/>
              </w:rPr>
              <w:t>P6 - Develop a forward plan for future delivery of aids to navigation systems and related services including VTS, taking account of developments in technology and changing needs.</w:t>
            </w:r>
          </w:p>
        </w:tc>
      </w:tr>
      <w:tr w:rsidR="00F039B4" w:rsidTr="00F039B4">
        <w:trPr>
          <w:cantSplit/>
          <w:trHeight w:val="827"/>
        </w:trPr>
        <w:tc>
          <w:tcPr>
            <w:tcW w:w="1668" w:type="dxa"/>
          </w:tcPr>
          <w:p w:rsidR="00F039B4" w:rsidRPr="000366B9" w:rsidRDefault="00F039B4" w:rsidP="00F039B4">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F039B4" w:rsidRPr="00C639BA" w:rsidRDefault="00466C04" w:rsidP="00F039B4">
            <w:pPr>
              <w:pStyle w:val="BodyText3"/>
              <w:tabs>
                <w:tab w:val="clear" w:pos="720"/>
                <w:tab w:val="left" w:pos="175"/>
              </w:tabs>
              <w:spacing w:before="120"/>
              <w:ind w:left="0"/>
              <w:jc w:val="both"/>
              <w:rPr>
                <w:i w:val="0"/>
                <w:sz w:val="20"/>
                <w:highlight w:val="yellow"/>
              </w:rPr>
            </w:pPr>
            <w:r w:rsidRPr="007A0BC5">
              <w:rPr>
                <w:i w:val="0"/>
                <w:sz w:val="20"/>
                <w:highlight w:val="yellow"/>
              </w:rPr>
              <w:t>To be reviewed at VTS42 in consideration with IMO MSP 1-2-3</w:t>
            </w:r>
          </w:p>
        </w:tc>
      </w:tr>
      <w:tr w:rsidR="00F039B4" w:rsidTr="00F039B4">
        <w:trPr>
          <w:cantSplit/>
          <w:trHeight w:val="127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lastRenderedPageBreak/>
              <w:t>Expected Sessions for Completion</w:t>
            </w:r>
            <w:r>
              <w:rPr>
                <w:i w:val="0"/>
                <w:sz w:val="20"/>
              </w:rPr>
              <w:t>:</w:t>
            </w:r>
          </w:p>
        </w:tc>
        <w:tc>
          <w:tcPr>
            <w:tcW w:w="7938" w:type="dxa"/>
            <w:gridSpan w:val="4"/>
          </w:tcPr>
          <w:p w:rsidR="00F039B4" w:rsidRDefault="00F039B4" w:rsidP="00F039B4">
            <w:pPr>
              <w:pStyle w:val="BodyText3"/>
              <w:spacing w:before="120"/>
              <w:jc w:val="both"/>
              <w:rPr>
                <w:sz w:val="20"/>
                <w:lang w:val="en-CA"/>
              </w:rPr>
            </w:pPr>
            <w:r>
              <w:rPr>
                <w:sz w:val="20"/>
                <w:lang w:val="en-CA"/>
              </w:rPr>
              <w:t>Session number:</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lang w:val="nl-NL" w:eastAsia="nl-NL"/>
              </w:rPr>
              <mc:AlternateContent>
                <mc:Choice Requires="wps">
                  <w:drawing>
                    <wp:anchor distT="0" distB="0" distL="114300" distR="114300" simplePos="0" relativeHeight="252082176" behindDoc="0" locked="0" layoutInCell="1" allowOverlap="1" wp14:anchorId="6D04DB9E" wp14:editId="6E6A31F5">
                      <wp:simplePos x="0" y="0"/>
                      <wp:positionH relativeFrom="column">
                        <wp:posOffset>645160</wp:posOffset>
                      </wp:positionH>
                      <wp:positionV relativeFrom="paragraph">
                        <wp:posOffset>168910</wp:posOffset>
                      </wp:positionV>
                      <wp:extent cx="274320" cy="274320"/>
                      <wp:effectExtent l="0" t="0" r="11430" b="11430"/>
                      <wp:wrapNone/>
                      <wp:docPr id="23"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F039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5" o:spid="_x0000_s1043" style="position:absolute;left:0;text-align:left;margin-left:50.8pt;margin-top:13.3pt;width:21.6pt;height:21.6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1Ogc7JgIAAFEEAAAOAAAAAAAAAAAAAAAAAC4CAABkcnMvZTJvRG9j&#10;LnhtbFBLAQItABQABgAIAAAAIQAvRow13QAAAAkBAAAPAAAAAAAAAAAAAAAAAIAEAABkcnMvZG93&#10;bnJldi54bWxQSwUGAAAAAAQABADzAAAAigUAAAAA&#10;">
                      <v:textbox>
                        <w:txbxContent>
                          <w:p w:rsidR="0077299A" w:rsidRDefault="0077299A" w:rsidP="00F039B4"/>
                        </w:txbxContent>
                      </v:textbox>
                    </v:rect>
                  </w:pict>
                </mc:Fallback>
              </mc:AlternateContent>
            </w:r>
            <w:r>
              <w:rPr>
                <w:noProof/>
                <w:snapToGrid/>
                <w:lang w:val="nl-NL" w:eastAsia="nl-NL"/>
              </w:rPr>
              <mc:AlternateContent>
                <mc:Choice Requires="wps">
                  <w:drawing>
                    <wp:anchor distT="0" distB="0" distL="114300" distR="114300" simplePos="0" relativeHeight="252081152" behindDoc="0" locked="0" layoutInCell="1" allowOverlap="1" wp14:anchorId="7B0B840E" wp14:editId="03D5F743">
                      <wp:simplePos x="0" y="0"/>
                      <wp:positionH relativeFrom="column">
                        <wp:posOffset>1219200</wp:posOffset>
                      </wp:positionH>
                      <wp:positionV relativeFrom="paragraph">
                        <wp:posOffset>168910</wp:posOffset>
                      </wp:positionV>
                      <wp:extent cx="274320" cy="274320"/>
                      <wp:effectExtent l="0" t="0" r="11430" b="11430"/>
                      <wp:wrapNone/>
                      <wp:docPr id="22"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650667" w:rsidRDefault="0077299A"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044" style="position:absolute;left:0;text-align:left;margin-left:96pt;margin-top:13.3pt;width:21.6pt;height:21.6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4bHKQIAAFE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gteGxykCAABRBAAADgAAAAAAAAAAAAAAAAAuAgAAZHJzL2Uy&#10;b0RvYy54bWxQSwECLQAUAAYACAAAACEAz9M4ad4AAAAJAQAADwAAAAAAAAAAAAAAAACDBAAAZHJz&#10;L2Rvd25yZXYueG1sUEsFBgAAAAAEAAQA8wAAAI4FAAAAAA==&#10;">
                      <v:textbox>
                        <w:txbxContent>
                          <w:p w:rsidR="0077299A" w:rsidRPr="00650667" w:rsidRDefault="0077299A"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80128" behindDoc="0" locked="0" layoutInCell="1" allowOverlap="1" wp14:anchorId="427B87A7" wp14:editId="180FE1FE">
                      <wp:simplePos x="0" y="0"/>
                      <wp:positionH relativeFrom="column">
                        <wp:posOffset>1793240</wp:posOffset>
                      </wp:positionH>
                      <wp:positionV relativeFrom="paragraph">
                        <wp:posOffset>168910</wp:posOffset>
                      </wp:positionV>
                      <wp:extent cx="274320" cy="274320"/>
                      <wp:effectExtent l="0" t="0" r="11430" b="11430"/>
                      <wp:wrapNone/>
                      <wp:docPr id="21"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650667" w:rsidRDefault="0077299A"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7" o:spid="_x0000_s1045" style="position:absolute;left:0;text-align:left;margin-left:141.2pt;margin-top:13.3pt;width:21.6pt;height:21.6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HDFKAIAAFE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eSHDFKAIAAFEEAAAOAAAAAAAAAAAAAAAAAC4CAABkcnMvZTJv&#10;RG9jLnhtbFBLAQItABQABgAIAAAAIQAS5fw73gAAAAkBAAAPAAAAAAAAAAAAAAAAAIIEAABkcnMv&#10;ZG93bnJldi54bWxQSwUGAAAAAAQABADzAAAAjQUAAAAA&#10;">
                      <v:textbox>
                        <w:txbxContent>
                          <w:p w:rsidR="0077299A" w:rsidRPr="00650667" w:rsidRDefault="0077299A"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9104" behindDoc="0" locked="0" layoutInCell="1" allowOverlap="1" wp14:anchorId="345D9C53" wp14:editId="0642E7D5">
                      <wp:simplePos x="0" y="0"/>
                      <wp:positionH relativeFrom="column">
                        <wp:posOffset>2399665</wp:posOffset>
                      </wp:positionH>
                      <wp:positionV relativeFrom="paragraph">
                        <wp:posOffset>168910</wp:posOffset>
                      </wp:positionV>
                      <wp:extent cx="274320" cy="274320"/>
                      <wp:effectExtent l="0" t="0" r="11430" b="11430"/>
                      <wp:wrapNone/>
                      <wp:docPr id="12"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650667" w:rsidRDefault="0077299A"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8" o:spid="_x0000_s1046" style="position:absolute;left:0;text-align:left;margin-left:188.95pt;margin-top:13.3pt;width:21.6pt;height:21.6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6+kUzCgCAABRBAAADgAAAAAAAAAAAAAAAAAuAgAAZHJzL2Uy&#10;b0RvYy54bWxQSwECLQAUAAYACAAAACEAG37jl98AAAAJAQAADwAAAAAAAAAAAAAAAACCBAAAZHJz&#10;L2Rvd25yZXYueG1sUEsFBgAAAAAEAAQA8wAAAI4FAAAAAA==&#10;">
                      <v:textbox>
                        <w:txbxContent>
                          <w:p w:rsidR="0077299A" w:rsidRPr="00650667" w:rsidRDefault="0077299A"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8080" behindDoc="0" locked="0" layoutInCell="1" allowOverlap="1" wp14:anchorId="4FC49B63" wp14:editId="448A09F8">
                      <wp:simplePos x="0" y="0"/>
                      <wp:positionH relativeFrom="column">
                        <wp:posOffset>3072130</wp:posOffset>
                      </wp:positionH>
                      <wp:positionV relativeFrom="paragraph">
                        <wp:posOffset>168910</wp:posOffset>
                      </wp:positionV>
                      <wp:extent cx="274320" cy="274320"/>
                      <wp:effectExtent l="0" t="0" r="11430" b="11430"/>
                      <wp:wrapNone/>
                      <wp:docPr id="13"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650667" w:rsidRDefault="0077299A"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9" o:spid="_x0000_s1047" style="position:absolute;left:0;text-align:left;margin-left:241.9pt;margin-top:13.3pt;width:21.6pt;height:21.6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X47WSgCAABRBAAADgAAAAAAAAAAAAAAAAAuAgAAZHJzL2Uy&#10;b0RvYy54bWxQSwECLQAUAAYACAAAACEAVTntIN8AAAAJAQAADwAAAAAAAAAAAAAAAACCBAAAZHJz&#10;L2Rvd25yZXYueG1sUEsFBgAAAAAEAAQA8wAAAI4FAAAAAA==&#10;">
                      <v:textbox>
                        <w:txbxContent>
                          <w:p w:rsidR="0077299A" w:rsidRPr="00650667" w:rsidRDefault="0077299A"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7056" behindDoc="0" locked="0" layoutInCell="1" allowOverlap="1" wp14:anchorId="7EAD433C" wp14:editId="57F95453">
                      <wp:simplePos x="0" y="0"/>
                      <wp:positionH relativeFrom="column">
                        <wp:posOffset>3834765</wp:posOffset>
                      </wp:positionH>
                      <wp:positionV relativeFrom="paragraph">
                        <wp:posOffset>168910</wp:posOffset>
                      </wp:positionV>
                      <wp:extent cx="274320" cy="274320"/>
                      <wp:effectExtent l="0" t="0" r="11430" b="11430"/>
                      <wp:wrapNone/>
                      <wp:docPr id="24"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650667" w:rsidRDefault="0077299A"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48" style="position:absolute;left:0;text-align:left;margin-left:301.95pt;margin-top:13.3pt;width:21.6pt;height:21.6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6rsLvigCAABRBAAADgAAAAAAAAAAAAAAAAAuAgAAZHJzL2Uy&#10;b0RvYy54bWxQSwECLQAUAAYACAAAACEAJynVK98AAAAJAQAADwAAAAAAAAAAAAAAAACCBAAAZHJz&#10;L2Rvd25yZXYueG1sUEsFBgAAAAAEAAQA8wAAAI4FAAAAAA==&#10;">
                      <v:textbox>
                        <w:txbxContent>
                          <w:p w:rsidR="0077299A" w:rsidRPr="00650667" w:rsidRDefault="0077299A"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83200" behindDoc="0" locked="0" layoutInCell="1" allowOverlap="1" wp14:anchorId="1324D3D7" wp14:editId="06DF90DD">
                      <wp:simplePos x="0" y="0"/>
                      <wp:positionH relativeFrom="column">
                        <wp:posOffset>31750</wp:posOffset>
                      </wp:positionH>
                      <wp:positionV relativeFrom="paragraph">
                        <wp:posOffset>168910</wp:posOffset>
                      </wp:positionV>
                      <wp:extent cx="274320" cy="274320"/>
                      <wp:effectExtent l="0" t="0" r="11430" b="11430"/>
                      <wp:wrapNone/>
                      <wp:docPr id="25"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F039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1" o:spid="_x0000_s1049" style="position:absolute;left:0;text-align:left;margin-left:2.5pt;margin-top:13.3pt;width:21.6pt;height:21.6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CwkKyUCAABRBAAADgAAAAAAAAAAAAAAAAAuAgAAZHJzL2Uyb0RvYy54&#10;bWxQSwECLQAUAAYACAAAACEAU7YEbdwAAAAGAQAADwAAAAAAAAAAAAAAAAB/BAAAZHJzL2Rvd25y&#10;ZXYueG1sUEsFBgAAAAAEAAQA8wAAAIgFAAAAAA==&#10;">
                      <v:textbox>
                        <w:txbxContent>
                          <w:p w:rsidR="0077299A" w:rsidRDefault="0077299A" w:rsidP="00F039B4"/>
                        </w:txbxContent>
                      </v:textbox>
                    </v:rect>
                  </w:pict>
                </mc:Fallback>
              </mc:AlternateContent>
            </w:r>
            <w:r w:rsidRPr="00AD62A1">
              <w:rPr>
                <w:sz w:val="20"/>
                <w:lang w:val="en-CA"/>
              </w:rPr>
              <w:t>38</w:t>
            </w:r>
            <w:r w:rsidRPr="00AD62A1">
              <w:rPr>
                <w:sz w:val="20"/>
                <w:lang w:val="en-CA"/>
              </w:rPr>
              <w:tab/>
              <w:t>39</w:t>
            </w:r>
            <w:r w:rsidRPr="00AD62A1">
              <w:rPr>
                <w:sz w:val="20"/>
                <w:lang w:val="en-CA"/>
              </w:rPr>
              <w:tab/>
              <w:t>40</w:t>
            </w:r>
            <w:r w:rsidRPr="00AD62A1">
              <w:rPr>
                <w:sz w:val="20"/>
                <w:lang w:val="en-CA"/>
              </w:rPr>
              <w:tab/>
              <w:t>41</w:t>
            </w:r>
            <w:r w:rsidRPr="00AD62A1">
              <w:rPr>
                <w:sz w:val="20"/>
                <w:lang w:val="en-CA"/>
              </w:rPr>
              <w:tab/>
              <w:t>42</w:t>
            </w:r>
            <w:r w:rsidRPr="00AD62A1">
              <w:rPr>
                <w:sz w:val="20"/>
                <w:lang w:val="en-CA"/>
              </w:rPr>
              <w:tab/>
              <w:t>43</w:t>
            </w:r>
            <w:r w:rsidRPr="00AD62A1">
              <w:rPr>
                <w:sz w:val="20"/>
                <w:lang w:val="en-CA"/>
              </w:rPr>
              <w:tab/>
              <w:t>44</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F039B4" w:rsidTr="00F039B4">
        <w:trPr>
          <w:cantSplit/>
          <w:trHeight w:val="1399"/>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F039B4" w:rsidRPr="005B50FB" w:rsidRDefault="00F039B4" w:rsidP="00F039B4">
            <w:pPr>
              <w:pStyle w:val="BodyText3"/>
              <w:spacing w:before="120"/>
              <w:ind w:left="100"/>
              <w:jc w:val="both"/>
              <w:rPr>
                <w:i w:val="0"/>
                <w:sz w:val="20"/>
              </w:rPr>
            </w:pPr>
            <w:r w:rsidRPr="005B50FB">
              <w:rPr>
                <w:i w:val="0"/>
                <w:sz w:val="20"/>
              </w:rPr>
              <w:t xml:space="preserve">Key milestones for </w:t>
            </w:r>
            <w:r>
              <w:rPr>
                <w:i w:val="0"/>
                <w:sz w:val="20"/>
              </w:rPr>
              <w:t xml:space="preserve">progressing </w:t>
            </w:r>
            <w:r w:rsidRPr="005B50FB">
              <w:rPr>
                <w:i w:val="0"/>
                <w:sz w:val="20"/>
              </w:rPr>
              <w:t>the task include:</w:t>
            </w:r>
          </w:p>
          <w:p w:rsidR="00F039B4" w:rsidRDefault="00F039B4" w:rsidP="00F039B4">
            <w:pPr>
              <w:pStyle w:val="BodyText3"/>
              <w:numPr>
                <w:ilvl w:val="0"/>
                <w:numId w:val="4"/>
              </w:numPr>
              <w:spacing w:before="120"/>
              <w:ind w:left="317" w:hanging="217"/>
              <w:jc w:val="both"/>
              <w:rPr>
                <w:i w:val="0"/>
                <w:sz w:val="20"/>
              </w:rPr>
            </w:pPr>
            <w:r>
              <w:rPr>
                <w:i w:val="0"/>
                <w:sz w:val="20"/>
              </w:rPr>
              <w:t>The approval of the Strategic Implementation Plan (SIP) by MSC94;</w:t>
            </w:r>
          </w:p>
          <w:p w:rsidR="00F039B4" w:rsidRDefault="00F039B4" w:rsidP="00F039B4">
            <w:pPr>
              <w:pStyle w:val="BodyText3"/>
              <w:numPr>
                <w:ilvl w:val="0"/>
                <w:numId w:val="4"/>
              </w:numPr>
              <w:spacing w:before="120"/>
              <w:ind w:left="317" w:hanging="217"/>
              <w:jc w:val="both"/>
              <w:rPr>
                <w:i w:val="0"/>
                <w:sz w:val="20"/>
              </w:rPr>
            </w:pPr>
            <w:r>
              <w:rPr>
                <w:i w:val="0"/>
                <w:sz w:val="20"/>
              </w:rPr>
              <w:t>The approved Strategy for the future delivery of VTS will set the framework for the package of Maritime Service Portfolio’s for VTS</w:t>
            </w:r>
          </w:p>
          <w:p w:rsidR="00F039B4" w:rsidRPr="005B50FB" w:rsidRDefault="00F039B4" w:rsidP="00F039B4">
            <w:pPr>
              <w:pStyle w:val="BodyText3"/>
              <w:numPr>
                <w:ilvl w:val="0"/>
                <w:numId w:val="4"/>
              </w:numPr>
              <w:spacing w:before="120"/>
              <w:ind w:left="317" w:hanging="217"/>
              <w:jc w:val="both"/>
              <w:rPr>
                <w:i w:val="0"/>
                <w:sz w:val="20"/>
              </w:rPr>
            </w:pPr>
            <w:r>
              <w:rPr>
                <w:i w:val="0"/>
                <w:sz w:val="20"/>
              </w:rPr>
              <w:t xml:space="preserve">The delivery of  a package of identified Maritime Service Portfolio’s for VTS, including product specifications, to the e-Navigation Committee for inclusion in the S-100 Register; </w:t>
            </w:r>
          </w:p>
        </w:tc>
      </w:tr>
      <w:tr w:rsidR="00F039B4" w:rsidTr="005623F9">
        <w:trPr>
          <w:cantSplit/>
          <w:trHeight w:val="746"/>
        </w:trPr>
        <w:tc>
          <w:tcPr>
            <w:tcW w:w="1668" w:type="dxa"/>
            <w:vMerge w:val="restart"/>
          </w:tcPr>
          <w:p w:rsidR="00F039B4" w:rsidRPr="005634D7" w:rsidRDefault="00F039B4" w:rsidP="00F039B4">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F039B4" w:rsidRPr="005634D7" w:rsidRDefault="00F039B4" w:rsidP="00F039B4">
            <w:pPr>
              <w:pStyle w:val="BodyText3"/>
              <w:ind w:left="0"/>
              <w:jc w:val="both"/>
              <w:rPr>
                <w:b/>
                <w:i w:val="0"/>
                <w:sz w:val="20"/>
              </w:rPr>
            </w:pPr>
            <w:r>
              <w:rPr>
                <w:b/>
                <w:i w:val="0"/>
                <w:sz w:val="20"/>
              </w:rPr>
              <w:t>Ver.</w:t>
            </w:r>
          </w:p>
        </w:tc>
        <w:tc>
          <w:tcPr>
            <w:tcW w:w="1418" w:type="dxa"/>
          </w:tcPr>
          <w:p w:rsidR="00F039B4" w:rsidRPr="005634D7" w:rsidRDefault="00F039B4" w:rsidP="00F039B4">
            <w:pPr>
              <w:pStyle w:val="BodyText3"/>
              <w:ind w:left="0"/>
              <w:jc w:val="both"/>
              <w:rPr>
                <w:b/>
                <w:i w:val="0"/>
                <w:sz w:val="20"/>
              </w:rPr>
            </w:pPr>
            <w:r>
              <w:rPr>
                <w:b/>
                <w:i w:val="0"/>
                <w:sz w:val="20"/>
              </w:rPr>
              <w:t>Date</w:t>
            </w:r>
          </w:p>
        </w:tc>
        <w:tc>
          <w:tcPr>
            <w:tcW w:w="2410" w:type="dxa"/>
          </w:tcPr>
          <w:p w:rsidR="00F039B4" w:rsidRPr="005634D7" w:rsidRDefault="00F039B4" w:rsidP="00F039B4">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F039B4" w:rsidRPr="005634D7" w:rsidRDefault="0089430C" w:rsidP="00F039B4">
            <w:pPr>
              <w:pStyle w:val="BodyText3"/>
              <w:ind w:left="0"/>
              <w:jc w:val="both"/>
              <w:rPr>
                <w:b/>
                <w:i w:val="0"/>
                <w:sz w:val="20"/>
              </w:rPr>
            </w:pPr>
            <w:r>
              <w:rPr>
                <w:b/>
                <w:i w:val="0"/>
                <w:sz w:val="20"/>
              </w:rPr>
              <w:t>Status</w:t>
            </w:r>
          </w:p>
        </w:tc>
      </w:tr>
      <w:tr w:rsidR="00C57F43" w:rsidTr="005623F9">
        <w:trPr>
          <w:cantSplit/>
          <w:trHeight w:val="489"/>
        </w:trPr>
        <w:tc>
          <w:tcPr>
            <w:tcW w:w="1668" w:type="dxa"/>
            <w:vMerge/>
          </w:tcPr>
          <w:p w:rsidR="00C57F43" w:rsidRDefault="00C57F43" w:rsidP="00F039B4">
            <w:pPr>
              <w:pStyle w:val="BodyText3"/>
              <w:tabs>
                <w:tab w:val="clear" w:pos="720"/>
              </w:tabs>
              <w:ind w:left="0"/>
              <w:rPr>
                <w:i w:val="0"/>
                <w:sz w:val="20"/>
              </w:rPr>
            </w:pPr>
          </w:p>
        </w:tc>
        <w:tc>
          <w:tcPr>
            <w:tcW w:w="708" w:type="dxa"/>
          </w:tcPr>
          <w:p w:rsidR="00C57F43" w:rsidRPr="00A14A6C" w:rsidRDefault="00C57F43" w:rsidP="006A008D">
            <w:pPr>
              <w:rPr>
                <w:rFonts w:ascii="Arial" w:hAnsi="Arial" w:cs="Arial"/>
                <w:sz w:val="20"/>
              </w:rPr>
            </w:pPr>
            <w:r w:rsidRPr="00A14A6C">
              <w:rPr>
                <w:rFonts w:ascii="Arial" w:hAnsi="Arial" w:cs="Arial"/>
                <w:sz w:val="20"/>
              </w:rPr>
              <w:t>1.0</w:t>
            </w:r>
          </w:p>
        </w:tc>
        <w:tc>
          <w:tcPr>
            <w:tcW w:w="1418" w:type="dxa"/>
          </w:tcPr>
          <w:p w:rsidR="00C57F43" w:rsidRPr="00A14A6C" w:rsidRDefault="00C57F43" w:rsidP="006A008D">
            <w:pPr>
              <w:rPr>
                <w:rFonts w:ascii="Arial" w:hAnsi="Arial" w:cs="Arial"/>
                <w:sz w:val="20"/>
              </w:rPr>
            </w:pPr>
            <w:r w:rsidRPr="00A14A6C">
              <w:rPr>
                <w:rFonts w:ascii="Arial" w:hAnsi="Arial" w:cs="Arial"/>
                <w:sz w:val="20"/>
              </w:rPr>
              <w:t>10 Oct 2014</w:t>
            </w:r>
          </w:p>
        </w:tc>
        <w:tc>
          <w:tcPr>
            <w:tcW w:w="2410" w:type="dxa"/>
          </w:tcPr>
          <w:p w:rsidR="00C57F43" w:rsidRPr="00A14A6C" w:rsidRDefault="00C57F43" w:rsidP="006A008D">
            <w:pPr>
              <w:rPr>
                <w:rFonts w:ascii="Arial" w:hAnsi="Arial" w:cs="Arial"/>
                <w:sz w:val="20"/>
              </w:rPr>
            </w:pPr>
          </w:p>
        </w:tc>
        <w:tc>
          <w:tcPr>
            <w:tcW w:w="3402" w:type="dxa"/>
          </w:tcPr>
          <w:p w:rsidR="00C57F43" w:rsidRPr="00A14A6C" w:rsidRDefault="00C57F43" w:rsidP="006A008D">
            <w:pPr>
              <w:rPr>
                <w:rFonts w:ascii="Arial" w:hAnsi="Arial" w:cs="Arial"/>
                <w:sz w:val="20"/>
              </w:rPr>
            </w:pPr>
            <w:r w:rsidRPr="00A14A6C">
              <w:rPr>
                <w:rFonts w:ascii="Arial" w:hAnsi="Arial" w:cs="Arial"/>
                <w:sz w:val="20"/>
              </w:rPr>
              <w:t>Document created with commencement of 2014-18 Work Programme</w:t>
            </w:r>
          </w:p>
        </w:tc>
      </w:tr>
      <w:tr w:rsidR="00F039B4" w:rsidTr="005623F9">
        <w:trPr>
          <w:cantSplit/>
          <w:trHeight w:val="489"/>
        </w:trPr>
        <w:tc>
          <w:tcPr>
            <w:tcW w:w="1668" w:type="dxa"/>
            <w:vMerge/>
          </w:tcPr>
          <w:p w:rsidR="00F039B4" w:rsidRDefault="00F039B4" w:rsidP="00F039B4">
            <w:pPr>
              <w:pStyle w:val="BodyText3"/>
              <w:tabs>
                <w:tab w:val="clear" w:pos="720"/>
              </w:tabs>
              <w:ind w:left="0"/>
              <w:rPr>
                <w:i w:val="0"/>
                <w:sz w:val="20"/>
              </w:rPr>
            </w:pPr>
          </w:p>
        </w:tc>
        <w:tc>
          <w:tcPr>
            <w:tcW w:w="708" w:type="dxa"/>
            <w:shd w:val="clear" w:color="auto" w:fill="auto"/>
          </w:tcPr>
          <w:p w:rsidR="00F039B4" w:rsidRPr="00A14A6C" w:rsidRDefault="00466C04" w:rsidP="00A14A6C">
            <w:pPr>
              <w:pStyle w:val="BodyText3"/>
              <w:spacing w:before="0" w:after="0"/>
              <w:ind w:left="0"/>
              <w:jc w:val="both"/>
              <w:rPr>
                <w:rFonts w:cs="Arial"/>
                <w:i w:val="0"/>
                <w:sz w:val="20"/>
              </w:rPr>
            </w:pPr>
            <w:r w:rsidRPr="00A14A6C">
              <w:rPr>
                <w:rFonts w:cs="Arial"/>
                <w:i w:val="0"/>
                <w:sz w:val="20"/>
              </w:rPr>
              <w:t>1.2</w:t>
            </w:r>
          </w:p>
        </w:tc>
        <w:tc>
          <w:tcPr>
            <w:tcW w:w="1418" w:type="dxa"/>
            <w:shd w:val="clear" w:color="auto" w:fill="auto"/>
          </w:tcPr>
          <w:p w:rsidR="00F039B4" w:rsidRPr="00A14A6C" w:rsidRDefault="00DD50A5" w:rsidP="00A14A6C">
            <w:pPr>
              <w:pStyle w:val="BodyText3"/>
              <w:spacing w:before="0" w:after="0"/>
              <w:ind w:left="0"/>
              <w:jc w:val="both"/>
              <w:rPr>
                <w:rFonts w:cs="Arial"/>
                <w:i w:val="0"/>
                <w:sz w:val="20"/>
              </w:rPr>
            </w:pPr>
            <w:r>
              <w:rPr>
                <w:rFonts w:cs="Arial"/>
                <w:i w:val="0"/>
                <w:sz w:val="20"/>
              </w:rPr>
              <w:t>10 Mar</w:t>
            </w:r>
            <w:r w:rsidR="00466C04" w:rsidRPr="00A14A6C">
              <w:rPr>
                <w:rFonts w:cs="Arial"/>
                <w:i w:val="0"/>
                <w:sz w:val="20"/>
              </w:rPr>
              <w:t xml:space="preserve"> 2016</w:t>
            </w:r>
          </w:p>
        </w:tc>
        <w:tc>
          <w:tcPr>
            <w:tcW w:w="2410" w:type="dxa"/>
            <w:shd w:val="clear" w:color="auto" w:fill="auto"/>
          </w:tcPr>
          <w:p w:rsidR="00F039B4" w:rsidRPr="00A14A6C" w:rsidRDefault="00A14A6C" w:rsidP="00A14A6C">
            <w:pPr>
              <w:pStyle w:val="BodyText3"/>
              <w:spacing w:before="0" w:after="0"/>
              <w:ind w:left="0"/>
              <w:jc w:val="both"/>
              <w:rPr>
                <w:rFonts w:cs="Arial"/>
                <w:i w:val="0"/>
                <w:sz w:val="20"/>
              </w:rPr>
            </w:pPr>
            <w:r w:rsidRPr="00A14A6C">
              <w:rPr>
                <w:rFonts w:cs="Arial"/>
                <w:i w:val="0"/>
                <w:sz w:val="20"/>
              </w:rPr>
              <w:t>Entire Document</w:t>
            </w:r>
          </w:p>
        </w:tc>
        <w:tc>
          <w:tcPr>
            <w:tcW w:w="3402" w:type="dxa"/>
            <w:shd w:val="clear" w:color="auto" w:fill="auto"/>
          </w:tcPr>
          <w:p w:rsidR="00F039B4" w:rsidRPr="00A14A6C" w:rsidRDefault="00466C04" w:rsidP="00A14A6C">
            <w:pPr>
              <w:pStyle w:val="BodyText3"/>
              <w:spacing w:before="0" w:after="0"/>
              <w:ind w:left="0"/>
              <w:jc w:val="both"/>
              <w:rPr>
                <w:rFonts w:cs="Arial"/>
                <w:i w:val="0"/>
                <w:sz w:val="20"/>
              </w:rPr>
            </w:pPr>
            <w:r w:rsidRPr="00A14A6C">
              <w:rPr>
                <w:rFonts w:cs="Arial"/>
                <w:i w:val="0"/>
                <w:sz w:val="20"/>
              </w:rPr>
              <w:t>Forwarded to VTS42</w:t>
            </w:r>
          </w:p>
        </w:tc>
      </w:tr>
    </w:tbl>
    <w:p w:rsidR="00F039B4" w:rsidRDefault="00F039B4">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709"/>
        <w:gridCol w:w="1418"/>
        <w:gridCol w:w="2406"/>
        <w:gridCol w:w="3400"/>
      </w:tblGrid>
      <w:tr w:rsidR="00F039B4" w:rsidTr="007D3A4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F039B4" w:rsidRDefault="00F039B4">
            <w:pPr>
              <w:pStyle w:val="BodyText3"/>
              <w:spacing w:before="0" w:after="0" w:line="276" w:lineRule="auto"/>
              <w:ind w:left="0"/>
              <w:jc w:val="center"/>
              <w:rPr>
                <w:b/>
                <w:i w:val="0"/>
                <w:sz w:val="24"/>
                <w:szCs w:val="24"/>
              </w:rPr>
            </w:pPr>
            <w:r>
              <w:rPr>
                <w:b/>
                <w:i w:val="0"/>
                <w:sz w:val="24"/>
                <w:szCs w:val="24"/>
              </w:rPr>
              <w:lastRenderedPageBreak/>
              <w:t>VTS Committee – 2014-18 Work Programme</w:t>
            </w:r>
          </w:p>
        </w:tc>
      </w:tr>
      <w:tr w:rsidR="00F039B4" w:rsidRPr="00F039B4" w:rsidTr="007D3A4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Pr="00C639BA" w:rsidRDefault="00F039B4">
            <w:pPr>
              <w:pStyle w:val="BodyText3"/>
              <w:tabs>
                <w:tab w:val="clear" w:pos="720"/>
              </w:tabs>
              <w:spacing w:before="120" w:line="276" w:lineRule="auto"/>
              <w:ind w:left="0"/>
              <w:rPr>
                <w:b/>
                <w:i w:val="0"/>
                <w:sz w:val="20"/>
              </w:rPr>
            </w:pPr>
            <w:r w:rsidRPr="00C639BA">
              <w:rPr>
                <w:b/>
                <w:i w:val="0"/>
                <w:sz w:val="20"/>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Pr="00BE020F" w:rsidRDefault="00F039B4">
            <w:pPr>
              <w:pStyle w:val="Heading1"/>
              <w:spacing w:line="276" w:lineRule="auto"/>
              <w:rPr>
                <w:szCs w:val="24"/>
              </w:rPr>
            </w:pPr>
            <w:bookmarkStart w:id="17" w:name="_Toc400543065"/>
            <w:bookmarkStart w:id="18" w:name="_Toc445413455"/>
            <w:r w:rsidRPr="00BE020F">
              <w:rPr>
                <w:szCs w:val="24"/>
              </w:rPr>
              <w:t>1.1.5 Produce a Guideline on Preparing for IMO Member State Audit Scheme (IMSAS)</w:t>
            </w:r>
            <w:bookmarkEnd w:id="17"/>
            <w:r w:rsidR="008214E7" w:rsidRPr="00BE020F">
              <w:rPr>
                <w:szCs w:val="24"/>
              </w:rPr>
              <w:t xml:space="preserve"> as it relates to VTS</w:t>
            </w:r>
            <w:bookmarkEnd w:id="18"/>
          </w:p>
        </w:tc>
      </w:tr>
      <w:tr w:rsidR="00F039B4" w:rsidRPr="00F039B4" w:rsidTr="007D3A4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F039B4" w:rsidRDefault="00F039B4">
            <w:pPr>
              <w:spacing w:line="276" w:lineRule="auto"/>
              <w:rPr>
                <w:rFonts w:ascii="Arial" w:hAnsi="Arial" w:cs="Arial"/>
                <w:sz w:val="20"/>
              </w:rPr>
            </w:pPr>
            <w:r>
              <w:rPr>
                <w:rFonts w:ascii="Arial" w:hAnsi="Arial" w:cs="Arial"/>
                <w:sz w:val="20"/>
              </w:rPr>
              <w:t>Inform and prepare IALA Members of IMO Member State Audit Scheme as regards Vessel Traffic Services.</w:t>
            </w:r>
          </w:p>
          <w:p w:rsidR="00F039B4" w:rsidRDefault="00F039B4">
            <w:pPr>
              <w:pStyle w:val="BodyText3"/>
              <w:spacing w:before="120" w:line="276" w:lineRule="auto"/>
              <w:ind w:left="0"/>
              <w:jc w:val="both"/>
              <w:rPr>
                <w:i w:val="0"/>
                <w:sz w:val="20"/>
              </w:rPr>
            </w:pP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rsidP="007D3A4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6C19B6">
            <w:pPr>
              <w:snapToGrid w:val="0"/>
              <w:spacing w:line="276" w:lineRule="auto"/>
              <w:rPr>
                <w:rFonts w:ascii="Arial" w:hAnsi="Arial" w:cs="Arial"/>
                <w:sz w:val="20"/>
              </w:rPr>
            </w:pPr>
            <w:r w:rsidRPr="006C19B6">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0"/>
              <w:jc w:val="both"/>
              <w:rPr>
                <w:i w:val="0"/>
                <w:sz w:val="20"/>
              </w:rPr>
            </w:pPr>
            <w:r>
              <w:rPr>
                <w:b/>
                <w:i w:val="0"/>
                <w:sz w:val="20"/>
              </w:rPr>
              <w:t>Goal</w:t>
            </w:r>
            <w:r>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F039B4" w:rsidRDefault="00F039B4">
            <w:pPr>
              <w:pStyle w:val="BodyText3"/>
              <w:spacing w:before="120" w:line="276" w:lineRule="auto"/>
              <w:ind w:left="0"/>
              <w:jc w:val="both"/>
              <w:rPr>
                <w:i w:val="0"/>
                <w:sz w:val="20"/>
              </w:rPr>
            </w:pPr>
            <w:r>
              <w:rPr>
                <w:b/>
                <w:i w:val="0"/>
                <w:sz w:val="20"/>
              </w:rPr>
              <w:t>Strateg</w:t>
            </w:r>
            <w:r>
              <w:rPr>
                <w:i w:val="0"/>
                <w:sz w:val="20"/>
              </w:rPr>
              <w:t>y - S2: Improve and harmonise the delivery of VTS globally and in a manner consistent with international conventions, legislative frameworks and public expectations.</w:t>
            </w:r>
          </w:p>
          <w:p w:rsidR="00F039B4" w:rsidRDefault="00F039B4">
            <w:pPr>
              <w:pStyle w:val="BodyText3"/>
              <w:spacing w:before="120" w:line="276" w:lineRule="auto"/>
              <w:ind w:left="0"/>
              <w:jc w:val="both"/>
              <w:rPr>
                <w:i w:val="0"/>
                <w:sz w:val="20"/>
              </w:rPr>
            </w:pPr>
            <w:r>
              <w:rPr>
                <w:b/>
                <w:i w:val="0"/>
                <w:sz w:val="20"/>
              </w:rPr>
              <w:t>Priority</w:t>
            </w:r>
            <w:r>
              <w:rPr>
                <w:i w:val="0"/>
                <w:sz w:val="20"/>
              </w:rPr>
              <w:t xml:space="preserve"> - P10: Develop guidance on information management, portrayal, and new technologies for VTS.</w:t>
            </w:r>
          </w:p>
        </w:tc>
      </w:tr>
      <w:tr w:rsid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spacing w:line="276" w:lineRule="auto"/>
              <w:rPr>
                <w:rFonts w:ascii="Arial" w:hAnsi="Arial" w:cs="Arial"/>
                <w:sz w:val="20"/>
              </w:rPr>
            </w:pPr>
            <w:r>
              <w:rPr>
                <w:rFonts w:ascii="Arial" w:hAnsi="Arial" w:cs="Arial"/>
                <w:sz w:val="20"/>
              </w:rPr>
              <w:t xml:space="preserve">Inform and prepare IALA Members of IMO Audit on Vessel Traffic Services. Based on : </w:t>
            </w:r>
          </w:p>
          <w:p w:rsidR="00F039B4" w:rsidRDefault="00F039B4">
            <w:pPr>
              <w:spacing w:line="276" w:lineRule="auto"/>
              <w:rPr>
                <w:rFonts w:ascii="Arial" w:hAnsi="Arial" w:cs="Arial"/>
                <w:sz w:val="20"/>
              </w:rPr>
            </w:pPr>
            <w:r>
              <w:rPr>
                <w:rFonts w:ascii="Arial" w:hAnsi="Arial" w:cs="Arial"/>
                <w:sz w:val="20"/>
              </w:rPr>
              <w:t>- IALA Guideline 1055: Preparing for a Voluntary IMO Audit on Vessel Traffic Service</w:t>
            </w:r>
          </w:p>
          <w:p w:rsidR="00F039B4" w:rsidRDefault="00F039B4">
            <w:pPr>
              <w:spacing w:line="276" w:lineRule="auto"/>
              <w:rPr>
                <w:rFonts w:ascii="Arial" w:hAnsi="Arial" w:cs="Arial"/>
                <w:sz w:val="20"/>
              </w:rPr>
            </w:pPr>
            <w:r>
              <w:rPr>
                <w:rFonts w:ascii="Arial" w:hAnsi="Arial" w:cs="Arial"/>
                <w:sz w:val="20"/>
              </w:rPr>
              <w:t xml:space="preserve">- IALA Guideline 1101 on Auditing and Assessing VTS, </w:t>
            </w:r>
          </w:p>
          <w:p w:rsidR="00F039B4" w:rsidRDefault="00F039B4">
            <w:pPr>
              <w:spacing w:line="276" w:lineRule="auto"/>
              <w:rPr>
                <w:rFonts w:ascii="Arial" w:hAnsi="Arial" w:cs="Arial"/>
                <w:sz w:val="20"/>
              </w:rPr>
            </w:pPr>
            <w:r>
              <w:rPr>
                <w:rFonts w:ascii="Arial" w:hAnsi="Arial" w:cs="Arial"/>
                <w:sz w:val="20"/>
              </w:rPr>
              <w:t xml:space="preserve">- IMO Res.A.1067(28); </w:t>
            </w:r>
          </w:p>
          <w:p w:rsidR="00F039B4" w:rsidRDefault="00F039B4">
            <w:pPr>
              <w:spacing w:line="276" w:lineRule="auto"/>
              <w:rPr>
                <w:rFonts w:ascii="Arial" w:hAnsi="Arial" w:cs="Arial"/>
                <w:sz w:val="20"/>
              </w:rPr>
            </w:pPr>
            <w:r>
              <w:rPr>
                <w:rFonts w:ascii="Arial" w:hAnsi="Arial" w:cs="Arial"/>
                <w:sz w:val="20"/>
              </w:rPr>
              <w:t xml:space="preserve">- IMO Res.A.1068(28); </w:t>
            </w:r>
          </w:p>
          <w:p w:rsidR="00F039B4" w:rsidRDefault="007D3A47">
            <w:pPr>
              <w:snapToGrid w:val="0"/>
              <w:spacing w:line="276" w:lineRule="auto"/>
              <w:rPr>
                <w:rFonts w:ascii="Arial" w:hAnsi="Arial" w:cs="Arial"/>
                <w:sz w:val="20"/>
              </w:rPr>
            </w:pPr>
            <w:r>
              <w:rPr>
                <w:rFonts w:ascii="Arial" w:hAnsi="Arial" w:cs="Arial"/>
                <w:sz w:val="20"/>
              </w:rPr>
              <w:t>- IMO Circular letter 3425;</w:t>
            </w:r>
          </w:p>
        </w:tc>
      </w:tr>
      <w:tr w:rsidR="00F039B4" w:rsidTr="007D3A4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F039B4" w:rsidRDefault="00F039B4">
            <w:pPr>
              <w:pStyle w:val="BodyText3"/>
              <w:spacing w:before="120" w:line="276" w:lineRule="auto"/>
              <w:jc w:val="both"/>
              <w:rPr>
                <w:sz w:val="20"/>
                <w:lang w:val="en-CA"/>
              </w:rPr>
            </w:pPr>
            <w:r>
              <w:rPr>
                <w:sz w:val="20"/>
                <w:lang w:val="en-CA"/>
              </w:rPr>
              <w:t>Session number:</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76" w:lineRule="auto"/>
              <w:ind w:left="244"/>
              <w:jc w:val="both"/>
              <w:rPr>
                <w:sz w:val="20"/>
                <w:lang w:val="en-CA"/>
              </w:rPr>
            </w:pPr>
            <w:r>
              <w:rPr>
                <w:noProof/>
                <w:snapToGrid/>
                <w:lang w:val="nl-NL" w:eastAsia="nl-NL"/>
              </w:rPr>
              <mc:AlternateContent>
                <mc:Choice Requires="wps">
                  <w:drawing>
                    <wp:anchor distT="0" distB="0" distL="114300" distR="114300" simplePos="0" relativeHeight="252072960" behindDoc="0" locked="0" layoutInCell="1" allowOverlap="1" wp14:anchorId="1F8ED5E4" wp14:editId="45B05063">
                      <wp:simplePos x="0" y="0"/>
                      <wp:positionH relativeFrom="column">
                        <wp:posOffset>1093470</wp:posOffset>
                      </wp:positionH>
                      <wp:positionV relativeFrom="paragraph">
                        <wp:posOffset>168910</wp:posOffset>
                      </wp:positionV>
                      <wp:extent cx="447675" cy="2743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74320"/>
                              </a:xfrm>
                              <a:prstGeom prst="rect">
                                <a:avLst/>
                              </a:prstGeom>
                              <a:solidFill>
                                <a:srgbClr val="FFFFFF"/>
                              </a:solidFill>
                              <a:ln w="9525">
                                <a:solidFill>
                                  <a:srgbClr val="000000"/>
                                </a:solidFill>
                                <a:miter lim="800000"/>
                                <a:headEnd/>
                                <a:tailEnd/>
                              </a:ln>
                            </wps:spPr>
                            <wps:txbx>
                              <w:txbxContent>
                                <w:p w:rsidR="0077299A" w:rsidRDefault="0077299A" w:rsidP="00F039B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50" style="position:absolute;left:0;text-align:left;margin-left:86.1pt;margin-top:13.3pt;width:35.25pt;height:21.6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">
                      <v:textbox>
                        <w:txbxContent>
                          <w:p w:rsidR="0077299A" w:rsidRDefault="0077299A" w:rsidP="00F039B4">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73984" behindDoc="0" locked="0" layoutInCell="1" allowOverlap="1" wp14:anchorId="1808C786" wp14:editId="23DB2630">
                      <wp:simplePos x="0" y="0"/>
                      <wp:positionH relativeFrom="column">
                        <wp:posOffset>645160</wp:posOffset>
                      </wp:positionH>
                      <wp:positionV relativeFrom="paragraph">
                        <wp:posOffset>168910</wp:posOffset>
                      </wp:positionV>
                      <wp:extent cx="274320" cy="274320"/>
                      <wp:effectExtent l="0" t="0" r="11430"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F039B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51" style="position:absolute;left:0;text-align:left;margin-left:50.8pt;margin-top:13.3pt;width:21.6pt;height:21.6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PkhgeJgIAAE4EAAAOAAAAAAAAAAAAAAAAAC4CAABkcnMvZTJvRG9j&#10;LnhtbFBLAQItABQABgAIAAAAIQAvRow13QAAAAkBAAAPAAAAAAAAAAAAAAAAAIAEAABkcnMvZG93&#10;bnJldi54bWxQSwUGAAAAAAQABADzAAAAigUAAAAA&#10;">
                      <v:textbox>
                        <w:txbxContent>
                          <w:p w:rsidR="0077299A" w:rsidRDefault="0077299A" w:rsidP="00F039B4">
                            <w:r>
                              <w:t>X</w:t>
                            </w:r>
                          </w:p>
                        </w:txbxContent>
                      </v:textbox>
                    </v:rect>
                  </w:pict>
                </mc:Fallback>
              </mc:AlternateContent>
            </w:r>
            <w:r>
              <w:rPr>
                <w:noProof/>
                <w:snapToGrid/>
                <w:lang w:val="nl-NL" w:eastAsia="nl-NL"/>
              </w:rPr>
              <mc:AlternateContent>
                <mc:Choice Requires="wps">
                  <w:drawing>
                    <wp:anchor distT="0" distB="0" distL="114300" distR="114300" simplePos="0" relativeHeight="252071936" behindDoc="0" locked="0" layoutInCell="1" allowOverlap="1" wp14:anchorId="2954D65B" wp14:editId="36B02F82">
                      <wp:simplePos x="0" y="0"/>
                      <wp:positionH relativeFrom="column">
                        <wp:posOffset>1793240</wp:posOffset>
                      </wp:positionH>
                      <wp:positionV relativeFrom="paragraph">
                        <wp:posOffset>168910</wp:posOffset>
                      </wp:positionV>
                      <wp:extent cx="274320" cy="274320"/>
                      <wp:effectExtent l="0" t="0" r="11430"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F039B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52" style="position:absolute;left:0;text-align:left;margin-left:141.2pt;margin-top:13.3pt;width:21.6pt;height:21.6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FOdR0QnAgAATgQAAA4AAAAAAAAAAAAAAAAALgIAAGRycy9lMm9E&#10;b2MueG1sUEsBAi0AFAAGAAgAAAAhABLl/DveAAAACQEAAA8AAAAAAAAAAAAAAAAAgQQAAGRycy9k&#10;b3ducmV2LnhtbFBLBQYAAAAABAAEAPMAAACMBQAAAAA=&#10;">
                      <v:textbox>
                        <w:txbxContent>
                          <w:p w:rsidR="0077299A" w:rsidRDefault="0077299A" w:rsidP="00F039B4">
                            <w:pPr>
                              <w:jc w:val="center"/>
                            </w:pPr>
                          </w:p>
                        </w:txbxContent>
                      </v:textbox>
                    </v:rect>
                  </w:pict>
                </mc:Fallback>
              </mc:AlternateContent>
            </w:r>
            <w:r>
              <w:rPr>
                <w:noProof/>
                <w:snapToGrid/>
                <w:lang w:val="nl-NL" w:eastAsia="nl-NL"/>
              </w:rPr>
              <mc:AlternateContent>
                <mc:Choice Requires="wps">
                  <w:drawing>
                    <wp:anchor distT="0" distB="0" distL="114300" distR="114300" simplePos="0" relativeHeight="252070912" behindDoc="0" locked="0" layoutInCell="1" allowOverlap="1" wp14:anchorId="201B6EE3" wp14:editId="5779BA14">
                      <wp:simplePos x="0" y="0"/>
                      <wp:positionH relativeFrom="column">
                        <wp:posOffset>2399665</wp:posOffset>
                      </wp:positionH>
                      <wp:positionV relativeFrom="paragraph">
                        <wp:posOffset>168910</wp:posOffset>
                      </wp:positionV>
                      <wp:extent cx="274320" cy="274320"/>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88.95pt;margin-top:13.3pt;width:21.6pt;height:21.6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69888" behindDoc="0" locked="0" layoutInCell="1" allowOverlap="1" wp14:anchorId="73E47345" wp14:editId="1E270E63">
                      <wp:simplePos x="0" y="0"/>
                      <wp:positionH relativeFrom="column">
                        <wp:posOffset>3072130</wp:posOffset>
                      </wp:positionH>
                      <wp:positionV relativeFrom="paragraph">
                        <wp:posOffset>168910</wp:posOffset>
                      </wp:positionV>
                      <wp:extent cx="274320" cy="274320"/>
                      <wp:effectExtent l="0" t="0" r="1143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41.9pt;margin-top:13.3pt;width:21.6pt;height:21.6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kaFL+RwCAAA7BAAADgAAAAAAAAAAAAAAAAAuAgAAZHJzL2Uyb0RvYy54bWxQSwEC&#10;LQAUAAYACAAAACEAVTntIN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68864" behindDoc="0" locked="0" layoutInCell="1" allowOverlap="1" wp14:anchorId="5B5FAA3B" wp14:editId="0012711B">
                      <wp:simplePos x="0" y="0"/>
                      <wp:positionH relativeFrom="column">
                        <wp:posOffset>3834765</wp:posOffset>
                      </wp:positionH>
                      <wp:positionV relativeFrom="paragraph">
                        <wp:posOffset>168910</wp:posOffset>
                      </wp:positionV>
                      <wp:extent cx="274320" cy="274320"/>
                      <wp:effectExtent l="0" t="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01.95pt;margin-top:13.3pt;width:21.6pt;height:21.6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75008" behindDoc="0" locked="0" layoutInCell="1" allowOverlap="1" wp14:anchorId="5E89B9DA" wp14:editId="64ABBE01">
                      <wp:simplePos x="0" y="0"/>
                      <wp:positionH relativeFrom="column">
                        <wp:posOffset>31750</wp:posOffset>
                      </wp:positionH>
                      <wp:positionV relativeFrom="paragraph">
                        <wp:posOffset>168910</wp:posOffset>
                      </wp:positionV>
                      <wp:extent cx="274320" cy="274320"/>
                      <wp:effectExtent l="0" t="0" r="11430"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F039B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53" style="position:absolute;left:0;text-align:left;margin-left:2.5pt;margin-top:13.3pt;width:21.6pt;height:21.6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CHxUXUmAgAATgQAAA4AAAAAAAAAAAAAAAAALgIAAGRycy9lMm9Eb2Mu&#10;eG1sUEsBAi0AFAAGAAgAAAAhAFO2BG3cAAAABgEAAA8AAAAAAAAAAAAAAAAAgAQAAGRycy9kb3du&#10;cmV2LnhtbFBLBQYAAAAABAAEAPMAAACJBQAAAAA=&#10;">
                      <v:textbox>
                        <w:txbxContent>
                          <w:p w:rsidR="0077299A" w:rsidRDefault="0077299A" w:rsidP="00F039B4">
                            <w:r>
                              <w:t>X</w:t>
                            </w:r>
                          </w:p>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F039B4" w:rsidTr="007D3A4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100"/>
              <w:jc w:val="both"/>
              <w:rPr>
                <w:i w:val="0"/>
                <w:sz w:val="20"/>
              </w:rPr>
            </w:pPr>
            <w:r>
              <w:rPr>
                <w:i w:val="0"/>
                <w:sz w:val="20"/>
              </w:rPr>
              <w:t>Key milestones for completing the task include:</w:t>
            </w:r>
          </w:p>
          <w:p w:rsidR="005971AA" w:rsidRPr="005971AA" w:rsidRDefault="005971AA" w:rsidP="005971AA">
            <w:pPr>
              <w:pStyle w:val="ListParagraph"/>
              <w:numPr>
                <w:ilvl w:val="0"/>
                <w:numId w:val="15"/>
              </w:numPr>
              <w:rPr>
                <w:rFonts w:ascii="Arial" w:hAnsi="Arial"/>
                <w:bCs/>
                <w:iCs/>
                <w:sz w:val="20"/>
              </w:rPr>
            </w:pPr>
            <w:r w:rsidRPr="005971AA">
              <w:rPr>
                <w:rFonts w:ascii="Arial" w:hAnsi="Arial"/>
                <w:bCs/>
                <w:iCs/>
                <w:sz w:val="20"/>
              </w:rPr>
              <w:t>Drafting sessions VTS38-4</w:t>
            </w:r>
            <w:r>
              <w:rPr>
                <w:rFonts w:ascii="Arial" w:hAnsi="Arial"/>
                <w:bCs/>
                <w:iCs/>
                <w:sz w:val="20"/>
              </w:rPr>
              <w:t>0</w:t>
            </w:r>
          </w:p>
          <w:p w:rsidR="005971AA" w:rsidRDefault="005971AA" w:rsidP="005971AA">
            <w:pPr>
              <w:pStyle w:val="BodyText3"/>
              <w:numPr>
                <w:ilvl w:val="0"/>
                <w:numId w:val="15"/>
              </w:numPr>
              <w:snapToGrid w:val="0"/>
              <w:spacing w:before="120" w:line="276" w:lineRule="auto"/>
              <w:jc w:val="both"/>
              <w:rPr>
                <w:i w:val="0"/>
                <w:sz w:val="20"/>
              </w:rPr>
            </w:pPr>
            <w:r w:rsidRPr="005971AA">
              <w:rPr>
                <w:i w:val="0"/>
                <w:sz w:val="20"/>
              </w:rPr>
              <w:t>Final draft version for approval by Committee VTS4</w:t>
            </w:r>
            <w:r>
              <w:rPr>
                <w:i w:val="0"/>
                <w:sz w:val="20"/>
              </w:rPr>
              <w:t xml:space="preserve">0 </w:t>
            </w:r>
            <w:r w:rsidRPr="005971AA">
              <w:rPr>
                <w:i w:val="0"/>
                <w:sz w:val="20"/>
              </w:rPr>
              <w:t>and submitted to Council for approval.</w:t>
            </w:r>
          </w:p>
          <w:p w:rsidR="00F039B4" w:rsidRDefault="00F039B4" w:rsidP="005971AA">
            <w:pPr>
              <w:pStyle w:val="BodyText3"/>
              <w:numPr>
                <w:ilvl w:val="0"/>
                <w:numId w:val="15"/>
              </w:numPr>
              <w:snapToGrid w:val="0"/>
              <w:spacing w:before="120" w:line="276" w:lineRule="auto"/>
              <w:jc w:val="both"/>
              <w:rPr>
                <w:i w:val="0"/>
                <w:sz w:val="20"/>
              </w:rPr>
            </w:pPr>
            <w:r>
              <w:rPr>
                <w:i w:val="0"/>
                <w:sz w:val="20"/>
              </w:rPr>
              <w:t>Revocation of IALA Guideline 1055</w:t>
            </w:r>
          </w:p>
        </w:tc>
      </w:tr>
      <w:tr w:rsidR="00F039B4"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line="276" w:lineRule="auto"/>
              <w:ind w:left="0"/>
              <w:rPr>
                <w:b/>
                <w:i w:val="0"/>
                <w:sz w:val="20"/>
              </w:rPr>
            </w:pPr>
            <w:r>
              <w:rPr>
                <w:b/>
                <w:i w:val="0"/>
                <w:sz w:val="20"/>
              </w:rPr>
              <w:t xml:space="preserve">Task Revision </w:t>
            </w:r>
          </w:p>
        </w:tc>
        <w:tc>
          <w:tcPr>
            <w:tcW w:w="709"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Ver.</w:t>
            </w:r>
          </w:p>
        </w:tc>
        <w:tc>
          <w:tcPr>
            <w:tcW w:w="1418"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Date</w:t>
            </w:r>
          </w:p>
        </w:tc>
        <w:tc>
          <w:tcPr>
            <w:tcW w:w="2406"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F039B4" w:rsidRDefault="0089430C">
            <w:pPr>
              <w:pStyle w:val="BodyText3"/>
              <w:spacing w:line="276" w:lineRule="auto"/>
              <w:ind w:left="0"/>
              <w:jc w:val="both"/>
              <w:rPr>
                <w:b/>
                <w:i w:val="0"/>
                <w:sz w:val="20"/>
              </w:rPr>
            </w:pPr>
            <w:r>
              <w:rPr>
                <w:b/>
                <w:i w:val="0"/>
                <w:sz w:val="20"/>
              </w:rPr>
              <w:t>Status</w:t>
            </w:r>
          </w:p>
        </w:tc>
      </w:tr>
      <w:tr w:rsidR="00C57F43"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C57F43" w:rsidRDefault="00C57F43">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C57F43" w:rsidRPr="00C639BA" w:rsidRDefault="00C57F43" w:rsidP="00A14A6C">
            <w:pPr>
              <w:rPr>
                <w:rFonts w:ascii="Arial" w:hAnsi="Arial" w:cs="Arial"/>
                <w:sz w:val="20"/>
              </w:rPr>
            </w:pPr>
            <w:r w:rsidRPr="00C639BA">
              <w:rPr>
                <w:rFonts w:ascii="Arial" w:hAnsi="Arial" w:cs="Arial"/>
                <w:sz w:val="20"/>
              </w:rPr>
              <w:t>1.0</w:t>
            </w:r>
          </w:p>
        </w:tc>
        <w:tc>
          <w:tcPr>
            <w:tcW w:w="1418" w:type="dxa"/>
            <w:tcBorders>
              <w:top w:val="single" w:sz="4" w:space="0" w:color="auto"/>
              <w:left w:val="single" w:sz="4" w:space="0" w:color="auto"/>
              <w:bottom w:val="single" w:sz="4" w:space="0" w:color="auto"/>
              <w:right w:val="single" w:sz="4" w:space="0" w:color="auto"/>
            </w:tcBorders>
          </w:tcPr>
          <w:p w:rsidR="00C57F43" w:rsidRPr="00C639BA" w:rsidRDefault="00C57F43" w:rsidP="00A14A6C">
            <w:pPr>
              <w:rPr>
                <w:rFonts w:ascii="Arial" w:hAnsi="Arial" w:cs="Arial"/>
                <w:sz w:val="20"/>
              </w:rPr>
            </w:pPr>
            <w:r w:rsidRPr="00C639BA">
              <w:rPr>
                <w:rFonts w:ascii="Arial" w:hAnsi="Arial" w:cs="Arial"/>
                <w:sz w:val="20"/>
              </w:rPr>
              <w:t>10 Oct 2014</w:t>
            </w:r>
          </w:p>
        </w:tc>
        <w:tc>
          <w:tcPr>
            <w:tcW w:w="2406" w:type="dxa"/>
            <w:tcBorders>
              <w:top w:val="single" w:sz="4" w:space="0" w:color="auto"/>
              <w:left w:val="single" w:sz="4" w:space="0" w:color="auto"/>
              <w:bottom w:val="single" w:sz="4" w:space="0" w:color="auto"/>
              <w:right w:val="single" w:sz="4" w:space="0" w:color="auto"/>
            </w:tcBorders>
          </w:tcPr>
          <w:p w:rsidR="00C57F43" w:rsidRPr="00C639BA" w:rsidRDefault="00C57F43" w:rsidP="006A008D">
            <w:pPr>
              <w:rPr>
                <w:rFonts w:ascii="Arial" w:hAnsi="Arial" w:cs="Arial"/>
                <w:sz w:val="20"/>
              </w:rPr>
            </w:pPr>
          </w:p>
        </w:tc>
        <w:tc>
          <w:tcPr>
            <w:tcW w:w="3400" w:type="dxa"/>
            <w:tcBorders>
              <w:top w:val="single" w:sz="4" w:space="0" w:color="auto"/>
              <w:left w:val="single" w:sz="4" w:space="0" w:color="auto"/>
              <w:bottom w:val="single" w:sz="4" w:space="0" w:color="auto"/>
              <w:right w:val="single" w:sz="4" w:space="0" w:color="auto"/>
            </w:tcBorders>
          </w:tcPr>
          <w:p w:rsidR="00C57F43" w:rsidRPr="00C639BA" w:rsidRDefault="00C57F43" w:rsidP="006A008D">
            <w:pPr>
              <w:rPr>
                <w:rFonts w:ascii="Arial" w:hAnsi="Arial" w:cs="Arial"/>
                <w:sz w:val="20"/>
              </w:rPr>
            </w:pPr>
            <w:r w:rsidRPr="00C639BA">
              <w:rPr>
                <w:rFonts w:ascii="Arial" w:hAnsi="Arial" w:cs="Arial"/>
                <w:sz w:val="20"/>
              </w:rPr>
              <w:t>Document created with commencement of 2014-18 Work Programme</w:t>
            </w:r>
          </w:p>
        </w:tc>
      </w:tr>
      <w:tr w:rsidR="0077299A" w:rsidTr="00C57F43">
        <w:trPr>
          <w:cantSplit/>
          <w:trHeight w:val="489"/>
        </w:trPr>
        <w:tc>
          <w:tcPr>
            <w:tcW w:w="1667" w:type="dxa"/>
            <w:tcBorders>
              <w:top w:val="single" w:sz="4" w:space="0" w:color="auto"/>
              <w:left w:val="single" w:sz="4" w:space="0" w:color="auto"/>
              <w:bottom w:val="single" w:sz="4" w:space="0" w:color="auto"/>
              <w:right w:val="single" w:sz="4" w:space="0" w:color="auto"/>
            </w:tcBorders>
            <w:vAlign w:val="center"/>
          </w:tcPr>
          <w:p w:rsidR="0077299A" w:rsidRDefault="0077299A">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77299A" w:rsidRPr="00C639BA" w:rsidRDefault="0077299A" w:rsidP="00A14A6C">
            <w:pPr>
              <w:rPr>
                <w:rFonts w:ascii="Arial" w:hAnsi="Arial" w:cs="Arial"/>
                <w:sz w:val="20"/>
              </w:rPr>
            </w:pPr>
          </w:p>
        </w:tc>
        <w:tc>
          <w:tcPr>
            <w:tcW w:w="1418" w:type="dxa"/>
            <w:tcBorders>
              <w:top w:val="single" w:sz="4" w:space="0" w:color="auto"/>
              <w:left w:val="single" w:sz="4" w:space="0" w:color="auto"/>
              <w:bottom w:val="single" w:sz="4" w:space="0" w:color="auto"/>
              <w:right w:val="single" w:sz="4" w:space="0" w:color="auto"/>
            </w:tcBorders>
          </w:tcPr>
          <w:p w:rsidR="0077299A" w:rsidRPr="00C639BA" w:rsidRDefault="0077299A" w:rsidP="00A14A6C">
            <w:pPr>
              <w:rPr>
                <w:rFonts w:ascii="Arial" w:hAnsi="Arial" w:cs="Arial"/>
                <w:sz w:val="20"/>
              </w:rPr>
            </w:pPr>
            <w:r>
              <w:rPr>
                <w:rFonts w:ascii="Arial" w:hAnsi="Arial" w:cs="Arial"/>
                <w:sz w:val="20"/>
              </w:rPr>
              <w:t>23 Oct 2015</w:t>
            </w:r>
          </w:p>
        </w:tc>
        <w:tc>
          <w:tcPr>
            <w:tcW w:w="2406" w:type="dxa"/>
            <w:tcBorders>
              <w:top w:val="single" w:sz="4" w:space="0" w:color="auto"/>
              <w:left w:val="single" w:sz="4" w:space="0" w:color="auto"/>
              <w:bottom w:val="single" w:sz="4" w:space="0" w:color="auto"/>
              <w:right w:val="single" w:sz="4" w:space="0" w:color="auto"/>
            </w:tcBorders>
          </w:tcPr>
          <w:p w:rsidR="0077299A" w:rsidRPr="00C639BA" w:rsidRDefault="0077299A" w:rsidP="006A008D">
            <w:pPr>
              <w:rPr>
                <w:rFonts w:ascii="Arial" w:hAnsi="Arial" w:cs="Arial"/>
                <w:sz w:val="20"/>
              </w:rPr>
            </w:pPr>
          </w:p>
        </w:tc>
        <w:tc>
          <w:tcPr>
            <w:tcW w:w="3400" w:type="dxa"/>
            <w:tcBorders>
              <w:top w:val="single" w:sz="4" w:space="0" w:color="auto"/>
              <w:left w:val="single" w:sz="4" w:space="0" w:color="auto"/>
              <w:bottom w:val="single" w:sz="4" w:space="0" w:color="auto"/>
              <w:right w:val="single" w:sz="4" w:space="0" w:color="auto"/>
            </w:tcBorders>
          </w:tcPr>
          <w:p w:rsidR="0077299A" w:rsidRPr="005623F9" w:rsidRDefault="0077299A" w:rsidP="006A008D">
            <w:pPr>
              <w:rPr>
                <w:rFonts w:ascii="Arial" w:hAnsi="Arial" w:cs="Arial"/>
                <w:b/>
                <w:sz w:val="20"/>
              </w:rPr>
            </w:pPr>
            <w:r w:rsidRPr="005623F9">
              <w:rPr>
                <w:rFonts w:ascii="Arial" w:hAnsi="Arial" w:cs="Arial"/>
                <w:b/>
                <w:sz w:val="20"/>
              </w:rPr>
              <w:t>Completed</w:t>
            </w:r>
          </w:p>
          <w:p w:rsidR="0077299A" w:rsidRPr="00C639BA" w:rsidRDefault="0077299A" w:rsidP="006A008D">
            <w:pPr>
              <w:rPr>
                <w:rFonts w:ascii="Arial" w:hAnsi="Arial" w:cs="Arial"/>
                <w:sz w:val="20"/>
              </w:rPr>
            </w:pPr>
            <w:r>
              <w:rPr>
                <w:rFonts w:ascii="Arial" w:hAnsi="Arial" w:cs="Arial"/>
                <w:sz w:val="20"/>
              </w:rPr>
              <w:t>Forwarded to Council for Approval</w:t>
            </w:r>
          </w:p>
        </w:tc>
      </w:tr>
      <w:tr w:rsidR="0077299A" w:rsidTr="00C57F43">
        <w:trPr>
          <w:cantSplit/>
          <w:trHeight w:val="489"/>
        </w:trPr>
        <w:tc>
          <w:tcPr>
            <w:tcW w:w="1667" w:type="dxa"/>
            <w:tcBorders>
              <w:top w:val="single" w:sz="4" w:space="0" w:color="auto"/>
              <w:left w:val="single" w:sz="4" w:space="0" w:color="auto"/>
              <w:bottom w:val="single" w:sz="4" w:space="0" w:color="auto"/>
              <w:right w:val="single" w:sz="4" w:space="0" w:color="auto"/>
            </w:tcBorders>
            <w:vAlign w:val="center"/>
          </w:tcPr>
          <w:p w:rsidR="0077299A" w:rsidRDefault="0077299A">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77299A" w:rsidRPr="00C639BA" w:rsidRDefault="0077299A" w:rsidP="00A14A6C">
            <w:pPr>
              <w:rPr>
                <w:rFonts w:ascii="Arial" w:hAnsi="Arial" w:cs="Arial"/>
                <w:sz w:val="20"/>
              </w:rPr>
            </w:pPr>
          </w:p>
        </w:tc>
        <w:tc>
          <w:tcPr>
            <w:tcW w:w="1418" w:type="dxa"/>
            <w:tcBorders>
              <w:top w:val="single" w:sz="4" w:space="0" w:color="auto"/>
              <w:left w:val="single" w:sz="4" w:space="0" w:color="auto"/>
              <w:bottom w:val="single" w:sz="4" w:space="0" w:color="auto"/>
              <w:right w:val="single" w:sz="4" w:space="0" w:color="auto"/>
            </w:tcBorders>
          </w:tcPr>
          <w:p w:rsidR="0077299A" w:rsidRDefault="005623F9" w:rsidP="00A14A6C">
            <w:pPr>
              <w:rPr>
                <w:rFonts w:ascii="Arial" w:hAnsi="Arial" w:cs="Arial"/>
                <w:sz w:val="20"/>
              </w:rPr>
            </w:pPr>
            <w:r>
              <w:rPr>
                <w:rFonts w:ascii="Arial" w:hAnsi="Arial" w:cs="Arial"/>
                <w:sz w:val="20"/>
              </w:rPr>
              <w:t>11 Dec 2015</w:t>
            </w:r>
          </w:p>
        </w:tc>
        <w:tc>
          <w:tcPr>
            <w:tcW w:w="2406" w:type="dxa"/>
            <w:tcBorders>
              <w:top w:val="single" w:sz="4" w:space="0" w:color="auto"/>
              <w:left w:val="single" w:sz="4" w:space="0" w:color="auto"/>
              <w:bottom w:val="single" w:sz="4" w:space="0" w:color="auto"/>
              <w:right w:val="single" w:sz="4" w:space="0" w:color="auto"/>
            </w:tcBorders>
          </w:tcPr>
          <w:p w:rsidR="0077299A" w:rsidRPr="00C639BA" w:rsidRDefault="0077299A" w:rsidP="006A008D">
            <w:pPr>
              <w:rPr>
                <w:rFonts w:ascii="Arial" w:hAnsi="Arial" w:cs="Arial"/>
                <w:sz w:val="20"/>
              </w:rPr>
            </w:pPr>
          </w:p>
        </w:tc>
        <w:tc>
          <w:tcPr>
            <w:tcW w:w="3400" w:type="dxa"/>
            <w:tcBorders>
              <w:top w:val="single" w:sz="4" w:space="0" w:color="auto"/>
              <w:left w:val="single" w:sz="4" w:space="0" w:color="auto"/>
              <w:bottom w:val="single" w:sz="4" w:space="0" w:color="auto"/>
              <w:right w:val="single" w:sz="4" w:space="0" w:color="auto"/>
            </w:tcBorders>
          </w:tcPr>
          <w:p w:rsidR="005623F9" w:rsidRPr="005623F9" w:rsidRDefault="005623F9" w:rsidP="005623F9">
            <w:pPr>
              <w:rPr>
                <w:rFonts w:ascii="Arial" w:hAnsi="Arial" w:cs="Arial"/>
                <w:b/>
                <w:sz w:val="20"/>
              </w:rPr>
            </w:pPr>
            <w:r w:rsidRPr="005623F9">
              <w:rPr>
                <w:rFonts w:ascii="Arial" w:hAnsi="Arial" w:cs="Arial"/>
                <w:b/>
                <w:sz w:val="20"/>
              </w:rPr>
              <w:t>Approved by Council - (December 2015)</w:t>
            </w:r>
          </w:p>
          <w:p w:rsidR="0077299A" w:rsidRDefault="005623F9" w:rsidP="005623F9">
            <w:pPr>
              <w:pStyle w:val="ListParagraph"/>
              <w:numPr>
                <w:ilvl w:val="0"/>
                <w:numId w:val="26"/>
              </w:numPr>
              <w:rPr>
                <w:rFonts w:ascii="Arial" w:hAnsi="Arial" w:cs="Arial"/>
                <w:sz w:val="20"/>
              </w:rPr>
            </w:pPr>
            <w:r w:rsidRPr="005623F9">
              <w:rPr>
                <w:rFonts w:ascii="Arial" w:hAnsi="Arial" w:cs="Arial"/>
                <w:sz w:val="20"/>
              </w:rPr>
              <w:t>Guideline 1115 – Preparing for an IMO Member State</w:t>
            </w:r>
            <w:r>
              <w:rPr>
                <w:rFonts w:ascii="Arial" w:hAnsi="Arial" w:cs="Arial"/>
                <w:sz w:val="20"/>
              </w:rPr>
              <w:t xml:space="preserve"> </w:t>
            </w:r>
            <w:r w:rsidRPr="005623F9">
              <w:rPr>
                <w:rFonts w:ascii="Arial" w:hAnsi="Arial" w:cs="Arial"/>
                <w:sz w:val="20"/>
              </w:rPr>
              <w:t>Audit Scheme</w:t>
            </w:r>
          </w:p>
        </w:tc>
      </w:tr>
    </w:tbl>
    <w:p w:rsidR="00F039B4" w:rsidRDefault="00F039B4">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850"/>
        <w:gridCol w:w="1419"/>
        <w:gridCol w:w="2264"/>
        <w:gridCol w:w="3400"/>
      </w:tblGrid>
      <w:tr w:rsidR="0077299A" w:rsidTr="0077299A">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77299A" w:rsidRDefault="0077299A" w:rsidP="0077299A">
            <w:pPr>
              <w:pStyle w:val="BodyText3"/>
              <w:spacing w:before="0" w:after="0" w:line="276" w:lineRule="auto"/>
              <w:ind w:left="0"/>
              <w:jc w:val="center"/>
              <w:rPr>
                <w:b/>
                <w:i w:val="0"/>
                <w:sz w:val="24"/>
                <w:szCs w:val="24"/>
              </w:rPr>
            </w:pPr>
            <w:r>
              <w:rPr>
                <w:b/>
                <w:i w:val="0"/>
                <w:sz w:val="24"/>
                <w:szCs w:val="24"/>
              </w:rPr>
              <w:lastRenderedPageBreak/>
              <w:t>VTS Committee – 2014-18 Work Programme</w:t>
            </w:r>
          </w:p>
        </w:tc>
      </w:tr>
      <w:tr w:rsidR="0077299A" w:rsidTr="0077299A">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77299A" w:rsidRDefault="0077299A" w:rsidP="0077299A">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77299A" w:rsidRDefault="0077299A" w:rsidP="0077299A">
            <w:pPr>
              <w:pStyle w:val="Heading1"/>
              <w:spacing w:line="276" w:lineRule="auto"/>
            </w:pPr>
            <w:bookmarkStart w:id="19" w:name="_Toc445413456"/>
            <w:r>
              <w:t xml:space="preserve">1.1.6 </w:t>
            </w:r>
            <w:r w:rsidRPr="008214E7">
              <w:rPr>
                <w:szCs w:val="24"/>
              </w:rPr>
              <w:t>Produce a Guideline on Measures to Evaluate the Effectiveness of a VTS</w:t>
            </w:r>
            <w:bookmarkEnd w:id="19"/>
          </w:p>
        </w:tc>
      </w:tr>
      <w:tr w:rsidR="0077299A" w:rsidRPr="008F2FE4" w:rsidTr="0077299A">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77299A" w:rsidRDefault="0077299A" w:rsidP="0077299A">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77299A" w:rsidRPr="008F2FE4" w:rsidRDefault="0077299A" w:rsidP="0077299A">
            <w:pPr>
              <w:spacing w:line="276" w:lineRule="auto"/>
              <w:rPr>
                <w:rFonts w:ascii="Arial" w:hAnsi="Arial" w:cs="Arial"/>
                <w:sz w:val="20"/>
              </w:rPr>
            </w:pPr>
            <w:r w:rsidRPr="008F2FE4">
              <w:rPr>
                <w:rFonts w:ascii="Arial" w:hAnsi="Arial" w:cs="Arial"/>
                <w:sz w:val="20"/>
              </w:rPr>
              <w:t>To assist competent authorities and VTS authorities:</w:t>
            </w:r>
          </w:p>
          <w:p w:rsidR="0077299A" w:rsidRPr="008F2FE4" w:rsidRDefault="0077299A" w:rsidP="0077299A">
            <w:pPr>
              <w:pStyle w:val="ListParagraph"/>
              <w:numPr>
                <w:ilvl w:val="0"/>
                <w:numId w:val="18"/>
              </w:numPr>
              <w:spacing w:line="276" w:lineRule="auto"/>
              <w:rPr>
                <w:rFonts w:ascii="Arial" w:hAnsi="Arial" w:cs="Arial"/>
                <w:sz w:val="20"/>
              </w:rPr>
            </w:pPr>
            <w:r w:rsidRPr="008F2FE4">
              <w:rPr>
                <w:rFonts w:ascii="Arial" w:hAnsi="Arial" w:cs="Arial"/>
                <w:sz w:val="20"/>
              </w:rPr>
              <w:t>Define measures to evaluate the effectiveness of a VTS;</w:t>
            </w:r>
          </w:p>
          <w:p w:rsidR="0077299A" w:rsidRDefault="0077299A" w:rsidP="0077299A">
            <w:pPr>
              <w:pStyle w:val="ListParagraph"/>
              <w:numPr>
                <w:ilvl w:val="0"/>
                <w:numId w:val="18"/>
              </w:numPr>
              <w:spacing w:line="276" w:lineRule="auto"/>
              <w:rPr>
                <w:rFonts w:ascii="Arial" w:hAnsi="Arial" w:cs="Arial"/>
                <w:sz w:val="20"/>
              </w:rPr>
            </w:pPr>
            <w:r w:rsidRPr="008F2FE4">
              <w:rPr>
                <w:rFonts w:ascii="Arial" w:hAnsi="Arial" w:cs="Arial"/>
                <w:sz w:val="20"/>
              </w:rPr>
              <w:t xml:space="preserve">Meet their obligations in accordance with Regulation 12 of Chapter V of SOLAS (Vessel traffic services), IMO Resolution A.857(20) </w:t>
            </w:r>
            <w:r w:rsidRPr="00E43B50">
              <w:rPr>
                <w:rFonts w:ascii="Arial" w:hAnsi="Arial" w:cs="Arial"/>
                <w:i/>
                <w:sz w:val="20"/>
              </w:rPr>
              <w:t>Guidelines for Vessel Traffic Services</w:t>
            </w:r>
            <w:r w:rsidRPr="008F2FE4">
              <w:rPr>
                <w:rFonts w:ascii="Arial" w:hAnsi="Arial" w:cs="Arial"/>
                <w:sz w:val="20"/>
              </w:rPr>
              <w:t xml:space="preserve"> and IALA </w:t>
            </w:r>
            <w:r w:rsidRPr="00E43B50">
              <w:rPr>
                <w:rFonts w:ascii="Arial" w:hAnsi="Arial" w:cs="Arial"/>
                <w:i/>
                <w:sz w:val="20"/>
              </w:rPr>
              <w:t>Recommendation V-119 on The Implementation of Vessel Traffic Services</w:t>
            </w:r>
            <w:r w:rsidRPr="008F2FE4">
              <w:rPr>
                <w:rFonts w:ascii="Arial" w:hAnsi="Arial" w:cs="Arial"/>
                <w:sz w:val="20"/>
              </w:rPr>
              <w:t xml:space="preserve"> with regards to ensuring that the VTS operational objectives have been met, and the problems identified and defined have been either alleviated or at least reduced to an acceptable or reasonably achievable level; and</w:t>
            </w:r>
          </w:p>
          <w:p w:rsidR="0077299A" w:rsidRPr="008F2FE4" w:rsidRDefault="0077299A" w:rsidP="0077299A">
            <w:pPr>
              <w:pStyle w:val="ListParagraph"/>
              <w:numPr>
                <w:ilvl w:val="0"/>
                <w:numId w:val="18"/>
              </w:numPr>
              <w:spacing w:line="276" w:lineRule="auto"/>
              <w:rPr>
                <w:rFonts w:ascii="Arial" w:hAnsi="Arial" w:cs="Arial"/>
                <w:sz w:val="20"/>
              </w:rPr>
            </w:pPr>
            <w:r w:rsidRPr="008F2FE4">
              <w:rPr>
                <w:rFonts w:ascii="Arial" w:hAnsi="Arial" w:cs="Arial"/>
                <w:sz w:val="20"/>
              </w:rPr>
              <w:t xml:space="preserve">Respond to the IMO Resolution </w:t>
            </w:r>
            <w:proofErr w:type="gramStart"/>
            <w:r w:rsidRPr="008F2FE4">
              <w:rPr>
                <w:rFonts w:ascii="Arial" w:hAnsi="Arial" w:cs="Arial"/>
                <w:sz w:val="20"/>
              </w:rPr>
              <w:t>A.1067(</w:t>
            </w:r>
            <w:proofErr w:type="gramEnd"/>
            <w:r w:rsidRPr="008F2FE4">
              <w:rPr>
                <w:rFonts w:ascii="Arial" w:hAnsi="Arial" w:cs="Arial"/>
                <w:sz w:val="20"/>
              </w:rPr>
              <w:t xml:space="preserve">28) </w:t>
            </w:r>
            <w:r w:rsidRPr="00E43B50">
              <w:rPr>
                <w:rFonts w:ascii="Arial" w:hAnsi="Arial" w:cs="Arial"/>
                <w:i/>
                <w:sz w:val="20"/>
              </w:rPr>
              <w:t>Framework and Procedures for the IMO Member State Audit Scheme</w:t>
            </w:r>
            <w:r w:rsidRPr="008F2FE4">
              <w:rPr>
                <w:rFonts w:ascii="Arial" w:hAnsi="Arial" w:cs="Arial"/>
                <w:sz w:val="20"/>
              </w:rPr>
              <w:t xml:space="preserve"> with regards to how they implement and enforce SOLAS Chapter V (Safety of Navigation) Regulation 12. </w:t>
            </w:r>
          </w:p>
        </w:tc>
      </w:tr>
      <w:tr w:rsidR="0077299A" w:rsidTr="0077299A">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77299A" w:rsidRDefault="0077299A" w:rsidP="0077299A">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77299A" w:rsidRDefault="0077299A" w:rsidP="0077299A">
            <w:pPr>
              <w:snapToGrid w:val="0"/>
              <w:spacing w:line="276" w:lineRule="auto"/>
              <w:rPr>
                <w:rFonts w:ascii="Arial" w:hAnsi="Arial" w:cs="Arial"/>
                <w:sz w:val="20"/>
              </w:rPr>
            </w:pPr>
            <w:r w:rsidRPr="00154C60">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77299A" w:rsidTr="0077299A">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77299A" w:rsidRDefault="0077299A" w:rsidP="0077299A">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77299A" w:rsidRDefault="0077299A" w:rsidP="0077299A">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77299A" w:rsidRDefault="0077299A" w:rsidP="0077299A">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77299A" w:rsidRDefault="0077299A" w:rsidP="0077299A">
            <w:pPr>
              <w:pStyle w:val="BodyText3"/>
              <w:spacing w:before="120" w:line="276" w:lineRule="auto"/>
              <w:ind w:left="0"/>
              <w:jc w:val="both"/>
              <w:rPr>
                <w:i w:val="0"/>
                <w:sz w:val="20"/>
              </w:rPr>
            </w:pPr>
            <w:r w:rsidRPr="00A11A2E">
              <w:rPr>
                <w:b/>
                <w:i w:val="0"/>
                <w:sz w:val="20"/>
              </w:rPr>
              <w:t>Priority</w:t>
            </w:r>
            <w:r w:rsidRPr="00A11A2E">
              <w:rPr>
                <w:i w:val="0"/>
                <w:sz w:val="20"/>
              </w:rPr>
              <w:t xml:space="preserve"> - P6: Develop a forward plan for future delivery of aids to navigation systems and related services including VTS, taking into account of developments in technology and changing needs</w:t>
            </w:r>
          </w:p>
        </w:tc>
      </w:tr>
      <w:tr w:rsidR="0077299A" w:rsidTr="0077299A">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77299A" w:rsidRDefault="0077299A" w:rsidP="0077299A">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77299A" w:rsidRDefault="0077299A" w:rsidP="0077299A">
            <w:pPr>
              <w:snapToGrid w:val="0"/>
              <w:spacing w:line="276" w:lineRule="auto"/>
              <w:rPr>
                <w:rFonts w:ascii="Arial" w:hAnsi="Arial" w:cs="Arial"/>
                <w:sz w:val="20"/>
              </w:rPr>
            </w:pPr>
            <w:del w:id="20" w:author="Neil Trainor" w:date="2016-03-10T17:46:00Z">
              <w:r w:rsidDel="00466C04">
                <w:rPr>
                  <w:rFonts w:ascii="Arial" w:hAnsi="Arial" w:cs="Arial"/>
                  <w:sz w:val="20"/>
                </w:rPr>
                <w:delText>To be completed  prior to VTS 41</w:delText>
              </w:r>
            </w:del>
          </w:p>
        </w:tc>
      </w:tr>
      <w:tr w:rsidR="0077299A" w:rsidTr="0077299A">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77299A" w:rsidRDefault="0077299A" w:rsidP="0077299A">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77299A" w:rsidRDefault="0077299A" w:rsidP="0077299A">
            <w:pPr>
              <w:pStyle w:val="BodyText3"/>
              <w:spacing w:before="120" w:line="276" w:lineRule="auto"/>
              <w:jc w:val="both"/>
              <w:rPr>
                <w:sz w:val="20"/>
                <w:lang w:val="en-CA"/>
              </w:rPr>
            </w:pPr>
            <w:r>
              <w:rPr>
                <w:sz w:val="20"/>
                <w:lang w:val="en-CA"/>
              </w:rPr>
              <w:t>Session number:</w:t>
            </w:r>
          </w:p>
          <w:p w:rsidR="0077299A" w:rsidRDefault="0077299A" w:rsidP="0077299A">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76" w:lineRule="auto"/>
              <w:ind w:left="244"/>
              <w:jc w:val="both"/>
              <w:rPr>
                <w:sz w:val="20"/>
                <w:lang w:val="en-CA"/>
              </w:rPr>
            </w:pPr>
            <w:r>
              <w:rPr>
                <w:noProof/>
                <w:snapToGrid/>
                <w:lang w:val="nl-NL" w:eastAsia="nl-NL"/>
              </w:rPr>
              <mc:AlternateContent>
                <mc:Choice Requires="wps">
                  <w:drawing>
                    <wp:anchor distT="0" distB="0" distL="114300" distR="114300" simplePos="0" relativeHeight="252089344" behindDoc="0" locked="0" layoutInCell="1" allowOverlap="1" wp14:anchorId="17EC8488" wp14:editId="67A50F53">
                      <wp:simplePos x="0" y="0"/>
                      <wp:positionH relativeFrom="column">
                        <wp:posOffset>1227455</wp:posOffset>
                      </wp:positionH>
                      <wp:positionV relativeFrom="paragraph">
                        <wp:posOffset>167424</wp:posOffset>
                      </wp:positionV>
                      <wp:extent cx="309652" cy="274320"/>
                      <wp:effectExtent l="0" t="0" r="14605" b="114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652" cy="274320"/>
                              </a:xfrm>
                              <a:prstGeom prst="rect">
                                <a:avLst/>
                              </a:prstGeom>
                              <a:solidFill>
                                <a:srgbClr val="FFFFFF"/>
                              </a:solidFill>
                              <a:ln w="9525">
                                <a:solidFill>
                                  <a:srgbClr val="000000"/>
                                </a:solidFill>
                                <a:miter lim="800000"/>
                                <a:headEnd/>
                                <a:tailEnd/>
                              </a:ln>
                            </wps:spPr>
                            <wps:txbx>
                              <w:txbxContent>
                                <w:p w:rsidR="0077299A" w:rsidRDefault="0077299A" w:rsidP="007729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54" style="position:absolute;left:0;text-align:left;margin-left:96.65pt;margin-top:13.2pt;width:24.4pt;height:21.6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">
                      <v:textbox>
                        <w:txbxContent>
                          <w:p w:rsidR="0077299A" w:rsidRDefault="0077299A" w:rsidP="0077299A">
                            <w:pPr>
                              <w:jc w:val="center"/>
                            </w:pPr>
                          </w:p>
                        </w:txbxContent>
                      </v:textbox>
                    </v:rect>
                  </w:pict>
                </mc:Fallback>
              </mc:AlternateContent>
            </w:r>
            <w:r>
              <w:rPr>
                <w:noProof/>
                <w:snapToGrid/>
                <w:lang w:val="nl-NL" w:eastAsia="nl-NL"/>
              </w:rPr>
              <mc:AlternateContent>
                <mc:Choice Requires="wps">
                  <w:drawing>
                    <wp:anchor distT="0" distB="0" distL="114300" distR="114300" simplePos="0" relativeHeight="252090368" behindDoc="0" locked="0" layoutInCell="1" allowOverlap="1" wp14:anchorId="4249CCA7" wp14:editId="243CF2EB">
                      <wp:simplePos x="0" y="0"/>
                      <wp:positionH relativeFrom="column">
                        <wp:posOffset>645160</wp:posOffset>
                      </wp:positionH>
                      <wp:positionV relativeFrom="paragraph">
                        <wp:posOffset>168910</wp:posOffset>
                      </wp:positionV>
                      <wp:extent cx="274320" cy="274320"/>
                      <wp:effectExtent l="0" t="0" r="1143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7729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55" style="position:absolute;left:0;text-align:left;margin-left:50.8pt;margin-top:13.3pt;width:21.6pt;height:21.6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MNzJBglAgAATgQAAA4AAAAAAAAAAAAAAAAALgIAAGRycy9lMm9Eb2Mu&#10;eG1sUEsBAi0AFAAGAAgAAAAhAC9GjDXdAAAACQEAAA8AAAAAAAAAAAAAAAAAfwQAAGRycy9kb3du&#10;cmV2LnhtbFBLBQYAAAAABAAEAPMAAACJBQAAAAA=&#10;">
                      <v:textbox>
                        <w:txbxContent>
                          <w:p w:rsidR="0077299A" w:rsidRDefault="0077299A" w:rsidP="0077299A"/>
                        </w:txbxContent>
                      </v:textbox>
                    </v:rect>
                  </w:pict>
                </mc:Fallback>
              </mc:AlternateContent>
            </w:r>
            <w:r>
              <w:rPr>
                <w:noProof/>
                <w:snapToGrid/>
                <w:lang w:val="nl-NL" w:eastAsia="nl-NL"/>
              </w:rPr>
              <mc:AlternateContent>
                <mc:Choice Requires="wps">
                  <w:drawing>
                    <wp:anchor distT="0" distB="0" distL="114300" distR="114300" simplePos="0" relativeHeight="252088320" behindDoc="0" locked="0" layoutInCell="1" allowOverlap="1" wp14:anchorId="513FE974" wp14:editId="1BEBD6F1">
                      <wp:simplePos x="0" y="0"/>
                      <wp:positionH relativeFrom="column">
                        <wp:posOffset>1793240</wp:posOffset>
                      </wp:positionH>
                      <wp:positionV relativeFrom="paragraph">
                        <wp:posOffset>168910</wp:posOffset>
                      </wp:positionV>
                      <wp:extent cx="274320" cy="274320"/>
                      <wp:effectExtent l="0" t="0" r="1143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77299A">
                                  <w:pPr>
                                    <w:jc w:val="center"/>
                                  </w:pPr>
                                  <w:del w:id="21" w:author="Neil Trainor" w:date="2016-03-10T17:46:00Z">
                                    <w:r w:rsidDel="00466C04">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56" style="position:absolute;left:0;text-align:left;margin-left:141.2pt;margin-top:13.3pt;width:21.6pt;height:21.6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SIz0WSYCAABQBAAADgAAAAAAAAAAAAAAAAAuAgAAZHJzL2Uyb0Rv&#10;Yy54bWxQSwECLQAUAAYACAAAACEAEuX8O94AAAAJAQAADwAAAAAAAAAAAAAAAACABAAAZHJzL2Rv&#10;d25yZXYueG1sUEsFBgAAAAAEAAQA8wAAAIsFAAAAAA==&#10;">
                      <v:textbox>
                        <w:txbxContent>
                          <w:p w:rsidR="0077299A" w:rsidRDefault="0077299A" w:rsidP="0077299A">
                            <w:pPr>
                              <w:jc w:val="center"/>
                            </w:pPr>
                            <w:del w:id="21" w:author="Neil Trainor" w:date="2016-03-10T17:46:00Z">
                              <w:r w:rsidDel="00466C04">
                                <w:delText>X</w:delText>
                              </w:r>
                            </w:del>
                          </w:p>
                        </w:txbxContent>
                      </v:textbox>
                    </v:rect>
                  </w:pict>
                </mc:Fallback>
              </mc:AlternateContent>
            </w:r>
            <w:r>
              <w:rPr>
                <w:noProof/>
                <w:snapToGrid/>
                <w:lang w:val="nl-NL" w:eastAsia="nl-NL"/>
              </w:rPr>
              <mc:AlternateContent>
                <mc:Choice Requires="wps">
                  <w:drawing>
                    <wp:anchor distT="0" distB="0" distL="114300" distR="114300" simplePos="0" relativeHeight="252087296" behindDoc="0" locked="0" layoutInCell="1" allowOverlap="1" wp14:anchorId="41A1A02F" wp14:editId="708B1399">
                      <wp:simplePos x="0" y="0"/>
                      <wp:positionH relativeFrom="column">
                        <wp:posOffset>2399665</wp:posOffset>
                      </wp:positionH>
                      <wp:positionV relativeFrom="paragraph">
                        <wp:posOffset>168910</wp:posOffset>
                      </wp:positionV>
                      <wp:extent cx="274320" cy="274320"/>
                      <wp:effectExtent l="0" t="0" r="11430"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77299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57" style="position:absolute;left:0;text-align:left;margin-left:188.95pt;margin-top:13.3pt;width:21.6pt;height:21.6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evWdvJwIAAFAEAAAOAAAAAAAAAAAAAAAAAC4CAABkcnMvZTJv&#10;RG9jLnhtbFBLAQItABQABgAIAAAAIQAbfuOX3wAAAAkBAAAPAAAAAAAAAAAAAAAAAIEEAABkcnMv&#10;ZG93bnJldi54bWxQSwUGAAAAAAQABADzAAAAjQUAAAAA&#10;">
                      <v:textbox>
                        <w:txbxContent>
                          <w:p w:rsidR="0077299A" w:rsidRDefault="0077299A" w:rsidP="0077299A">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6272" behindDoc="0" locked="0" layoutInCell="1" allowOverlap="1" wp14:anchorId="227BBD55" wp14:editId="001B3D2D">
                      <wp:simplePos x="0" y="0"/>
                      <wp:positionH relativeFrom="column">
                        <wp:posOffset>3072130</wp:posOffset>
                      </wp:positionH>
                      <wp:positionV relativeFrom="paragraph">
                        <wp:posOffset>168910</wp:posOffset>
                      </wp:positionV>
                      <wp:extent cx="274320" cy="274320"/>
                      <wp:effectExtent l="0" t="0" r="11430"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77299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58" style="position:absolute;left:0;text-align:left;margin-left:241.9pt;margin-top:13.3pt;width:21.6pt;height:21.6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ROpRcpAgAAUAQAAA4AAAAAAAAAAAAAAAAALgIAAGRycy9l&#10;Mm9Eb2MueG1sUEsBAi0AFAAGAAgAAAAhAFU57SDfAAAACQEAAA8AAAAAAAAAAAAAAAAAgwQAAGRy&#10;cy9kb3ducmV2LnhtbFBLBQYAAAAABAAEAPMAAACPBQAAAAA=&#10;">
                      <v:textbox>
                        <w:txbxContent>
                          <w:p w:rsidR="0077299A" w:rsidRDefault="0077299A" w:rsidP="0077299A">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5248" behindDoc="0" locked="0" layoutInCell="1" allowOverlap="1" wp14:anchorId="30068BEA" wp14:editId="06325C11">
                      <wp:simplePos x="0" y="0"/>
                      <wp:positionH relativeFrom="column">
                        <wp:posOffset>3834765</wp:posOffset>
                      </wp:positionH>
                      <wp:positionV relativeFrom="paragraph">
                        <wp:posOffset>168910</wp:posOffset>
                      </wp:positionV>
                      <wp:extent cx="274320" cy="274320"/>
                      <wp:effectExtent l="0" t="0" r="11430" b="1143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77299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59" style="position:absolute;left:0;text-align:left;margin-left:301.95pt;margin-top:13.3pt;width:21.6pt;height:21.6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zYhKAIAAFA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En82ISgCAABQBAAADgAAAAAAAAAAAAAAAAAuAgAAZHJzL2Uy&#10;b0RvYy54bWxQSwECLQAUAAYACAAAACEAJynVK98AAAAJAQAADwAAAAAAAAAAAAAAAACCBAAAZHJz&#10;L2Rvd25yZXYueG1sUEsFBgAAAAAEAAQA8wAAAI4FAAAAAA==&#10;">
                      <v:textbox>
                        <w:txbxContent>
                          <w:p w:rsidR="0077299A" w:rsidRDefault="0077299A" w:rsidP="0077299A">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91392" behindDoc="0" locked="0" layoutInCell="1" allowOverlap="1" wp14:anchorId="5502A1AF" wp14:editId="6101A88A">
                      <wp:simplePos x="0" y="0"/>
                      <wp:positionH relativeFrom="column">
                        <wp:posOffset>31750</wp:posOffset>
                      </wp:positionH>
                      <wp:positionV relativeFrom="paragraph">
                        <wp:posOffset>168910</wp:posOffset>
                      </wp:positionV>
                      <wp:extent cx="274320" cy="274320"/>
                      <wp:effectExtent l="0" t="0" r="11430" b="1143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7729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60" style="position:absolute;left:0;text-align:left;margin-left:2.5pt;margin-top:13.3pt;width:21.6pt;height:21.6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RQlJxSgCAABQBAAADgAAAAAAAAAAAAAAAAAuAgAAZHJzL2Uyb0Rv&#10;Yy54bWxQSwECLQAUAAYACAAAACEAU7YEbdwAAAAGAQAADwAAAAAAAAAAAAAAAACCBAAAZHJzL2Rv&#10;d25yZXYueG1sUEsFBgAAAAAEAAQA8wAAAIsFAAAAAA==&#10;">
                      <v:textbox>
                        <w:txbxContent>
                          <w:p w:rsidR="0077299A" w:rsidRDefault="0077299A" w:rsidP="0077299A"/>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77299A" w:rsidRDefault="0077299A" w:rsidP="0077299A">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77299A" w:rsidTr="0077299A">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77299A" w:rsidRDefault="0077299A" w:rsidP="0077299A">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77299A" w:rsidRPr="008F2FE4" w:rsidRDefault="0077299A" w:rsidP="0077299A">
            <w:pPr>
              <w:pStyle w:val="BodyText3"/>
              <w:snapToGrid w:val="0"/>
              <w:spacing w:before="120" w:line="276" w:lineRule="auto"/>
              <w:ind w:left="0"/>
              <w:jc w:val="both"/>
              <w:rPr>
                <w:i w:val="0"/>
                <w:sz w:val="20"/>
              </w:rPr>
            </w:pPr>
            <w:r w:rsidRPr="008F2FE4">
              <w:rPr>
                <w:i w:val="0"/>
                <w:sz w:val="20"/>
              </w:rPr>
              <w:t>Develop a Guideline</w:t>
            </w:r>
          </w:p>
          <w:p w:rsidR="0077299A" w:rsidRDefault="0077299A" w:rsidP="0077299A">
            <w:pPr>
              <w:pStyle w:val="BodyText3"/>
              <w:numPr>
                <w:ilvl w:val="0"/>
                <w:numId w:val="19"/>
              </w:numPr>
              <w:snapToGrid w:val="0"/>
              <w:spacing w:before="120"/>
              <w:ind w:left="357" w:hanging="357"/>
              <w:contextualSpacing/>
              <w:jc w:val="both"/>
              <w:rPr>
                <w:i w:val="0"/>
                <w:sz w:val="20"/>
              </w:rPr>
            </w:pPr>
            <w:r>
              <w:rPr>
                <w:i w:val="0"/>
                <w:sz w:val="20"/>
              </w:rPr>
              <w:t>VTS41 – First Draft released – not considered at VTS41 due to other priorities</w:t>
            </w:r>
          </w:p>
          <w:p w:rsidR="0077299A" w:rsidRPr="008F2FE4" w:rsidRDefault="0077299A" w:rsidP="0077299A">
            <w:pPr>
              <w:pStyle w:val="BodyText3"/>
              <w:numPr>
                <w:ilvl w:val="0"/>
                <w:numId w:val="19"/>
              </w:numPr>
              <w:snapToGrid w:val="0"/>
              <w:spacing w:before="120"/>
              <w:ind w:left="357" w:hanging="357"/>
              <w:contextualSpacing/>
              <w:jc w:val="both"/>
              <w:rPr>
                <w:i w:val="0"/>
                <w:sz w:val="20"/>
              </w:rPr>
            </w:pPr>
            <w:del w:id="22" w:author="Neil Trainor" w:date="2016-03-10T17:46:00Z">
              <w:r w:rsidDel="00466C04">
                <w:rPr>
                  <w:i w:val="0"/>
                  <w:sz w:val="20"/>
                </w:rPr>
                <w:delText>VTS41</w:delText>
              </w:r>
              <w:r w:rsidRPr="008F2FE4" w:rsidDel="00466C04">
                <w:rPr>
                  <w:i w:val="0"/>
                  <w:sz w:val="20"/>
                </w:rPr>
                <w:delText xml:space="preserve"> </w:delText>
              </w:r>
            </w:del>
            <w:ins w:id="23" w:author="Neil Trainor" w:date="2016-03-10T17:46:00Z">
              <w:r>
                <w:rPr>
                  <w:i w:val="0"/>
                  <w:sz w:val="20"/>
                </w:rPr>
                <w:t>VTS42</w:t>
              </w:r>
              <w:r w:rsidRPr="008F2FE4">
                <w:rPr>
                  <w:i w:val="0"/>
                  <w:sz w:val="20"/>
                </w:rPr>
                <w:t xml:space="preserve"> </w:t>
              </w:r>
            </w:ins>
            <w:r w:rsidRPr="008F2FE4">
              <w:rPr>
                <w:i w:val="0"/>
                <w:sz w:val="20"/>
              </w:rPr>
              <w:t xml:space="preserve">– </w:t>
            </w:r>
            <w:r>
              <w:rPr>
                <w:i w:val="0"/>
                <w:sz w:val="20"/>
              </w:rPr>
              <w:t xml:space="preserve">Review </w:t>
            </w:r>
            <w:r w:rsidRPr="008F2FE4">
              <w:rPr>
                <w:i w:val="0"/>
                <w:sz w:val="20"/>
              </w:rPr>
              <w:t>First Draft</w:t>
            </w:r>
          </w:p>
          <w:p w:rsidR="0077299A" w:rsidDel="00466C04" w:rsidRDefault="0077299A" w:rsidP="0077299A">
            <w:pPr>
              <w:pStyle w:val="BodyText3"/>
              <w:numPr>
                <w:ilvl w:val="0"/>
                <w:numId w:val="19"/>
              </w:numPr>
              <w:snapToGrid w:val="0"/>
              <w:spacing w:before="120"/>
              <w:ind w:left="357" w:hanging="357"/>
              <w:contextualSpacing/>
              <w:jc w:val="both"/>
              <w:rPr>
                <w:del w:id="24" w:author="Neil Trainor" w:date="2016-03-10T17:46:00Z"/>
                <w:i w:val="0"/>
                <w:sz w:val="20"/>
              </w:rPr>
            </w:pPr>
            <w:del w:id="25" w:author="Neil Trainor" w:date="2016-03-10T17:46:00Z">
              <w:r w:rsidDel="00466C04">
                <w:rPr>
                  <w:i w:val="0"/>
                  <w:sz w:val="20"/>
                </w:rPr>
                <w:delText>VTS42</w:delText>
              </w:r>
              <w:r w:rsidRPr="008F2FE4" w:rsidDel="00466C04">
                <w:rPr>
                  <w:i w:val="0"/>
                  <w:sz w:val="20"/>
                </w:rPr>
                <w:delText xml:space="preserve"> – Revisions</w:delText>
              </w:r>
            </w:del>
          </w:p>
          <w:p w:rsidR="0077299A" w:rsidRPr="008F2FE4" w:rsidRDefault="0077299A" w:rsidP="0077299A">
            <w:pPr>
              <w:pStyle w:val="BodyText3"/>
              <w:numPr>
                <w:ilvl w:val="0"/>
                <w:numId w:val="19"/>
              </w:numPr>
              <w:snapToGrid w:val="0"/>
              <w:spacing w:before="120"/>
              <w:ind w:left="357" w:hanging="357"/>
              <w:contextualSpacing/>
              <w:jc w:val="both"/>
              <w:rPr>
                <w:i w:val="0"/>
                <w:sz w:val="20"/>
              </w:rPr>
            </w:pPr>
            <w:r>
              <w:rPr>
                <w:i w:val="0"/>
                <w:sz w:val="20"/>
              </w:rPr>
              <w:t>VTS43</w:t>
            </w:r>
            <w:r w:rsidRPr="008F2FE4">
              <w:rPr>
                <w:i w:val="0"/>
                <w:sz w:val="20"/>
              </w:rPr>
              <w:t xml:space="preserve"> – Revisions</w:t>
            </w:r>
          </w:p>
          <w:p w:rsidR="0077299A" w:rsidRDefault="0077299A" w:rsidP="0077299A">
            <w:pPr>
              <w:pStyle w:val="BodyText3"/>
              <w:numPr>
                <w:ilvl w:val="0"/>
                <w:numId w:val="19"/>
              </w:numPr>
              <w:snapToGrid w:val="0"/>
              <w:spacing w:before="120"/>
              <w:ind w:left="357" w:hanging="357"/>
              <w:contextualSpacing/>
              <w:jc w:val="both"/>
              <w:rPr>
                <w:i w:val="0"/>
                <w:sz w:val="20"/>
              </w:rPr>
            </w:pPr>
            <w:r w:rsidRPr="008F2FE4">
              <w:rPr>
                <w:i w:val="0"/>
                <w:sz w:val="20"/>
              </w:rPr>
              <w:t>VTS</w:t>
            </w:r>
            <w:r>
              <w:rPr>
                <w:i w:val="0"/>
                <w:sz w:val="20"/>
              </w:rPr>
              <w:t>44</w:t>
            </w:r>
            <w:r w:rsidRPr="008F2FE4">
              <w:rPr>
                <w:i w:val="0"/>
                <w:sz w:val="20"/>
              </w:rPr>
              <w:t xml:space="preserve"> – Final draft </w:t>
            </w:r>
            <w:r>
              <w:rPr>
                <w:i w:val="0"/>
                <w:sz w:val="20"/>
              </w:rPr>
              <w:t xml:space="preserve">approved and submitted </w:t>
            </w:r>
            <w:r w:rsidRPr="008F2FE4">
              <w:rPr>
                <w:i w:val="0"/>
                <w:sz w:val="20"/>
              </w:rPr>
              <w:t>to Council for approval</w:t>
            </w:r>
          </w:p>
        </w:tc>
      </w:tr>
      <w:tr w:rsidR="0077299A" w:rsidTr="0077299A">
        <w:trPr>
          <w:cantSplit/>
          <w:trHeight w:val="746"/>
        </w:trPr>
        <w:tc>
          <w:tcPr>
            <w:tcW w:w="1667" w:type="dxa"/>
            <w:tcBorders>
              <w:top w:val="single" w:sz="4" w:space="0" w:color="auto"/>
              <w:left w:val="single" w:sz="4" w:space="0" w:color="auto"/>
              <w:bottom w:val="single" w:sz="4" w:space="0" w:color="auto"/>
              <w:right w:val="single" w:sz="4" w:space="0" w:color="auto"/>
            </w:tcBorders>
            <w:hideMark/>
          </w:tcPr>
          <w:p w:rsidR="0077299A" w:rsidRDefault="0077299A" w:rsidP="0077299A">
            <w:pPr>
              <w:pStyle w:val="BodyText3"/>
              <w:tabs>
                <w:tab w:val="clear" w:pos="720"/>
              </w:tabs>
              <w:spacing w:line="276" w:lineRule="auto"/>
              <w:ind w:left="0"/>
              <w:rPr>
                <w:b/>
                <w:i w:val="0"/>
                <w:sz w:val="20"/>
              </w:rPr>
            </w:pPr>
            <w:r>
              <w:rPr>
                <w:b/>
                <w:i w:val="0"/>
                <w:sz w:val="20"/>
              </w:rPr>
              <w:t xml:space="preserve">Task Revision </w:t>
            </w:r>
          </w:p>
        </w:tc>
        <w:tc>
          <w:tcPr>
            <w:tcW w:w="850" w:type="dxa"/>
            <w:tcBorders>
              <w:top w:val="single" w:sz="4" w:space="0" w:color="auto"/>
              <w:left w:val="single" w:sz="4" w:space="0" w:color="auto"/>
              <w:bottom w:val="single" w:sz="4" w:space="0" w:color="auto"/>
              <w:right w:val="single" w:sz="4" w:space="0" w:color="auto"/>
            </w:tcBorders>
            <w:hideMark/>
          </w:tcPr>
          <w:p w:rsidR="0077299A" w:rsidRDefault="0077299A" w:rsidP="0077299A">
            <w:pPr>
              <w:pStyle w:val="BodyText3"/>
              <w:spacing w:line="276" w:lineRule="auto"/>
              <w:ind w:left="0"/>
              <w:jc w:val="both"/>
              <w:rPr>
                <w:b/>
                <w:i w:val="0"/>
                <w:sz w:val="20"/>
              </w:rPr>
            </w:pPr>
            <w:r>
              <w:rPr>
                <w:b/>
                <w:i w:val="0"/>
                <w:sz w:val="20"/>
              </w:rPr>
              <w:t>Ver.</w:t>
            </w:r>
          </w:p>
        </w:tc>
        <w:tc>
          <w:tcPr>
            <w:tcW w:w="1419" w:type="dxa"/>
            <w:tcBorders>
              <w:top w:val="single" w:sz="4" w:space="0" w:color="auto"/>
              <w:left w:val="single" w:sz="4" w:space="0" w:color="auto"/>
              <w:bottom w:val="single" w:sz="4" w:space="0" w:color="auto"/>
              <w:right w:val="single" w:sz="4" w:space="0" w:color="auto"/>
            </w:tcBorders>
            <w:hideMark/>
          </w:tcPr>
          <w:p w:rsidR="0077299A" w:rsidRDefault="0077299A" w:rsidP="0077299A">
            <w:pPr>
              <w:pStyle w:val="BodyText3"/>
              <w:spacing w:line="276" w:lineRule="auto"/>
              <w:ind w:left="0"/>
              <w:jc w:val="both"/>
              <w:rPr>
                <w:b/>
                <w:i w:val="0"/>
                <w:sz w:val="20"/>
              </w:rPr>
            </w:pPr>
            <w:r>
              <w:rPr>
                <w:b/>
                <w:i w:val="0"/>
                <w:sz w:val="20"/>
              </w:rPr>
              <w:t>Date</w:t>
            </w:r>
          </w:p>
        </w:tc>
        <w:tc>
          <w:tcPr>
            <w:tcW w:w="2264" w:type="dxa"/>
            <w:tcBorders>
              <w:top w:val="single" w:sz="4" w:space="0" w:color="auto"/>
              <w:left w:val="single" w:sz="4" w:space="0" w:color="auto"/>
              <w:bottom w:val="single" w:sz="4" w:space="0" w:color="auto"/>
              <w:right w:val="single" w:sz="4" w:space="0" w:color="auto"/>
            </w:tcBorders>
            <w:hideMark/>
          </w:tcPr>
          <w:p w:rsidR="0077299A" w:rsidRDefault="0077299A" w:rsidP="0077299A">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77299A" w:rsidRDefault="0077299A" w:rsidP="0077299A">
            <w:pPr>
              <w:pStyle w:val="BodyText3"/>
              <w:spacing w:line="276" w:lineRule="auto"/>
              <w:ind w:left="0"/>
              <w:jc w:val="both"/>
              <w:rPr>
                <w:b/>
                <w:i w:val="0"/>
                <w:sz w:val="20"/>
              </w:rPr>
            </w:pPr>
            <w:r>
              <w:rPr>
                <w:b/>
                <w:i w:val="0"/>
                <w:sz w:val="20"/>
              </w:rPr>
              <w:t>Status</w:t>
            </w:r>
          </w:p>
        </w:tc>
      </w:tr>
      <w:tr w:rsidR="0077299A" w:rsidTr="0077299A">
        <w:trPr>
          <w:cantSplit/>
          <w:trHeight w:val="746"/>
        </w:trPr>
        <w:tc>
          <w:tcPr>
            <w:tcW w:w="1667" w:type="dxa"/>
            <w:tcBorders>
              <w:top w:val="single" w:sz="4" w:space="0" w:color="auto"/>
              <w:left w:val="single" w:sz="4" w:space="0" w:color="auto"/>
              <w:bottom w:val="single" w:sz="4" w:space="0" w:color="auto"/>
              <w:right w:val="single" w:sz="4" w:space="0" w:color="auto"/>
            </w:tcBorders>
          </w:tcPr>
          <w:p w:rsidR="0077299A" w:rsidRDefault="0077299A" w:rsidP="0077299A">
            <w:pPr>
              <w:pStyle w:val="BodyText3"/>
              <w:tabs>
                <w:tab w:val="clear" w:pos="720"/>
              </w:tabs>
              <w:spacing w:line="276" w:lineRule="auto"/>
              <w:ind w:left="0"/>
              <w:rPr>
                <w:b/>
                <w:i w:val="0"/>
                <w:sz w:val="20"/>
              </w:rPr>
            </w:pPr>
          </w:p>
        </w:tc>
        <w:tc>
          <w:tcPr>
            <w:tcW w:w="850" w:type="dxa"/>
            <w:tcBorders>
              <w:top w:val="single" w:sz="4" w:space="0" w:color="auto"/>
              <w:left w:val="single" w:sz="4" w:space="0" w:color="auto"/>
              <w:bottom w:val="single" w:sz="4" w:space="0" w:color="auto"/>
              <w:right w:val="single" w:sz="4" w:space="0" w:color="auto"/>
            </w:tcBorders>
          </w:tcPr>
          <w:p w:rsidR="0077299A" w:rsidRPr="005623F9" w:rsidRDefault="005623F9" w:rsidP="005623F9">
            <w:pPr>
              <w:pStyle w:val="BodyText3"/>
              <w:spacing w:before="120"/>
              <w:ind w:left="0"/>
              <w:jc w:val="both"/>
              <w:rPr>
                <w:i w:val="0"/>
                <w:sz w:val="20"/>
              </w:rPr>
            </w:pPr>
            <w:r>
              <w:rPr>
                <w:i w:val="0"/>
                <w:sz w:val="20"/>
              </w:rPr>
              <w:t>1.0</w:t>
            </w:r>
          </w:p>
        </w:tc>
        <w:tc>
          <w:tcPr>
            <w:tcW w:w="1419" w:type="dxa"/>
            <w:tcBorders>
              <w:top w:val="single" w:sz="4" w:space="0" w:color="auto"/>
              <w:left w:val="single" w:sz="4" w:space="0" w:color="auto"/>
              <w:bottom w:val="single" w:sz="4" w:space="0" w:color="auto"/>
              <w:right w:val="single" w:sz="4" w:space="0" w:color="auto"/>
            </w:tcBorders>
          </w:tcPr>
          <w:p w:rsidR="0077299A" w:rsidRPr="005623F9" w:rsidRDefault="00DD50A5" w:rsidP="005623F9">
            <w:pPr>
              <w:pStyle w:val="BodyText3"/>
              <w:spacing w:before="120"/>
              <w:ind w:left="0"/>
              <w:jc w:val="both"/>
              <w:rPr>
                <w:i w:val="0"/>
                <w:sz w:val="20"/>
              </w:rPr>
            </w:pPr>
            <w:r>
              <w:rPr>
                <w:i w:val="0"/>
                <w:sz w:val="20"/>
              </w:rPr>
              <w:t>10 Mar</w:t>
            </w:r>
            <w:r w:rsidR="005623F9">
              <w:rPr>
                <w:i w:val="0"/>
                <w:sz w:val="20"/>
              </w:rPr>
              <w:t xml:space="preserve"> 2016</w:t>
            </w:r>
          </w:p>
        </w:tc>
        <w:tc>
          <w:tcPr>
            <w:tcW w:w="2264" w:type="dxa"/>
            <w:tcBorders>
              <w:top w:val="single" w:sz="4" w:space="0" w:color="auto"/>
              <w:left w:val="single" w:sz="4" w:space="0" w:color="auto"/>
              <w:bottom w:val="single" w:sz="4" w:space="0" w:color="auto"/>
              <w:right w:val="single" w:sz="4" w:space="0" w:color="auto"/>
            </w:tcBorders>
          </w:tcPr>
          <w:p w:rsidR="0077299A" w:rsidRPr="005623F9" w:rsidRDefault="00334B65" w:rsidP="005623F9">
            <w:pPr>
              <w:pStyle w:val="BodyText3"/>
              <w:spacing w:before="120"/>
              <w:ind w:left="0"/>
              <w:jc w:val="both"/>
              <w:rPr>
                <w:i w:val="0"/>
                <w:sz w:val="20"/>
              </w:rPr>
            </w:pPr>
            <w:ins w:id="26" w:author="Neil Trainor" w:date="2016-03-10T17:50:00Z">
              <w:r>
                <w:rPr>
                  <w:i w:val="0"/>
                  <w:sz w:val="20"/>
                </w:rPr>
                <w:t xml:space="preserve">Input Papers VTS41-8.1.7 and </w:t>
              </w:r>
            </w:ins>
            <w:r>
              <w:rPr>
                <w:i w:val="0"/>
                <w:sz w:val="20"/>
              </w:rPr>
              <w:t>VTS411-</w:t>
            </w:r>
            <w:ins w:id="27" w:author="Neil Trainor" w:date="2016-03-10T17:50:00Z">
              <w:r>
                <w:rPr>
                  <w:i w:val="0"/>
                  <w:sz w:val="20"/>
                </w:rPr>
                <w:t>8.1.8 noted</w:t>
              </w:r>
            </w:ins>
          </w:p>
        </w:tc>
        <w:tc>
          <w:tcPr>
            <w:tcW w:w="3400" w:type="dxa"/>
            <w:tcBorders>
              <w:top w:val="single" w:sz="4" w:space="0" w:color="auto"/>
              <w:left w:val="single" w:sz="4" w:space="0" w:color="auto"/>
              <w:bottom w:val="single" w:sz="4" w:space="0" w:color="auto"/>
              <w:right w:val="single" w:sz="4" w:space="0" w:color="auto"/>
            </w:tcBorders>
          </w:tcPr>
          <w:p w:rsidR="0077299A" w:rsidRDefault="005623F9" w:rsidP="005623F9">
            <w:pPr>
              <w:pStyle w:val="BodyText3"/>
              <w:spacing w:before="120"/>
              <w:ind w:left="0"/>
              <w:jc w:val="both"/>
              <w:rPr>
                <w:i w:val="0"/>
                <w:sz w:val="20"/>
              </w:rPr>
            </w:pPr>
            <w:r w:rsidRPr="005623F9">
              <w:rPr>
                <w:i w:val="0"/>
                <w:sz w:val="20"/>
              </w:rPr>
              <w:t xml:space="preserve">First Draft released </w:t>
            </w:r>
            <w:r>
              <w:rPr>
                <w:i w:val="0"/>
                <w:sz w:val="20"/>
              </w:rPr>
              <w:t>but</w:t>
            </w:r>
            <w:r w:rsidRPr="005623F9">
              <w:rPr>
                <w:i w:val="0"/>
                <w:sz w:val="20"/>
              </w:rPr>
              <w:t xml:space="preserve"> not considered at VTS41 due to other priorities</w:t>
            </w:r>
          </w:p>
          <w:p w:rsidR="005623F9" w:rsidRPr="005623F9" w:rsidRDefault="005623F9" w:rsidP="005623F9">
            <w:pPr>
              <w:pStyle w:val="BodyText3"/>
              <w:spacing w:before="120"/>
              <w:ind w:left="0"/>
              <w:jc w:val="both"/>
              <w:rPr>
                <w:i w:val="0"/>
                <w:sz w:val="20"/>
              </w:rPr>
            </w:pPr>
            <w:r>
              <w:rPr>
                <w:i w:val="0"/>
                <w:sz w:val="20"/>
              </w:rPr>
              <w:t>Forwarded to VTS42.</w:t>
            </w:r>
          </w:p>
        </w:tc>
      </w:tr>
    </w:tbl>
    <w:p w:rsidR="00334B65" w:rsidRDefault="00334B6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28" w:name="_Toc445413457"/>
            <w:r>
              <w:t xml:space="preserve">1.2.1 </w:t>
            </w:r>
            <w:r w:rsidR="00360BB7" w:rsidRPr="00360BB7">
              <w:t>Produce a Guideline on public and media relations in special / defined circumstances</w:t>
            </w:r>
            <w:bookmarkEnd w:id="28"/>
          </w:p>
        </w:tc>
      </w:tr>
      <w:tr w:rsidR="00360BB7" w:rsidTr="00C50375">
        <w:trPr>
          <w:cantSplit/>
          <w:trHeight w:val="85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40D0E" w:rsidRPr="005B50FB" w:rsidRDefault="00A41893" w:rsidP="00740D0E">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740D0E" w:rsidRPr="00740D0E">
              <w:rPr>
                <w:i w:val="0"/>
                <w:sz w:val="20"/>
              </w:rPr>
              <w:t>public and media relations in special / defined circumstances</w:t>
            </w:r>
            <w:r w:rsidR="00740D0E">
              <w:rPr>
                <w:i w:val="0"/>
                <w:sz w:val="20"/>
              </w:rPr>
              <w:t xml:space="preserve"> VTS Centres and VTS authorities</w:t>
            </w:r>
            <w:r w:rsidR="00740D0E" w:rsidRPr="009C2AB7">
              <w:rPr>
                <w:i w:val="0"/>
                <w:sz w:val="20"/>
              </w:rPr>
              <w:t>.</w:t>
            </w:r>
          </w:p>
          <w:p w:rsidR="00360BB7" w:rsidRPr="00740D0E" w:rsidRDefault="00360BB7" w:rsidP="004632E3">
            <w:pPr>
              <w:pStyle w:val="BodyText3"/>
              <w:spacing w:before="120"/>
              <w:ind w:left="0"/>
              <w:jc w:val="both"/>
              <w:rPr>
                <w:i w:val="0"/>
                <w:sz w:val="20"/>
              </w:rPr>
            </w:pP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4632E3" w:rsidRPr="002D0EC5" w:rsidRDefault="00154C60" w:rsidP="009A0CC5">
            <w:pPr>
              <w:pStyle w:val="BodyText3"/>
              <w:spacing w:before="120"/>
              <w:ind w:left="0"/>
              <w:jc w:val="both"/>
              <w:rPr>
                <w:i w:val="0"/>
                <w:sz w:val="20"/>
              </w:rPr>
            </w:pPr>
            <w:r w:rsidRPr="00154C6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4632E3" w:rsidRPr="00E84E3A" w:rsidRDefault="004632E3" w:rsidP="004632E3">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4632E3" w:rsidRPr="00E84E3A" w:rsidRDefault="004632E3" w:rsidP="004632E3">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4632E3" w:rsidRPr="002D0EC5" w:rsidRDefault="004632E3" w:rsidP="004632E3">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A14A6C" w:rsidRDefault="00A14A6C" w:rsidP="00193B27">
            <w:pPr>
              <w:pStyle w:val="BodyText3"/>
              <w:spacing w:before="120"/>
              <w:ind w:left="0"/>
              <w:jc w:val="both"/>
              <w:rPr>
                <w:i w:val="0"/>
                <w:sz w:val="20"/>
                <w:highlight w:val="yellow"/>
              </w:rPr>
            </w:pPr>
            <w:r w:rsidRPr="00A14A6C">
              <w:rPr>
                <w:i w:val="0"/>
                <w:sz w:val="20"/>
                <w:highlight w:val="yellow"/>
              </w:rPr>
              <w:t>To be completed at VTS42</w:t>
            </w:r>
            <w:del w:id="29" w:author="Neil Trainor" w:date="2016-03-10T17:49:00Z">
              <w:r w:rsidR="009A0CC5" w:rsidRPr="00A14A6C" w:rsidDel="005F45AD">
                <w:rPr>
                  <w:i w:val="0"/>
                  <w:sz w:val="20"/>
                  <w:highlight w:val="yellow"/>
                </w:rPr>
                <w:delText xml:space="preserve">To be </w:delText>
              </w:r>
              <w:r w:rsidR="00193B27" w:rsidRPr="00A14A6C" w:rsidDel="005F45AD">
                <w:rPr>
                  <w:i w:val="0"/>
                  <w:sz w:val="20"/>
                  <w:highlight w:val="yellow"/>
                </w:rPr>
                <w:delText>completed at VTS42</w:delText>
              </w:r>
            </w:del>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25504" behindDoc="0" locked="0" layoutInCell="1" allowOverlap="1" wp14:anchorId="1A6C4C7C" wp14:editId="47BEF4EF">
                      <wp:simplePos x="0" y="0"/>
                      <wp:positionH relativeFrom="column">
                        <wp:posOffset>645160</wp:posOffset>
                      </wp:positionH>
                      <wp:positionV relativeFrom="paragraph">
                        <wp:posOffset>168910</wp:posOffset>
                      </wp:positionV>
                      <wp:extent cx="274320" cy="274320"/>
                      <wp:effectExtent l="8890" t="10160" r="12065" b="10795"/>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61" style="position:absolute;left:0;text-align:left;margin-left:50.8pt;margin-top:13.3pt;width:21.6pt;height:21.6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zbX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0fzbXKQIAAFIEAAAOAAAAAAAAAAAAAAAAAC4CAABkcnMvZTJv&#10;RG9jLnhtbFBLAQItABQABgAIAAAAIQAvRow13QAAAAkBAAAPAAAAAAAAAAAAAAAAAIMEAABkcnMv&#10;ZG93bnJldi54bWxQSwUGAAAAAAQABADzAAAAjQUAAAAA&#10;">
                      <v:textbox>
                        <w:txbxContent>
                          <w:p w:rsidR="0077299A" w:rsidRDefault="0077299A" w:rsidP="00A41893"/>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4480" behindDoc="0" locked="0" layoutInCell="1" allowOverlap="1" wp14:anchorId="03C73E08" wp14:editId="0DA37E25">
                      <wp:simplePos x="0" y="0"/>
                      <wp:positionH relativeFrom="column">
                        <wp:posOffset>1219200</wp:posOffset>
                      </wp:positionH>
                      <wp:positionV relativeFrom="paragraph">
                        <wp:posOffset>168910</wp:posOffset>
                      </wp:positionV>
                      <wp:extent cx="274320" cy="274320"/>
                      <wp:effectExtent l="0" t="0" r="11430" b="11430"/>
                      <wp:wrapNone/>
                      <wp:docPr id="233"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3" o:spid="_x0000_s1062" style="position:absolute;left:0;text-align:left;margin-left:96pt;margin-top:13.3pt;width:21.6pt;height:21.6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4JAKQIAAFI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3OCQCkCAABSBAAADgAAAAAAAAAAAAAAAAAuAgAAZHJzL2Uy&#10;b0RvYy54bWxQSwECLQAUAAYACAAAACEAz9M4ad4AAAAJAQAADwAAAAAAAAAAAAAAAACDBAAAZHJz&#10;L2Rvd25yZXYueG1sUEsFBgAAAAAEAAQA8wAAAI4FAAAAAA==&#10;">
                      <v:textbox>
                        <w:txbxContent>
                          <w:p w:rsidR="0077299A" w:rsidRDefault="0077299A" w:rsidP="00A4189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3456" behindDoc="0" locked="0" layoutInCell="1" allowOverlap="1" wp14:anchorId="542AFE9F" wp14:editId="107707E9">
                      <wp:simplePos x="0" y="0"/>
                      <wp:positionH relativeFrom="column">
                        <wp:posOffset>1793240</wp:posOffset>
                      </wp:positionH>
                      <wp:positionV relativeFrom="paragraph">
                        <wp:posOffset>168910</wp:posOffset>
                      </wp:positionV>
                      <wp:extent cx="274320" cy="274320"/>
                      <wp:effectExtent l="0" t="0" r="11430" b="11430"/>
                      <wp:wrapNone/>
                      <wp:docPr id="234"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 o:spid="_x0000_s1063" style="position:absolute;left:0;text-align:left;margin-left:141.2pt;margin-top:13.3pt;width:21.6pt;height:21.6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Ia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QDcCGikCAABSBAAADgAAAAAAAAAAAAAAAAAuAgAAZHJzL2Uy&#10;b0RvYy54bWxQSwECLQAUAAYACAAAACEAEuX8O94AAAAJAQAADwAAAAAAAAAAAAAAAACDBAAAZHJz&#10;L2Rvd25yZXYueG1sUEsFBgAAAAAEAAQA8wAAAI4FAAAAAA==&#10;">
                      <v:textbox>
                        <w:txbxContent>
                          <w:p w:rsidR="0077299A" w:rsidRDefault="0077299A" w:rsidP="00A4189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2432" behindDoc="0" locked="0" layoutInCell="1" allowOverlap="1" wp14:anchorId="41772992" wp14:editId="13829B29">
                      <wp:simplePos x="0" y="0"/>
                      <wp:positionH relativeFrom="column">
                        <wp:posOffset>2399665</wp:posOffset>
                      </wp:positionH>
                      <wp:positionV relativeFrom="paragraph">
                        <wp:posOffset>168910</wp:posOffset>
                      </wp:positionV>
                      <wp:extent cx="274320" cy="274320"/>
                      <wp:effectExtent l="0" t="0" r="11430" b="11430"/>
                      <wp:wrapNone/>
                      <wp:docPr id="235"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5" o:spid="_x0000_s1064" style="position:absolute;left:0;text-align:left;margin-left:188.95pt;margin-top:13.3pt;width:21.6pt;height:21.6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FFh74IpAgAAUgQAAA4AAAAAAAAAAAAAAAAALgIAAGRycy9l&#10;Mm9Eb2MueG1sUEsBAi0AFAAGAAgAAAAhABt+45ffAAAACQEAAA8AAAAAAAAAAAAAAAAAgwQAAGRy&#10;cy9kb3ducmV2LnhtbFBLBQYAAAAABAAEAPMAAACPBQAAAAA=&#10;">
                      <v:textbox>
                        <w:txbxContent>
                          <w:p w:rsidR="0077299A" w:rsidRPr="009A0CC5" w:rsidRDefault="0077299A"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1408" behindDoc="0" locked="0" layoutInCell="1" allowOverlap="1" wp14:anchorId="14873490" wp14:editId="21F8226D">
                      <wp:simplePos x="0" y="0"/>
                      <wp:positionH relativeFrom="column">
                        <wp:posOffset>3072130</wp:posOffset>
                      </wp:positionH>
                      <wp:positionV relativeFrom="paragraph">
                        <wp:posOffset>168910</wp:posOffset>
                      </wp:positionV>
                      <wp:extent cx="274320" cy="274320"/>
                      <wp:effectExtent l="0" t="0" r="11430" b="11430"/>
                      <wp:wrapNone/>
                      <wp:docPr id="23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 o:spid="_x0000_s1065" style="position:absolute;left:0;text-align:left;margin-left:241.9pt;margin-top:13.3pt;width:21.6pt;height:21.6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rRXXkKgIAAFIEAAAOAAAAAAAAAAAAAAAAAC4CAABkcnMv&#10;ZTJvRG9jLnhtbFBLAQItABQABgAIAAAAIQBVOe0g3wAAAAkBAAAPAAAAAAAAAAAAAAAAAIQEAABk&#10;cnMvZG93bnJldi54bWxQSwUGAAAAAAQABADzAAAAkAUAAAAA&#10;">
                      <v:textbox>
                        <w:txbxContent>
                          <w:p w:rsidR="0077299A" w:rsidRPr="009A0CC5" w:rsidRDefault="0077299A"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0384" behindDoc="0" locked="0" layoutInCell="1" allowOverlap="1" wp14:anchorId="474D6638" wp14:editId="7F575C24">
                      <wp:simplePos x="0" y="0"/>
                      <wp:positionH relativeFrom="column">
                        <wp:posOffset>3834765</wp:posOffset>
                      </wp:positionH>
                      <wp:positionV relativeFrom="paragraph">
                        <wp:posOffset>168910</wp:posOffset>
                      </wp:positionV>
                      <wp:extent cx="274320" cy="274320"/>
                      <wp:effectExtent l="0" t="0" r="11430" b="11430"/>
                      <wp:wrapNone/>
                      <wp:docPr id="237"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 o:spid="_x0000_s1066" style="position:absolute;left:0;text-align:left;margin-left:301.95pt;margin-top:13.3pt;width:21.6pt;height:21.6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iBUANCgCAABSBAAADgAAAAAAAAAAAAAAAAAuAgAAZHJzL2Uy&#10;b0RvYy54bWxQSwECLQAUAAYACAAAACEAJynVK98AAAAJAQAADwAAAAAAAAAAAAAAAACCBAAAZHJz&#10;L2Rvd25yZXYueG1sUEsFBgAAAAAEAAQA8wAAAI4FAAAAAA==&#10;">
                      <v:textbox>
                        <w:txbxContent>
                          <w:p w:rsidR="0077299A" w:rsidRPr="009A0CC5" w:rsidRDefault="0077299A"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6528" behindDoc="0" locked="0" layoutInCell="1" allowOverlap="1" wp14:anchorId="5576BD33" wp14:editId="47452B90">
                      <wp:simplePos x="0" y="0"/>
                      <wp:positionH relativeFrom="column">
                        <wp:posOffset>31750</wp:posOffset>
                      </wp:positionH>
                      <wp:positionV relativeFrom="paragraph">
                        <wp:posOffset>168910</wp:posOffset>
                      </wp:positionV>
                      <wp:extent cx="274320" cy="274320"/>
                      <wp:effectExtent l="5080" t="10160" r="6350" b="10795"/>
                      <wp:wrapNone/>
                      <wp:docPr id="23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067" style="position:absolute;left:0;text-align:left;margin-left:2.5pt;margin-top:13.3pt;width:21.6pt;height:21.6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ZC0FigCAABSBAAADgAAAAAAAAAAAAAAAAAuAgAAZHJzL2Uyb0Rv&#10;Yy54bWxQSwECLQAUAAYACAAAACEAU7YEbdwAAAAGAQAADwAAAAAAAAAAAAAAAACCBAAAZHJzL2Rv&#10;d25yZXYueG1sUEsFBgAAAAAEAAQA8wAAAIsFAAAAAA==&#10;">
                      <v:textbox>
                        <w:txbxContent>
                          <w:p w:rsidR="0077299A" w:rsidRDefault="0077299A" w:rsidP="00A4189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360BB7" w:rsidRDefault="00360BB7" w:rsidP="00C50375">
            <w:pPr>
              <w:pStyle w:val="BodyText3"/>
              <w:spacing w:before="120"/>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360BB7" w:rsidRDefault="00ED470F" w:rsidP="00ED470F">
            <w:pPr>
              <w:pStyle w:val="BodyText3"/>
              <w:numPr>
                <w:ilvl w:val="0"/>
                <w:numId w:val="4"/>
              </w:numPr>
              <w:spacing w:before="120"/>
              <w:jc w:val="both"/>
              <w:rPr>
                <w:ins w:id="30" w:author="Neil Trainor" w:date="2016-03-10T17:49:00Z"/>
                <w:i w:val="0"/>
                <w:sz w:val="20"/>
              </w:rPr>
            </w:pPr>
            <w:del w:id="31" w:author="Neil Trainor" w:date="2016-03-10T17:49:00Z">
              <w:r w:rsidRPr="00ED470F" w:rsidDel="005F45AD">
                <w:rPr>
                  <w:i w:val="0"/>
                  <w:sz w:val="20"/>
                </w:rPr>
                <w:delText xml:space="preserve">To be completed at </w:delText>
              </w:r>
            </w:del>
            <w:r w:rsidRPr="00ED470F">
              <w:rPr>
                <w:i w:val="0"/>
                <w:sz w:val="20"/>
              </w:rPr>
              <w:t>VTS42</w:t>
            </w:r>
            <w:ins w:id="32" w:author="Neil Trainor" w:date="2016-03-10T17:49:00Z">
              <w:r w:rsidR="005F45AD">
                <w:rPr>
                  <w:i w:val="0"/>
                  <w:sz w:val="20"/>
                </w:rPr>
                <w:t xml:space="preserve"> – First Draft</w:t>
              </w:r>
            </w:ins>
          </w:p>
          <w:p w:rsidR="005F45AD" w:rsidRDefault="005F45AD" w:rsidP="00ED470F">
            <w:pPr>
              <w:pStyle w:val="BodyText3"/>
              <w:numPr>
                <w:ilvl w:val="0"/>
                <w:numId w:val="4"/>
              </w:numPr>
              <w:spacing w:before="120"/>
              <w:jc w:val="both"/>
              <w:rPr>
                <w:ins w:id="33" w:author="Neil Trainor" w:date="2016-03-10T17:49:00Z"/>
                <w:i w:val="0"/>
                <w:sz w:val="20"/>
              </w:rPr>
            </w:pPr>
            <w:ins w:id="34" w:author="Neil Trainor" w:date="2016-03-10T17:49:00Z">
              <w:r>
                <w:rPr>
                  <w:i w:val="0"/>
                  <w:sz w:val="20"/>
                </w:rPr>
                <w:t>VTS43 – Revisions</w:t>
              </w:r>
            </w:ins>
          </w:p>
          <w:p w:rsidR="005F45AD" w:rsidRPr="005B50FB" w:rsidRDefault="005F45AD" w:rsidP="00ED470F">
            <w:pPr>
              <w:pStyle w:val="BodyText3"/>
              <w:numPr>
                <w:ilvl w:val="0"/>
                <w:numId w:val="4"/>
              </w:numPr>
              <w:spacing w:before="120"/>
              <w:jc w:val="both"/>
              <w:rPr>
                <w:i w:val="0"/>
                <w:sz w:val="20"/>
              </w:rPr>
            </w:pPr>
            <w:ins w:id="35" w:author="Neil Trainor" w:date="2016-03-10T17:49:00Z">
              <w:r>
                <w:rPr>
                  <w:i w:val="0"/>
                  <w:sz w:val="20"/>
                </w:rPr>
                <w:t xml:space="preserve">VTS44 </w:t>
              </w:r>
            </w:ins>
            <w:ins w:id="36" w:author="Neil Trainor" w:date="2016-03-10T17:50:00Z">
              <w:r>
                <w:rPr>
                  <w:i w:val="0"/>
                  <w:sz w:val="20"/>
                </w:rPr>
                <w:t>–</w:t>
              </w:r>
            </w:ins>
            <w:ins w:id="37" w:author="Neil Trainor" w:date="2016-03-10T17:49:00Z">
              <w:r>
                <w:rPr>
                  <w:i w:val="0"/>
                  <w:sz w:val="20"/>
                </w:rPr>
                <w:t xml:space="preserve"> Final </w:t>
              </w:r>
            </w:ins>
            <w:ins w:id="38" w:author="Neil Trainor" w:date="2016-03-10T17:50:00Z">
              <w:r>
                <w:rPr>
                  <w:i w:val="0"/>
                  <w:sz w:val="20"/>
                </w:rPr>
                <w:t>Draft approved and submitted to Council for approval</w:t>
              </w:r>
            </w:ins>
          </w:p>
        </w:tc>
      </w:tr>
      <w:tr w:rsidR="00360BB7" w:rsidTr="00193B27">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418" w:type="dxa"/>
          </w:tcPr>
          <w:p w:rsidR="00360BB7" w:rsidRPr="005634D7" w:rsidRDefault="00360BB7" w:rsidP="00C50375">
            <w:pPr>
              <w:pStyle w:val="BodyText3"/>
              <w:ind w:left="0"/>
              <w:jc w:val="both"/>
              <w:rPr>
                <w:b/>
                <w:i w:val="0"/>
                <w:sz w:val="20"/>
              </w:rPr>
            </w:pPr>
            <w:r>
              <w:rPr>
                <w:b/>
                <w:i w:val="0"/>
                <w:sz w:val="20"/>
              </w:rPr>
              <w:t>Date</w:t>
            </w:r>
          </w:p>
        </w:tc>
        <w:tc>
          <w:tcPr>
            <w:tcW w:w="2410"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89430C" w:rsidP="00C50375">
            <w:pPr>
              <w:pStyle w:val="BodyText3"/>
              <w:ind w:left="0"/>
              <w:jc w:val="both"/>
              <w:rPr>
                <w:b/>
                <w:i w:val="0"/>
                <w:sz w:val="20"/>
              </w:rPr>
            </w:pPr>
            <w:r>
              <w:rPr>
                <w:b/>
                <w:i w:val="0"/>
                <w:sz w:val="20"/>
              </w:rPr>
              <w:t>Status</w:t>
            </w:r>
          </w:p>
        </w:tc>
      </w:tr>
      <w:tr w:rsidR="00360BB7" w:rsidTr="00193B27">
        <w:trPr>
          <w:cantSplit/>
          <w:trHeight w:val="489"/>
        </w:trPr>
        <w:tc>
          <w:tcPr>
            <w:tcW w:w="1668" w:type="dxa"/>
            <w:vMerge/>
          </w:tcPr>
          <w:p w:rsidR="00360BB7" w:rsidRDefault="00360BB7" w:rsidP="00C50375">
            <w:pPr>
              <w:pStyle w:val="BodyText3"/>
              <w:tabs>
                <w:tab w:val="clear" w:pos="720"/>
              </w:tabs>
              <w:ind w:left="0"/>
              <w:rPr>
                <w:i w:val="0"/>
                <w:sz w:val="20"/>
              </w:rPr>
            </w:pPr>
          </w:p>
        </w:tc>
        <w:tc>
          <w:tcPr>
            <w:tcW w:w="708" w:type="dxa"/>
          </w:tcPr>
          <w:p w:rsidR="00360BB7" w:rsidRDefault="00193B27" w:rsidP="005971AA">
            <w:pPr>
              <w:pStyle w:val="BodyText3"/>
              <w:spacing w:before="120"/>
              <w:ind w:left="0"/>
              <w:jc w:val="both"/>
              <w:rPr>
                <w:i w:val="0"/>
                <w:sz w:val="20"/>
              </w:rPr>
            </w:pPr>
            <w:r>
              <w:rPr>
                <w:i w:val="0"/>
                <w:sz w:val="20"/>
              </w:rPr>
              <w:t>1.0</w:t>
            </w:r>
          </w:p>
        </w:tc>
        <w:tc>
          <w:tcPr>
            <w:tcW w:w="1418" w:type="dxa"/>
          </w:tcPr>
          <w:p w:rsidR="00360BB7" w:rsidRDefault="00193B27" w:rsidP="005971AA">
            <w:pPr>
              <w:pStyle w:val="BodyText3"/>
              <w:spacing w:before="120"/>
              <w:ind w:left="0"/>
              <w:rPr>
                <w:i w:val="0"/>
                <w:sz w:val="20"/>
              </w:rPr>
            </w:pPr>
            <w:r>
              <w:rPr>
                <w:i w:val="0"/>
                <w:sz w:val="20"/>
              </w:rPr>
              <w:t>10 Oct 2014</w:t>
            </w:r>
          </w:p>
        </w:tc>
        <w:tc>
          <w:tcPr>
            <w:tcW w:w="2410" w:type="dxa"/>
          </w:tcPr>
          <w:p w:rsidR="00360BB7" w:rsidRPr="005634D7" w:rsidRDefault="00360BB7" w:rsidP="005971AA">
            <w:pPr>
              <w:pStyle w:val="BodyText3"/>
              <w:spacing w:before="120"/>
              <w:ind w:left="0"/>
              <w:jc w:val="both"/>
              <w:rPr>
                <w:i w:val="0"/>
                <w:sz w:val="20"/>
              </w:rPr>
            </w:pPr>
          </w:p>
        </w:tc>
        <w:tc>
          <w:tcPr>
            <w:tcW w:w="3402" w:type="dxa"/>
          </w:tcPr>
          <w:p w:rsidR="00360BB7" w:rsidRPr="005634D7" w:rsidRDefault="009A0CC5" w:rsidP="005971AA">
            <w:pPr>
              <w:pStyle w:val="BodyText3"/>
              <w:spacing w:before="120"/>
              <w:ind w:left="0"/>
              <w:rPr>
                <w:i w:val="0"/>
                <w:sz w:val="20"/>
              </w:rPr>
            </w:pPr>
            <w:r>
              <w:rPr>
                <w:i w:val="0"/>
                <w:sz w:val="20"/>
              </w:rPr>
              <w:t>Document created with commencement of 2014-18 Work Programme</w:t>
            </w:r>
          </w:p>
        </w:tc>
      </w:tr>
    </w:tbl>
    <w:p w:rsidR="00360BB7" w:rsidRDefault="00360BB7"/>
    <w:p w:rsidR="00360BB7" w:rsidRDefault="00360BB7"/>
    <w:p w:rsidR="00C50375" w:rsidRDefault="00C50375"/>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567"/>
        <w:gridCol w:w="1417"/>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E43B50" w:rsidRDefault="00C30EDC" w:rsidP="00E43B50">
            <w:pPr>
              <w:pStyle w:val="Heading1"/>
            </w:pPr>
            <w:bookmarkStart w:id="39" w:name="_Toc445413458"/>
            <w:r>
              <w:t xml:space="preserve">1.3.1 </w:t>
            </w:r>
            <w:r w:rsidR="00E43B50" w:rsidRPr="00E43B50">
              <w:t>Produce a Recommendation / Guideline on VTS Communications</w:t>
            </w:r>
            <w:bookmarkEnd w:id="39"/>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E16B8" w:rsidRPr="005B50FB" w:rsidRDefault="007E16B8" w:rsidP="007E16B8">
            <w:pPr>
              <w:pStyle w:val="BodyText3"/>
              <w:spacing w:before="120"/>
              <w:ind w:left="0"/>
              <w:jc w:val="both"/>
              <w:rPr>
                <w:i w:val="0"/>
                <w:sz w:val="20"/>
              </w:rPr>
            </w:pPr>
            <w:r>
              <w:rPr>
                <w:i w:val="0"/>
                <w:sz w:val="20"/>
              </w:rPr>
              <w:t xml:space="preserve">To provide common phraseology and procedures for the delivery of </w:t>
            </w:r>
            <w:r w:rsidRPr="008327B1">
              <w:rPr>
                <w:i w:val="0"/>
                <w:sz w:val="20"/>
              </w:rPr>
              <w:t>precise, simple and unambiguous</w:t>
            </w:r>
            <w:r>
              <w:rPr>
                <w:i w:val="0"/>
                <w:sz w:val="20"/>
              </w:rPr>
              <w:t xml:space="preserve"> communications from a VTS to the bridge team and allied services.</w:t>
            </w:r>
          </w:p>
          <w:p w:rsidR="00C50375" w:rsidRPr="00740D0E" w:rsidRDefault="00C50375" w:rsidP="00A41893">
            <w:pPr>
              <w:pStyle w:val="BodyText3"/>
              <w:spacing w:before="120"/>
              <w:ind w:left="0"/>
              <w:jc w:val="both"/>
              <w:rPr>
                <w:i w:val="0"/>
                <w:sz w:val="20"/>
              </w:rPr>
            </w:pPr>
          </w:p>
        </w:tc>
      </w:tr>
      <w:tr w:rsidR="00B435A0" w:rsidTr="00193B27">
        <w:trPr>
          <w:cantSplit/>
          <w:trHeight w:val="753"/>
        </w:trPr>
        <w:tc>
          <w:tcPr>
            <w:tcW w:w="1668" w:type="dxa"/>
          </w:tcPr>
          <w:p w:rsidR="00B435A0" w:rsidRDefault="00B435A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67D90" w:rsidRPr="00767D90" w:rsidRDefault="00767D90" w:rsidP="00767D90">
            <w:pPr>
              <w:pStyle w:val="BodyText3"/>
              <w:spacing w:before="120"/>
              <w:ind w:left="0"/>
              <w:jc w:val="both"/>
              <w:rPr>
                <w:i w:val="0"/>
                <w:sz w:val="20"/>
              </w:rPr>
            </w:pPr>
            <w:r w:rsidRPr="00767D90">
              <w:rPr>
                <w:i w:val="0"/>
                <w:sz w:val="20"/>
              </w:rPr>
              <w:t>IALA Recommendation - 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p w:rsidR="00767D90" w:rsidRPr="005971AA" w:rsidRDefault="00767D90" w:rsidP="00767D90">
            <w:pPr>
              <w:pStyle w:val="BodyText3"/>
              <w:spacing w:before="120"/>
              <w:ind w:left="0"/>
              <w:jc w:val="both"/>
              <w:rPr>
                <w:b/>
                <w:i w:val="0"/>
                <w:sz w:val="20"/>
              </w:rPr>
            </w:pPr>
            <w:r w:rsidRPr="005971AA">
              <w:rPr>
                <w:b/>
                <w:i w:val="0"/>
                <w:sz w:val="20"/>
              </w:rPr>
              <w:t>or</w:t>
            </w:r>
          </w:p>
          <w:p w:rsidR="00767D90" w:rsidRPr="002D0EC5" w:rsidRDefault="00767D90" w:rsidP="00767D90">
            <w:pPr>
              <w:pStyle w:val="BodyText3"/>
              <w:spacing w:before="120"/>
              <w:ind w:left="0"/>
              <w:jc w:val="both"/>
              <w:rPr>
                <w:i w:val="0"/>
                <w:sz w:val="20"/>
              </w:rPr>
            </w:pPr>
            <w:r w:rsidRPr="00767D9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B435A0" w:rsidTr="00C50375">
        <w:trPr>
          <w:cantSplit/>
          <w:trHeight w:val="827"/>
        </w:trPr>
        <w:tc>
          <w:tcPr>
            <w:tcW w:w="1668" w:type="dxa"/>
          </w:tcPr>
          <w:p w:rsidR="00B435A0" w:rsidRDefault="00B435A0"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A0CC5" w:rsidRPr="00E84E3A" w:rsidRDefault="009A0CC5" w:rsidP="009A0CC5">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A0CC5" w:rsidRDefault="009A0CC5" w:rsidP="009A0CC5">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A0CC5" w:rsidRPr="00E84E3A" w:rsidRDefault="009A0CC5" w:rsidP="009A0CC5">
            <w:pPr>
              <w:pStyle w:val="BodyText3"/>
              <w:spacing w:before="120"/>
              <w:ind w:left="0"/>
              <w:jc w:val="both"/>
              <w:rPr>
                <w:i w:val="0"/>
                <w:sz w:val="20"/>
              </w:rPr>
            </w:pPr>
            <w:r>
              <w:rPr>
                <w:i w:val="0"/>
                <w:sz w:val="20"/>
              </w:rPr>
              <w:t>S2: Improve and harmonise the delivery of VTS globally and in a manner consistent with international conventions, legislative frameworks and public expectations.</w:t>
            </w:r>
          </w:p>
          <w:p w:rsidR="009A0CC5" w:rsidRDefault="009A0CC5" w:rsidP="009A0CC5">
            <w:pPr>
              <w:pStyle w:val="BodyText3"/>
              <w:spacing w:before="120"/>
              <w:ind w:left="0"/>
              <w:jc w:val="both"/>
              <w:rPr>
                <w:i w:val="0"/>
                <w:sz w:val="20"/>
              </w:rPr>
            </w:pPr>
            <w:r w:rsidRPr="00E84E3A">
              <w:rPr>
                <w:b/>
                <w:i w:val="0"/>
                <w:sz w:val="20"/>
              </w:rPr>
              <w:t>Priority</w:t>
            </w:r>
            <w:r w:rsidRPr="00E84E3A">
              <w:rPr>
                <w:i w:val="0"/>
                <w:sz w:val="20"/>
              </w:rPr>
              <w:t xml:space="preserve"> </w:t>
            </w:r>
            <w:r w:rsidRPr="0095709D">
              <w:rPr>
                <w:i w:val="0"/>
                <w:sz w:val="20"/>
              </w:rPr>
              <w:t>- P2: Deliver a limited suite of high level standards suitable for direct citation by States and by other international organisations.</w:t>
            </w:r>
          </w:p>
          <w:p w:rsidR="00B435A0" w:rsidRPr="002D0EC5" w:rsidRDefault="009A0CC5" w:rsidP="009A0CC5">
            <w:pPr>
              <w:pStyle w:val="BodyText3"/>
              <w:spacing w:before="120"/>
              <w:ind w:left="0"/>
              <w:jc w:val="both"/>
              <w:rPr>
                <w:i w:val="0"/>
                <w:sz w:val="20"/>
              </w:rPr>
            </w:pPr>
            <w:r>
              <w:rPr>
                <w:i w:val="0"/>
                <w:sz w:val="20"/>
              </w:rPr>
              <w:t>P4: Develop guidance for the delivery of VTS, including communications, human factors, qualifications, and training</w:t>
            </w:r>
          </w:p>
        </w:tc>
      </w:tr>
      <w:tr w:rsidR="00C50375" w:rsidTr="00C50375">
        <w:trPr>
          <w:cantSplit/>
          <w:trHeight w:val="827"/>
        </w:trPr>
        <w:tc>
          <w:tcPr>
            <w:tcW w:w="1668" w:type="dxa"/>
          </w:tcPr>
          <w:p w:rsidR="00C50375"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971AA" w:rsidRDefault="00767D90" w:rsidP="00767D90">
            <w:pPr>
              <w:pStyle w:val="BodyText3"/>
              <w:spacing w:before="120"/>
              <w:ind w:left="0"/>
              <w:jc w:val="both"/>
              <w:rPr>
                <w:i w:val="0"/>
                <w:sz w:val="20"/>
              </w:rPr>
            </w:pPr>
            <w:r w:rsidRPr="00767D90">
              <w:rPr>
                <w:i w:val="0"/>
                <w:sz w:val="20"/>
              </w:rPr>
              <w:t xml:space="preserve">This document should provide support to VTS personnel that will promote best practice in effective oral communication.  </w:t>
            </w:r>
          </w:p>
          <w:p w:rsidR="0056484A" w:rsidRDefault="00767D90" w:rsidP="00767D90">
            <w:pPr>
              <w:pStyle w:val="BodyText3"/>
              <w:spacing w:before="120"/>
              <w:ind w:left="0"/>
              <w:jc w:val="both"/>
              <w:rPr>
                <w:i w:val="0"/>
                <w:sz w:val="20"/>
              </w:rPr>
            </w:pPr>
            <w:r w:rsidRPr="00767D90">
              <w:rPr>
                <w:i w:val="0"/>
                <w:sz w:val="20"/>
              </w:rPr>
              <w:t xml:space="preserve">It should be a working document that is practical, limited in length and user friendly.  </w:t>
            </w:r>
          </w:p>
          <w:p w:rsidR="00767D90" w:rsidRPr="00767D90" w:rsidRDefault="00767D90" w:rsidP="00767D90">
            <w:pPr>
              <w:pStyle w:val="BodyText3"/>
              <w:spacing w:before="120"/>
              <w:ind w:left="0"/>
              <w:jc w:val="both"/>
              <w:rPr>
                <w:i w:val="0"/>
                <w:sz w:val="20"/>
              </w:rPr>
            </w:pPr>
            <w:r w:rsidRPr="00767D90">
              <w:rPr>
                <w:i w:val="0"/>
                <w:sz w:val="20"/>
              </w:rPr>
              <w:t>The document should, where possible, be harmonised with other existing relevant documentation that provide communication guidance.  It will review and supplement the IMO SMCP VTS section.  It should also provide fresh advice that is not only coaching new VTS personnel but guards against complacency with more experienced operators.</w:t>
            </w:r>
          </w:p>
          <w:p w:rsidR="00ED470F" w:rsidRPr="00154C60" w:rsidRDefault="00767D90" w:rsidP="00767D90">
            <w:pPr>
              <w:pStyle w:val="BodyText3"/>
              <w:spacing w:before="120"/>
              <w:ind w:left="0"/>
              <w:jc w:val="both"/>
              <w:rPr>
                <w:i w:val="0"/>
                <w:sz w:val="20"/>
              </w:rPr>
            </w:pPr>
            <w:r w:rsidRPr="00767D90">
              <w:rPr>
                <w:i w:val="0"/>
                <w:sz w:val="20"/>
              </w:rPr>
              <w:t>Key areas included in this document will be ground rules, message structure and a limited number of common phraseology.</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33696" behindDoc="0" locked="0" layoutInCell="1" allowOverlap="1" wp14:anchorId="503E9A86" wp14:editId="0CBADD27">
                      <wp:simplePos x="0" y="0"/>
                      <wp:positionH relativeFrom="column">
                        <wp:posOffset>645160</wp:posOffset>
                      </wp:positionH>
                      <wp:positionV relativeFrom="paragraph">
                        <wp:posOffset>168910</wp:posOffset>
                      </wp:positionV>
                      <wp:extent cx="274320" cy="274320"/>
                      <wp:effectExtent l="8890" t="10160" r="12065" b="10795"/>
                      <wp:wrapNone/>
                      <wp:docPr id="239"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A4189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68" style="position:absolute;left:0;text-align:left;margin-left:50.8pt;margin-top:13.3pt;width:21.6pt;height:21.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ACB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OnACBKQIAAFIEAAAOAAAAAAAAAAAAAAAAAC4CAABkcnMvZTJv&#10;RG9jLnhtbFBLAQItABQABgAIAAAAIQAvRow13QAAAAkBAAAPAAAAAAAAAAAAAAAAAIMEAABkcnMv&#10;ZG93bnJldi54bWxQSwUGAAAAAAQABADzAAAAjQUAAAAA&#10;">
                      <v:textbox>
                        <w:txbxContent>
                          <w:p w:rsidR="0077299A" w:rsidRPr="009A0CC5" w:rsidRDefault="0077299A" w:rsidP="00A41893">
                            <w:pP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2672" behindDoc="0" locked="0" layoutInCell="1" allowOverlap="1" wp14:anchorId="77C2C5CE" wp14:editId="062B6939">
                      <wp:simplePos x="0" y="0"/>
                      <wp:positionH relativeFrom="column">
                        <wp:posOffset>1219200</wp:posOffset>
                      </wp:positionH>
                      <wp:positionV relativeFrom="paragraph">
                        <wp:posOffset>168910</wp:posOffset>
                      </wp:positionV>
                      <wp:extent cx="274320" cy="274320"/>
                      <wp:effectExtent l="0" t="0" r="11430" b="11430"/>
                      <wp:wrapNone/>
                      <wp:docPr id="240"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A4189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0" o:spid="_x0000_s1069" style="position:absolute;left:0;text-align:left;margin-left:96pt;margin-top:13.3pt;width:21.6pt;height:21.6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Kr3iDKAIAAFIEAAAOAAAAAAAAAAAAAAAAAC4CAABkcnMvZTJv&#10;RG9jLnhtbFBLAQItABQABgAIAAAAIQDP0zhp3gAAAAkBAAAPAAAAAAAAAAAAAAAAAIIEAABkcnMv&#10;ZG93bnJldi54bWxQSwUGAAAAAAQABADzAAAAjQUAAAAA&#10;">
                      <v:textbox>
                        <w:txbxContent>
                          <w:p w:rsidR="0077299A" w:rsidRPr="009A0CC5" w:rsidRDefault="0077299A" w:rsidP="00A4189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1648" behindDoc="0" locked="0" layoutInCell="1" allowOverlap="1" wp14:anchorId="4A706D13" wp14:editId="561542AD">
                      <wp:simplePos x="0" y="0"/>
                      <wp:positionH relativeFrom="column">
                        <wp:posOffset>1793240</wp:posOffset>
                      </wp:positionH>
                      <wp:positionV relativeFrom="paragraph">
                        <wp:posOffset>168910</wp:posOffset>
                      </wp:positionV>
                      <wp:extent cx="274320" cy="274320"/>
                      <wp:effectExtent l="0" t="0" r="11430" b="11430"/>
                      <wp:wrapNone/>
                      <wp:docPr id="241"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A4189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1" o:spid="_x0000_s1070" style="position:absolute;left:0;text-align:left;margin-left:141.2pt;margin-top:13.3pt;width:21.6pt;height:21.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flfsRKAIAAFIEAAAOAAAAAAAAAAAAAAAAAC4CAABkcnMvZTJv&#10;RG9jLnhtbFBLAQItABQABgAIAAAAIQAS5fw73gAAAAkBAAAPAAAAAAAAAAAAAAAAAIIEAABkcnMv&#10;ZG93bnJldi54bWxQSwUGAAAAAAQABADzAAAAjQUAAAAA&#10;">
                      <v:textbox>
                        <w:txbxContent>
                          <w:p w:rsidR="0077299A" w:rsidRPr="009A0CC5" w:rsidRDefault="0077299A" w:rsidP="00A4189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0624" behindDoc="0" locked="0" layoutInCell="1" allowOverlap="1" wp14:anchorId="08ABB959" wp14:editId="3EF23E49">
                      <wp:simplePos x="0" y="0"/>
                      <wp:positionH relativeFrom="column">
                        <wp:posOffset>2399665</wp:posOffset>
                      </wp:positionH>
                      <wp:positionV relativeFrom="paragraph">
                        <wp:posOffset>168910</wp:posOffset>
                      </wp:positionV>
                      <wp:extent cx="274320" cy="274320"/>
                      <wp:effectExtent l="0" t="0" r="11430" b="11430"/>
                      <wp:wrapNone/>
                      <wp:docPr id="242"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2" o:spid="_x0000_s1071" style="position:absolute;left:0;text-align:left;margin-left:188.95pt;margin-top:13.3pt;width:21.6pt;height:21.6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WF3KA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JbFhdygCAABSBAAADgAAAAAAAAAAAAAAAAAuAgAAZHJzL2Uy&#10;b0RvYy54bWxQSwECLQAUAAYACAAAACEAG37jl98AAAAJAQAADwAAAAAAAAAAAAAAAACCBAAAZHJz&#10;L2Rvd25yZXYueG1sUEsFBgAAAAAEAAQA8wAAAI4FAAAAAA==&#10;">
                      <v:textbox>
                        <w:txbxContent>
                          <w:p w:rsidR="0077299A" w:rsidRPr="009A0CC5" w:rsidRDefault="0077299A"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9600" behindDoc="0" locked="0" layoutInCell="1" allowOverlap="1" wp14:anchorId="6E4C3DC6" wp14:editId="7DEACB2A">
                      <wp:simplePos x="0" y="0"/>
                      <wp:positionH relativeFrom="column">
                        <wp:posOffset>3072130</wp:posOffset>
                      </wp:positionH>
                      <wp:positionV relativeFrom="paragraph">
                        <wp:posOffset>168910</wp:posOffset>
                      </wp:positionV>
                      <wp:extent cx="274320" cy="274320"/>
                      <wp:effectExtent l="0" t="0" r="11430" b="11430"/>
                      <wp:wrapNone/>
                      <wp:docPr id="243"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3" o:spid="_x0000_s1072" style="position:absolute;left:0;text-align:left;margin-left:241.9pt;margin-top:13.3pt;width:21.6pt;height:21.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DK91eApAgAAUgQAAA4AAAAAAAAAAAAAAAAALgIAAGRycy9l&#10;Mm9Eb2MueG1sUEsBAi0AFAAGAAgAAAAhAFU57SDfAAAACQEAAA8AAAAAAAAAAAAAAAAAgwQAAGRy&#10;cy9kb3ducmV2LnhtbFBLBQYAAAAABAAEAPMAAACPBQAAAAA=&#10;">
                      <v:textbox>
                        <w:txbxContent>
                          <w:p w:rsidR="0077299A" w:rsidRPr="009A0CC5" w:rsidRDefault="0077299A"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8576" behindDoc="0" locked="0" layoutInCell="1" allowOverlap="1" wp14:anchorId="3380FC60" wp14:editId="765EBAED">
                      <wp:simplePos x="0" y="0"/>
                      <wp:positionH relativeFrom="column">
                        <wp:posOffset>3834765</wp:posOffset>
                      </wp:positionH>
                      <wp:positionV relativeFrom="paragraph">
                        <wp:posOffset>168910</wp:posOffset>
                      </wp:positionV>
                      <wp:extent cx="274320" cy="274320"/>
                      <wp:effectExtent l="0" t="0" r="11430" b="11430"/>
                      <wp:wrapNone/>
                      <wp:docPr id="244"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9A0CC5" w:rsidRDefault="0077299A"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4" o:spid="_x0000_s1073" style="position:absolute;left:0;text-align:left;margin-left:301.95pt;margin-top:13.3pt;width:21.6pt;height:21.6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W6KQ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NH5VbopAgAAUgQAAA4AAAAAAAAAAAAAAAAALgIAAGRycy9l&#10;Mm9Eb2MueG1sUEsBAi0AFAAGAAgAAAAhACcp1SvfAAAACQEAAA8AAAAAAAAAAAAAAAAAgwQAAGRy&#10;cy9kb3ducmV2LnhtbFBLBQYAAAAABAAEAPMAAACPBQAAAAA=&#10;">
                      <v:textbox>
                        <w:txbxContent>
                          <w:p w:rsidR="0077299A" w:rsidRPr="009A0CC5" w:rsidRDefault="0077299A"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4720" behindDoc="0" locked="0" layoutInCell="1" allowOverlap="1" wp14:anchorId="2B35FDF3" wp14:editId="515C23D3">
                      <wp:simplePos x="0" y="0"/>
                      <wp:positionH relativeFrom="column">
                        <wp:posOffset>31750</wp:posOffset>
                      </wp:positionH>
                      <wp:positionV relativeFrom="paragraph">
                        <wp:posOffset>168910</wp:posOffset>
                      </wp:positionV>
                      <wp:extent cx="274320" cy="274320"/>
                      <wp:effectExtent l="5080" t="10160" r="6350" b="10795"/>
                      <wp:wrapNone/>
                      <wp:docPr id="245"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5" o:spid="_x0000_s1074" style="position:absolute;left:0;text-align:left;margin-left:2.5pt;margin-top:13.3pt;width:21.6pt;height:21.6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CvuCIpAgAAUgQAAA4AAAAAAAAAAAAAAAAALgIAAGRycy9lMm9E&#10;b2MueG1sUEsBAi0AFAAGAAgAAAAhAFO2BG3cAAAABgEAAA8AAAAAAAAAAAAAAAAAgwQAAGRycy9k&#10;b3ducmV2LnhtbFBLBQYAAAAABAAEAPMAAACMBQAAAAA=&#10;">
                      <v:textbox>
                        <w:txbxContent>
                          <w:p w:rsidR="0077299A" w:rsidRDefault="0077299A" w:rsidP="00A4189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767D90" w:rsidRPr="00767D90" w:rsidRDefault="00767D90" w:rsidP="00767D90">
            <w:pPr>
              <w:pStyle w:val="BodyText3"/>
              <w:numPr>
                <w:ilvl w:val="0"/>
                <w:numId w:val="4"/>
              </w:numPr>
              <w:spacing w:before="120"/>
              <w:jc w:val="both"/>
              <w:rPr>
                <w:i w:val="0"/>
                <w:sz w:val="20"/>
              </w:rPr>
            </w:pPr>
            <w:r w:rsidRPr="00767D90">
              <w:rPr>
                <w:i w:val="0"/>
                <w:sz w:val="20"/>
              </w:rPr>
              <w:t>VTS 39 - Research and scope.</w:t>
            </w:r>
          </w:p>
          <w:p w:rsidR="00767D90" w:rsidRPr="00767D90" w:rsidRDefault="00767D90" w:rsidP="00767D90">
            <w:pPr>
              <w:pStyle w:val="BodyText3"/>
              <w:numPr>
                <w:ilvl w:val="0"/>
                <w:numId w:val="4"/>
              </w:numPr>
              <w:spacing w:before="120"/>
              <w:jc w:val="both"/>
              <w:rPr>
                <w:i w:val="0"/>
                <w:sz w:val="20"/>
              </w:rPr>
            </w:pPr>
            <w:r w:rsidRPr="00767D90">
              <w:rPr>
                <w:i w:val="0"/>
                <w:sz w:val="20"/>
              </w:rPr>
              <w:t>VTS 40-42 – Development.</w:t>
            </w:r>
          </w:p>
          <w:p w:rsidR="00767D90" w:rsidRPr="00767D90" w:rsidRDefault="00767D90" w:rsidP="00767D90">
            <w:pPr>
              <w:pStyle w:val="BodyText3"/>
              <w:numPr>
                <w:ilvl w:val="0"/>
                <w:numId w:val="4"/>
              </w:numPr>
              <w:spacing w:before="120"/>
              <w:jc w:val="both"/>
              <w:rPr>
                <w:i w:val="0"/>
                <w:sz w:val="20"/>
              </w:rPr>
            </w:pPr>
            <w:r w:rsidRPr="00767D90">
              <w:rPr>
                <w:i w:val="0"/>
                <w:sz w:val="20"/>
              </w:rPr>
              <w:t>VTS 43 – Review of the document.</w:t>
            </w:r>
          </w:p>
          <w:p w:rsidR="00767D90" w:rsidRPr="005B50FB" w:rsidRDefault="00767D90" w:rsidP="00767D90">
            <w:pPr>
              <w:pStyle w:val="BodyText3"/>
              <w:numPr>
                <w:ilvl w:val="0"/>
                <w:numId w:val="4"/>
              </w:numPr>
              <w:spacing w:before="120"/>
              <w:jc w:val="both"/>
              <w:rPr>
                <w:i w:val="0"/>
                <w:sz w:val="20"/>
              </w:rPr>
            </w:pPr>
            <w:r w:rsidRPr="00767D90">
              <w:rPr>
                <w:i w:val="0"/>
                <w:sz w:val="20"/>
              </w:rPr>
              <w:t>VTS 44 – Final draft approved and submitted to Council for approval</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567" w:type="dxa"/>
          </w:tcPr>
          <w:p w:rsidR="00C50375" w:rsidRPr="005634D7" w:rsidRDefault="00193B27" w:rsidP="00C50375">
            <w:pPr>
              <w:pStyle w:val="BodyText3"/>
              <w:ind w:left="0"/>
              <w:jc w:val="both"/>
              <w:rPr>
                <w:b/>
                <w:i w:val="0"/>
                <w:sz w:val="20"/>
              </w:rPr>
            </w:pPr>
            <w:proofErr w:type="spellStart"/>
            <w:r>
              <w:rPr>
                <w:b/>
                <w:i w:val="0"/>
                <w:sz w:val="20"/>
              </w:rPr>
              <w:t>Ver</w:t>
            </w:r>
            <w:proofErr w:type="spellEnd"/>
          </w:p>
        </w:tc>
        <w:tc>
          <w:tcPr>
            <w:tcW w:w="1417"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89430C" w:rsidP="00C50375">
            <w:pPr>
              <w:pStyle w:val="BodyText3"/>
              <w:ind w:left="0"/>
              <w:jc w:val="both"/>
              <w:rPr>
                <w:b/>
                <w:i w:val="0"/>
                <w:sz w:val="20"/>
              </w:rPr>
            </w:pPr>
            <w:r>
              <w:rPr>
                <w:b/>
                <w:i w:val="0"/>
                <w:sz w:val="20"/>
              </w:rPr>
              <w:t>Status</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567" w:type="dxa"/>
          </w:tcPr>
          <w:p w:rsidR="00C50375" w:rsidRDefault="00193B27" w:rsidP="0056484A">
            <w:pPr>
              <w:pStyle w:val="BodyText3"/>
              <w:spacing w:before="120"/>
              <w:ind w:left="0"/>
              <w:rPr>
                <w:i w:val="0"/>
                <w:sz w:val="20"/>
              </w:rPr>
            </w:pPr>
            <w:r>
              <w:rPr>
                <w:i w:val="0"/>
                <w:sz w:val="20"/>
              </w:rPr>
              <w:t>1.0</w:t>
            </w:r>
          </w:p>
        </w:tc>
        <w:tc>
          <w:tcPr>
            <w:tcW w:w="1417" w:type="dxa"/>
          </w:tcPr>
          <w:p w:rsidR="00C50375" w:rsidRDefault="00193B27" w:rsidP="0056484A">
            <w:pPr>
              <w:pStyle w:val="BodyText3"/>
              <w:spacing w:before="120"/>
              <w:ind w:left="0"/>
              <w:rPr>
                <w:i w:val="0"/>
                <w:sz w:val="20"/>
              </w:rPr>
            </w:pPr>
            <w:r>
              <w:rPr>
                <w:i w:val="0"/>
                <w:sz w:val="20"/>
              </w:rPr>
              <w:t>10 Oct 2014</w:t>
            </w:r>
          </w:p>
        </w:tc>
        <w:tc>
          <w:tcPr>
            <w:tcW w:w="2552" w:type="dxa"/>
          </w:tcPr>
          <w:p w:rsidR="00C50375" w:rsidRPr="005634D7" w:rsidRDefault="00C50375" w:rsidP="0056484A">
            <w:pPr>
              <w:pStyle w:val="BodyText3"/>
              <w:spacing w:before="120"/>
              <w:ind w:left="0"/>
              <w:rPr>
                <w:i w:val="0"/>
                <w:sz w:val="20"/>
              </w:rPr>
            </w:pPr>
          </w:p>
        </w:tc>
        <w:tc>
          <w:tcPr>
            <w:tcW w:w="3402" w:type="dxa"/>
          </w:tcPr>
          <w:p w:rsidR="00C50375" w:rsidRPr="005634D7" w:rsidRDefault="009A0CC5" w:rsidP="0056484A">
            <w:pPr>
              <w:pStyle w:val="BodyText3"/>
              <w:spacing w:before="120"/>
              <w:ind w:left="0"/>
              <w:rPr>
                <w:i w:val="0"/>
                <w:sz w:val="20"/>
              </w:rPr>
            </w:pPr>
            <w:r>
              <w:rPr>
                <w:i w:val="0"/>
                <w:sz w:val="20"/>
              </w:rPr>
              <w:t>Document created with commencement of 2014-18 Work Programme</w:t>
            </w:r>
          </w:p>
        </w:tc>
      </w:tr>
      <w:tr w:rsidR="00A405DB" w:rsidTr="00F23363">
        <w:trPr>
          <w:cantSplit/>
          <w:trHeight w:val="489"/>
        </w:trPr>
        <w:tc>
          <w:tcPr>
            <w:tcW w:w="1668" w:type="dxa"/>
          </w:tcPr>
          <w:p w:rsidR="00A405DB" w:rsidRDefault="00A405DB" w:rsidP="00C50375">
            <w:pPr>
              <w:pStyle w:val="BodyText3"/>
              <w:tabs>
                <w:tab w:val="clear" w:pos="720"/>
              </w:tabs>
              <w:ind w:left="0"/>
              <w:rPr>
                <w:i w:val="0"/>
                <w:sz w:val="20"/>
              </w:rPr>
            </w:pPr>
          </w:p>
        </w:tc>
        <w:tc>
          <w:tcPr>
            <w:tcW w:w="567" w:type="dxa"/>
            <w:shd w:val="clear" w:color="auto" w:fill="auto"/>
          </w:tcPr>
          <w:p w:rsidR="00A405DB" w:rsidRDefault="005F45AD" w:rsidP="0056484A">
            <w:pPr>
              <w:pStyle w:val="BodyText3"/>
              <w:spacing w:before="120"/>
              <w:ind w:left="0"/>
              <w:rPr>
                <w:i w:val="0"/>
                <w:sz w:val="20"/>
              </w:rPr>
            </w:pPr>
            <w:ins w:id="40" w:author="Neil Trainor" w:date="2016-03-10T17:47:00Z">
              <w:r>
                <w:rPr>
                  <w:i w:val="0"/>
                  <w:sz w:val="20"/>
                </w:rPr>
                <w:t>1.1</w:t>
              </w:r>
            </w:ins>
          </w:p>
        </w:tc>
        <w:tc>
          <w:tcPr>
            <w:tcW w:w="1417" w:type="dxa"/>
            <w:shd w:val="clear" w:color="auto" w:fill="auto"/>
          </w:tcPr>
          <w:p w:rsidR="00A405DB" w:rsidRDefault="00DD50A5" w:rsidP="00DD50A5">
            <w:pPr>
              <w:pStyle w:val="BodyText3"/>
              <w:spacing w:before="120"/>
              <w:ind w:left="0"/>
              <w:rPr>
                <w:i w:val="0"/>
                <w:sz w:val="20"/>
              </w:rPr>
            </w:pPr>
            <w:r>
              <w:rPr>
                <w:i w:val="0"/>
                <w:sz w:val="20"/>
              </w:rPr>
              <w:t>10 Mar</w:t>
            </w:r>
            <w:ins w:id="41" w:author="Neil Trainor" w:date="2016-03-10T17:47:00Z">
              <w:r w:rsidR="005F45AD">
                <w:rPr>
                  <w:i w:val="0"/>
                  <w:sz w:val="20"/>
                </w:rPr>
                <w:t xml:space="preserve"> 2016</w:t>
              </w:r>
            </w:ins>
          </w:p>
        </w:tc>
        <w:tc>
          <w:tcPr>
            <w:tcW w:w="2552" w:type="dxa"/>
            <w:shd w:val="clear" w:color="auto" w:fill="auto"/>
          </w:tcPr>
          <w:p w:rsidR="00A405DB" w:rsidRPr="005634D7" w:rsidRDefault="00A405DB" w:rsidP="0056484A">
            <w:pPr>
              <w:pStyle w:val="BodyText3"/>
              <w:spacing w:before="120"/>
              <w:ind w:left="0"/>
              <w:rPr>
                <w:i w:val="0"/>
                <w:sz w:val="20"/>
              </w:rPr>
            </w:pPr>
          </w:p>
        </w:tc>
        <w:tc>
          <w:tcPr>
            <w:tcW w:w="3402" w:type="dxa"/>
            <w:shd w:val="clear" w:color="auto" w:fill="auto"/>
          </w:tcPr>
          <w:p w:rsidR="00A405DB" w:rsidRDefault="005F45AD" w:rsidP="0056484A">
            <w:pPr>
              <w:pStyle w:val="BodyText3"/>
              <w:spacing w:before="120"/>
              <w:ind w:left="0"/>
              <w:rPr>
                <w:ins w:id="42" w:author="Neil Trainor" w:date="2016-03-10T17:48:00Z"/>
                <w:i w:val="0"/>
                <w:sz w:val="20"/>
              </w:rPr>
            </w:pPr>
            <w:ins w:id="43" w:author="Neil Trainor" w:date="2016-03-10T17:48:00Z">
              <w:r>
                <w:rPr>
                  <w:i w:val="0"/>
                  <w:sz w:val="20"/>
                </w:rPr>
                <w:t>Document reviewed and forwarded to VTS42</w:t>
              </w:r>
            </w:ins>
          </w:p>
          <w:p w:rsidR="005F45AD" w:rsidRDefault="005407BC" w:rsidP="0056484A">
            <w:pPr>
              <w:pStyle w:val="BodyText3"/>
              <w:spacing w:before="120"/>
              <w:ind w:left="0"/>
              <w:rPr>
                <w:i w:val="0"/>
                <w:sz w:val="20"/>
              </w:rPr>
            </w:pPr>
            <w:r>
              <w:rPr>
                <w:i w:val="0"/>
                <w:sz w:val="20"/>
              </w:rPr>
              <w:t xml:space="preserve">Note: </w:t>
            </w:r>
            <w:ins w:id="44" w:author="Neil Trainor" w:date="2016-03-10T17:48:00Z">
              <w:r w:rsidR="005F45AD">
                <w:rPr>
                  <w:i w:val="0"/>
                  <w:sz w:val="20"/>
                </w:rPr>
                <w:t xml:space="preserve">Workshop </w:t>
              </w:r>
            </w:ins>
            <w:r>
              <w:rPr>
                <w:i w:val="0"/>
                <w:sz w:val="20"/>
              </w:rPr>
              <w:t xml:space="preserve">proposed </w:t>
            </w:r>
            <w:ins w:id="45" w:author="Neil Trainor" w:date="2016-03-10T17:48:00Z">
              <w:r w:rsidR="005F45AD">
                <w:rPr>
                  <w:i w:val="0"/>
                  <w:sz w:val="20"/>
                </w:rPr>
                <w:t>to be hosted by Indonesia first quarter 2017</w:t>
              </w:r>
            </w:ins>
            <w:r>
              <w:rPr>
                <w:i w:val="0"/>
                <w:sz w:val="20"/>
              </w:rPr>
              <w:t xml:space="preserve"> prior to VTS42</w:t>
            </w: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C30EDC" w:rsidP="00C30EDC">
            <w:pPr>
              <w:pStyle w:val="Heading1"/>
            </w:pPr>
            <w:bookmarkStart w:id="46" w:name="_Toc445413459"/>
            <w:r w:rsidRPr="00C30EDC">
              <w:t>1.4.1</w:t>
            </w:r>
            <w:r>
              <w:t xml:space="preserve"> </w:t>
            </w:r>
            <w:r w:rsidR="00C50375" w:rsidRPr="00C50375">
              <w:t xml:space="preserve">Develop an “IALA VTS Strategy Paper” with regards to the delivery of VTS in a rapidly changing world and the possible implications for IMO Resolution </w:t>
            </w:r>
            <w:proofErr w:type="gramStart"/>
            <w:r w:rsidR="00C50375" w:rsidRPr="00C50375">
              <w:t>A.857(</w:t>
            </w:r>
            <w:proofErr w:type="gramEnd"/>
            <w:r w:rsidR="00C50375" w:rsidRPr="00C50375">
              <w:t>20) Guidelines for Vessel Traffic Services</w:t>
            </w:r>
            <w:bookmarkEnd w:id="46"/>
          </w:p>
        </w:tc>
      </w:tr>
      <w:tr w:rsidR="00C50375" w:rsidTr="00C50375">
        <w:trPr>
          <w:cantSplit/>
          <w:trHeight w:val="854"/>
        </w:trPr>
        <w:tc>
          <w:tcPr>
            <w:tcW w:w="1668" w:type="dxa"/>
          </w:tcPr>
          <w:p w:rsidR="00C50375" w:rsidRPr="000366B9" w:rsidRDefault="00C50375" w:rsidP="00B435A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84E3A" w:rsidRPr="00E84E3A" w:rsidRDefault="00E84E3A" w:rsidP="00E84E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This Task includes the following actions:</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Develop an IALA VTS Strategy with regards to the delivery of VTS in a rapidly changing world;</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 xml:space="preserve">Identification of possible implications for IMO Resolution </w:t>
            </w:r>
            <w:proofErr w:type="gramStart"/>
            <w:r w:rsidRPr="00E84E3A">
              <w:rPr>
                <w:rFonts w:ascii="Arial" w:hAnsi="Arial" w:cs="Arial"/>
                <w:bCs/>
                <w:iCs/>
                <w:sz w:val="20"/>
              </w:rPr>
              <w:t>A.857(</w:t>
            </w:r>
            <w:proofErr w:type="gramEnd"/>
            <w:r w:rsidRPr="00E84E3A">
              <w:rPr>
                <w:rFonts w:ascii="Arial" w:hAnsi="Arial" w:cs="Arial"/>
                <w:bCs/>
                <w:iCs/>
                <w:sz w:val="20"/>
              </w:rPr>
              <w:t>20) Guidelines for Vessel Traffic Services.</w:t>
            </w:r>
          </w:p>
          <w:p w:rsidR="00E84E3A" w:rsidRPr="00E84E3A" w:rsidRDefault="00E84E3A" w:rsidP="00E84E3A">
            <w:pPr>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Identify and document:</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the strengths and weaknesses of IMO Resolution A.857(20) in setting the framework for the delivery of VTS;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developments in VTS since the existing Resolution was agreed and emerging trends that may be anticipated over the next 10-20 years;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proofErr w:type="gramStart"/>
            <w:r w:rsidRPr="00E84E3A">
              <w:rPr>
                <w:rFonts w:ascii="Arial" w:hAnsi="Arial" w:cs="Arial"/>
                <w:bCs/>
                <w:iCs/>
                <w:sz w:val="20"/>
              </w:rPr>
              <w:t>possible</w:t>
            </w:r>
            <w:proofErr w:type="gramEnd"/>
            <w:r w:rsidRPr="00E84E3A">
              <w:rPr>
                <w:rFonts w:ascii="Arial" w:hAnsi="Arial" w:cs="Arial"/>
                <w:bCs/>
                <w:iCs/>
                <w:sz w:val="20"/>
              </w:rPr>
              <w:t xml:space="preserve"> limitations to addressing the emerging needs and developments for VTS within the existing provisions of IMO Resolution A.857(20).</w:t>
            </w:r>
          </w:p>
          <w:p w:rsidR="00C50375" w:rsidRPr="00E84E3A" w:rsidRDefault="00E84E3A" w:rsidP="00E84E3A">
            <w:pPr>
              <w:pStyle w:val="BodyText3"/>
              <w:numPr>
                <w:ilvl w:val="0"/>
                <w:numId w:val="1"/>
              </w:numPr>
              <w:spacing w:before="120"/>
              <w:jc w:val="both"/>
              <w:rPr>
                <w:i w:val="0"/>
                <w:sz w:val="20"/>
              </w:rPr>
            </w:pPr>
            <w:r w:rsidRPr="00E84E3A">
              <w:rPr>
                <w:rFonts w:cs="Arial"/>
                <w:bCs w:val="0"/>
                <w:i w:val="0"/>
                <w:iCs w:val="0"/>
                <w:sz w:val="20"/>
              </w:rPr>
              <w:t>Provide a draft  IALA VTS Strategy Paper outline and requisite Policy Objectives for the development of VTS to meet the emerging needs and developments over the next 10-20 years</w:t>
            </w:r>
          </w:p>
        </w:tc>
      </w:tr>
      <w:tr w:rsidR="00B435A0" w:rsidTr="00C50375">
        <w:trPr>
          <w:cantSplit/>
          <w:trHeight w:val="854"/>
        </w:trPr>
        <w:tc>
          <w:tcPr>
            <w:tcW w:w="1668" w:type="dxa"/>
          </w:tcPr>
          <w:p w:rsidR="00B435A0" w:rsidRPr="000366B9" w:rsidRDefault="00B435A0" w:rsidP="00B435A0">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B435A0" w:rsidRPr="00E84E3A" w:rsidRDefault="00B435A0" w:rsidP="00B435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B435A0">
              <w:rPr>
                <w:rFonts w:ascii="Arial" w:hAnsi="Arial" w:cs="Arial"/>
                <w:bCs/>
                <w:iCs/>
                <w:sz w:val="20"/>
              </w:rPr>
              <w:t>IALA VTS Strategy Paper for the development of VTS to meet the emerging needs and developments over the next 10-20 years</w:t>
            </w:r>
          </w:p>
        </w:tc>
      </w:tr>
      <w:tr w:rsidR="00E84E3A" w:rsidTr="00C50375">
        <w:trPr>
          <w:cantSplit/>
          <w:trHeight w:val="827"/>
        </w:trPr>
        <w:tc>
          <w:tcPr>
            <w:tcW w:w="1668" w:type="dxa"/>
          </w:tcPr>
          <w:p w:rsidR="00E84E3A" w:rsidRDefault="00AE0F5A"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E84E3A" w:rsidRPr="00E84E3A" w:rsidRDefault="00E84E3A" w:rsidP="00E84E3A">
            <w:pPr>
              <w:pStyle w:val="BodyText3"/>
              <w:spacing w:before="120"/>
              <w:ind w:left="0"/>
              <w:jc w:val="both"/>
              <w:rPr>
                <w:i w:val="0"/>
                <w:sz w:val="20"/>
              </w:rPr>
            </w:pPr>
            <w:r w:rsidRPr="00E84E3A">
              <w:rPr>
                <w:b/>
                <w:i w:val="0"/>
                <w:sz w:val="20"/>
              </w:rPr>
              <w:t>Goal</w:t>
            </w:r>
            <w:r w:rsidRPr="00E84E3A">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E84E3A" w:rsidRPr="00E84E3A" w:rsidRDefault="00E84E3A" w:rsidP="00E84E3A">
            <w:pPr>
              <w:pStyle w:val="BodyText3"/>
              <w:spacing w:before="120"/>
              <w:ind w:left="0"/>
              <w:jc w:val="both"/>
              <w:rPr>
                <w:i w:val="0"/>
                <w:sz w:val="20"/>
              </w:rPr>
            </w:pPr>
            <w:r w:rsidRPr="00E84E3A">
              <w:rPr>
                <w:b/>
                <w:i w:val="0"/>
                <w:sz w:val="20"/>
              </w:rPr>
              <w:t>Strateg</w:t>
            </w:r>
            <w:r w:rsidRPr="00E84E3A">
              <w:rPr>
                <w:i w:val="0"/>
                <w:sz w:val="20"/>
              </w:rPr>
              <w:t>y - S2: Improve and harmonise the delivery of VTS globally and in a manner consistent with international conventions, legislative frameworks and public expectations.</w:t>
            </w:r>
          </w:p>
          <w:p w:rsidR="00E84E3A" w:rsidRPr="002D0EC5" w:rsidRDefault="00E84E3A" w:rsidP="00E84E3A">
            <w:pPr>
              <w:pStyle w:val="BodyText3"/>
              <w:spacing w:before="120"/>
              <w:ind w:left="0"/>
              <w:jc w:val="both"/>
              <w:rPr>
                <w:i w:val="0"/>
                <w:sz w:val="20"/>
              </w:rPr>
            </w:pPr>
            <w:r w:rsidRPr="00E84E3A">
              <w:rPr>
                <w:b/>
                <w:i w:val="0"/>
                <w:sz w:val="20"/>
              </w:rPr>
              <w:t>Priority</w:t>
            </w:r>
            <w:r w:rsidRPr="00E84E3A">
              <w:rPr>
                <w:i w:val="0"/>
                <w:sz w:val="20"/>
              </w:rPr>
              <w:t xml:space="preserve"> - P6: Develop a forward plan for future delivery of aids to navigation systems and related services including VTS, taking into account of developments in technology and changing needs</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5407BC" w:rsidP="00C50375">
            <w:pPr>
              <w:pStyle w:val="BodyText3"/>
              <w:spacing w:before="120"/>
              <w:ind w:left="0"/>
              <w:jc w:val="both"/>
              <w:rPr>
                <w:i w:val="0"/>
                <w:sz w:val="20"/>
              </w:rPr>
            </w:pPr>
            <w:r>
              <w:rPr>
                <w:i w:val="0"/>
                <w:sz w:val="20"/>
              </w:rPr>
              <w:t>Not Competed</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151AE6" w:rsidRDefault="00151AE6" w:rsidP="00151AE6">
            <w:pPr>
              <w:pStyle w:val="BodyText3"/>
              <w:spacing w:before="120"/>
              <w:jc w:val="both"/>
              <w:rPr>
                <w:sz w:val="20"/>
                <w:lang w:val="en-CA"/>
              </w:rPr>
            </w:pPr>
            <w:r>
              <w:rPr>
                <w:sz w:val="20"/>
                <w:lang w:val="en-CA"/>
              </w:rPr>
              <w:t>Session number:</w:t>
            </w:r>
          </w:p>
          <w:p w:rsidR="00151AE6" w:rsidRDefault="00151AE6" w:rsidP="00151AE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41888" behindDoc="0" locked="0" layoutInCell="1" allowOverlap="1" wp14:anchorId="3F48CD0D" wp14:editId="66EF3D9E">
                      <wp:simplePos x="0" y="0"/>
                      <wp:positionH relativeFrom="column">
                        <wp:posOffset>645160</wp:posOffset>
                      </wp:positionH>
                      <wp:positionV relativeFrom="paragraph">
                        <wp:posOffset>168910</wp:posOffset>
                      </wp:positionV>
                      <wp:extent cx="274320" cy="274320"/>
                      <wp:effectExtent l="8890" t="10160" r="12065" b="10795"/>
                      <wp:wrapNone/>
                      <wp:docPr id="246"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6" o:spid="_x0000_s1075" style="position:absolute;left:0;text-align:left;margin-left:50.8pt;margin-top:13.3pt;width:21.6pt;height:21.6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yJE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6iyJEKQIAAFIEAAAOAAAAAAAAAAAAAAAAAC4CAABkcnMvZTJv&#10;RG9jLnhtbFBLAQItABQABgAIAAAAIQAvRow13QAAAAkBAAAPAAAAAAAAAAAAAAAAAIMEAABkcnMv&#10;ZG93bnJldi54bWxQSwUGAAAAAAQABADzAAAAjQUAAAAA&#10;">
                      <v:textbox>
                        <w:txbxContent>
                          <w:p w:rsidR="0077299A" w:rsidRDefault="0077299A" w:rsidP="00151AE6">
                            <w: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0864" behindDoc="0" locked="0" layoutInCell="1" allowOverlap="1" wp14:anchorId="031BC4B2" wp14:editId="5B55A286">
                      <wp:simplePos x="0" y="0"/>
                      <wp:positionH relativeFrom="column">
                        <wp:posOffset>1219200</wp:posOffset>
                      </wp:positionH>
                      <wp:positionV relativeFrom="paragraph">
                        <wp:posOffset>168910</wp:posOffset>
                      </wp:positionV>
                      <wp:extent cx="274320" cy="274320"/>
                      <wp:effectExtent l="0" t="0" r="11430" b="11430"/>
                      <wp:wrapNone/>
                      <wp:docPr id="247"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151AE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7" o:spid="_x0000_s1076" style="position:absolute;left:0;text-align:left;margin-left:96pt;margin-top:13.3pt;width:21.6pt;height:21.6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lkNKA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OJlkNKAIAAFIEAAAOAAAAAAAAAAAAAAAAAC4CAABkcnMvZTJv&#10;RG9jLnhtbFBLAQItABQABgAIAAAAIQDP0zhp3gAAAAkBAAAPAAAAAAAAAAAAAAAAAIIEAABkcnMv&#10;ZG93bnJldi54bWxQSwUGAAAAAAQABADzAAAAjQUAAAAA&#10;">
                      <v:textbox>
                        <w:txbxContent>
                          <w:p w:rsidR="0077299A" w:rsidRDefault="0077299A" w:rsidP="00151AE6">
                            <w:pPr>
                              <w:jc w:val="center"/>
                            </w:pPr>
                            <w: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9840" behindDoc="0" locked="0" layoutInCell="1" allowOverlap="1" wp14:anchorId="7F48E1EB" wp14:editId="2A0FF327">
                      <wp:simplePos x="0" y="0"/>
                      <wp:positionH relativeFrom="column">
                        <wp:posOffset>1793240</wp:posOffset>
                      </wp:positionH>
                      <wp:positionV relativeFrom="paragraph">
                        <wp:posOffset>168910</wp:posOffset>
                      </wp:positionV>
                      <wp:extent cx="274320" cy="274320"/>
                      <wp:effectExtent l="0" t="0" r="11430" b="11430"/>
                      <wp:wrapNone/>
                      <wp:docPr id="248"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151AE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8" o:spid="_x0000_s1077" style="position:absolute;left:0;text-align:left;margin-left:141.2pt;margin-top:13.3pt;width:21.6pt;height:21.6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fo+0vKAIAAFIEAAAOAAAAAAAAAAAAAAAAAC4CAABkcnMvZTJv&#10;RG9jLnhtbFBLAQItABQABgAIAAAAIQAS5fw73gAAAAkBAAAPAAAAAAAAAAAAAAAAAIIEAABkcnMv&#10;ZG93bnJldi54bWxQSwUGAAAAAAQABADzAAAAjQUAAAAA&#10;">
                      <v:textbox>
                        <w:txbxContent>
                          <w:p w:rsidR="0077299A" w:rsidRDefault="0077299A" w:rsidP="00151AE6">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8816" behindDoc="0" locked="0" layoutInCell="1" allowOverlap="1" wp14:anchorId="40EFDF88" wp14:editId="4D5F3F5E">
                      <wp:simplePos x="0" y="0"/>
                      <wp:positionH relativeFrom="column">
                        <wp:posOffset>2399665</wp:posOffset>
                      </wp:positionH>
                      <wp:positionV relativeFrom="paragraph">
                        <wp:posOffset>168910</wp:posOffset>
                      </wp:positionV>
                      <wp:extent cx="274320" cy="274320"/>
                      <wp:effectExtent l="10795" t="10160" r="10160" b="10795"/>
                      <wp:wrapNone/>
                      <wp:docPr id="249"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9" o:spid="_x0000_s1026" style="position:absolute;margin-left:188.95pt;margin-top:13.3pt;width:21.6pt;height:21.6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B2H8tsHgIAAD8EAAAOAAAAAAAAAAAAAAAAAC4CAABkcnMvZTJvRG9jLnhtbFBL&#10;AQItABQABgAIAAAAIQAbfuOX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37792" behindDoc="0" locked="0" layoutInCell="1" allowOverlap="1" wp14:anchorId="5A0EE69E" wp14:editId="08B223B4">
                      <wp:simplePos x="0" y="0"/>
                      <wp:positionH relativeFrom="column">
                        <wp:posOffset>3072130</wp:posOffset>
                      </wp:positionH>
                      <wp:positionV relativeFrom="paragraph">
                        <wp:posOffset>168910</wp:posOffset>
                      </wp:positionV>
                      <wp:extent cx="274320" cy="274320"/>
                      <wp:effectExtent l="6985" t="10160" r="13970" b="10795"/>
                      <wp:wrapNone/>
                      <wp:docPr id="250"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0" o:spid="_x0000_s1026" style="position:absolute;margin-left:241.9pt;margin-top:13.3pt;width:21.6pt;height:21.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tw/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M2tw/HgIAAD8EAAAOAAAAAAAAAAAAAAAAAC4CAABkcnMvZTJvRG9jLnhtbFBL&#10;AQItABQABgAIAAAAIQBVOe0g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36768" behindDoc="0" locked="0" layoutInCell="1" allowOverlap="1" wp14:anchorId="35105DE0" wp14:editId="4FEE17AA">
                      <wp:simplePos x="0" y="0"/>
                      <wp:positionH relativeFrom="column">
                        <wp:posOffset>3834765</wp:posOffset>
                      </wp:positionH>
                      <wp:positionV relativeFrom="paragraph">
                        <wp:posOffset>168910</wp:posOffset>
                      </wp:positionV>
                      <wp:extent cx="274320" cy="274320"/>
                      <wp:effectExtent l="7620" t="10160" r="13335" b="10795"/>
                      <wp:wrapNone/>
                      <wp:docPr id="251"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1" o:spid="_x0000_s1026" style="position:absolute;margin-left:301.95pt;margin-top:13.3pt;width:21.6pt;height:21.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V1kmRHgIAAD8EAAAOAAAAAAAAAAAAAAAAAC4CAABkcnMvZTJvRG9jLnhtbFBL&#10;AQItABQABgAIAAAAIQAnKdUr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42912" behindDoc="0" locked="0" layoutInCell="1" allowOverlap="1" wp14:anchorId="7C0EC4EC" wp14:editId="5DA58EB7">
                      <wp:simplePos x="0" y="0"/>
                      <wp:positionH relativeFrom="column">
                        <wp:posOffset>31750</wp:posOffset>
                      </wp:positionH>
                      <wp:positionV relativeFrom="paragraph">
                        <wp:posOffset>168910</wp:posOffset>
                      </wp:positionV>
                      <wp:extent cx="274320" cy="274320"/>
                      <wp:effectExtent l="5080" t="10160" r="6350" b="10795"/>
                      <wp:wrapNone/>
                      <wp:docPr id="252"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2" o:spid="_x0000_s1078" style="position:absolute;left:0;text-align:left;margin-left:2.5pt;margin-top:13.3pt;width:21.6pt;height:21.6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AyHloJwIAAFIEAAAOAAAAAAAAAAAAAAAAAC4CAABkcnMvZTJvRG9j&#10;LnhtbFBLAQItABQABgAIAAAAIQBTtgRt3AAAAAYBAAAPAAAAAAAAAAAAAAAAAIEEAABkcnMvZG93&#10;bnJldi54bWxQSwUGAAAAAAQABADzAAAAigUAAAAA&#10;">
                      <v:textbox>
                        <w:txbxContent>
                          <w:p w:rsidR="0077299A" w:rsidRDefault="0077299A" w:rsidP="00151AE6">
                            <w:r>
                              <w:t>X</w:t>
                            </w:r>
                          </w:p>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595882" w:rsidRPr="00595882" w:rsidRDefault="00595882" w:rsidP="00595882">
            <w:pPr>
              <w:pStyle w:val="BodyText3"/>
              <w:spacing w:before="120"/>
              <w:ind w:left="100"/>
              <w:jc w:val="both"/>
              <w:rPr>
                <w:i w:val="0"/>
                <w:sz w:val="20"/>
              </w:rPr>
            </w:pPr>
            <w:r w:rsidRPr="00595882">
              <w:rPr>
                <w:i w:val="0"/>
                <w:sz w:val="20"/>
              </w:rPr>
              <w:t>Key milestones for completing the task include:</w:t>
            </w:r>
          </w:p>
          <w:p w:rsidR="00595882" w:rsidRPr="00595882" w:rsidRDefault="00595882" w:rsidP="00595882">
            <w:pPr>
              <w:pStyle w:val="BodyText3"/>
              <w:numPr>
                <w:ilvl w:val="0"/>
                <w:numId w:val="4"/>
              </w:numPr>
              <w:spacing w:before="120"/>
              <w:jc w:val="both"/>
              <w:rPr>
                <w:i w:val="0"/>
                <w:sz w:val="20"/>
              </w:rPr>
            </w:pPr>
            <w:r w:rsidRPr="00595882">
              <w:rPr>
                <w:i w:val="0"/>
                <w:sz w:val="20"/>
              </w:rPr>
              <w:t>VTS Committee finalises the draft ‘IALA Strategy on VTS’ paper and submits to Council (Mar 2015);</w:t>
            </w:r>
          </w:p>
          <w:p w:rsidR="00595882" w:rsidRPr="00595882" w:rsidRDefault="00595882" w:rsidP="00595882">
            <w:pPr>
              <w:pStyle w:val="BodyText3"/>
              <w:numPr>
                <w:ilvl w:val="0"/>
                <w:numId w:val="4"/>
              </w:numPr>
              <w:spacing w:before="120"/>
              <w:jc w:val="both"/>
              <w:rPr>
                <w:i w:val="0"/>
                <w:sz w:val="20"/>
              </w:rPr>
            </w:pPr>
            <w:r w:rsidRPr="00595882">
              <w:rPr>
                <w:i w:val="0"/>
                <w:sz w:val="20"/>
              </w:rPr>
              <w:t>Endorsement by the Council of the draft ‘IALA Strategy on VTS’ paper’ (June 2015);</w:t>
            </w:r>
          </w:p>
          <w:p w:rsidR="00C50375" w:rsidRPr="005B50FB" w:rsidRDefault="00595882" w:rsidP="00595882">
            <w:pPr>
              <w:pStyle w:val="BodyText3"/>
              <w:numPr>
                <w:ilvl w:val="0"/>
                <w:numId w:val="4"/>
              </w:numPr>
              <w:spacing w:before="120"/>
              <w:jc w:val="both"/>
              <w:rPr>
                <w:i w:val="0"/>
                <w:sz w:val="20"/>
              </w:rPr>
            </w:pPr>
            <w:r w:rsidRPr="00595882">
              <w:rPr>
                <w:i w:val="0"/>
                <w:sz w:val="20"/>
              </w:rPr>
              <w:t xml:space="preserve">Possible identification for a further review of </w:t>
            </w:r>
            <w:proofErr w:type="gramStart"/>
            <w:r w:rsidRPr="00595882">
              <w:rPr>
                <w:i w:val="0"/>
                <w:sz w:val="20"/>
              </w:rPr>
              <w:t>A.857(</w:t>
            </w:r>
            <w:proofErr w:type="gramEnd"/>
            <w:r w:rsidRPr="00595882">
              <w:rPr>
                <w:i w:val="0"/>
                <w:sz w:val="20"/>
              </w:rPr>
              <w:t>20) (Sep 2015).</w:t>
            </w:r>
          </w:p>
        </w:tc>
      </w:tr>
      <w:tr w:rsidR="00C50375" w:rsidTr="00193B27">
        <w:trPr>
          <w:cantSplit/>
          <w:trHeight w:val="746"/>
        </w:trPr>
        <w:tc>
          <w:tcPr>
            <w:tcW w:w="1668" w:type="dxa"/>
            <w:vMerge w:val="restart"/>
          </w:tcPr>
          <w:p w:rsidR="00C50375" w:rsidRPr="005634D7" w:rsidRDefault="00FC5E14" w:rsidP="0056484A">
            <w:pPr>
              <w:pStyle w:val="BodyText3"/>
              <w:tabs>
                <w:tab w:val="clear" w:pos="720"/>
              </w:tabs>
              <w:spacing w:before="120"/>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56484A">
            <w:pPr>
              <w:pStyle w:val="BodyText3"/>
              <w:spacing w:before="120"/>
              <w:ind w:left="0"/>
              <w:jc w:val="both"/>
              <w:rPr>
                <w:b/>
                <w:i w:val="0"/>
                <w:sz w:val="20"/>
              </w:rPr>
            </w:pPr>
            <w:r>
              <w:rPr>
                <w:b/>
                <w:i w:val="0"/>
                <w:sz w:val="20"/>
              </w:rPr>
              <w:t>Ver.</w:t>
            </w:r>
          </w:p>
        </w:tc>
        <w:tc>
          <w:tcPr>
            <w:tcW w:w="1418" w:type="dxa"/>
          </w:tcPr>
          <w:p w:rsidR="00C50375" w:rsidRPr="005634D7" w:rsidRDefault="00C50375" w:rsidP="0056484A">
            <w:pPr>
              <w:pStyle w:val="BodyText3"/>
              <w:spacing w:before="120"/>
              <w:ind w:left="0"/>
              <w:jc w:val="both"/>
              <w:rPr>
                <w:b/>
                <w:i w:val="0"/>
                <w:sz w:val="20"/>
              </w:rPr>
            </w:pPr>
            <w:r>
              <w:rPr>
                <w:b/>
                <w:i w:val="0"/>
                <w:sz w:val="20"/>
              </w:rPr>
              <w:t>Date</w:t>
            </w:r>
          </w:p>
        </w:tc>
        <w:tc>
          <w:tcPr>
            <w:tcW w:w="2410" w:type="dxa"/>
          </w:tcPr>
          <w:p w:rsidR="00C50375" w:rsidRPr="005634D7" w:rsidRDefault="00C50375" w:rsidP="0056484A">
            <w:pPr>
              <w:pStyle w:val="BodyText3"/>
              <w:spacing w:before="120"/>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89430C" w:rsidP="0056484A">
            <w:pPr>
              <w:pStyle w:val="BodyText3"/>
              <w:spacing w:before="120"/>
              <w:ind w:left="0"/>
              <w:jc w:val="both"/>
              <w:rPr>
                <w:b/>
                <w:i w:val="0"/>
                <w:sz w:val="20"/>
              </w:rPr>
            </w:pPr>
            <w:r>
              <w:rPr>
                <w:b/>
                <w:i w:val="0"/>
                <w:sz w:val="20"/>
              </w:rPr>
              <w:t>Status</w:t>
            </w:r>
          </w:p>
        </w:tc>
      </w:tr>
      <w:tr w:rsidR="00C50375" w:rsidTr="00193B27">
        <w:trPr>
          <w:cantSplit/>
          <w:trHeight w:val="489"/>
        </w:trPr>
        <w:tc>
          <w:tcPr>
            <w:tcW w:w="1668" w:type="dxa"/>
            <w:vMerge/>
          </w:tcPr>
          <w:p w:rsidR="00C50375" w:rsidRDefault="00C50375" w:rsidP="001F2595">
            <w:pPr>
              <w:pStyle w:val="BodyText3"/>
              <w:tabs>
                <w:tab w:val="clear" w:pos="720"/>
              </w:tabs>
              <w:spacing w:before="120"/>
              <w:ind w:left="0"/>
              <w:rPr>
                <w:i w:val="0"/>
                <w:sz w:val="20"/>
              </w:rPr>
            </w:pPr>
          </w:p>
        </w:tc>
        <w:tc>
          <w:tcPr>
            <w:tcW w:w="708" w:type="dxa"/>
          </w:tcPr>
          <w:p w:rsidR="00C50375" w:rsidRDefault="00193B27" w:rsidP="005407BC">
            <w:pPr>
              <w:pStyle w:val="BodyText3"/>
              <w:spacing w:before="0" w:after="0"/>
              <w:ind w:left="0"/>
              <w:jc w:val="both"/>
              <w:rPr>
                <w:i w:val="0"/>
                <w:sz w:val="20"/>
              </w:rPr>
            </w:pPr>
            <w:r>
              <w:rPr>
                <w:i w:val="0"/>
                <w:sz w:val="20"/>
              </w:rPr>
              <w:t>1.0</w:t>
            </w:r>
          </w:p>
        </w:tc>
        <w:tc>
          <w:tcPr>
            <w:tcW w:w="1418" w:type="dxa"/>
          </w:tcPr>
          <w:p w:rsidR="00C50375" w:rsidRDefault="00193B27" w:rsidP="005407BC">
            <w:pPr>
              <w:pStyle w:val="BodyText3"/>
              <w:spacing w:before="0" w:after="0"/>
              <w:ind w:left="0"/>
              <w:jc w:val="both"/>
              <w:rPr>
                <w:i w:val="0"/>
                <w:sz w:val="20"/>
              </w:rPr>
            </w:pPr>
            <w:r>
              <w:rPr>
                <w:i w:val="0"/>
                <w:sz w:val="20"/>
              </w:rPr>
              <w:t>10 Oct 2014</w:t>
            </w:r>
          </w:p>
        </w:tc>
        <w:tc>
          <w:tcPr>
            <w:tcW w:w="2410" w:type="dxa"/>
          </w:tcPr>
          <w:p w:rsidR="00C50375" w:rsidRPr="005634D7" w:rsidRDefault="00C50375" w:rsidP="005407BC">
            <w:pPr>
              <w:pStyle w:val="BodyText3"/>
              <w:spacing w:before="0" w:after="0"/>
              <w:ind w:left="0"/>
              <w:jc w:val="both"/>
              <w:rPr>
                <w:i w:val="0"/>
                <w:sz w:val="20"/>
              </w:rPr>
            </w:pPr>
          </w:p>
        </w:tc>
        <w:tc>
          <w:tcPr>
            <w:tcW w:w="3402" w:type="dxa"/>
          </w:tcPr>
          <w:p w:rsidR="0048322A" w:rsidRDefault="0048322A" w:rsidP="005407BC">
            <w:pPr>
              <w:pStyle w:val="BodyText3"/>
              <w:spacing w:before="0" w:after="0"/>
              <w:ind w:left="0"/>
              <w:rPr>
                <w:i w:val="0"/>
                <w:sz w:val="20"/>
              </w:rPr>
            </w:pPr>
            <w:r w:rsidRPr="0048322A">
              <w:rPr>
                <w:i w:val="0"/>
                <w:sz w:val="20"/>
              </w:rPr>
              <w:t>Document created with commencement of 2014-18 Work Programme</w:t>
            </w:r>
          </w:p>
          <w:p w:rsidR="00C50375" w:rsidRPr="005634D7" w:rsidRDefault="00151AE6" w:rsidP="005407BC">
            <w:pPr>
              <w:pStyle w:val="BodyText3"/>
              <w:spacing w:before="0" w:after="0"/>
              <w:ind w:left="0"/>
              <w:rPr>
                <w:i w:val="0"/>
                <w:sz w:val="20"/>
              </w:rPr>
            </w:pPr>
            <w:r>
              <w:rPr>
                <w:i w:val="0"/>
                <w:sz w:val="20"/>
              </w:rPr>
              <w:t>Car</w:t>
            </w:r>
            <w:r w:rsidR="00595882">
              <w:rPr>
                <w:i w:val="0"/>
                <w:sz w:val="20"/>
              </w:rPr>
              <w:t>ried over from 2010-14 Work Pro</w:t>
            </w:r>
            <w:r>
              <w:rPr>
                <w:i w:val="0"/>
                <w:sz w:val="20"/>
              </w:rPr>
              <w:t>gramme</w:t>
            </w:r>
          </w:p>
        </w:tc>
      </w:tr>
      <w:tr w:rsidR="00F23363" w:rsidTr="00193B27">
        <w:trPr>
          <w:cantSplit/>
          <w:trHeight w:val="489"/>
        </w:trPr>
        <w:tc>
          <w:tcPr>
            <w:tcW w:w="1668" w:type="dxa"/>
            <w:vMerge/>
          </w:tcPr>
          <w:p w:rsidR="00F23363" w:rsidRDefault="00F23363" w:rsidP="001F2595">
            <w:pPr>
              <w:pStyle w:val="BodyText3"/>
              <w:tabs>
                <w:tab w:val="clear" w:pos="720"/>
              </w:tabs>
              <w:spacing w:before="120"/>
              <w:ind w:left="0"/>
              <w:rPr>
                <w:i w:val="0"/>
                <w:sz w:val="20"/>
              </w:rPr>
            </w:pPr>
          </w:p>
        </w:tc>
        <w:tc>
          <w:tcPr>
            <w:tcW w:w="708" w:type="dxa"/>
          </w:tcPr>
          <w:p w:rsidR="00F23363" w:rsidRPr="00A405DB" w:rsidRDefault="00F23363" w:rsidP="005407BC">
            <w:pPr>
              <w:pStyle w:val="BodyText3"/>
              <w:spacing w:before="0" w:after="0"/>
              <w:ind w:left="0"/>
              <w:jc w:val="both"/>
              <w:rPr>
                <w:i w:val="0"/>
                <w:sz w:val="20"/>
              </w:rPr>
            </w:pPr>
            <w:r w:rsidRPr="00A405DB">
              <w:rPr>
                <w:i w:val="0"/>
                <w:sz w:val="20"/>
              </w:rPr>
              <w:t>2.0</w:t>
            </w:r>
          </w:p>
        </w:tc>
        <w:tc>
          <w:tcPr>
            <w:tcW w:w="1418" w:type="dxa"/>
          </w:tcPr>
          <w:p w:rsidR="00F23363" w:rsidRPr="00A405DB" w:rsidRDefault="00F23363" w:rsidP="005407BC">
            <w:pPr>
              <w:pStyle w:val="BodyText3"/>
              <w:spacing w:before="0" w:after="0"/>
              <w:ind w:left="0"/>
              <w:jc w:val="both"/>
              <w:rPr>
                <w:i w:val="0"/>
                <w:sz w:val="20"/>
              </w:rPr>
            </w:pPr>
            <w:r w:rsidRPr="00A405DB">
              <w:rPr>
                <w:i w:val="0"/>
                <w:sz w:val="20"/>
              </w:rPr>
              <w:t>17 Apr 2015</w:t>
            </w:r>
          </w:p>
        </w:tc>
        <w:tc>
          <w:tcPr>
            <w:tcW w:w="2410" w:type="dxa"/>
          </w:tcPr>
          <w:p w:rsidR="00F23363" w:rsidRPr="005634D7" w:rsidRDefault="00F23363" w:rsidP="005407BC">
            <w:pPr>
              <w:pStyle w:val="BodyText3"/>
              <w:spacing w:before="0" w:after="0"/>
              <w:ind w:left="0"/>
              <w:jc w:val="both"/>
              <w:rPr>
                <w:i w:val="0"/>
                <w:sz w:val="20"/>
              </w:rPr>
            </w:pPr>
            <w:r>
              <w:rPr>
                <w:i w:val="0"/>
                <w:sz w:val="20"/>
              </w:rPr>
              <w:t>Document finalised</w:t>
            </w:r>
          </w:p>
        </w:tc>
        <w:tc>
          <w:tcPr>
            <w:tcW w:w="3402" w:type="dxa"/>
          </w:tcPr>
          <w:p w:rsidR="00F23363" w:rsidRPr="00F23363" w:rsidRDefault="00F23363" w:rsidP="005407BC">
            <w:pPr>
              <w:pStyle w:val="BodyText3"/>
              <w:spacing w:before="0" w:after="0"/>
              <w:ind w:left="0"/>
              <w:rPr>
                <w:b/>
                <w:i w:val="0"/>
                <w:sz w:val="20"/>
              </w:rPr>
            </w:pPr>
            <w:r w:rsidRPr="00F23363">
              <w:rPr>
                <w:b/>
                <w:i w:val="0"/>
                <w:sz w:val="20"/>
              </w:rPr>
              <w:t>Completed</w:t>
            </w:r>
          </w:p>
          <w:p w:rsidR="00F23363" w:rsidRPr="005634D7" w:rsidRDefault="00F23363" w:rsidP="005407BC">
            <w:pPr>
              <w:pStyle w:val="BodyText3"/>
              <w:spacing w:before="0" w:after="0"/>
              <w:ind w:left="0"/>
              <w:rPr>
                <w:i w:val="0"/>
                <w:sz w:val="20"/>
              </w:rPr>
            </w:pPr>
            <w:r>
              <w:rPr>
                <w:i w:val="0"/>
                <w:sz w:val="20"/>
              </w:rPr>
              <w:t>Completed</w:t>
            </w:r>
            <w:r w:rsidRPr="00A405DB">
              <w:rPr>
                <w:i w:val="0"/>
                <w:sz w:val="20"/>
              </w:rPr>
              <w:t xml:space="preserve"> at VTS39 and forwarded to Council for approval</w:t>
            </w:r>
          </w:p>
        </w:tc>
      </w:tr>
      <w:tr w:rsidR="00F23363" w:rsidTr="001F2595">
        <w:trPr>
          <w:cantSplit/>
          <w:trHeight w:val="489"/>
        </w:trPr>
        <w:tc>
          <w:tcPr>
            <w:tcW w:w="1668" w:type="dxa"/>
            <w:vMerge/>
          </w:tcPr>
          <w:p w:rsidR="00F23363" w:rsidRDefault="00F23363" w:rsidP="00C50375">
            <w:pPr>
              <w:pStyle w:val="BodyText3"/>
              <w:tabs>
                <w:tab w:val="clear" w:pos="720"/>
              </w:tabs>
              <w:ind w:left="0"/>
              <w:rPr>
                <w:i w:val="0"/>
                <w:sz w:val="20"/>
              </w:rPr>
            </w:pPr>
          </w:p>
        </w:tc>
        <w:tc>
          <w:tcPr>
            <w:tcW w:w="708" w:type="dxa"/>
            <w:shd w:val="clear" w:color="auto" w:fill="DDD9C3" w:themeFill="background2" w:themeFillShade="E6"/>
          </w:tcPr>
          <w:p w:rsidR="00F23363" w:rsidRPr="00A405DB" w:rsidRDefault="00F23363" w:rsidP="005407BC">
            <w:pPr>
              <w:pStyle w:val="BodyText3"/>
              <w:spacing w:before="0" w:after="0"/>
              <w:ind w:left="0"/>
              <w:jc w:val="both"/>
              <w:rPr>
                <w:i w:val="0"/>
                <w:sz w:val="20"/>
              </w:rPr>
            </w:pPr>
          </w:p>
        </w:tc>
        <w:tc>
          <w:tcPr>
            <w:tcW w:w="1418" w:type="dxa"/>
            <w:shd w:val="clear" w:color="auto" w:fill="DDD9C3" w:themeFill="background2" w:themeFillShade="E6"/>
          </w:tcPr>
          <w:p w:rsidR="00F23363" w:rsidRPr="00A405DB" w:rsidRDefault="00F23363" w:rsidP="005407BC">
            <w:pPr>
              <w:pStyle w:val="BodyText3"/>
              <w:spacing w:before="0" w:after="0"/>
              <w:ind w:left="0"/>
              <w:jc w:val="both"/>
              <w:rPr>
                <w:i w:val="0"/>
                <w:sz w:val="20"/>
              </w:rPr>
            </w:pPr>
          </w:p>
        </w:tc>
        <w:tc>
          <w:tcPr>
            <w:tcW w:w="2410" w:type="dxa"/>
            <w:shd w:val="clear" w:color="auto" w:fill="DDD9C3" w:themeFill="background2" w:themeFillShade="E6"/>
          </w:tcPr>
          <w:p w:rsidR="00F23363" w:rsidRPr="005634D7" w:rsidRDefault="00F23363" w:rsidP="005407BC">
            <w:pPr>
              <w:pStyle w:val="BodyText3"/>
              <w:spacing w:before="0" w:after="0"/>
              <w:ind w:left="0"/>
              <w:jc w:val="both"/>
              <w:rPr>
                <w:i w:val="0"/>
                <w:sz w:val="20"/>
              </w:rPr>
            </w:pPr>
          </w:p>
        </w:tc>
        <w:tc>
          <w:tcPr>
            <w:tcW w:w="3402" w:type="dxa"/>
            <w:shd w:val="clear" w:color="auto" w:fill="DDD9C3" w:themeFill="background2" w:themeFillShade="E6"/>
          </w:tcPr>
          <w:p w:rsidR="00F23363" w:rsidRPr="005634D7" w:rsidRDefault="00F23363" w:rsidP="005407BC">
            <w:pPr>
              <w:pStyle w:val="BodyText3"/>
              <w:spacing w:before="0" w:after="0"/>
              <w:ind w:left="0"/>
              <w:rPr>
                <w:i w:val="0"/>
                <w:sz w:val="20"/>
              </w:rPr>
            </w:pPr>
            <w:ins w:id="47" w:author="Neil Trainor" w:date="2016-03-10T17:52:00Z">
              <w:r>
                <w:rPr>
                  <w:i w:val="0"/>
                  <w:sz w:val="20"/>
                </w:rPr>
                <w:t xml:space="preserve">Approved by Council </w:t>
              </w:r>
            </w:ins>
            <w:ins w:id="48" w:author="Neil Trainor" w:date="2016-03-10T17:53:00Z">
              <w:r>
                <w:rPr>
                  <w:i w:val="0"/>
                  <w:sz w:val="20"/>
                </w:rPr>
                <w:t>May</w:t>
              </w:r>
            </w:ins>
            <w:ins w:id="49" w:author="Neil Trainor" w:date="2016-03-10T17:52:00Z">
              <w:r>
                <w:rPr>
                  <w:i w:val="0"/>
                  <w:sz w:val="20"/>
                </w:rPr>
                <w:t xml:space="preserve"> 2015</w:t>
              </w:r>
            </w:ins>
          </w:p>
        </w:tc>
      </w:tr>
    </w:tbl>
    <w:p w:rsidR="00C50375" w:rsidRDefault="00C50375"/>
    <w:p w:rsidR="005623F9" w:rsidRDefault="005623F9">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5623F9" w:rsidRPr="00536B19" w:rsidTr="00634CEE">
        <w:trPr>
          <w:cantSplit/>
          <w:trHeight w:val="416"/>
          <w:tblHeader/>
        </w:trPr>
        <w:tc>
          <w:tcPr>
            <w:tcW w:w="9606" w:type="dxa"/>
            <w:gridSpan w:val="5"/>
            <w:shd w:val="clear" w:color="auto" w:fill="DDD9C3" w:themeFill="background2" w:themeFillShade="E6"/>
            <w:vAlign w:val="center"/>
          </w:tcPr>
          <w:p w:rsidR="005623F9" w:rsidRPr="00536B19" w:rsidRDefault="005623F9" w:rsidP="00634CEE">
            <w:pPr>
              <w:pStyle w:val="BodyText3"/>
              <w:spacing w:before="0" w:after="0"/>
              <w:ind w:left="0"/>
              <w:jc w:val="center"/>
              <w:rPr>
                <w:b/>
                <w:i w:val="0"/>
                <w:sz w:val="24"/>
                <w:szCs w:val="24"/>
              </w:rPr>
            </w:pPr>
            <w:r>
              <w:rPr>
                <w:b/>
                <w:i w:val="0"/>
                <w:sz w:val="24"/>
                <w:szCs w:val="24"/>
              </w:rPr>
              <w:lastRenderedPageBreak/>
              <w:t>VTS Committee – 2014-18 Work Programme</w:t>
            </w:r>
          </w:p>
        </w:tc>
      </w:tr>
      <w:tr w:rsidR="005623F9" w:rsidRPr="00536B19" w:rsidTr="00634CEE">
        <w:trPr>
          <w:cantSplit/>
          <w:trHeight w:val="854"/>
          <w:tblHeader/>
        </w:trPr>
        <w:tc>
          <w:tcPr>
            <w:tcW w:w="1668" w:type="dxa"/>
            <w:shd w:val="clear" w:color="auto" w:fill="DDD9C3" w:themeFill="background2" w:themeFillShade="E6"/>
          </w:tcPr>
          <w:p w:rsidR="005623F9" w:rsidRPr="00536B19" w:rsidRDefault="005623F9" w:rsidP="00634CEE">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5623F9" w:rsidRPr="00536B19" w:rsidRDefault="005623F9" w:rsidP="00634CEE">
            <w:pPr>
              <w:pStyle w:val="Heading1"/>
            </w:pPr>
            <w:bookmarkStart w:id="50" w:name="_Toc445413460"/>
            <w:r>
              <w:t xml:space="preserve">1.4.2 </w:t>
            </w:r>
            <w:r w:rsidRPr="00C50375">
              <w:t xml:space="preserve">Review/update/provide input to IMO on Resolution </w:t>
            </w:r>
            <w:proofErr w:type="gramStart"/>
            <w:r w:rsidRPr="00C50375">
              <w:t>A.857(</w:t>
            </w:r>
            <w:proofErr w:type="gramEnd"/>
            <w:r w:rsidRPr="00C50375">
              <w:t>20) Guidelines for VTS</w:t>
            </w:r>
            <w:bookmarkEnd w:id="50"/>
          </w:p>
        </w:tc>
      </w:tr>
      <w:tr w:rsidR="005623F9" w:rsidRPr="00740D0E" w:rsidTr="00634CEE">
        <w:trPr>
          <w:cantSplit/>
          <w:trHeight w:val="854"/>
        </w:trPr>
        <w:tc>
          <w:tcPr>
            <w:tcW w:w="1668" w:type="dxa"/>
          </w:tcPr>
          <w:p w:rsidR="005623F9" w:rsidRPr="000366B9" w:rsidRDefault="005623F9" w:rsidP="00634CEE">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5623F9" w:rsidRPr="00740D0E" w:rsidRDefault="005623F9" w:rsidP="00634CEE">
            <w:pPr>
              <w:pStyle w:val="BodyText3"/>
              <w:spacing w:before="120"/>
              <w:ind w:left="0"/>
              <w:jc w:val="both"/>
              <w:rPr>
                <w:i w:val="0"/>
                <w:sz w:val="20"/>
              </w:rPr>
            </w:pPr>
            <w:r w:rsidRPr="00A11A2E">
              <w:rPr>
                <w:i w:val="0"/>
                <w:sz w:val="20"/>
              </w:rPr>
              <w:t xml:space="preserve">To ensure IMO Resolution </w:t>
            </w:r>
            <w:proofErr w:type="gramStart"/>
            <w:r w:rsidRPr="00A11A2E">
              <w:rPr>
                <w:i w:val="0"/>
                <w:sz w:val="20"/>
              </w:rPr>
              <w:t>A.85</w:t>
            </w:r>
            <w:r>
              <w:rPr>
                <w:i w:val="0"/>
                <w:sz w:val="20"/>
              </w:rPr>
              <w:t>7</w:t>
            </w:r>
            <w:r w:rsidRPr="00A11A2E">
              <w:rPr>
                <w:i w:val="0"/>
                <w:sz w:val="20"/>
              </w:rPr>
              <w:t>(</w:t>
            </w:r>
            <w:proofErr w:type="gramEnd"/>
            <w:r w:rsidRPr="00A11A2E">
              <w:rPr>
                <w:i w:val="0"/>
                <w:sz w:val="20"/>
              </w:rPr>
              <w:t>20) Guidelines for Vessel Traffic Services continues to provide an effective IMO instrument to assist competent authorities implement and deliver VTS globally in a consistent and harmonised manner.</w:t>
            </w:r>
          </w:p>
        </w:tc>
      </w:tr>
      <w:tr w:rsidR="005623F9" w:rsidRPr="00933450" w:rsidTr="00634CEE">
        <w:trPr>
          <w:cantSplit/>
          <w:trHeight w:val="827"/>
        </w:trPr>
        <w:tc>
          <w:tcPr>
            <w:tcW w:w="1668" w:type="dxa"/>
          </w:tcPr>
          <w:p w:rsidR="005623F9" w:rsidRPr="00AE0F5A" w:rsidRDefault="005623F9" w:rsidP="00634CEE">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23F9" w:rsidRPr="00933450" w:rsidRDefault="005623F9" w:rsidP="00634CEE">
            <w:pPr>
              <w:pStyle w:val="BodyText3"/>
              <w:numPr>
                <w:ilvl w:val="0"/>
                <w:numId w:val="8"/>
              </w:numPr>
              <w:spacing w:before="120"/>
              <w:jc w:val="both"/>
              <w:rPr>
                <w:i w:val="0"/>
                <w:sz w:val="20"/>
              </w:rPr>
            </w:pPr>
            <w:r w:rsidRPr="00933450">
              <w:rPr>
                <w:i w:val="0"/>
                <w:sz w:val="20"/>
              </w:rPr>
              <w:t>A documented review of the Resolution in terms of its capacity to contribute to safety of life at sea, safety and efficiency of navigation and protection of the marine environment, noting changing expectations, needs, new and emerging technologies, and</w:t>
            </w:r>
          </w:p>
          <w:p w:rsidR="005623F9" w:rsidRPr="00933450" w:rsidRDefault="005623F9" w:rsidP="00634CEE">
            <w:pPr>
              <w:pStyle w:val="BodyText3"/>
              <w:numPr>
                <w:ilvl w:val="0"/>
                <w:numId w:val="8"/>
              </w:numPr>
              <w:spacing w:before="120"/>
              <w:jc w:val="both"/>
              <w:rPr>
                <w:i w:val="0"/>
                <w:sz w:val="20"/>
              </w:rPr>
            </w:pPr>
            <w:r w:rsidRPr="00933450">
              <w:rPr>
                <w:i w:val="0"/>
                <w:sz w:val="20"/>
              </w:rPr>
              <w:t>Where potential amendments / changes are identified, documented clear and concise reasons for the change and the advantages/needs for progressing them.</w:t>
            </w:r>
          </w:p>
        </w:tc>
      </w:tr>
      <w:tr w:rsidR="005623F9" w:rsidRPr="002D0EC5" w:rsidTr="00634CEE">
        <w:trPr>
          <w:cantSplit/>
          <w:trHeight w:val="827"/>
        </w:trPr>
        <w:tc>
          <w:tcPr>
            <w:tcW w:w="1668" w:type="dxa"/>
          </w:tcPr>
          <w:p w:rsidR="005623F9" w:rsidRDefault="005623F9" w:rsidP="00634CEE">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5623F9" w:rsidRDefault="005623F9" w:rsidP="00634CEE">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5623F9" w:rsidRDefault="005623F9" w:rsidP="00634CEE">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5623F9" w:rsidRPr="002D0EC5" w:rsidRDefault="005623F9" w:rsidP="00634CEE">
            <w:pPr>
              <w:pStyle w:val="BodyText3"/>
              <w:spacing w:before="120"/>
              <w:ind w:left="0"/>
              <w:jc w:val="both"/>
              <w:rPr>
                <w:i w:val="0"/>
                <w:sz w:val="20"/>
              </w:rPr>
            </w:pPr>
            <w:r w:rsidRPr="00A11A2E">
              <w:rPr>
                <w:b/>
                <w:i w:val="0"/>
                <w:sz w:val="20"/>
              </w:rPr>
              <w:t>Priority</w:t>
            </w:r>
            <w:r w:rsidRPr="00A11A2E">
              <w:rPr>
                <w:i w:val="0"/>
                <w:sz w:val="20"/>
              </w:rPr>
              <w:t xml:space="preserve"> - P6: Develop a forward plan for future delivery of aids to navigation systems and related services including VTS, taking into account of developments in technology and changing needs</w:t>
            </w:r>
          </w:p>
        </w:tc>
      </w:tr>
      <w:tr w:rsidR="005623F9" w:rsidRPr="002D0EC5" w:rsidTr="00634CEE">
        <w:trPr>
          <w:cantSplit/>
          <w:trHeight w:val="827"/>
        </w:trPr>
        <w:tc>
          <w:tcPr>
            <w:tcW w:w="1668" w:type="dxa"/>
          </w:tcPr>
          <w:p w:rsidR="005623F9" w:rsidRPr="000366B9" w:rsidRDefault="005623F9" w:rsidP="00634CEE">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623F9" w:rsidRPr="002D0EC5" w:rsidRDefault="005623F9" w:rsidP="00634CEE">
            <w:pPr>
              <w:pStyle w:val="BodyText3"/>
              <w:spacing w:before="120"/>
              <w:ind w:left="0"/>
              <w:jc w:val="both"/>
              <w:rPr>
                <w:i w:val="0"/>
                <w:sz w:val="20"/>
              </w:rPr>
            </w:pPr>
            <w:r w:rsidRPr="00D66D40">
              <w:rPr>
                <w:i w:val="0"/>
                <w:sz w:val="20"/>
                <w:highlight w:val="yellow"/>
              </w:rPr>
              <w:t>To be completed at VTS42 pending agreement on the “Proposed Approach”</w:t>
            </w:r>
            <w:del w:id="51" w:author="Neil Trainor" w:date="2016-03-10T17:53:00Z">
              <w:r w:rsidRPr="00C57F43" w:rsidDel="005F45AD">
                <w:rPr>
                  <w:i w:val="0"/>
                  <w:sz w:val="20"/>
                </w:rPr>
                <w:delText>To be completed at VTS41</w:delText>
              </w:r>
            </w:del>
          </w:p>
        </w:tc>
      </w:tr>
      <w:tr w:rsidR="005623F9" w:rsidTr="00634CEE">
        <w:trPr>
          <w:cantSplit/>
          <w:trHeight w:val="1274"/>
        </w:trPr>
        <w:tc>
          <w:tcPr>
            <w:tcW w:w="1668" w:type="dxa"/>
          </w:tcPr>
          <w:p w:rsidR="005623F9" w:rsidRPr="000366B9" w:rsidRDefault="005623F9" w:rsidP="00634CEE">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5623F9" w:rsidRDefault="005623F9" w:rsidP="00634CEE">
            <w:pPr>
              <w:pStyle w:val="BodyText3"/>
              <w:spacing w:before="120"/>
              <w:jc w:val="both"/>
              <w:rPr>
                <w:sz w:val="20"/>
                <w:lang w:val="en-CA"/>
              </w:rPr>
            </w:pPr>
            <w:r>
              <w:rPr>
                <w:sz w:val="20"/>
                <w:lang w:val="en-CA"/>
              </w:rPr>
              <w:t>Session number:</w:t>
            </w:r>
          </w:p>
          <w:p w:rsidR="005623F9" w:rsidRDefault="005623F9" w:rsidP="00634CE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2098560" behindDoc="0" locked="0" layoutInCell="1" allowOverlap="1" wp14:anchorId="64E5C481" wp14:editId="5DB069AB">
                      <wp:simplePos x="0" y="0"/>
                      <wp:positionH relativeFrom="column">
                        <wp:posOffset>645160</wp:posOffset>
                      </wp:positionH>
                      <wp:positionV relativeFrom="paragraph">
                        <wp:posOffset>168910</wp:posOffset>
                      </wp:positionV>
                      <wp:extent cx="274320" cy="274320"/>
                      <wp:effectExtent l="8890" t="10160" r="12065" b="10795"/>
                      <wp:wrapNone/>
                      <wp:docPr id="253"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5623F9" w:rsidRDefault="005623F9" w:rsidP="005623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3" o:spid="_x0000_s1079" style="position:absolute;left:0;text-align:left;margin-left:50.8pt;margin-top:13.3pt;width:21.6pt;height:21.6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ZfVv0oAgAAUgQAAA4AAAAAAAAAAAAAAAAALgIAAGRycy9lMm9E&#10;b2MueG1sUEsBAi0AFAAGAAgAAAAhAC9GjDXdAAAACQEAAA8AAAAAAAAAAAAAAAAAggQAAGRycy9k&#10;b3ducmV2LnhtbFBLBQYAAAAABAAEAPMAAACMBQAAAAA=&#10;">
                      <v:textbox>
                        <w:txbxContent>
                          <w:p w:rsidR="005623F9" w:rsidRDefault="005623F9" w:rsidP="005623F9"/>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2097536" behindDoc="0" locked="0" layoutInCell="1" allowOverlap="1" wp14:anchorId="53D2B909" wp14:editId="56116808">
                      <wp:simplePos x="0" y="0"/>
                      <wp:positionH relativeFrom="column">
                        <wp:posOffset>1219200</wp:posOffset>
                      </wp:positionH>
                      <wp:positionV relativeFrom="paragraph">
                        <wp:posOffset>168910</wp:posOffset>
                      </wp:positionV>
                      <wp:extent cx="274320" cy="274320"/>
                      <wp:effectExtent l="0" t="0" r="11430" b="11430"/>
                      <wp:wrapNone/>
                      <wp:docPr id="254" name="Rect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5623F9" w:rsidRDefault="005623F9" w:rsidP="005623F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4" o:spid="_x0000_s1080" style="position:absolute;left:0;text-align:left;margin-left:96pt;margin-top:13.3pt;width:21.6pt;height:21.6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nqgJw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La2eqAnAgAAUgQAAA4AAAAAAAAAAAAAAAAALgIAAGRycy9lMm9E&#10;b2MueG1sUEsBAi0AFAAGAAgAAAAhAM/TOGneAAAACQEAAA8AAAAAAAAAAAAAAAAAgQQAAGRycy9k&#10;b3ducmV2LnhtbFBLBQYAAAAABAAEAPMAAACMBQAAAAA=&#10;">
                      <v:textbox>
                        <w:txbxContent>
                          <w:p w:rsidR="005623F9" w:rsidRDefault="005623F9" w:rsidP="005623F9">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2096512" behindDoc="0" locked="0" layoutInCell="1" allowOverlap="1" wp14:anchorId="74D0EBF8" wp14:editId="0DF98CF9">
                      <wp:simplePos x="0" y="0"/>
                      <wp:positionH relativeFrom="column">
                        <wp:posOffset>1793240</wp:posOffset>
                      </wp:positionH>
                      <wp:positionV relativeFrom="paragraph">
                        <wp:posOffset>168910</wp:posOffset>
                      </wp:positionV>
                      <wp:extent cx="274320" cy="274320"/>
                      <wp:effectExtent l="0" t="0" r="11430" b="11430"/>
                      <wp:wrapNone/>
                      <wp:docPr id="255"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5623F9" w:rsidRPr="005F1945" w:rsidRDefault="005623F9" w:rsidP="005623F9">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5" o:spid="_x0000_s1081" style="position:absolute;left:0;text-align:left;margin-left:141.2pt;margin-top:13.3pt;width:21.6pt;height:21.6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U1Jw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KAhVTUnAgAAUgQAAA4AAAAAAAAAAAAAAAAALgIAAGRycy9lMm9E&#10;b2MueG1sUEsBAi0AFAAGAAgAAAAhABLl/DveAAAACQEAAA8AAAAAAAAAAAAAAAAAgQQAAGRycy9k&#10;b3ducmV2LnhtbFBLBQYAAAAABAAEAPMAAACMBQAAAAA=&#10;">
                      <v:textbox>
                        <w:txbxContent>
                          <w:p w:rsidR="005623F9" w:rsidRPr="005F1945" w:rsidRDefault="005623F9" w:rsidP="005623F9">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2095488" behindDoc="0" locked="0" layoutInCell="1" allowOverlap="1" wp14:anchorId="39A1D3F2" wp14:editId="104CBA31">
                      <wp:simplePos x="0" y="0"/>
                      <wp:positionH relativeFrom="column">
                        <wp:posOffset>2399665</wp:posOffset>
                      </wp:positionH>
                      <wp:positionV relativeFrom="paragraph">
                        <wp:posOffset>168910</wp:posOffset>
                      </wp:positionV>
                      <wp:extent cx="274320" cy="274320"/>
                      <wp:effectExtent l="0" t="0" r="11430" b="11430"/>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5623F9" w:rsidRPr="005F1945" w:rsidRDefault="005623F9" w:rsidP="005623F9">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082" style="position:absolute;left:0;text-align:left;margin-left:188.95pt;margin-top:13.3pt;width:21.6pt;height:21.6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255UUSgCAABSBAAADgAAAAAAAAAAAAAAAAAuAgAAZHJzL2Uy&#10;b0RvYy54bWxQSwECLQAUAAYACAAAACEAG37jl98AAAAJAQAADwAAAAAAAAAAAAAAAACCBAAAZHJz&#10;L2Rvd25yZXYueG1sUEsFBgAAAAAEAAQA8wAAAI4FAAAAAA==&#10;">
                      <v:textbox>
                        <w:txbxContent>
                          <w:p w:rsidR="005623F9" w:rsidRPr="005F1945" w:rsidRDefault="005623F9" w:rsidP="005623F9">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2094464" behindDoc="0" locked="0" layoutInCell="1" allowOverlap="1" wp14:anchorId="6A8FA405" wp14:editId="239432D4">
                      <wp:simplePos x="0" y="0"/>
                      <wp:positionH relativeFrom="column">
                        <wp:posOffset>3072130</wp:posOffset>
                      </wp:positionH>
                      <wp:positionV relativeFrom="paragraph">
                        <wp:posOffset>168910</wp:posOffset>
                      </wp:positionV>
                      <wp:extent cx="274320" cy="274320"/>
                      <wp:effectExtent l="0" t="0" r="11430" b="11430"/>
                      <wp:wrapNone/>
                      <wp:docPr id="257"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5623F9" w:rsidRPr="005F1945" w:rsidRDefault="005623F9" w:rsidP="005623F9">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083" style="position:absolute;left:0;text-align:left;margin-left:241.9pt;margin-top:13.3pt;width:21.6pt;height:21.6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vEKA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zQl7xCgCAABSBAAADgAAAAAAAAAAAAAAAAAuAgAAZHJzL2Uy&#10;b0RvYy54bWxQSwECLQAUAAYACAAAACEAVTntIN8AAAAJAQAADwAAAAAAAAAAAAAAAACCBAAAZHJz&#10;L2Rvd25yZXYueG1sUEsFBgAAAAAEAAQA8wAAAI4FAAAAAA==&#10;">
                      <v:textbox>
                        <w:txbxContent>
                          <w:p w:rsidR="005623F9" w:rsidRPr="005F1945" w:rsidRDefault="005623F9" w:rsidP="005623F9">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2093440" behindDoc="0" locked="0" layoutInCell="1" allowOverlap="1" wp14:anchorId="076EAEC9" wp14:editId="3C33F83D">
                      <wp:simplePos x="0" y="0"/>
                      <wp:positionH relativeFrom="column">
                        <wp:posOffset>3834765</wp:posOffset>
                      </wp:positionH>
                      <wp:positionV relativeFrom="paragraph">
                        <wp:posOffset>168910</wp:posOffset>
                      </wp:positionV>
                      <wp:extent cx="274320" cy="274320"/>
                      <wp:effectExtent l="0" t="0" r="11430" b="11430"/>
                      <wp:wrapNone/>
                      <wp:docPr id="25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5623F9" w:rsidRPr="005F1945" w:rsidRDefault="005623F9" w:rsidP="005623F9">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084" style="position:absolute;left:0;text-align:left;margin-left:301.95pt;margin-top:13.3pt;width:21.6pt;height:21.6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AbTQ3rJwIAAFIEAAAOAAAAAAAAAAAAAAAAAC4CAABkcnMvZTJv&#10;RG9jLnhtbFBLAQItABQABgAIAAAAIQAnKdUr3wAAAAkBAAAPAAAAAAAAAAAAAAAAAIEEAABkcnMv&#10;ZG93bnJldi54bWxQSwUGAAAAAAQABADzAAAAjQUAAAAA&#10;">
                      <v:textbox>
                        <w:txbxContent>
                          <w:p w:rsidR="005623F9" w:rsidRPr="005F1945" w:rsidRDefault="005623F9" w:rsidP="005623F9">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2099584" behindDoc="0" locked="0" layoutInCell="1" allowOverlap="1" wp14:anchorId="30C6FDE0" wp14:editId="5D063950">
                      <wp:simplePos x="0" y="0"/>
                      <wp:positionH relativeFrom="column">
                        <wp:posOffset>31750</wp:posOffset>
                      </wp:positionH>
                      <wp:positionV relativeFrom="paragraph">
                        <wp:posOffset>168910</wp:posOffset>
                      </wp:positionV>
                      <wp:extent cx="274320" cy="274320"/>
                      <wp:effectExtent l="5080" t="10160" r="6350" b="10795"/>
                      <wp:wrapNone/>
                      <wp:docPr id="259"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5623F9" w:rsidRDefault="005623F9" w:rsidP="005623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9" o:spid="_x0000_s1085" style="position:absolute;left:0;text-align:left;margin-left:2.5pt;margin-top:13.3pt;width:21.6pt;height:21.6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doifigCAABSBAAADgAAAAAAAAAAAAAAAAAuAgAAZHJzL2Uyb0Rv&#10;Yy54bWxQSwECLQAUAAYACAAAACEAU7YEbdwAAAAGAQAADwAAAAAAAAAAAAAAAACCBAAAZHJzL2Rv&#10;d25yZXYueG1sUEsFBgAAAAAEAAQA8wAAAIsFAAAAAA==&#10;">
                      <v:textbox>
                        <w:txbxContent>
                          <w:p w:rsidR="005623F9" w:rsidRDefault="005623F9" w:rsidP="005623F9"/>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5623F9" w:rsidRDefault="005623F9" w:rsidP="00634CEE">
            <w:pPr>
              <w:pStyle w:val="BodyText3"/>
              <w:spacing w:before="120"/>
              <w:jc w:val="both"/>
              <w:rPr>
                <w:sz w:val="20"/>
                <w:lang w:val="en-CA"/>
              </w:rPr>
            </w:pPr>
          </w:p>
        </w:tc>
      </w:tr>
      <w:tr w:rsidR="005623F9" w:rsidRPr="005B50FB" w:rsidTr="00634CEE">
        <w:trPr>
          <w:cantSplit/>
          <w:trHeight w:val="1399"/>
        </w:trPr>
        <w:tc>
          <w:tcPr>
            <w:tcW w:w="1668" w:type="dxa"/>
          </w:tcPr>
          <w:p w:rsidR="005623F9" w:rsidRPr="000366B9" w:rsidRDefault="005623F9" w:rsidP="00634CEE">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623F9" w:rsidRPr="005B50FB" w:rsidRDefault="005623F9" w:rsidP="00634CEE">
            <w:pPr>
              <w:pStyle w:val="BodyText3"/>
              <w:spacing w:before="120"/>
              <w:ind w:left="100"/>
              <w:jc w:val="both"/>
              <w:rPr>
                <w:i w:val="0"/>
                <w:sz w:val="20"/>
              </w:rPr>
            </w:pPr>
            <w:r w:rsidRPr="005B50FB">
              <w:rPr>
                <w:i w:val="0"/>
                <w:sz w:val="20"/>
              </w:rPr>
              <w:t>Key milestones for completing the task include:</w:t>
            </w:r>
          </w:p>
          <w:p w:rsidR="005623F9" w:rsidRDefault="005623F9" w:rsidP="00634CEE">
            <w:pPr>
              <w:pStyle w:val="BodyText3"/>
              <w:numPr>
                <w:ilvl w:val="0"/>
                <w:numId w:val="4"/>
              </w:numPr>
              <w:spacing w:before="120"/>
              <w:jc w:val="both"/>
              <w:rPr>
                <w:i w:val="0"/>
                <w:sz w:val="20"/>
              </w:rPr>
            </w:pPr>
            <w:r>
              <w:rPr>
                <w:i w:val="0"/>
                <w:sz w:val="20"/>
              </w:rPr>
              <w:t xml:space="preserve">VTS41 - Draft “Proposed Approach” to commencing </w:t>
            </w:r>
            <w:r w:rsidRPr="005407BC">
              <w:rPr>
                <w:i w:val="0"/>
                <w:sz w:val="20"/>
              </w:rPr>
              <w:t>Review/update/provide input to</w:t>
            </w:r>
            <w:r w:rsidRPr="005407BC" w:rsidDel="005F45AD">
              <w:rPr>
                <w:i w:val="0"/>
                <w:sz w:val="20"/>
              </w:rPr>
              <w:t xml:space="preserve"> </w:t>
            </w:r>
            <w:r>
              <w:rPr>
                <w:i w:val="0"/>
                <w:sz w:val="20"/>
              </w:rPr>
              <w:t xml:space="preserve">INO Resolution </w:t>
            </w:r>
            <w:proofErr w:type="gramStart"/>
            <w:r>
              <w:rPr>
                <w:i w:val="0"/>
                <w:sz w:val="20"/>
              </w:rPr>
              <w:t>A.857(</w:t>
            </w:r>
            <w:proofErr w:type="gramEnd"/>
            <w:r>
              <w:rPr>
                <w:i w:val="0"/>
                <w:sz w:val="20"/>
              </w:rPr>
              <w:t>20).</w:t>
            </w:r>
          </w:p>
          <w:p w:rsidR="005623F9" w:rsidRDefault="005623F9" w:rsidP="00634CEE">
            <w:pPr>
              <w:pStyle w:val="BodyText3"/>
              <w:numPr>
                <w:ilvl w:val="0"/>
                <w:numId w:val="4"/>
              </w:numPr>
              <w:spacing w:before="120"/>
              <w:jc w:val="both"/>
              <w:rPr>
                <w:i w:val="0"/>
                <w:sz w:val="20"/>
              </w:rPr>
            </w:pPr>
            <w:r>
              <w:rPr>
                <w:i w:val="0"/>
                <w:sz w:val="20"/>
              </w:rPr>
              <w:t>VTS42 – Approval of “Proposed Approach” / commence review.</w:t>
            </w:r>
          </w:p>
          <w:p w:rsidR="005623F9" w:rsidRPr="005B50FB" w:rsidRDefault="005623F9" w:rsidP="00634CEE">
            <w:pPr>
              <w:pStyle w:val="BodyText3"/>
              <w:numPr>
                <w:ilvl w:val="0"/>
                <w:numId w:val="4"/>
              </w:numPr>
              <w:spacing w:before="120"/>
              <w:jc w:val="both"/>
              <w:rPr>
                <w:i w:val="0"/>
                <w:sz w:val="20"/>
              </w:rPr>
            </w:pPr>
            <w:r>
              <w:rPr>
                <w:i w:val="0"/>
                <w:sz w:val="20"/>
              </w:rPr>
              <w:t>Preparation of Unplanned Output for consideration by National Members as a template for submission to IMO pending committee agreement on the “Proposed Approach”.</w:t>
            </w:r>
          </w:p>
        </w:tc>
      </w:tr>
      <w:tr w:rsidR="005623F9" w:rsidRPr="005634D7" w:rsidTr="00634CEE">
        <w:trPr>
          <w:cantSplit/>
          <w:trHeight w:val="746"/>
        </w:trPr>
        <w:tc>
          <w:tcPr>
            <w:tcW w:w="1668" w:type="dxa"/>
            <w:vMerge w:val="restart"/>
          </w:tcPr>
          <w:p w:rsidR="005623F9" w:rsidRPr="005634D7" w:rsidRDefault="005623F9" w:rsidP="00634CEE">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5623F9" w:rsidRPr="005634D7" w:rsidRDefault="005623F9" w:rsidP="00634CEE">
            <w:pPr>
              <w:pStyle w:val="BodyText3"/>
              <w:ind w:left="0"/>
              <w:jc w:val="both"/>
              <w:rPr>
                <w:b/>
                <w:i w:val="0"/>
                <w:sz w:val="20"/>
              </w:rPr>
            </w:pPr>
            <w:r>
              <w:rPr>
                <w:b/>
                <w:i w:val="0"/>
                <w:sz w:val="20"/>
              </w:rPr>
              <w:t>Ver.</w:t>
            </w:r>
          </w:p>
        </w:tc>
        <w:tc>
          <w:tcPr>
            <w:tcW w:w="1418" w:type="dxa"/>
          </w:tcPr>
          <w:p w:rsidR="005623F9" w:rsidRPr="005634D7" w:rsidRDefault="005623F9" w:rsidP="00634CEE">
            <w:pPr>
              <w:pStyle w:val="BodyText3"/>
              <w:ind w:left="0"/>
              <w:jc w:val="both"/>
              <w:rPr>
                <w:b/>
                <w:i w:val="0"/>
                <w:sz w:val="20"/>
              </w:rPr>
            </w:pPr>
            <w:r>
              <w:rPr>
                <w:b/>
                <w:i w:val="0"/>
                <w:sz w:val="20"/>
              </w:rPr>
              <w:t>Date</w:t>
            </w:r>
          </w:p>
        </w:tc>
        <w:tc>
          <w:tcPr>
            <w:tcW w:w="2410" w:type="dxa"/>
          </w:tcPr>
          <w:p w:rsidR="005623F9" w:rsidRPr="005634D7" w:rsidRDefault="005623F9" w:rsidP="00634CEE">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5623F9" w:rsidRPr="005634D7" w:rsidRDefault="005623F9" w:rsidP="00634CEE">
            <w:pPr>
              <w:pStyle w:val="BodyText3"/>
              <w:ind w:left="0"/>
              <w:jc w:val="both"/>
              <w:rPr>
                <w:b/>
                <w:i w:val="0"/>
                <w:sz w:val="20"/>
              </w:rPr>
            </w:pPr>
            <w:r>
              <w:rPr>
                <w:b/>
                <w:i w:val="0"/>
                <w:sz w:val="20"/>
              </w:rPr>
              <w:t>Status</w:t>
            </w:r>
          </w:p>
        </w:tc>
      </w:tr>
      <w:tr w:rsidR="005623F9" w:rsidRPr="005634D7" w:rsidTr="00634CEE">
        <w:trPr>
          <w:cantSplit/>
          <w:trHeight w:val="489"/>
        </w:trPr>
        <w:tc>
          <w:tcPr>
            <w:tcW w:w="1668" w:type="dxa"/>
            <w:vMerge/>
          </w:tcPr>
          <w:p w:rsidR="005623F9" w:rsidRDefault="005623F9" w:rsidP="00634CEE">
            <w:pPr>
              <w:pStyle w:val="BodyText3"/>
              <w:tabs>
                <w:tab w:val="clear" w:pos="720"/>
              </w:tabs>
              <w:ind w:left="0"/>
              <w:rPr>
                <w:i w:val="0"/>
                <w:sz w:val="20"/>
              </w:rPr>
            </w:pPr>
          </w:p>
        </w:tc>
        <w:tc>
          <w:tcPr>
            <w:tcW w:w="708" w:type="dxa"/>
          </w:tcPr>
          <w:p w:rsidR="005623F9" w:rsidRDefault="005623F9" w:rsidP="00634CEE">
            <w:pPr>
              <w:pStyle w:val="BodyText3"/>
              <w:spacing w:before="120"/>
              <w:ind w:left="0"/>
              <w:jc w:val="both"/>
              <w:rPr>
                <w:i w:val="0"/>
                <w:sz w:val="20"/>
              </w:rPr>
            </w:pPr>
            <w:r>
              <w:rPr>
                <w:i w:val="0"/>
                <w:sz w:val="20"/>
              </w:rPr>
              <w:t>1.0</w:t>
            </w:r>
          </w:p>
        </w:tc>
        <w:tc>
          <w:tcPr>
            <w:tcW w:w="1418" w:type="dxa"/>
          </w:tcPr>
          <w:p w:rsidR="005623F9" w:rsidRDefault="005623F9" w:rsidP="00634CEE">
            <w:pPr>
              <w:pStyle w:val="BodyText3"/>
              <w:spacing w:before="120"/>
              <w:ind w:left="0"/>
              <w:jc w:val="both"/>
              <w:rPr>
                <w:i w:val="0"/>
                <w:sz w:val="20"/>
              </w:rPr>
            </w:pPr>
            <w:r>
              <w:rPr>
                <w:i w:val="0"/>
                <w:sz w:val="20"/>
              </w:rPr>
              <w:t>10 Oct 2014</w:t>
            </w:r>
          </w:p>
        </w:tc>
        <w:tc>
          <w:tcPr>
            <w:tcW w:w="2410" w:type="dxa"/>
          </w:tcPr>
          <w:p w:rsidR="005623F9" w:rsidRPr="005634D7" w:rsidRDefault="005623F9" w:rsidP="00634CEE">
            <w:pPr>
              <w:pStyle w:val="BodyText3"/>
              <w:spacing w:before="120"/>
              <w:ind w:left="0"/>
              <w:jc w:val="both"/>
              <w:rPr>
                <w:i w:val="0"/>
                <w:sz w:val="20"/>
              </w:rPr>
            </w:pPr>
          </w:p>
        </w:tc>
        <w:tc>
          <w:tcPr>
            <w:tcW w:w="3402" w:type="dxa"/>
          </w:tcPr>
          <w:p w:rsidR="005623F9" w:rsidRDefault="005623F9" w:rsidP="00634CEE">
            <w:pPr>
              <w:pStyle w:val="BodyText3"/>
              <w:spacing w:beforeLines="60" w:before="144" w:afterLines="60" w:after="144"/>
              <w:ind w:left="0"/>
              <w:contextualSpacing/>
              <w:rPr>
                <w:i w:val="0"/>
                <w:sz w:val="20"/>
              </w:rPr>
            </w:pPr>
            <w:r>
              <w:rPr>
                <w:i w:val="0"/>
                <w:sz w:val="20"/>
              </w:rPr>
              <w:t>Document created with commencement of 2014-18 Work Programme</w:t>
            </w:r>
          </w:p>
          <w:p w:rsidR="005623F9" w:rsidRPr="005634D7" w:rsidRDefault="005623F9" w:rsidP="00634CEE">
            <w:pPr>
              <w:pStyle w:val="BodyText3"/>
              <w:spacing w:beforeLines="60" w:before="144" w:afterLines="60" w:after="144"/>
              <w:ind w:left="0"/>
              <w:contextualSpacing/>
              <w:rPr>
                <w:i w:val="0"/>
                <w:sz w:val="20"/>
              </w:rPr>
            </w:pPr>
            <w:r w:rsidRPr="00C66073">
              <w:rPr>
                <w:i w:val="0"/>
                <w:sz w:val="20"/>
              </w:rPr>
              <w:t>Ta</w:t>
            </w:r>
            <w:r>
              <w:rPr>
                <w:i w:val="0"/>
                <w:sz w:val="20"/>
              </w:rPr>
              <w:t>sk carried forwarded from VTS36</w:t>
            </w:r>
          </w:p>
        </w:tc>
      </w:tr>
      <w:tr w:rsidR="005623F9" w:rsidTr="00634CEE">
        <w:trPr>
          <w:cantSplit/>
          <w:trHeight w:val="489"/>
        </w:trPr>
        <w:tc>
          <w:tcPr>
            <w:tcW w:w="1668" w:type="dxa"/>
          </w:tcPr>
          <w:p w:rsidR="005623F9" w:rsidRDefault="005623F9" w:rsidP="00634CEE">
            <w:pPr>
              <w:pStyle w:val="BodyText3"/>
              <w:tabs>
                <w:tab w:val="clear" w:pos="720"/>
              </w:tabs>
              <w:ind w:left="0"/>
              <w:rPr>
                <w:ins w:id="52" w:author="Neil Trainor" w:date="2016-03-10T17:53:00Z"/>
                <w:i w:val="0"/>
                <w:sz w:val="20"/>
              </w:rPr>
            </w:pPr>
          </w:p>
        </w:tc>
        <w:tc>
          <w:tcPr>
            <w:tcW w:w="708" w:type="dxa"/>
          </w:tcPr>
          <w:p w:rsidR="005623F9" w:rsidRDefault="005623F9" w:rsidP="00634CEE">
            <w:pPr>
              <w:pStyle w:val="BodyText3"/>
              <w:spacing w:before="120"/>
              <w:ind w:left="0"/>
              <w:jc w:val="both"/>
              <w:rPr>
                <w:ins w:id="53" w:author="Neil Trainor" w:date="2016-03-10T17:53:00Z"/>
                <w:i w:val="0"/>
                <w:sz w:val="20"/>
              </w:rPr>
            </w:pPr>
            <w:r>
              <w:rPr>
                <w:i w:val="0"/>
                <w:sz w:val="20"/>
              </w:rPr>
              <w:t>2.0</w:t>
            </w:r>
          </w:p>
        </w:tc>
        <w:tc>
          <w:tcPr>
            <w:tcW w:w="1418" w:type="dxa"/>
          </w:tcPr>
          <w:p w:rsidR="005623F9" w:rsidRDefault="00DD50A5" w:rsidP="00634CEE">
            <w:pPr>
              <w:pStyle w:val="BodyText3"/>
              <w:spacing w:before="120"/>
              <w:ind w:left="0"/>
              <w:jc w:val="both"/>
              <w:rPr>
                <w:ins w:id="54" w:author="Neil Trainor" w:date="2016-03-10T17:53:00Z"/>
                <w:i w:val="0"/>
                <w:sz w:val="20"/>
              </w:rPr>
            </w:pPr>
            <w:r>
              <w:rPr>
                <w:i w:val="0"/>
                <w:sz w:val="20"/>
              </w:rPr>
              <w:t>10 Mar</w:t>
            </w:r>
            <w:r w:rsidR="005623F9">
              <w:rPr>
                <w:i w:val="0"/>
                <w:sz w:val="20"/>
              </w:rPr>
              <w:t xml:space="preserve"> 2016</w:t>
            </w:r>
          </w:p>
        </w:tc>
        <w:tc>
          <w:tcPr>
            <w:tcW w:w="2410" w:type="dxa"/>
          </w:tcPr>
          <w:p w:rsidR="005623F9" w:rsidRPr="005634D7" w:rsidRDefault="005623F9" w:rsidP="00634CEE">
            <w:pPr>
              <w:pStyle w:val="BodyText3"/>
              <w:spacing w:before="120"/>
              <w:ind w:left="0"/>
              <w:jc w:val="both"/>
              <w:rPr>
                <w:ins w:id="55" w:author="Neil Trainor" w:date="2016-03-10T17:53:00Z"/>
                <w:i w:val="0"/>
                <w:sz w:val="20"/>
              </w:rPr>
            </w:pPr>
          </w:p>
        </w:tc>
        <w:tc>
          <w:tcPr>
            <w:tcW w:w="3402" w:type="dxa"/>
          </w:tcPr>
          <w:p w:rsidR="005623F9" w:rsidRDefault="005623F9" w:rsidP="00634CEE">
            <w:pPr>
              <w:pStyle w:val="BodyText3"/>
              <w:spacing w:beforeLines="60" w:before="144" w:afterLines="60" w:after="144"/>
              <w:ind w:left="0"/>
              <w:contextualSpacing/>
              <w:rPr>
                <w:ins w:id="56" w:author="Neil Trainor" w:date="2016-03-10T17:53:00Z"/>
                <w:i w:val="0"/>
                <w:sz w:val="20"/>
              </w:rPr>
            </w:pPr>
            <w:r>
              <w:rPr>
                <w:i w:val="0"/>
                <w:sz w:val="20"/>
              </w:rPr>
              <w:t>“Proposed Approach”</w:t>
            </w:r>
            <w:r w:rsidR="0084490C">
              <w:rPr>
                <w:i w:val="0"/>
                <w:sz w:val="20"/>
              </w:rPr>
              <w:t xml:space="preserve"> prepared and forwarded to members for consideration at VTS42.</w:t>
            </w:r>
          </w:p>
        </w:tc>
      </w:tr>
    </w:tbl>
    <w:p w:rsidR="005623F9" w:rsidRDefault="005623F9"/>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92164" w:rsidP="00C50375">
            <w:pPr>
              <w:pStyle w:val="BodyText3"/>
              <w:spacing w:before="0" w:after="0"/>
              <w:ind w:left="0"/>
              <w:jc w:val="center"/>
              <w:rPr>
                <w:b/>
                <w:i w:val="0"/>
                <w:sz w:val="24"/>
                <w:szCs w:val="24"/>
              </w:rPr>
            </w:pPr>
            <w:r>
              <w:rPr>
                <w:b/>
                <w:i w:val="0"/>
                <w:sz w:val="24"/>
                <w:szCs w:val="24"/>
              </w:rPr>
              <w:lastRenderedPageBreak/>
              <w:t>V</w:t>
            </w:r>
            <w:r w:rsidR="00C50375">
              <w:rPr>
                <w:b/>
                <w:i w:val="0"/>
                <w:sz w:val="24"/>
                <w:szCs w:val="24"/>
              </w:rPr>
              <w:t>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57" w:name="_Toc445413461"/>
            <w:r>
              <w:t xml:space="preserve">1.4.3 </w:t>
            </w:r>
            <w:r w:rsidR="00C50375" w:rsidRPr="00C50375">
              <w:t>Develop and conduct a global VTS Questionnaire</w:t>
            </w:r>
            <w:bookmarkEnd w:id="57"/>
          </w:p>
        </w:tc>
      </w:tr>
      <w:tr w:rsidR="005F1945" w:rsidTr="00C50375">
        <w:trPr>
          <w:cantSplit/>
          <w:trHeight w:val="854"/>
        </w:trPr>
        <w:tc>
          <w:tcPr>
            <w:tcW w:w="1668" w:type="dxa"/>
          </w:tcPr>
          <w:p w:rsidR="005F1945" w:rsidRPr="000366B9" w:rsidRDefault="005F1945" w:rsidP="00933450">
            <w:pPr>
              <w:pStyle w:val="BodyText3"/>
              <w:tabs>
                <w:tab w:val="clear" w:pos="720"/>
              </w:tabs>
              <w:spacing w:before="120"/>
              <w:ind w:left="0"/>
              <w:rPr>
                <w:i w:val="0"/>
                <w:sz w:val="20"/>
              </w:rPr>
            </w:pPr>
            <w:r>
              <w:rPr>
                <w:i w:val="0"/>
                <w:sz w:val="20"/>
              </w:rPr>
              <w:t>Objectives of the task</w:t>
            </w:r>
          </w:p>
        </w:tc>
        <w:tc>
          <w:tcPr>
            <w:tcW w:w="7938" w:type="dxa"/>
            <w:gridSpan w:val="4"/>
          </w:tcPr>
          <w:p w:rsidR="005F1945" w:rsidRPr="00933450" w:rsidRDefault="005F1945" w:rsidP="00610625">
            <w:pPr>
              <w:pStyle w:val="BodyText3"/>
              <w:spacing w:before="120"/>
              <w:ind w:left="0"/>
              <w:jc w:val="both"/>
              <w:rPr>
                <w:i w:val="0"/>
                <w:sz w:val="20"/>
              </w:rPr>
            </w:pPr>
            <w:r>
              <w:rPr>
                <w:i w:val="0"/>
                <w:sz w:val="20"/>
              </w:rPr>
              <w:t>Collect statistical information on VTS through a stand-alone questionnaire for getting knowledge on the VTS globally</w:t>
            </w:r>
          </w:p>
        </w:tc>
      </w:tr>
      <w:tr w:rsidR="005F1945" w:rsidTr="00C50375">
        <w:trPr>
          <w:cantSplit/>
          <w:trHeight w:val="854"/>
        </w:trPr>
        <w:tc>
          <w:tcPr>
            <w:tcW w:w="1668" w:type="dxa"/>
          </w:tcPr>
          <w:p w:rsidR="005F1945" w:rsidRPr="00AE0F5A" w:rsidRDefault="005F1945"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F1945" w:rsidRPr="00933450" w:rsidRDefault="005F1945" w:rsidP="00D66D40">
            <w:pPr>
              <w:pStyle w:val="BodyText3"/>
              <w:spacing w:before="120"/>
              <w:ind w:left="0"/>
              <w:jc w:val="both"/>
              <w:rPr>
                <w:i w:val="0"/>
                <w:sz w:val="20"/>
              </w:rPr>
            </w:pPr>
            <w:r>
              <w:rPr>
                <w:i w:val="0"/>
                <w:sz w:val="20"/>
              </w:rPr>
              <w:t xml:space="preserve">VTS Questionnaire </w:t>
            </w:r>
            <w:r w:rsidR="00D66D40">
              <w:rPr>
                <w:i w:val="0"/>
                <w:sz w:val="20"/>
              </w:rPr>
              <w:t>conducted and Report released at VTS Symposium 2016</w:t>
            </w:r>
          </w:p>
        </w:tc>
      </w:tr>
      <w:tr w:rsidR="005F1945" w:rsidTr="00C50375">
        <w:trPr>
          <w:cantSplit/>
          <w:trHeight w:val="854"/>
        </w:trPr>
        <w:tc>
          <w:tcPr>
            <w:tcW w:w="1668" w:type="dxa"/>
          </w:tcPr>
          <w:p w:rsidR="005F1945" w:rsidRDefault="005F1945"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5F1945" w:rsidRDefault="005F1945" w:rsidP="00610625">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5F1945" w:rsidRDefault="005F1945" w:rsidP="00610625">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5F1945" w:rsidRPr="00933450" w:rsidRDefault="005F1945" w:rsidP="00610625">
            <w:pPr>
              <w:pStyle w:val="BodyText3"/>
              <w:spacing w:before="120"/>
              <w:ind w:left="0"/>
              <w:jc w:val="both"/>
              <w:rPr>
                <w:i w:val="0"/>
                <w:sz w:val="20"/>
              </w:rPr>
            </w:pPr>
            <w:r w:rsidRPr="00A11A2E">
              <w:rPr>
                <w:b/>
                <w:i w:val="0"/>
                <w:sz w:val="20"/>
              </w:rPr>
              <w:t>Priority</w:t>
            </w:r>
            <w:r w:rsidRPr="00A11A2E">
              <w:rPr>
                <w:i w:val="0"/>
                <w:sz w:val="20"/>
              </w:rPr>
              <w:t xml:space="preserve"> - </w:t>
            </w:r>
            <w:r>
              <w:rPr>
                <w:i w:val="0"/>
                <w:sz w:val="20"/>
              </w:rPr>
              <w:t>P4: Develop guidance for the delivery of VTS, including communications, human factors, qualifications, and training</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338B6" w:rsidRDefault="006338B6" w:rsidP="006338B6">
            <w:pPr>
              <w:pStyle w:val="BodyText3"/>
              <w:spacing w:before="120"/>
              <w:jc w:val="both"/>
              <w:rPr>
                <w:sz w:val="20"/>
                <w:lang w:val="en-CA"/>
              </w:rPr>
            </w:pPr>
            <w:r>
              <w:rPr>
                <w:sz w:val="20"/>
                <w:lang w:val="en-CA"/>
              </w:rPr>
              <w:t>Session number:</w:t>
            </w:r>
          </w:p>
          <w:p w:rsidR="006338B6" w:rsidRDefault="006338B6" w:rsidP="006338B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58272" behindDoc="0" locked="0" layoutInCell="1" allowOverlap="1" wp14:anchorId="22CD3EFF" wp14:editId="36F6811F">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5F1945" w:rsidRDefault="0077299A"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086" style="position:absolute;left:0;text-align:left;margin-left:50.8pt;margin-top:13.3pt;width:21.6pt;height:21.6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ReJwIAAFI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JknkXicCAABSBAAADgAAAAAAAAAAAAAAAAAuAgAAZHJzL2Uyb0Rv&#10;Yy54bWxQSwECLQAUAAYACAAAACEAL0aMNd0AAAAJAQAADwAAAAAAAAAAAAAAAACBBAAAZHJzL2Rv&#10;d25yZXYueG1sUEsFBgAAAAAEAAQA8wAAAIsFAAAAAA==&#10;">
                      <v:textbox>
                        <w:txbxContent>
                          <w:p w:rsidR="0077299A" w:rsidRPr="005F1945" w:rsidRDefault="0077299A" w:rsidP="006338B6">
                            <w:pPr>
                              <w:rPr>
                                <w:lang w:val="nl-NL"/>
                              </w:rPr>
                            </w:pPr>
                            <w:r>
                              <w:rPr>
                                <w:lang w:val="nl-NL"/>
                              </w:rP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7248" behindDoc="0" locked="0" layoutInCell="1" allowOverlap="1" wp14:anchorId="29C45CDA" wp14:editId="6D2AE1D2">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ins w:id="58" w:author="Neil Trainor" w:date="2016-03-10T17:54:00Z">
                                    <w: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1" o:spid="_x0000_s1087" style="position:absolute;left:0;text-align:left;margin-left:96pt;margin-top:13.3pt;width:21.6pt;height:21.6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w3svLKAIAAFIEAAAOAAAAAAAAAAAAAAAAAC4CAABkcnMvZTJv&#10;RG9jLnhtbFBLAQItABQABgAIAAAAIQDP0zhp3gAAAAkBAAAPAAAAAAAAAAAAAAAAAIIEAABkcnMv&#10;ZG93bnJldi54bWxQSwUGAAAAAAQABADzAAAAjQUAAAAA&#10;">
                      <v:textbox>
                        <w:txbxContent>
                          <w:p w:rsidR="0077299A" w:rsidRDefault="0077299A" w:rsidP="006338B6">
                            <w:pPr>
                              <w:jc w:val="center"/>
                            </w:pPr>
                            <w:ins w:id="59" w:author="Neil Trainor" w:date="2016-03-10T17:54:00Z">
                              <w:r>
                                <w:t>X</w:t>
                              </w:r>
                            </w:ins>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6224" behindDoc="0" locked="0" layoutInCell="1" allowOverlap="1" wp14:anchorId="21263232" wp14:editId="51607A36">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ins w:id="59" w:author="Neil Trainor" w:date="2016-03-10T17:54:00Z">
                                    <w: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088" style="position:absolute;left:0;text-align:left;margin-left:141.2pt;margin-top:13.3pt;width:21.6pt;height:21.6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LYcqvKAIAAFIEAAAOAAAAAAAAAAAAAAAAAC4CAABkcnMvZTJv&#10;RG9jLnhtbFBLAQItABQABgAIAAAAIQAS5fw73gAAAAkBAAAPAAAAAAAAAAAAAAAAAIIEAABkcnMv&#10;ZG93bnJldi54bWxQSwUGAAAAAAQABADzAAAAjQUAAAAA&#10;">
                      <v:textbox>
                        <w:txbxContent>
                          <w:p w:rsidR="0077299A" w:rsidRDefault="0077299A" w:rsidP="006338B6">
                            <w:pPr>
                              <w:jc w:val="center"/>
                            </w:pPr>
                            <w:ins w:id="61" w:author="Neil Trainor" w:date="2016-03-10T17:54:00Z">
                              <w:r>
                                <w:t>X</w:t>
                              </w:r>
                            </w:ins>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5200" behindDoc="0" locked="0" layoutInCell="1" allowOverlap="1" wp14:anchorId="7D3D3F7B" wp14:editId="31B95808">
                      <wp:simplePos x="0" y="0"/>
                      <wp:positionH relativeFrom="column">
                        <wp:posOffset>2399665</wp:posOffset>
                      </wp:positionH>
                      <wp:positionV relativeFrom="paragraph">
                        <wp:posOffset>168910</wp:posOffset>
                      </wp:positionV>
                      <wp:extent cx="274320" cy="274320"/>
                      <wp:effectExtent l="0" t="0" r="11430" b="11430"/>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pPr>
                                    <w:jc w:val="center"/>
                                    <w:pPrChange w:id="60" w:author="Neil Trainor" w:date="2016-03-10T17:56:00Z">
                                      <w:pPr/>
                                    </w:pPrChange>
                                  </w:pPr>
                                  <w:ins w:id="61" w:author="Neil Trainor" w:date="2016-03-10T17:56:00Z">
                                    <w: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089" style="position:absolute;left:0;text-align:left;margin-left:188.95pt;margin-top:13.3pt;width:21.6pt;height:21.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XfblOigCAABSBAAADgAAAAAAAAAAAAAAAAAuAgAAZHJzL2Uy&#10;b0RvYy54bWxQSwECLQAUAAYACAAAACEAG37jl98AAAAJAQAADwAAAAAAAAAAAAAAAACCBAAAZHJz&#10;L2Rvd25yZXYueG1sUEsFBgAAAAAEAAQA8wAAAI4FAAAAAA==&#10;">
                      <v:textbox>
                        <w:txbxContent>
                          <w:p w:rsidR="0077299A" w:rsidRDefault="0077299A">
                            <w:pPr>
                              <w:jc w:val="center"/>
                              <w:pPrChange w:id="64" w:author="Neil Trainor" w:date="2016-03-10T17:56:00Z">
                                <w:pPr/>
                              </w:pPrChange>
                            </w:pPr>
                            <w:ins w:id="65" w:author="Neil Trainor" w:date="2016-03-10T17:56:00Z">
                              <w:r>
                                <w:t>X</w:t>
                              </w:r>
                            </w:ins>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4176" behindDoc="0" locked="0" layoutInCell="1" allowOverlap="1" wp14:anchorId="2E72F89C" wp14:editId="0BB83A03">
                      <wp:simplePos x="0" y="0"/>
                      <wp:positionH relativeFrom="column">
                        <wp:posOffset>3072130</wp:posOffset>
                      </wp:positionH>
                      <wp:positionV relativeFrom="paragraph">
                        <wp:posOffset>168910</wp:posOffset>
                      </wp:positionV>
                      <wp:extent cx="274320" cy="274320"/>
                      <wp:effectExtent l="6985" t="10160" r="13970" b="10795"/>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4" o:spid="_x0000_s1026" style="position:absolute;margin-left:241.9pt;margin-top:13.3pt;width:21.6pt;height:21.6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3ifsqB8CAAA/BAAADgAAAAAAAAAAAAAAAAAuAgAAZHJzL2Uyb0RvYy54bWxQ&#10;SwECLQAUAAYACAAAACEAVTntIN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3152" behindDoc="0" locked="0" layoutInCell="1" allowOverlap="1" wp14:anchorId="3596478D" wp14:editId="6143CA7B">
                      <wp:simplePos x="0" y="0"/>
                      <wp:positionH relativeFrom="column">
                        <wp:posOffset>3834765</wp:posOffset>
                      </wp:positionH>
                      <wp:positionV relativeFrom="paragraph">
                        <wp:posOffset>168910</wp:posOffset>
                      </wp:positionV>
                      <wp:extent cx="274320" cy="274320"/>
                      <wp:effectExtent l="7620" t="10160" r="13335" b="10795"/>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5" o:spid="_x0000_s1026" style="position:absolute;margin-left:301.95pt;margin-top:13.3pt;width:21.6pt;height:21.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Ryt5Bh8CAAA/BAAADgAAAAAAAAAAAAAAAAAuAgAAZHJzL2Uyb0RvYy54bWxQ&#10;SwECLQAUAAYACAAAACEAJynVK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9296" behindDoc="0" locked="0" layoutInCell="1" allowOverlap="1" wp14:anchorId="00BBBDDC" wp14:editId="3D6F46FC">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5F1945" w:rsidRDefault="0077299A"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090" style="position:absolute;left:0;text-align:left;margin-left:2.5pt;margin-top:13.3pt;width:21.6pt;height:21.6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NGsfJQpAgAAUgQAAA4AAAAAAAAAAAAAAAAALgIAAGRycy9lMm9E&#10;b2MueG1sUEsBAi0AFAAGAAgAAAAhAFO2BG3cAAAABgEAAA8AAAAAAAAAAAAAAAAAgwQAAGRycy9k&#10;b3ducmV2LnhtbFBLBQYAAAAABAAEAPMAAACMBQAAAAA=&#10;">
                      <v:textbox>
                        <w:txbxContent>
                          <w:p w:rsidR="0077299A" w:rsidRPr="005F1945" w:rsidRDefault="0077299A" w:rsidP="006338B6">
                            <w:pPr>
                              <w:rPr>
                                <w:lang w:val="nl-NL"/>
                              </w:rPr>
                            </w:pPr>
                            <w:r>
                              <w:rPr>
                                <w:lang w:val="nl-NL"/>
                              </w:rPr>
                              <w:t>X</w:t>
                            </w:r>
                          </w:p>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5F1945" w:rsidRDefault="005F1945" w:rsidP="005F1945">
            <w:pPr>
              <w:pStyle w:val="BodyText3"/>
              <w:numPr>
                <w:ilvl w:val="0"/>
                <w:numId w:val="4"/>
              </w:numPr>
              <w:spacing w:before="120"/>
              <w:jc w:val="both"/>
              <w:rPr>
                <w:i w:val="0"/>
                <w:sz w:val="20"/>
              </w:rPr>
            </w:pPr>
            <w:r>
              <w:rPr>
                <w:i w:val="0"/>
                <w:sz w:val="20"/>
              </w:rPr>
              <w:t>WG1 to create a stand-alone questionnaire for VTS (VTS38)</w:t>
            </w:r>
          </w:p>
          <w:p w:rsidR="005F1945" w:rsidRDefault="005F1945" w:rsidP="005F1945">
            <w:pPr>
              <w:pStyle w:val="BodyText3"/>
              <w:numPr>
                <w:ilvl w:val="0"/>
                <w:numId w:val="4"/>
              </w:numPr>
              <w:spacing w:before="120"/>
              <w:jc w:val="both"/>
              <w:rPr>
                <w:i w:val="0"/>
                <w:sz w:val="20"/>
              </w:rPr>
            </w:pPr>
            <w:r>
              <w:rPr>
                <w:i w:val="0"/>
                <w:sz w:val="20"/>
              </w:rPr>
              <w:t>WG2 and 3 to comment and to make additional input at VTS39 (April 2015)</w:t>
            </w:r>
          </w:p>
          <w:p w:rsidR="005F1945" w:rsidRDefault="005F1945" w:rsidP="005F1945">
            <w:pPr>
              <w:pStyle w:val="BodyText3"/>
              <w:numPr>
                <w:ilvl w:val="0"/>
                <w:numId w:val="4"/>
              </w:numPr>
              <w:spacing w:before="120"/>
              <w:jc w:val="both"/>
              <w:rPr>
                <w:i w:val="0"/>
                <w:sz w:val="20"/>
              </w:rPr>
            </w:pPr>
            <w:r>
              <w:rPr>
                <w:i w:val="0"/>
                <w:sz w:val="20"/>
              </w:rPr>
              <w:t>VTS Committee to finalize questionnaire and to forward to Council for approval (VTS39)</w:t>
            </w:r>
          </w:p>
          <w:p w:rsidR="005F1945" w:rsidRDefault="005F1945" w:rsidP="005F1945">
            <w:pPr>
              <w:pStyle w:val="BodyText3"/>
              <w:numPr>
                <w:ilvl w:val="0"/>
                <w:numId w:val="4"/>
              </w:numPr>
              <w:spacing w:before="120"/>
              <w:jc w:val="both"/>
              <w:rPr>
                <w:i w:val="0"/>
                <w:sz w:val="20"/>
              </w:rPr>
            </w:pPr>
            <w:r>
              <w:rPr>
                <w:i w:val="0"/>
                <w:sz w:val="20"/>
              </w:rPr>
              <w:t>VTS Committee (through IALA Secretariat) to send out VTS questionnaire to Competent Authorities (post VTS39)</w:t>
            </w:r>
          </w:p>
          <w:p w:rsidR="00C50375" w:rsidRPr="005B50FB" w:rsidRDefault="005F1945" w:rsidP="005F1945">
            <w:pPr>
              <w:pStyle w:val="BodyText3"/>
              <w:numPr>
                <w:ilvl w:val="0"/>
                <w:numId w:val="4"/>
              </w:numPr>
              <w:spacing w:before="120"/>
              <w:jc w:val="both"/>
              <w:rPr>
                <w:i w:val="0"/>
                <w:sz w:val="20"/>
              </w:rPr>
            </w:pPr>
            <w:r>
              <w:rPr>
                <w:i w:val="0"/>
                <w:sz w:val="20"/>
              </w:rPr>
              <w:t>Result of the questionnaire to be presented at VTS Symposium (August 2016)</w:t>
            </w: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89430C" w:rsidP="00C50375">
            <w:pPr>
              <w:pStyle w:val="BodyText3"/>
              <w:ind w:left="0"/>
              <w:jc w:val="both"/>
              <w:rPr>
                <w:b/>
                <w:i w:val="0"/>
                <w:sz w:val="20"/>
              </w:rPr>
            </w:pPr>
            <w:r>
              <w:rPr>
                <w:b/>
                <w:i w:val="0"/>
                <w:sz w:val="20"/>
              </w:rPr>
              <w:t>Status</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341A16" w:rsidP="00D66D40">
            <w:pPr>
              <w:pStyle w:val="BodyText3"/>
              <w:spacing w:before="0" w:after="0"/>
              <w:ind w:left="0"/>
              <w:jc w:val="both"/>
              <w:rPr>
                <w:i w:val="0"/>
                <w:sz w:val="20"/>
              </w:rPr>
            </w:pPr>
            <w:r>
              <w:rPr>
                <w:i w:val="0"/>
                <w:sz w:val="20"/>
              </w:rPr>
              <w:t>1.0</w:t>
            </w:r>
          </w:p>
        </w:tc>
        <w:tc>
          <w:tcPr>
            <w:tcW w:w="1418" w:type="dxa"/>
          </w:tcPr>
          <w:p w:rsidR="00C50375" w:rsidRDefault="00341A16" w:rsidP="00D66D40">
            <w:pPr>
              <w:pStyle w:val="BodyText3"/>
              <w:spacing w:before="0" w:after="0"/>
              <w:ind w:left="0"/>
              <w:jc w:val="both"/>
              <w:rPr>
                <w:i w:val="0"/>
                <w:sz w:val="20"/>
              </w:rPr>
            </w:pPr>
            <w:r>
              <w:rPr>
                <w:i w:val="0"/>
                <w:sz w:val="20"/>
              </w:rPr>
              <w:t>10 Oct 2014</w:t>
            </w:r>
          </w:p>
        </w:tc>
        <w:tc>
          <w:tcPr>
            <w:tcW w:w="2410" w:type="dxa"/>
          </w:tcPr>
          <w:p w:rsidR="00C50375" w:rsidRPr="005634D7" w:rsidRDefault="00C50375" w:rsidP="00D66D40">
            <w:pPr>
              <w:pStyle w:val="BodyText3"/>
              <w:spacing w:before="0" w:after="0"/>
              <w:ind w:left="0"/>
              <w:jc w:val="both"/>
              <w:rPr>
                <w:i w:val="0"/>
                <w:sz w:val="20"/>
              </w:rPr>
            </w:pPr>
          </w:p>
        </w:tc>
        <w:tc>
          <w:tcPr>
            <w:tcW w:w="3402" w:type="dxa"/>
          </w:tcPr>
          <w:p w:rsidR="00C50375" w:rsidRPr="005634D7" w:rsidRDefault="0048322A" w:rsidP="00D66D40">
            <w:pPr>
              <w:pStyle w:val="BodyText3"/>
              <w:spacing w:before="0" w:after="0"/>
              <w:ind w:left="0"/>
              <w:rPr>
                <w:i w:val="0"/>
                <w:sz w:val="20"/>
              </w:rPr>
            </w:pPr>
            <w:r w:rsidRPr="0048322A">
              <w:rPr>
                <w:i w:val="0"/>
                <w:sz w:val="20"/>
              </w:rPr>
              <w:t>Document created with commencement of 2014-18 Work Programme</w:t>
            </w:r>
          </w:p>
        </w:tc>
      </w:tr>
      <w:tr w:rsidR="00C50375" w:rsidTr="00D66D40">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shd w:val="clear" w:color="auto" w:fill="FFFFFF" w:themeFill="background1"/>
          </w:tcPr>
          <w:p w:rsidR="00C50375" w:rsidRPr="00C66073" w:rsidRDefault="00C66073" w:rsidP="00D66D40">
            <w:pPr>
              <w:pStyle w:val="BodyText3"/>
              <w:spacing w:before="0" w:after="0"/>
              <w:ind w:left="0"/>
              <w:jc w:val="both"/>
              <w:rPr>
                <w:i w:val="0"/>
                <w:sz w:val="20"/>
              </w:rPr>
            </w:pPr>
            <w:r w:rsidRPr="00C66073">
              <w:rPr>
                <w:i w:val="0"/>
                <w:sz w:val="20"/>
              </w:rPr>
              <w:t>2.0</w:t>
            </w:r>
          </w:p>
        </w:tc>
        <w:tc>
          <w:tcPr>
            <w:tcW w:w="1418" w:type="dxa"/>
            <w:shd w:val="clear" w:color="auto" w:fill="FFFFFF" w:themeFill="background1"/>
          </w:tcPr>
          <w:p w:rsidR="00C50375" w:rsidRPr="00C66073" w:rsidRDefault="00C66073" w:rsidP="00D66D40">
            <w:pPr>
              <w:pStyle w:val="BodyText3"/>
              <w:spacing w:before="0" w:after="0"/>
              <w:ind w:left="0"/>
              <w:jc w:val="both"/>
              <w:rPr>
                <w:i w:val="0"/>
                <w:sz w:val="20"/>
              </w:rPr>
            </w:pPr>
            <w:r w:rsidRPr="00C66073">
              <w:rPr>
                <w:i w:val="0"/>
                <w:sz w:val="20"/>
              </w:rPr>
              <w:t>17 Apr 2015</w:t>
            </w:r>
          </w:p>
        </w:tc>
        <w:tc>
          <w:tcPr>
            <w:tcW w:w="2410" w:type="dxa"/>
            <w:shd w:val="clear" w:color="auto" w:fill="FFFFFF" w:themeFill="background1"/>
          </w:tcPr>
          <w:p w:rsidR="00C50375" w:rsidRPr="005634D7" w:rsidRDefault="00C66073" w:rsidP="00D66D40">
            <w:pPr>
              <w:pStyle w:val="BodyText3"/>
              <w:spacing w:before="0" w:after="0"/>
              <w:ind w:left="0"/>
              <w:jc w:val="both"/>
              <w:rPr>
                <w:i w:val="0"/>
                <w:sz w:val="20"/>
              </w:rPr>
            </w:pPr>
            <w:r>
              <w:rPr>
                <w:i w:val="0"/>
                <w:sz w:val="20"/>
              </w:rPr>
              <w:t>Questionnaire finalised</w:t>
            </w:r>
          </w:p>
        </w:tc>
        <w:tc>
          <w:tcPr>
            <w:tcW w:w="3402" w:type="dxa"/>
            <w:shd w:val="clear" w:color="auto" w:fill="FFFFFF" w:themeFill="background1"/>
          </w:tcPr>
          <w:p w:rsidR="00DD50A5" w:rsidRDefault="00DD50A5" w:rsidP="00D66D40">
            <w:pPr>
              <w:pStyle w:val="BodyText3"/>
              <w:spacing w:before="0" w:after="0"/>
              <w:ind w:left="0"/>
              <w:jc w:val="both"/>
              <w:rPr>
                <w:i w:val="0"/>
                <w:sz w:val="20"/>
              </w:rPr>
            </w:pPr>
            <w:r>
              <w:rPr>
                <w:i w:val="0"/>
                <w:sz w:val="20"/>
              </w:rPr>
              <w:t>Completed</w:t>
            </w:r>
          </w:p>
          <w:p w:rsidR="00C50375" w:rsidRPr="005634D7" w:rsidRDefault="00383D66" w:rsidP="00D66D40">
            <w:pPr>
              <w:pStyle w:val="BodyText3"/>
              <w:spacing w:before="0" w:after="0"/>
              <w:ind w:left="0"/>
              <w:jc w:val="both"/>
              <w:rPr>
                <w:i w:val="0"/>
                <w:sz w:val="20"/>
              </w:rPr>
            </w:pPr>
            <w:r>
              <w:rPr>
                <w:i w:val="0"/>
                <w:sz w:val="20"/>
              </w:rPr>
              <w:t>Draft c</w:t>
            </w:r>
            <w:r w:rsidR="00C66073">
              <w:rPr>
                <w:i w:val="0"/>
                <w:sz w:val="20"/>
              </w:rPr>
              <w:t xml:space="preserve">ompleted at VTS39 and forwarded to </w:t>
            </w:r>
            <w:r w:rsidR="00D66D40">
              <w:rPr>
                <w:i w:val="0"/>
                <w:sz w:val="20"/>
              </w:rPr>
              <w:t>IALA</w:t>
            </w:r>
            <w:r w:rsidR="00C66073">
              <w:rPr>
                <w:i w:val="0"/>
                <w:sz w:val="20"/>
              </w:rPr>
              <w:t xml:space="preserve"> for </w:t>
            </w:r>
            <w:r w:rsidR="00D66D40">
              <w:rPr>
                <w:i w:val="0"/>
                <w:sz w:val="20"/>
              </w:rPr>
              <w:t>approval</w:t>
            </w:r>
          </w:p>
        </w:tc>
      </w:tr>
      <w:tr w:rsidR="00D66D40" w:rsidTr="00D66D40">
        <w:trPr>
          <w:cantSplit/>
          <w:trHeight w:val="489"/>
        </w:trPr>
        <w:tc>
          <w:tcPr>
            <w:tcW w:w="1668" w:type="dxa"/>
          </w:tcPr>
          <w:p w:rsidR="00D66D40" w:rsidRDefault="00D66D40" w:rsidP="00C50375">
            <w:pPr>
              <w:pStyle w:val="BodyText3"/>
              <w:tabs>
                <w:tab w:val="clear" w:pos="720"/>
              </w:tabs>
              <w:ind w:left="0"/>
              <w:rPr>
                <w:i w:val="0"/>
                <w:sz w:val="20"/>
              </w:rPr>
            </w:pPr>
          </w:p>
        </w:tc>
        <w:tc>
          <w:tcPr>
            <w:tcW w:w="708" w:type="dxa"/>
            <w:shd w:val="clear" w:color="auto" w:fill="FFFFFF" w:themeFill="background1"/>
          </w:tcPr>
          <w:p w:rsidR="00D66D40" w:rsidRPr="00C66073" w:rsidRDefault="0089430C" w:rsidP="00D66D40">
            <w:pPr>
              <w:pStyle w:val="BodyText3"/>
              <w:spacing w:before="0" w:after="0"/>
              <w:ind w:left="0"/>
              <w:jc w:val="both"/>
              <w:rPr>
                <w:i w:val="0"/>
                <w:sz w:val="20"/>
              </w:rPr>
            </w:pPr>
            <w:r>
              <w:rPr>
                <w:i w:val="0"/>
                <w:sz w:val="20"/>
              </w:rPr>
              <w:t>3.0</w:t>
            </w:r>
          </w:p>
        </w:tc>
        <w:tc>
          <w:tcPr>
            <w:tcW w:w="1418" w:type="dxa"/>
            <w:shd w:val="clear" w:color="auto" w:fill="FFFFFF" w:themeFill="background1"/>
          </w:tcPr>
          <w:p w:rsidR="00D66D40" w:rsidRPr="00C66073" w:rsidRDefault="0089430C" w:rsidP="00D66D40">
            <w:pPr>
              <w:pStyle w:val="BodyText3"/>
              <w:spacing w:before="0" w:after="0"/>
              <w:ind w:left="0"/>
              <w:jc w:val="both"/>
              <w:rPr>
                <w:i w:val="0"/>
                <w:sz w:val="20"/>
              </w:rPr>
            </w:pPr>
            <w:r>
              <w:rPr>
                <w:i w:val="0"/>
                <w:sz w:val="20"/>
              </w:rPr>
              <w:t>29 May 2015</w:t>
            </w:r>
          </w:p>
        </w:tc>
        <w:tc>
          <w:tcPr>
            <w:tcW w:w="2410" w:type="dxa"/>
            <w:shd w:val="clear" w:color="auto" w:fill="FFFFFF" w:themeFill="background1"/>
          </w:tcPr>
          <w:p w:rsidR="00D66D40" w:rsidRDefault="00D66D40" w:rsidP="00D66D40">
            <w:pPr>
              <w:pStyle w:val="BodyText3"/>
              <w:spacing w:before="0" w:after="0"/>
              <w:ind w:left="0"/>
              <w:jc w:val="both"/>
              <w:rPr>
                <w:i w:val="0"/>
                <w:sz w:val="20"/>
              </w:rPr>
            </w:pPr>
          </w:p>
        </w:tc>
        <w:tc>
          <w:tcPr>
            <w:tcW w:w="3402" w:type="dxa"/>
            <w:shd w:val="clear" w:color="auto" w:fill="FFFFFF" w:themeFill="background1"/>
          </w:tcPr>
          <w:p w:rsidR="0089430C" w:rsidRDefault="00D66D40" w:rsidP="0089430C">
            <w:pPr>
              <w:pStyle w:val="BodyText3"/>
              <w:spacing w:before="0" w:after="0"/>
              <w:ind w:left="0"/>
              <w:jc w:val="both"/>
              <w:rPr>
                <w:i w:val="0"/>
                <w:sz w:val="20"/>
              </w:rPr>
            </w:pPr>
            <w:r>
              <w:rPr>
                <w:i w:val="0"/>
                <w:sz w:val="20"/>
              </w:rPr>
              <w:t xml:space="preserve">Approved by </w:t>
            </w:r>
            <w:r w:rsidR="0089430C">
              <w:rPr>
                <w:i w:val="0"/>
                <w:sz w:val="20"/>
              </w:rPr>
              <w:t>Council</w:t>
            </w:r>
          </w:p>
          <w:p w:rsidR="00D66D40" w:rsidRPr="0089430C" w:rsidRDefault="0089430C" w:rsidP="0089430C">
            <w:pPr>
              <w:pStyle w:val="BodyText3"/>
              <w:numPr>
                <w:ilvl w:val="0"/>
                <w:numId w:val="23"/>
              </w:numPr>
              <w:spacing w:before="0" w:after="0"/>
              <w:jc w:val="both"/>
              <w:rPr>
                <w:i w:val="0"/>
                <w:sz w:val="20"/>
              </w:rPr>
            </w:pPr>
            <w:r>
              <w:rPr>
                <w:i w:val="0"/>
                <w:sz w:val="20"/>
              </w:rPr>
              <w:t xml:space="preserve">Council </w:t>
            </w:r>
            <w:r w:rsidRPr="0089430C">
              <w:rPr>
                <w:i w:val="0"/>
                <w:sz w:val="20"/>
              </w:rPr>
              <w:t>approved that the VTS questionnaire, after its review by LAP, be circulated to all</w:t>
            </w:r>
            <w:r>
              <w:rPr>
                <w:i w:val="0"/>
                <w:sz w:val="20"/>
              </w:rPr>
              <w:t xml:space="preserve"> I</w:t>
            </w:r>
            <w:r w:rsidRPr="0089430C">
              <w:rPr>
                <w:i w:val="0"/>
                <w:sz w:val="20"/>
              </w:rPr>
              <w:t>ALA Members and its results published anonymously on the IALA Website</w:t>
            </w:r>
          </w:p>
        </w:tc>
      </w:tr>
      <w:tr w:rsidR="0089430C" w:rsidTr="00D66D40">
        <w:trPr>
          <w:cantSplit/>
          <w:trHeight w:val="489"/>
        </w:trPr>
        <w:tc>
          <w:tcPr>
            <w:tcW w:w="1668" w:type="dxa"/>
          </w:tcPr>
          <w:p w:rsidR="0089430C" w:rsidRDefault="0089430C" w:rsidP="00D66D40">
            <w:pPr>
              <w:pStyle w:val="BodyText3"/>
              <w:tabs>
                <w:tab w:val="clear" w:pos="720"/>
              </w:tabs>
              <w:ind w:left="0"/>
              <w:rPr>
                <w:i w:val="0"/>
                <w:sz w:val="20"/>
              </w:rPr>
            </w:pPr>
          </w:p>
        </w:tc>
        <w:tc>
          <w:tcPr>
            <w:tcW w:w="708" w:type="dxa"/>
            <w:shd w:val="clear" w:color="auto" w:fill="FFFFFF" w:themeFill="background1"/>
          </w:tcPr>
          <w:p w:rsidR="0089430C" w:rsidRPr="00C66073" w:rsidRDefault="0089430C" w:rsidP="0077299A">
            <w:pPr>
              <w:pStyle w:val="BodyText3"/>
              <w:spacing w:before="0" w:after="0"/>
              <w:ind w:left="0"/>
              <w:jc w:val="both"/>
              <w:rPr>
                <w:i w:val="0"/>
                <w:sz w:val="20"/>
              </w:rPr>
            </w:pPr>
            <w:r>
              <w:rPr>
                <w:i w:val="0"/>
                <w:sz w:val="20"/>
              </w:rPr>
              <w:t>3.0</w:t>
            </w:r>
          </w:p>
        </w:tc>
        <w:tc>
          <w:tcPr>
            <w:tcW w:w="1418" w:type="dxa"/>
            <w:shd w:val="clear" w:color="auto" w:fill="FFFFFF" w:themeFill="background1"/>
          </w:tcPr>
          <w:p w:rsidR="0089430C" w:rsidRPr="00C66073" w:rsidRDefault="0089430C" w:rsidP="0077299A">
            <w:pPr>
              <w:pStyle w:val="BodyText3"/>
              <w:spacing w:before="0" w:after="0"/>
              <w:ind w:left="0"/>
              <w:jc w:val="both"/>
              <w:rPr>
                <w:ins w:id="62" w:author="Neil Trainor" w:date="2016-03-10T17:54:00Z"/>
                <w:i w:val="0"/>
                <w:sz w:val="20"/>
              </w:rPr>
            </w:pPr>
            <w:ins w:id="63" w:author="Neil Trainor" w:date="2016-03-10T17:55:00Z">
              <w:r>
                <w:rPr>
                  <w:i w:val="0"/>
                  <w:sz w:val="20"/>
                </w:rPr>
                <w:t>23 Oct 2015</w:t>
              </w:r>
            </w:ins>
          </w:p>
        </w:tc>
        <w:tc>
          <w:tcPr>
            <w:tcW w:w="2410" w:type="dxa"/>
            <w:shd w:val="clear" w:color="auto" w:fill="FFFFFF" w:themeFill="background1"/>
          </w:tcPr>
          <w:p w:rsidR="0089430C" w:rsidRDefault="0089430C" w:rsidP="0089430C">
            <w:pPr>
              <w:pStyle w:val="BodyText3"/>
              <w:spacing w:before="0" w:after="0"/>
              <w:ind w:left="0"/>
              <w:jc w:val="both"/>
              <w:rPr>
                <w:ins w:id="64" w:author="Neil Trainor" w:date="2016-03-10T17:54:00Z"/>
                <w:i w:val="0"/>
                <w:sz w:val="20"/>
              </w:rPr>
            </w:pPr>
          </w:p>
        </w:tc>
        <w:tc>
          <w:tcPr>
            <w:tcW w:w="3402" w:type="dxa"/>
            <w:shd w:val="clear" w:color="auto" w:fill="FFFFFF" w:themeFill="background1"/>
          </w:tcPr>
          <w:p w:rsidR="0089430C" w:rsidRDefault="0089430C" w:rsidP="0077299A">
            <w:pPr>
              <w:pStyle w:val="BodyText3"/>
              <w:spacing w:before="0" w:after="0"/>
              <w:ind w:left="0"/>
              <w:jc w:val="both"/>
              <w:rPr>
                <w:i w:val="0"/>
                <w:sz w:val="20"/>
              </w:rPr>
            </w:pPr>
            <w:r>
              <w:rPr>
                <w:i w:val="0"/>
                <w:sz w:val="20"/>
              </w:rPr>
              <w:t>Testing of web based application / Minor editorial on question phraseology and sequencing</w:t>
            </w:r>
          </w:p>
        </w:tc>
      </w:tr>
      <w:tr w:rsidR="0089430C" w:rsidTr="00D66D40">
        <w:trPr>
          <w:cantSplit/>
          <w:trHeight w:val="489"/>
        </w:trPr>
        <w:tc>
          <w:tcPr>
            <w:tcW w:w="1668" w:type="dxa"/>
          </w:tcPr>
          <w:p w:rsidR="0089430C" w:rsidRDefault="0089430C" w:rsidP="00D66D40">
            <w:pPr>
              <w:pStyle w:val="BodyText3"/>
              <w:tabs>
                <w:tab w:val="clear" w:pos="720"/>
              </w:tabs>
              <w:ind w:left="0"/>
              <w:rPr>
                <w:i w:val="0"/>
                <w:sz w:val="20"/>
              </w:rPr>
            </w:pPr>
          </w:p>
        </w:tc>
        <w:tc>
          <w:tcPr>
            <w:tcW w:w="708" w:type="dxa"/>
            <w:shd w:val="clear" w:color="auto" w:fill="FFFFFF" w:themeFill="background1"/>
          </w:tcPr>
          <w:p w:rsidR="0089430C" w:rsidRPr="00C66073" w:rsidRDefault="0089430C" w:rsidP="0077299A">
            <w:pPr>
              <w:pStyle w:val="BodyText3"/>
              <w:spacing w:before="0" w:after="0"/>
              <w:ind w:left="0"/>
              <w:jc w:val="both"/>
              <w:rPr>
                <w:i w:val="0"/>
                <w:sz w:val="20"/>
              </w:rPr>
            </w:pPr>
            <w:r>
              <w:rPr>
                <w:i w:val="0"/>
                <w:sz w:val="20"/>
              </w:rPr>
              <w:t>4.0</w:t>
            </w:r>
          </w:p>
        </w:tc>
        <w:tc>
          <w:tcPr>
            <w:tcW w:w="1418" w:type="dxa"/>
            <w:shd w:val="clear" w:color="auto" w:fill="FFFFFF" w:themeFill="background1"/>
          </w:tcPr>
          <w:p w:rsidR="0089430C" w:rsidRPr="00C66073" w:rsidRDefault="00DD50A5" w:rsidP="0077299A">
            <w:pPr>
              <w:pStyle w:val="BodyText3"/>
              <w:spacing w:before="0" w:after="0"/>
              <w:ind w:left="0"/>
              <w:jc w:val="both"/>
              <w:rPr>
                <w:ins w:id="65" w:author="Neil Trainor" w:date="2016-03-10T17:54:00Z"/>
                <w:i w:val="0"/>
                <w:sz w:val="20"/>
              </w:rPr>
            </w:pPr>
            <w:r>
              <w:rPr>
                <w:i w:val="0"/>
                <w:sz w:val="20"/>
              </w:rPr>
              <w:t>10 Mar</w:t>
            </w:r>
            <w:r w:rsidR="0089430C">
              <w:rPr>
                <w:i w:val="0"/>
                <w:sz w:val="20"/>
              </w:rPr>
              <w:t xml:space="preserve"> 2016</w:t>
            </w:r>
          </w:p>
        </w:tc>
        <w:tc>
          <w:tcPr>
            <w:tcW w:w="2410" w:type="dxa"/>
            <w:shd w:val="clear" w:color="auto" w:fill="FFFFFF" w:themeFill="background1"/>
          </w:tcPr>
          <w:p w:rsidR="0089430C" w:rsidRDefault="0089430C" w:rsidP="0077299A">
            <w:pPr>
              <w:pStyle w:val="BodyText3"/>
              <w:spacing w:before="0" w:after="0"/>
              <w:ind w:left="0"/>
              <w:jc w:val="both"/>
              <w:rPr>
                <w:ins w:id="66" w:author="Neil Trainor" w:date="2016-03-10T17:54:00Z"/>
                <w:i w:val="0"/>
                <w:sz w:val="20"/>
              </w:rPr>
            </w:pPr>
          </w:p>
        </w:tc>
        <w:tc>
          <w:tcPr>
            <w:tcW w:w="3402" w:type="dxa"/>
            <w:shd w:val="clear" w:color="auto" w:fill="FFFFFF" w:themeFill="background1"/>
          </w:tcPr>
          <w:p w:rsidR="0089430C" w:rsidRDefault="0089430C" w:rsidP="0077299A">
            <w:pPr>
              <w:pStyle w:val="BodyText3"/>
              <w:spacing w:before="0" w:after="0"/>
              <w:ind w:left="0"/>
              <w:jc w:val="both"/>
              <w:rPr>
                <w:i w:val="0"/>
                <w:sz w:val="20"/>
              </w:rPr>
            </w:pPr>
            <w:r>
              <w:rPr>
                <w:i w:val="0"/>
                <w:sz w:val="20"/>
              </w:rPr>
              <w:t xml:space="preserve">Final Testing of web based application </w:t>
            </w:r>
          </w:p>
          <w:p w:rsidR="0089430C" w:rsidRDefault="0089430C" w:rsidP="0077299A">
            <w:pPr>
              <w:pStyle w:val="BodyText3"/>
              <w:spacing w:before="0" w:after="0"/>
              <w:ind w:left="0"/>
              <w:jc w:val="both"/>
              <w:rPr>
                <w:i w:val="0"/>
                <w:sz w:val="20"/>
              </w:rPr>
            </w:pPr>
            <w:r>
              <w:rPr>
                <w:i w:val="0"/>
                <w:sz w:val="20"/>
              </w:rPr>
              <w:t>Application forwarded to IALA for approval/release on IALA website</w:t>
            </w:r>
          </w:p>
        </w:tc>
      </w:tr>
      <w:tr w:rsidR="0089430C" w:rsidTr="001F2595">
        <w:trPr>
          <w:cantSplit/>
          <w:trHeight w:val="489"/>
          <w:ins w:id="67" w:author="Neil Trainor" w:date="2016-03-10T17:54:00Z"/>
        </w:trPr>
        <w:tc>
          <w:tcPr>
            <w:tcW w:w="1668" w:type="dxa"/>
          </w:tcPr>
          <w:p w:rsidR="0089430C" w:rsidRDefault="0089430C" w:rsidP="00C50375">
            <w:pPr>
              <w:pStyle w:val="BodyText3"/>
              <w:tabs>
                <w:tab w:val="clear" w:pos="720"/>
              </w:tabs>
              <w:ind w:left="0"/>
              <w:rPr>
                <w:ins w:id="68" w:author="Neil Trainor" w:date="2016-03-10T17:54:00Z"/>
                <w:i w:val="0"/>
                <w:sz w:val="20"/>
              </w:rPr>
            </w:pPr>
          </w:p>
        </w:tc>
        <w:tc>
          <w:tcPr>
            <w:tcW w:w="708" w:type="dxa"/>
            <w:shd w:val="clear" w:color="auto" w:fill="DDD9C3" w:themeFill="background2" w:themeFillShade="E6"/>
          </w:tcPr>
          <w:p w:rsidR="0089430C" w:rsidRPr="00C66073" w:rsidRDefault="0089430C" w:rsidP="00C66073">
            <w:pPr>
              <w:pStyle w:val="BodyText3"/>
              <w:spacing w:before="120"/>
              <w:ind w:left="0"/>
              <w:jc w:val="both"/>
              <w:rPr>
                <w:ins w:id="69" w:author="Neil Trainor" w:date="2016-03-10T17:54:00Z"/>
                <w:i w:val="0"/>
                <w:sz w:val="20"/>
              </w:rPr>
            </w:pPr>
          </w:p>
        </w:tc>
        <w:tc>
          <w:tcPr>
            <w:tcW w:w="1418" w:type="dxa"/>
            <w:shd w:val="clear" w:color="auto" w:fill="DDD9C3" w:themeFill="background2" w:themeFillShade="E6"/>
          </w:tcPr>
          <w:p w:rsidR="0089430C" w:rsidRPr="00C66073" w:rsidRDefault="0089430C" w:rsidP="00C66073">
            <w:pPr>
              <w:pStyle w:val="BodyText3"/>
              <w:spacing w:before="120"/>
              <w:ind w:left="0"/>
              <w:jc w:val="both"/>
              <w:rPr>
                <w:ins w:id="70" w:author="Neil Trainor" w:date="2016-03-10T17:54:00Z"/>
                <w:i w:val="0"/>
                <w:sz w:val="20"/>
              </w:rPr>
            </w:pPr>
          </w:p>
        </w:tc>
        <w:tc>
          <w:tcPr>
            <w:tcW w:w="2410" w:type="dxa"/>
            <w:shd w:val="clear" w:color="auto" w:fill="DDD9C3" w:themeFill="background2" w:themeFillShade="E6"/>
          </w:tcPr>
          <w:p w:rsidR="0089430C" w:rsidRDefault="0089430C" w:rsidP="00C66073">
            <w:pPr>
              <w:pStyle w:val="BodyText3"/>
              <w:spacing w:before="120"/>
              <w:ind w:left="0"/>
              <w:jc w:val="both"/>
              <w:rPr>
                <w:ins w:id="71" w:author="Neil Trainor" w:date="2016-03-10T17:54:00Z"/>
                <w:i w:val="0"/>
                <w:sz w:val="20"/>
              </w:rPr>
            </w:pPr>
          </w:p>
        </w:tc>
        <w:tc>
          <w:tcPr>
            <w:tcW w:w="3402" w:type="dxa"/>
            <w:shd w:val="clear" w:color="auto" w:fill="DDD9C3" w:themeFill="background2" w:themeFillShade="E6"/>
          </w:tcPr>
          <w:p w:rsidR="0089430C" w:rsidRDefault="0089430C" w:rsidP="00383D66">
            <w:pPr>
              <w:pStyle w:val="BodyText3"/>
              <w:spacing w:before="120"/>
              <w:ind w:left="0"/>
              <w:jc w:val="both"/>
              <w:rPr>
                <w:ins w:id="72" w:author="Neil Trainor" w:date="2016-03-10T17:54:00Z"/>
                <w:i w:val="0"/>
                <w:sz w:val="20"/>
              </w:rPr>
            </w:pP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73" w:name="_Toc445413462"/>
            <w:r>
              <w:t xml:space="preserve">1.4.4 </w:t>
            </w:r>
            <w:r w:rsidR="00C50375" w:rsidRPr="00C50375">
              <w:t>Produce a Guideline on preparing for Zero Accident Campaign</w:t>
            </w:r>
            <w:bookmarkEnd w:id="73"/>
          </w:p>
        </w:tc>
      </w:tr>
      <w:tr w:rsidR="00C50375" w:rsidTr="00C50375">
        <w:trPr>
          <w:cantSplit/>
          <w:trHeight w:val="854"/>
        </w:trPr>
        <w:tc>
          <w:tcPr>
            <w:tcW w:w="1668" w:type="dxa"/>
          </w:tcPr>
          <w:p w:rsidR="00C50375" w:rsidRPr="000366B9" w:rsidRDefault="00933450" w:rsidP="00933450">
            <w:pPr>
              <w:pStyle w:val="BodyText3"/>
              <w:tabs>
                <w:tab w:val="clear" w:pos="720"/>
              </w:tabs>
              <w:spacing w:before="120"/>
              <w:ind w:left="0"/>
              <w:rPr>
                <w:i w:val="0"/>
                <w:sz w:val="20"/>
              </w:rPr>
            </w:pPr>
            <w:r>
              <w:rPr>
                <w:i w:val="0"/>
                <w:sz w:val="20"/>
              </w:rPr>
              <w:t>Objectives of the task</w:t>
            </w:r>
          </w:p>
        </w:tc>
        <w:tc>
          <w:tcPr>
            <w:tcW w:w="7938" w:type="dxa"/>
            <w:gridSpan w:val="4"/>
          </w:tcPr>
          <w:p w:rsidR="007E16B8" w:rsidRPr="005B50FB" w:rsidRDefault="00360297" w:rsidP="007E16B8">
            <w:pPr>
              <w:pStyle w:val="BodyText3"/>
              <w:spacing w:before="120"/>
              <w:ind w:left="0"/>
              <w:jc w:val="both"/>
              <w:rPr>
                <w:i w:val="0"/>
                <w:sz w:val="20"/>
              </w:rPr>
            </w:pPr>
            <w:r>
              <w:rPr>
                <w:i w:val="0"/>
                <w:sz w:val="20"/>
              </w:rPr>
              <w:t>T</w:t>
            </w:r>
            <w:r w:rsidR="007E16B8" w:rsidRPr="009C2AB7">
              <w:rPr>
                <w:i w:val="0"/>
                <w:sz w:val="20"/>
              </w:rPr>
              <w:t xml:space="preserve">o </w:t>
            </w:r>
            <w:r>
              <w:rPr>
                <w:i w:val="0"/>
                <w:sz w:val="20"/>
              </w:rPr>
              <w:t>provide</w:t>
            </w:r>
            <w:r w:rsidR="007E16B8" w:rsidRPr="009C2AB7">
              <w:rPr>
                <w:i w:val="0"/>
                <w:sz w:val="20"/>
              </w:rPr>
              <w:t xml:space="preserve"> guidance on</w:t>
            </w:r>
            <w:r w:rsidR="007E16B8">
              <w:t xml:space="preserve"> </w:t>
            </w:r>
            <w:r w:rsidR="007E16B8">
              <w:rPr>
                <w:i w:val="0"/>
                <w:sz w:val="20"/>
              </w:rPr>
              <w:t xml:space="preserve">preparing a submission to the </w:t>
            </w:r>
            <w:r w:rsidR="007E16B8" w:rsidRPr="007E16B8">
              <w:rPr>
                <w:i w:val="0"/>
                <w:sz w:val="20"/>
              </w:rPr>
              <w:t>Zero Accident Campaign</w:t>
            </w:r>
            <w:proofErr w:type="gramStart"/>
            <w:r w:rsidR="007E16B8">
              <w:rPr>
                <w:i w:val="0"/>
                <w:sz w:val="20"/>
              </w:rPr>
              <w:t>.</w:t>
            </w:r>
            <w:r w:rsidR="007E16B8" w:rsidRPr="009C2AB7">
              <w:rPr>
                <w:i w:val="0"/>
                <w:sz w:val="20"/>
              </w:rPr>
              <w:t>.</w:t>
            </w:r>
            <w:proofErr w:type="gramEnd"/>
          </w:p>
          <w:p w:rsidR="00C50375" w:rsidRPr="007E16B8" w:rsidRDefault="00C50375" w:rsidP="00360297">
            <w:pPr>
              <w:pStyle w:val="BodyText3"/>
              <w:spacing w:before="120"/>
              <w:ind w:left="0"/>
              <w:jc w:val="both"/>
              <w:rPr>
                <w:i w:val="0"/>
                <w:sz w:val="20"/>
              </w:rPr>
            </w:pP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Default="00154C60" w:rsidP="005F1945">
            <w:pPr>
              <w:pStyle w:val="BodyText3"/>
              <w:spacing w:before="120"/>
              <w:ind w:left="0"/>
              <w:jc w:val="both"/>
              <w:rPr>
                <w:i w:val="0"/>
                <w:sz w:val="20"/>
              </w:rPr>
            </w:pPr>
            <w:r w:rsidRPr="00154C6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Default="00933450" w:rsidP="00933450">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767D90" w:rsidRDefault="00767D90" w:rsidP="009C7927">
            <w:pPr>
              <w:pStyle w:val="BodyText3"/>
              <w:spacing w:before="120"/>
              <w:ind w:left="0"/>
              <w:jc w:val="both"/>
              <w:rPr>
                <w:i w:val="0"/>
                <w:sz w:val="20"/>
              </w:rPr>
            </w:pPr>
            <w:r w:rsidRPr="00767D90">
              <w:rPr>
                <w:i w:val="0"/>
                <w:sz w:val="20"/>
              </w:rPr>
              <w:t xml:space="preserve">IALA Guideline to </w:t>
            </w:r>
            <w:r w:rsidR="00A405DB">
              <w:rPr>
                <w:i w:val="0"/>
                <w:sz w:val="20"/>
              </w:rPr>
              <w:t xml:space="preserve">assist </w:t>
            </w:r>
            <w:r w:rsidRPr="00767D90">
              <w:rPr>
                <w:i w:val="0"/>
                <w:sz w:val="20"/>
              </w:rPr>
              <w:t>Competent and VTS Authorities on the requirements and mechanism for submission and subsequent nomination to the Zero Accident Campaign.</w:t>
            </w:r>
          </w:p>
          <w:p w:rsidR="00360297" w:rsidRPr="002D0EC5" w:rsidRDefault="00360297" w:rsidP="009C7927">
            <w:pPr>
              <w:pStyle w:val="BodyText3"/>
              <w:spacing w:before="120"/>
              <w:ind w:left="0"/>
              <w:jc w:val="both"/>
              <w:rPr>
                <w:i w:val="0"/>
                <w:sz w:val="20"/>
              </w:rPr>
            </w:pP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66464" behindDoc="0" locked="0" layoutInCell="1" allowOverlap="1" wp14:anchorId="292FBBB7" wp14:editId="2741237D">
                      <wp:simplePos x="0" y="0"/>
                      <wp:positionH relativeFrom="column">
                        <wp:posOffset>645160</wp:posOffset>
                      </wp:positionH>
                      <wp:positionV relativeFrom="paragraph">
                        <wp:posOffset>168910</wp:posOffset>
                      </wp:positionV>
                      <wp:extent cx="274320" cy="274320"/>
                      <wp:effectExtent l="0" t="0" r="11430" b="11430"/>
                      <wp:wrapNone/>
                      <wp:docPr id="274"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5F1945" w:rsidRDefault="0077299A" w:rsidP="006338B6">
                                  <w:pPr>
                                    <w:rPr>
                                      <w:lang w:val="nl-NL"/>
                                    </w:rPr>
                                  </w:pPr>
                                  <w:r>
                                    <w:rPr>
                                      <w:lang w:val="nl-NL"/>
                                    </w:rPr>
                                    <w:t>XXX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4" o:spid="_x0000_s1091" style="position:absolute;left:0;text-align:left;margin-left:50.8pt;margin-top:13.3pt;width:21.6pt;height:21.6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2dR6koAgAAUgQAAA4AAAAAAAAAAAAAAAAALgIAAGRycy9lMm9E&#10;b2MueG1sUEsBAi0AFAAGAAgAAAAhAC9GjDXdAAAACQEAAA8AAAAAAAAAAAAAAAAAggQAAGRycy9k&#10;b3ducmV2LnhtbFBLBQYAAAAABAAEAPMAAACMBQAAAAA=&#10;">
                      <v:textbox>
                        <w:txbxContent>
                          <w:p w:rsidR="0077299A" w:rsidRPr="005F1945" w:rsidRDefault="0077299A" w:rsidP="006338B6">
                            <w:pPr>
                              <w:rPr>
                                <w:lang w:val="nl-NL"/>
                              </w:rPr>
                            </w:pPr>
                            <w:r>
                              <w:rPr>
                                <w:lang w:val="nl-NL"/>
                              </w:rPr>
                              <w:t>XXX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5440" behindDoc="0" locked="0" layoutInCell="1" allowOverlap="1" wp14:anchorId="08FB3B3F" wp14:editId="291C8248">
                      <wp:simplePos x="0" y="0"/>
                      <wp:positionH relativeFrom="column">
                        <wp:posOffset>1219200</wp:posOffset>
                      </wp:positionH>
                      <wp:positionV relativeFrom="paragraph">
                        <wp:posOffset>168910</wp:posOffset>
                      </wp:positionV>
                      <wp:extent cx="274320" cy="274320"/>
                      <wp:effectExtent l="0" t="0" r="11430" b="11430"/>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5F1945" w:rsidRDefault="0077299A" w:rsidP="006338B6">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5" o:spid="_x0000_s1092" style="position:absolute;left:0;text-align:left;margin-left:96pt;margin-top:13.3pt;width:21.6pt;height:21.6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apHzPikCAABSBAAADgAAAAAAAAAAAAAAAAAuAgAAZHJzL2Uy&#10;b0RvYy54bWxQSwECLQAUAAYACAAAACEAz9M4ad4AAAAJAQAADwAAAAAAAAAAAAAAAACDBAAAZHJz&#10;L2Rvd25yZXYueG1sUEsFBgAAAAAEAAQA8wAAAI4FAAAAAA==&#10;">
                      <v:textbox>
                        <w:txbxContent>
                          <w:p w:rsidR="0077299A" w:rsidRPr="005F1945" w:rsidRDefault="0077299A" w:rsidP="006338B6">
                            <w:pPr>
                              <w:jc w:val="center"/>
                              <w:rPr>
                                <w:lang w:val="nl-NL"/>
                              </w:rPr>
                            </w:pPr>
                            <w:r>
                              <w:rPr>
                                <w:lang w:val="nl-NL"/>
                              </w:rP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4416" behindDoc="0" locked="0" layoutInCell="1" allowOverlap="1" wp14:anchorId="45BEC5F1" wp14:editId="42BC9AD3">
                      <wp:simplePos x="0" y="0"/>
                      <wp:positionH relativeFrom="column">
                        <wp:posOffset>1793240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6" o:spid="_x0000_s1093" style="position:absolute;left:0;text-align:left;margin-left:141.2pt;margin-top:13.3pt;width:21.6pt;height:21.6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ELVpWCkCAABSBAAADgAAAAAAAAAAAAAAAAAuAgAAZHJzL2Uy&#10;b0RvYy54bWxQSwECLQAUAAYACAAAACEAEuX8O94AAAAJAQAADwAAAAAAAAAAAAAAAACDBAAAZHJz&#10;L2Rvd25yZXYueG1sUEsFBgAAAAAEAAQA8wAAAI4FAAAAAA==&#10;">
                      <v:textbox>
                        <w:txbxContent>
                          <w:p w:rsidR="0077299A" w:rsidRDefault="0077299A" w:rsidP="006338B6">
                            <w:pPr>
                              <w:jc w:val="center"/>
                            </w:pP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3392" behindDoc="0" locked="0" layoutInCell="1" allowOverlap="1" wp14:anchorId="588C562F" wp14:editId="1AD3387F">
                      <wp:simplePos x="0" y="0"/>
                      <wp:positionH relativeFrom="column">
                        <wp:posOffset>2399665</wp:posOffset>
                      </wp:positionH>
                      <wp:positionV relativeFrom="paragraph">
                        <wp:posOffset>168910</wp:posOffset>
                      </wp:positionV>
                      <wp:extent cx="274320" cy="274320"/>
                      <wp:effectExtent l="10795" t="10160" r="10160" b="10795"/>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7" o:spid="_x0000_s1026" style="position:absolute;margin-left:188.95pt;margin-top:13.3pt;width:21.6pt;height:21.6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il8JHgIAAD8EAAAOAAAAAAAAAAAAAAAAAC4CAABkcnMvZTJvRG9jLnhtbFBL&#10;AQItABQABgAIAAAAIQAbfuOX3wAAAAkBAAAPAAAAAAAAAAAAAAAAAHgEAABkcnMvZG93bnJldi54&#10;bWxQSwUGAAAAAAQABADzAAAAhAUAAAAA&#10;"/>
                  </w:pict>
                </mc:Fallback>
              </mc:AlternateContent>
            </w:r>
            <w:r w:rsidRPr="00341A16">
              <w:rPr>
                <w:noProof/>
                <w:snapToGrid/>
                <w:sz w:val="20"/>
                <w:lang w:val="nl-NL" w:eastAsia="nl-NL"/>
              </w:rPr>
              <mc:AlternateContent>
                <mc:Choice Requires="wps">
                  <w:drawing>
                    <wp:anchor distT="0" distB="0" distL="114300" distR="114300" simplePos="0" relativeHeight="251962368" behindDoc="0" locked="0" layoutInCell="1" allowOverlap="1" wp14:anchorId="342B176F" wp14:editId="742ED91C">
                      <wp:simplePos x="0" y="0"/>
                      <wp:positionH relativeFrom="column">
                        <wp:posOffset>3072130</wp:posOffset>
                      </wp:positionH>
                      <wp:positionV relativeFrom="paragraph">
                        <wp:posOffset>168910</wp:posOffset>
                      </wp:positionV>
                      <wp:extent cx="274320" cy="274320"/>
                      <wp:effectExtent l="6985" t="10160" r="13970" b="10795"/>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8" o:spid="_x0000_s1026" style="position:absolute;margin-left:241.9pt;margin-top:13.3pt;width:21.6pt;height:21.6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qmCHgIAAD8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Ca1qmCHgIAAD8EAAAOAAAAAAAAAAAAAAAAAC4CAABkcnMvZTJvRG9jLnhtbFBL&#10;AQItABQABgAIAAAAIQBVOe0g3wAAAAkBAAAPAAAAAAAAAAAAAAAAAHgEAABkcnMvZG93bnJldi54&#10;bWxQSwUGAAAAAAQABADzAAAAhAUAAAAA&#10;"/>
                  </w:pict>
                </mc:Fallback>
              </mc:AlternateContent>
            </w:r>
            <w:r w:rsidRPr="00341A16">
              <w:rPr>
                <w:noProof/>
                <w:snapToGrid/>
                <w:sz w:val="20"/>
                <w:lang w:val="nl-NL" w:eastAsia="nl-NL"/>
              </w:rPr>
              <mc:AlternateContent>
                <mc:Choice Requires="wps">
                  <w:drawing>
                    <wp:anchor distT="0" distB="0" distL="114300" distR="114300" simplePos="0" relativeHeight="251961344" behindDoc="0" locked="0" layoutInCell="1" allowOverlap="1" wp14:anchorId="444BF491" wp14:editId="30F24002">
                      <wp:simplePos x="0" y="0"/>
                      <wp:positionH relativeFrom="column">
                        <wp:posOffset>3834765</wp:posOffset>
                      </wp:positionH>
                      <wp:positionV relativeFrom="paragraph">
                        <wp:posOffset>168910</wp:posOffset>
                      </wp:positionV>
                      <wp:extent cx="274320" cy="274320"/>
                      <wp:effectExtent l="7620" t="10160" r="13335" b="10795"/>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9" o:spid="_x0000_s1026" style="position:absolute;margin-left:301.95pt;margin-top:13.3pt;width:21.6pt;height:21.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A9o8LB8CAAA/BAAADgAAAAAAAAAAAAAAAAAuAgAAZHJzL2Uyb0RvYy54bWxQ&#10;SwECLQAUAAYACAAAACEAJynVK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67488" behindDoc="0" locked="0" layoutInCell="1" allowOverlap="1" wp14:anchorId="588E64B1" wp14:editId="69B9BD94">
                      <wp:simplePos x="0" y="0"/>
                      <wp:positionH relativeFrom="column">
                        <wp:posOffset>31750</wp:posOffset>
                      </wp:positionH>
                      <wp:positionV relativeFrom="paragraph">
                        <wp:posOffset>168910</wp:posOffset>
                      </wp:positionV>
                      <wp:extent cx="274320" cy="274320"/>
                      <wp:effectExtent l="5080" t="10160" r="6350" b="10795"/>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5F1945" w:rsidRDefault="0077299A"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094" style="position:absolute;left:0;text-align:left;margin-left:2.5pt;margin-top:13.3pt;width:21.6pt;height:21.6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T1R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CPpPVEpAgAAUgQAAA4AAAAAAAAAAAAAAAAALgIAAGRycy9lMm9E&#10;b2MueG1sUEsBAi0AFAAGAAgAAAAhAFO2BG3cAAAABgEAAA8AAAAAAAAAAAAAAAAAgwQAAGRycy9k&#10;b3ducmV2LnhtbFBLBQYAAAAABAAEAPMAAACMBQAAAAA=&#10;">
                      <v:textbox>
                        <w:txbxContent>
                          <w:p w:rsidR="0077299A" w:rsidRPr="005F1945" w:rsidRDefault="0077299A" w:rsidP="006338B6">
                            <w:pPr>
                              <w:rPr>
                                <w:lang w:val="nl-NL"/>
                              </w:rPr>
                            </w:pPr>
                            <w:r>
                              <w:rPr>
                                <w:lang w:val="nl-NL"/>
                              </w:rPr>
                              <w:t>X</w:t>
                            </w:r>
                          </w:p>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BF5416" w:rsidRPr="00BF5416" w:rsidRDefault="00BF5416" w:rsidP="00BF5416">
            <w:pPr>
              <w:pStyle w:val="BodyText3"/>
              <w:numPr>
                <w:ilvl w:val="0"/>
                <w:numId w:val="4"/>
              </w:numPr>
              <w:spacing w:before="120"/>
              <w:jc w:val="both"/>
              <w:rPr>
                <w:i w:val="0"/>
                <w:sz w:val="20"/>
              </w:rPr>
            </w:pPr>
            <w:r w:rsidRPr="00BF5416">
              <w:rPr>
                <w:i w:val="0"/>
                <w:sz w:val="20"/>
              </w:rPr>
              <w:t xml:space="preserve">VTS 39 </w:t>
            </w:r>
            <w:r w:rsidR="00A405DB">
              <w:rPr>
                <w:i w:val="0"/>
                <w:sz w:val="20"/>
              </w:rPr>
              <w:t>- I</w:t>
            </w:r>
            <w:r w:rsidRPr="00BF5416">
              <w:rPr>
                <w:i w:val="0"/>
                <w:sz w:val="20"/>
              </w:rPr>
              <w:t xml:space="preserve">nitial scope and drafting. </w:t>
            </w:r>
          </w:p>
          <w:p w:rsidR="00BF5416" w:rsidRPr="00BF5416" w:rsidRDefault="00BF5416" w:rsidP="00BF5416">
            <w:pPr>
              <w:pStyle w:val="BodyText3"/>
              <w:numPr>
                <w:ilvl w:val="0"/>
                <w:numId w:val="4"/>
              </w:numPr>
              <w:spacing w:before="120"/>
              <w:jc w:val="both"/>
              <w:rPr>
                <w:i w:val="0"/>
                <w:sz w:val="20"/>
              </w:rPr>
            </w:pPr>
            <w:r w:rsidRPr="00BF5416">
              <w:rPr>
                <w:i w:val="0"/>
                <w:sz w:val="20"/>
              </w:rPr>
              <w:t xml:space="preserve">VTS 40 </w:t>
            </w:r>
            <w:r w:rsidR="00A405DB">
              <w:rPr>
                <w:i w:val="0"/>
                <w:sz w:val="20"/>
              </w:rPr>
              <w:t xml:space="preserve">- </w:t>
            </w:r>
            <w:del w:id="74" w:author="Neil Trainor" w:date="2016-03-10T17:56:00Z">
              <w:r w:rsidR="00A405DB" w:rsidDel="005F45AD">
                <w:rPr>
                  <w:i w:val="0"/>
                  <w:sz w:val="20"/>
                </w:rPr>
                <w:delText>F</w:delText>
              </w:r>
              <w:r w:rsidRPr="00BF5416" w:rsidDel="005F45AD">
                <w:rPr>
                  <w:i w:val="0"/>
                  <w:sz w:val="20"/>
                </w:rPr>
                <w:delText xml:space="preserve">inal draft and </w:delText>
              </w:r>
              <w:r w:rsidR="00A405DB" w:rsidDel="005F45AD">
                <w:rPr>
                  <w:i w:val="0"/>
                  <w:sz w:val="20"/>
                </w:rPr>
                <w:delText xml:space="preserve">forward to Council for </w:delText>
              </w:r>
              <w:r w:rsidRPr="00BF5416" w:rsidDel="005F45AD">
                <w:rPr>
                  <w:i w:val="0"/>
                  <w:sz w:val="20"/>
                </w:rPr>
                <w:delText>approval</w:delText>
              </w:r>
            </w:del>
            <w:ins w:id="75" w:author="Neil Trainor" w:date="2016-03-10T17:56:00Z">
              <w:r w:rsidR="005F45AD">
                <w:rPr>
                  <w:i w:val="0"/>
                  <w:sz w:val="20"/>
                </w:rPr>
                <w:t>On Hold, pending IMO response</w:t>
              </w:r>
            </w:ins>
            <w:r w:rsidRPr="00BF5416">
              <w:rPr>
                <w:i w:val="0"/>
                <w:sz w:val="20"/>
              </w:rPr>
              <w:t>.</w:t>
            </w:r>
          </w:p>
          <w:p w:rsidR="00BF5416" w:rsidRPr="005B50FB" w:rsidRDefault="00BF5416" w:rsidP="00BF5416">
            <w:pPr>
              <w:pStyle w:val="BodyText3"/>
              <w:spacing w:before="120"/>
              <w:ind w:left="460"/>
              <w:jc w:val="both"/>
              <w:rPr>
                <w:i w:val="0"/>
                <w:sz w:val="20"/>
              </w:rPr>
            </w:pP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89430C" w:rsidP="00C50375">
            <w:pPr>
              <w:pStyle w:val="BodyText3"/>
              <w:ind w:left="0"/>
              <w:jc w:val="both"/>
              <w:rPr>
                <w:b/>
                <w:i w:val="0"/>
                <w:sz w:val="20"/>
              </w:rPr>
            </w:pPr>
            <w:r>
              <w:rPr>
                <w:b/>
                <w:i w:val="0"/>
                <w:sz w:val="20"/>
              </w:rPr>
              <w:t>Status</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341A16" w:rsidP="00A405DB">
            <w:pPr>
              <w:pStyle w:val="BodyText3"/>
              <w:spacing w:before="120"/>
              <w:ind w:left="0"/>
              <w:jc w:val="both"/>
              <w:rPr>
                <w:i w:val="0"/>
                <w:sz w:val="20"/>
              </w:rPr>
            </w:pPr>
            <w:r>
              <w:rPr>
                <w:i w:val="0"/>
                <w:sz w:val="20"/>
              </w:rPr>
              <w:t>1.0</w:t>
            </w:r>
          </w:p>
        </w:tc>
        <w:tc>
          <w:tcPr>
            <w:tcW w:w="1418" w:type="dxa"/>
          </w:tcPr>
          <w:p w:rsidR="00C50375" w:rsidRDefault="00341A16" w:rsidP="00A405DB">
            <w:pPr>
              <w:pStyle w:val="BodyText3"/>
              <w:spacing w:before="120"/>
              <w:ind w:left="0"/>
              <w:jc w:val="both"/>
              <w:rPr>
                <w:i w:val="0"/>
                <w:sz w:val="20"/>
              </w:rPr>
            </w:pPr>
            <w:r>
              <w:rPr>
                <w:i w:val="0"/>
                <w:sz w:val="20"/>
              </w:rPr>
              <w:t>10 Oct 2014</w:t>
            </w:r>
          </w:p>
        </w:tc>
        <w:tc>
          <w:tcPr>
            <w:tcW w:w="2410" w:type="dxa"/>
          </w:tcPr>
          <w:p w:rsidR="00C50375" w:rsidRPr="005634D7" w:rsidRDefault="00C50375" w:rsidP="00A405DB">
            <w:pPr>
              <w:pStyle w:val="BodyText3"/>
              <w:spacing w:before="120"/>
              <w:ind w:left="0"/>
              <w:jc w:val="both"/>
              <w:rPr>
                <w:i w:val="0"/>
                <w:sz w:val="20"/>
              </w:rPr>
            </w:pPr>
          </w:p>
        </w:tc>
        <w:tc>
          <w:tcPr>
            <w:tcW w:w="3402" w:type="dxa"/>
          </w:tcPr>
          <w:p w:rsidR="0048322A" w:rsidRDefault="0048322A" w:rsidP="00A405DB">
            <w:pPr>
              <w:pStyle w:val="BodyText3"/>
              <w:spacing w:before="120"/>
              <w:ind w:left="0"/>
              <w:rPr>
                <w:i w:val="0"/>
                <w:sz w:val="20"/>
              </w:rPr>
            </w:pPr>
            <w:r w:rsidRPr="0048322A">
              <w:rPr>
                <w:i w:val="0"/>
                <w:sz w:val="20"/>
              </w:rPr>
              <w:t>Document created with commencement of 2014-18 Work Programme</w:t>
            </w:r>
          </w:p>
          <w:p w:rsidR="00C50375" w:rsidRPr="005634D7" w:rsidRDefault="005F1945" w:rsidP="00A405DB">
            <w:pPr>
              <w:pStyle w:val="BodyText3"/>
              <w:spacing w:before="120"/>
              <w:ind w:left="0"/>
              <w:rPr>
                <w:i w:val="0"/>
                <w:sz w:val="20"/>
              </w:rPr>
            </w:pPr>
            <w:r>
              <w:rPr>
                <w:i w:val="0"/>
                <w:sz w:val="20"/>
              </w:rPr>
              <w:t>Carried over from 2010-14 Work Programme</w:t>
            </w:r>
          </w:p>
        </w:tc>
      </w:tr>
      <w:tr w:rsidR="00CC094A" w:rsidTr="00341A16">
        <w:trPr>
          <w:cantSplit/>
          <w:trHeight w:val="489"/>
        </w:trPr>
        <w:tc>
          <w:tcPr>
            <w:tcW w:w="1668" w:type="dxa"/>
            <w:vMerge/>
          </w:tcPr>
          <w:p w:rsidR="00CC094A" w:rsidRDefault="00CC094A" w:rsidP="00C50375">
            <w:pPr>
              <w:pStyle w:val="BodyText3"/>
              <w:tabs>
                <w:tab w:val="clear" w:pos="720"/>
              </w:tabs>
              <w:ind w:left="0"/>
              <w:rPr>
                <w:i w:val="0"/>
                <w:sz w:val="20"/>
              </w:rPr>
            </w:pPr>
          </w:p>
        </w:tc>
        <w:tc>
          <w:tcPr>
            <w:tcW w:w="708" w:type="dxa"/>
          </w:tcPr>
          <w:p w:rsidR="00CC094A" w:rsidRDefault="00CC094A" w:rsidP="00A405DB">
            <w:pPr>
              <w:pStyle w:val="BodyText3"/>
              <w:spacing w:before="120"/>
              <w:ind w:left="0"/>
              <w:jc w:val="both"/>
              <w:rPr>
                <w:i w:val="0"/>
                <w:sz w:val="20"/>
              </w:rPr>
            </w:pPr>
            <w:r>
              <w:rPr>
                <w:i w:val="0"/>
                <w:sz w:val="20"/>
              </w:rPr>
              <w:t>2.0</w:t>
            </w:r>
          </w:p>
        </w:tc>
        <w:tc>
          <w:tcPr>
            <w:tcW w:w="1418" w:type="dxa"/>
          </w:tcPr>
          <w:p w:rsidR="00CC094A" w:rsidRDefault="00CC094A" w:rsidP="00A405DB">
            <w:pPr>
              <w:pStyle w:val="BodyText3"/>
              <w:spacing w:before="120"/>
              <w:ind w:left="0"/>
              <w:jc w:val="both"/>
              <w:rPr>
                <w:i w:val="0"/>
                <w:sz w:val="20"/>
              </w:rPr>
            </w:pPr>
            <w:r>
              <w:rPr>
                <w:i w:val="0"/>
                <w:sz w:val="20"/>
              </w:rPr>
              <w:t>23 Oct 2015</w:t>
            </w:r>
          </w:p>
        </w:tc>
        <w:tc>
          <w:tcPr>
            <w:tcW w:w="2410" w:type="dxa"/>
          </w:tcPr>
          <w:p w:rsidR="00CC094A" w:rsidRPr="005634D7" w:rsidRDefault="00CC094A" w:rsidP="00A405DB">
            <w:pPr>
              <w:pStyle w:val="BodyText3"/>
              <w:spacing w:before="120"/>
              <w:ind w:left="0"/>
              <w:jc w:val="both"/>
              <w:rPr>
                <w:i w:val="0"/>
                <w:sz w:val="20"/>
              </w:rPr>
            </w:pPr>
          </w:p>
        </w:tc>
        <w:tc>
          <w:tcPr>
            <w:tcW w:w="3402" w:type="dxa"/>
          </w:tcPr>
          <w:p w:rsidR="00CC094A" w:rsidRPr="0048322A" w:rsidRDefault="00CC094A" w:rsidP="00CC094A">
            <w:pPr>
              <w:pStyle w:val="BodyText3"/>
              <w:spacing w:before="120"/>
              <w:ind w:left="0"/>
              <w:rPr>
                <w:i w:val="0"/>
                <w:sz w:val="20"/>
              </w:rPr>
            </w:pPr>
            <w:r w:rsidRPr="00CC094A">
              <w:rPr>
                <w:b/>
                <w:i w:val="0"/>
                <w:sz w:val="20"/>
              </w:rPr>
              <w:t>On Hold</w:t>
            </w:r>
            <w:r>
              <w:rPr>
                <w:b/>
                <w:i w:val="0"/>
                <w:sz w:val="20"/>
              </w:rPr>
              <w:t xml:space="preserve"> - </w:t>
            </w:r>
            <w:r>
              <w:rPr>
                <w:i w:val="0"/>
                <w:sz w:val="20"/>
              </w:rPr>
              <w:t>P</w:t>
            </w:r>
            <w:r w:rsidRPr="00CC094A">
              <w:rPr>
                <w:i w:val="0"/>
                <w:sz w:val="20"/>
              </w:rPr>
              <w:t>ending IMO response.</w:t>
            </w:r>
          </w:p>
        </w:tc>
      </w:tr>
      <w:tr w:rsidR="00C50375" w:rsidTr="001F2595">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shd w:val="clear" w:color="auto" w:fill="DDD9C3" w:themeFill="background2" w:themeFillShade="E6"/>
          </w:tcPr>
          <w:p w:rsidR="00C50375" w:rsidRPr="005634D7" w:rsidRDefault="00C50375" w:rsidP="00C50375">
            <w:pPr>
              <w:pStyle w:val="BodyText3"/>
              <w:ind w:left="0"/>
              <w:jc w:val="both"/>
              <w:rPr>
                <w:b/>
                <w:i w:val="0"/>
                <w:sz w:val="20"/>
              </w:rPr>
            </w:pPr>
          </w:p>
        </w:tc>
        <w:tc>
          <w:tcPr>
            <w:tcW w:w="1418" w:type="dxa"/>
            <w:shd w:val="clear" w:color="auto" w:fill="DDD9C3" w:themeFill="background2" w:themeFillShade="E6"/>
          </w:tcPr>
          <w:p w:rsidR="00C50375" w:rsidRPr="005634D7" w:rsidRDefault="00C50375" w:rsidP="00C50375">
            <w:pPr>
              <w:pStyle w:val="BodyText3"/>
              <w:ind w:left="0"/>
              <w:jc w:val="both"/>
              <w:rPr>
                <w:b/>
                <w:i w:val="0"/>
                <w:sz w:val="20"/>
              </w:rPr>
            </w:pPr>
          </w:p>
        </w:tc>
        <w:tc>
          <w:tcPr>
            <w:tcW w:w="2410" w:type="dxa"/>
            <w:shd w:val="clear" w:color="auto" w:fill="DDD9C3" w:themeFill="background2" w:themeFillShade="E6"/>
          </w:tcPr>
          <w:p w:rsidR="00C50375" w:rsidRPr="005634D7" w:rsidRDefault="00C50375" w:rsidP="00C50375">
            <w:pPr>
              <w:pStyle w:val="BodyText3"/>
              <w:ind w:left="0"/>
              <w:jc w:val="both"/>
              <w:rPr>
                <w:i w:val="0"/>
                <w:sz w:val="20"/>
              </w:rPr>
            </w:pPr>
          </w:p>
        </w:tc>
        <w:tc>
          <w:tcPr>
            <w:tcW w:w="3402" w:type="dxa"/>
            <w:shd w:val="clear" w:color="auto" w:fill="DDD9C3" w:themeFill="background2" w:themeFillShade="E6"/>
          </w:tcPr>
          <w:p w:rsidR="00C50375" w:rsidRPr="005634D7" w:rsidRDefault="00C50375" w:rsidP="00C50375">
            <w:pPr>
              <w:pStyle w:val="BodyText3"/>
              <w:ind w:left="0"/>
              <w:jc w:val="both"/>
              <w:rPr>
                <w:i w:val="0"/>
                <w:sz w:val="20"/>
              </w:rPr>
            </w:pPr>
          </w:p>
        </w:tc>
      </w:tr>
    </w:tbl>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76" w:name="_Toc445413463"/>
            <w:r>
              <w:t xml:space="preserve">2.1.1 </w:t>
            </w:r>
            <w:r w:rsidR="00ED4F08" w:rsidRPr="00ED4F08">
              <w:t>Produce a Recommendation on the portrayal of VTS information and data</w:t>
            </w:r>
            <w:bookmarkEnd w:id="76"/>
          </w:p>
        </w:tc>
      </w:tr>
      <w:tr w:rsidR="00C50375" w:rsidTr="00C50375">
        <w:trPr>
          <w:cantSplit/>
          <w:trHeight w:val="854"/>
        </w:trPr>
        <w:tc>
          <w:tcPr>
            <w:tcW w:w="1668" w:type="dxa"/>
          </w:tcPr>
          <w:p w:rsidR="00C50375" w:rsidRPr="000366B9" w:rsidRDefault="00C50375" w:rsidP="0093345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50375" w:rsidRPr="00360297" w:rsidRDefault="0029575D" w:rsidP="0029575D">
            <w:pPr>
              <w:pStyle w:val="BodyText3"/>
              <w:spacing w:before="120"/>
              <w:ind w:left="0"/>
              <w:jc w:val="both"/>
              <w:rPr>
                <w:i w:val="0"/>
                <w:sz w:val="20"/>
              </w:rPr>
            </w:pPr>
            <w:r w:rsidRPr="0029575D">
              <w:rPr>
                <w:i w:val="0"/>
                <w:sz w:val="20"/>
              </w:rPr>
              <w:t>To provide guidance on the portrayal of VTS information and data.</w:t>
            </w: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360297" w:rsidRDefault="00933450" w:rsidP="00933450">
            <w:pPr>
              <w:pStyle w:val="BodyText3"/>
              <w:spacing w:before="120"/>
              <w:ind w:left="0"/>
              <w:jc w:val="both"/>
              <w:rPr>
                <w:i w:val="0"/>
                <w:sz w:val="20"/>
                <w:highlight w:val="yellow"/>
              </w:rPr>
            </w:pPr>
            <w:r>
              <w:rPr>
                <w:i w:val="0"/>
                <w:sz w:val="20"/>
              </w:rPr>
              <w:t xml:space="preserve">IALA Recommendation - </w:t>
            </w:r>
            <w:r w:rsidRPr="00933450">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Pr="00360297" w:rsidRDefault="00933450" w:rsidP="00933450">
            <w:pPr>
              <w:pStyle w:val="BodyText3"/>
              <w:spacing w:before="120"/>
              <w:ind w:left="0"/>
              <w:jc w:val="both"/>
              <w:rPr>
                <w:i w:val="0"/>
                <w:sz w:val="20"/>
                <w:highlight w:val="yellow"/>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r w:rsidR="00FC5E14">
              <w:rPr>
                <w:i w:val="0"/>
                <w:sz w:val="20"/>
              </w:rPr>
              <w:t xml:space="preserve"> </w:t>
            </w:r>
            <w:r w:rsidR="00FC5E14" w:rsidRPr="00FC5E14">
              <w:rPr>
                <w:i w:val="0"/>
                <w:sz w:val="20"/>
                <w:highlight w:val="yellow"/>
              </w:rPr>
              <w:t>(Plus P10?)</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297" w:rsidRPr="002D0EC5" w:rsidRDefault="00767D90" w:rsidP="009C7927">
            <w:pPr>
              <w:pStyle w:val="BodyText3"/>
              <w:spacing w:before="120"/>
              <w:ind w:left="0"/>
              <w:jc w:val="both"/>
              <w:rPr>
                <w:i w:val="0"/>
                <w:sz w:val="20"/>
              </w:rPr>
            </w:pPr>
            <w:r>
              <w:rPr>
                <w:i w:val="0"/>
                <w:sz w:val="20"/>
              </w:rPr>
              <w:t>To be completed at VTS40</w:t>
            </w: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74656" behindDoc="0" locked="0" layoutInCell="1" allowOverlap="1" wp14:anchorId="5E81FD65" wp14:editId="3BE2F2F1">
                      <wp:simplePos x="0" y="0"/>
                      <wp:positionH relativeFrom="column">
                        <wp:posOffset>645160</wp:posOffset>
                      </wp:positionH>
                      <wp:positionV relativeFrom="paragraph">
                        <wp:posOffset>168910</wp:posOffset>
                      </wp:positionV>
                      <wp:extent cx="274320" cy="274320"/>
                      <wp:effectExtent l="8890" t="10160" r="12065"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1" o:spid="_x0000_s1095" style="position:absolute;left:0;text-align:left;margin-left:50.8pt;margin-top:13.3pt;width:21.6pt;height:21.6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1fhLEKQIAAFIEAAAOAAAAAAAAAAAAAAAAAC4CAABkcnMvZTJv&#10;RG9jLnhtbFBLAQItABQABgAIAAAAIQAvRow13QAAAAkBAAAPAAAAAAAAAAAAAAAAAIMEAABkcnMv&#10;ZG93bnJldi54bWxQSwUGAAAAAAQABADzAAAAjQUAAAAA&#10;">
                      <v:textbox>
                        <w:txbxContent>
                          <w:p w:rsidR="0077299A" w:rsidRDefault="0077299A" w:rsidP="006338B6"/>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3632" behindDoc="0" locked="0" layoutInCell="1" allowOverlap="1" wp14:anchorId="0C8EECEF" wp14:editId="62243715">
                      <wp:simplePos x="0" y="0"/>
                      <wp:positionH relativeFrom="column">
                        <wp:posOffset>1219200</wp:posOffset>
                      </wp:positionH>
                      <wp:positionV relativeFrom="paragraph">
                        <wp:posOffset>168910</wp:posOffset>
                      </wp:positionV>
                      <wp:extent cx="274320" cy="274320"/>
                      <wp:effectExtent l="0" t="0" r="11430" b="11430"/>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2" o:spid="_x0000_s1096" style="position:absolute;left:0;text-align:left;margin-left:96pt;margin-top:13.3pt;width:21.6pt;height:21.6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tYNx+KAIAAFIEAAAOAAAAAAAAAAAAAAAAAC4CAABkcnMvZTJv&#10;RG9jLnhtbFBLAQItABQABgAIAAAAIQDP0zhp3gAAAAkBAAAPAAAAAAAAAAAAAAAAAIIEAABkcnMv&#10;ZG93bnJldi54bWxQSwUGAAAAAAQABADzAAAAjQUAAAAA&#10;">
                      <v:textbox>
                        <w:txbxContent>
                          <w:p w:rsidR="0077299A" w:rsidRDefault="0077299A" w:rsidP="006338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2608" behindDoc="0" locked="0" layoutInCell="1" allowOverlap="1" wp14:anchorId="22620B8E" wp14:editId="266201C8">
                      <wp:simplePos x="0" y="0"/>
                      <wp:positionH relativeFrom="column">
                        <wp:posOffset>1793240</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097" style="position:absolute;left:0;text-align:left;margin-left:141.2pt;margin-top:13.3pt;width:21.6pt;height:21.6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79/PrKAIAAFIEAAAOAAAAAAAAAAAAAAAAAC4CAABkcnMvZTJv&#10;RG9jLnhtbFBLAQItABQABgAIAAAAIQAS5fw73gAAAAkBAAAPAAAAAAAAAAAAAAAAAIIEAABkcnMv&#10;ZG93bnJldi54bWxQSwUGAAAAAAQABADzAAAAjQUAAAAA&#10;">
                      <v:textbox>
                        <w:txbxContent>
                          <w:p w:rsidR="0077299A" w:rsidRDefault="0077299A" w:rsidP="006338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1584" behindDoc="0" locked="0" layoutInCell="1" allowOverlap="1" wp14:anchorId="18EB1C2B" wp14:editId="0EA44E2E">
                      <wp:simplePos x="0" y="0"/>
                      <wp:positionH relativeFrom="column">
                        <wp:posOffset>2399665</wp:posOffset>
                      </wp:positionH>
                      <wp:positionV relativeFrom="paragraph">
                        <wp:posOffset>168910</wp:posOffset>
                      </wp:positionV>
                      <wp:extent cx="274320" cy="274320"/>
                      <wp:effectExtent l="0" t="0" r="11430" b="11430"/>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098" style="position:absolute;left:0;text-align:left;margin-left:188.95pt;margin-top:13.3pt;width:21.6pt;height:21.6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OizKA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GSjosygCAABSBAAADgAAAAAAAAAAAAAAAAAuAgAAZHJzL2Uy&#10;b0RvYy54bWxQSwECLQAUAAYACAAAACEAG37jl98AAAAJAQAADwAAAAAAAAAAAAAAAACCBAAAZHJz&#10;L2Rvd25yZXYueG1sUEsFBgAAAAAEAAQA8wAAAI4FAAAAAA==&#10;">
                      <v:textbox>
                        <w:txbxContent>
                          <w:p w:rsidR="0077299A" w:rsidRDefault="0077299A"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0560" behindDoc="0" locked="0" layoutInCell="1" allowOverlap="1" wp14:anchorId="5057E2CC" wp14:editId="56A48CC4">
                      <wp:simplePos x="0" y="0"/>
                      <wp:positionH relativeFrom="column">
                        <wp:posOffset>3072130</wp:posOffset>
                      </wp:positionH>
                      <wp:positionV relativeFrom="paragraph">
                        <wp:posOffset>168910</wp:posOffset>
                      </wp:positionV>
                      <wp:extent cx="274320" cy="274320"/>
                      <wp:effectExtent l="0" t="0" r="11430" b="1143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5" o:spid="_x0000_s1099" style="position:absolute;left:0;text-align:left;margin-left:241.9pt;margin-top:13.3pt;width:21.6pt;height:21.6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A+/xyYpAgAAUgQAAA4AAAAAAAAAAAAAAAAALgIAAGRycy9l&#10;Mm9Eb2MueG1sUEsBAi0AFAAGAAgAAAAhAFU57SDfAAAACQEAAA8AAAAAAAAAAAAAAAAAgwQAAGRy&#10;cy9kb3ducmV2LnhtbFBLBQYAAAAABAAEAPMAAACPBQAAAAA=&#10;">
                      <v:textbox>
                        <w:txbxContent>
                          <w:p w:rsidR="0077299A" w:rsidRDefault="0077299A"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9536" behindDoc="0" locked="0" layoutInCell="1" allowOverlap="1" wp14:anchorId="01B9212F" wp14:editId="363AC3B8">
                      <wp:simplePos x="0" y="0"/>
                      <wp:positionH relativeFrom="column">
                        <wp:posOffset>3834765</wp:posOffset>
                      </wp:positionH>
                      <wp:positionV relativeFrom="paragraph">
                        <wp:posOffset>168910</wp:posOffset>
                      </wp:positionV>
                      <wp:extent cx="274320" cy="274320"/>
                      <wp:effectExtent l="0" t="0" r="11430" b="11430"/>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6" o:spid="_x0000_s1100" style="position:absolute;left:0;text-align:left;margin-left:301.95pt;margin-top:13.3pt;width:21.6pt;height:21.6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vFHKQIAAFI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HY28UcpAgAAUgQAAA4AAAAAAAAAAAAAAAAALgIAAGRycy9l&#10;Mm9Eb2MueG1sUEsBAi0AFAAGAAgAAAAhACcp1SvfAAAACQEAAA8AAAAAAAAAAAAAAAAAgwQAAGRy&#10;cy9kb3ducmV2LnhtbFBLBQYAAAAABAAEAPMAAACPBQAAAAA=&#10;">
                      <v:textbox>
                        <w:txbxContent>
                          <w:p w:rsidR="0077299A" w:rsidRDefault="0077299A"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5680" behindDoc="0" locked="0" layoutInCell="1" allowOverlap="1" wp14:anchorId="077333CE" wp14:editId="699714AA">
                      <wp:simplePos x="0" y="0"/>
                      <wp:positionH relativeFrom="column">
                        <wp:posOffset>31750</wp:posOffset>
                      </wp:positionH>
                      <wp:positionV relativeFrom="paragraph">
                        <wp:posOffset>168910</wp:posOffset>
                      </wp:positionV>
                      <wp:extent cx="274320" cy="274320"/>
                      <wp:effectExtent l="5080" t="10160" r="6350" b="10795"/>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7" o:spid="_x0000_s1101" style="position:absolute;left:0;text-align:left;margin-left:2.5pt;margin-top:13.3pt;width:21.6pt;height:21.6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d7SKQ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GCh3tIpAgAAUgQAAA4AAAAAAAAAAAAAAAAALgIAAGRycy9lMm9E&#10;b2MueG1sUEsBAi0AFAAGAAgAAAAhAFO2BG3cAAAABgEAAA8AAAAAAAAAAAAAAAAAgwQAAGRycy9k&#10;b3ducmV2LnhtbFBLBQYAAAAABAAEAPMAAACMBQAAAAA=&#10;">
                      <v:textbox>
                        <w:txbxContent>
                          <w:p w:rsidR="0077299A" w:rsidRDefault="0077299A" w:rsidP="006338B6"/>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767D90" w:rsidP="00767D90">
            <w:pPr>
              <w:pStyle w:val="BodyText3"/>
              <w:numPr>
                <w:ilvl w:val="0"/>
                <w:numId w:val="4"/>
              </w:numPr>
              <w:spacing w:before="120"/>
              <w:jc w:val="both"/>
              <w:rPr>
                <w:i w:val="0"/>
                <w:sz w:val="20"/>
              </w:rPr>
            </w:pPr>
            <w:r w:rsidRPr="00767D90">
              <w:rPr>
                <w:i w:val="0"/>
                <w:sz w:val="20"/>
              </w:rPr>
              <w:t>To be completed at VTS40</w:t>
            </w:r>
          </w:p>
        </w:tc>
      </w:tr>
      <w:tr w:rsidR="00C50375" w:rsidTr="0029575D">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89430C" w:rsidP="00C50375">
            <w:pPr>
              <w:pStyle w:val="BodyText3"/>
              <w:ind w:left="0"/>
              <w:jc w:val="both"/>
              <w:rPr>
                <w:b/>
                <w:i w:val="0"/>
                <w:sz w:val="20"/>
              </w:rPr>
            </w:pPr>
            <w:r>
              <w:rPr>
                <w:b/>
                <w:i w:val="0"/>
                <w:sz w:val="20"/>
              </w:rPr>
              <w:t>Status</w:t>
            </w:r>
          </w:p>
        </w:tc>
      </w:tr>
      <w:tr w:rsidR="00C50375" w:rsidTr="0029575D">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29575D" w:rsidP="00A405DB">
            <w:pPr>
              <w:pStyle w:val="BodyText3"/>
              <w:spacing w:before="120"/>
              <w:ind w:left="0"/>
              <w:jc w:val="both"/>
              <w:rPr>
                <w:i w:val="0"/>
                <w:sz w:val="20"/>
              </w:rPr>
            </w:pPr>
            <w:r>
              <w:rPr>
                <w:i w:val="0"/>
                <w:sz w:val="20"/>
              </w:rPr>
              <w:t>1.0</w:t>
            </w:r>
          </w:p>
        </w:tc>
        <w:tc>
          <w:tcPr>
            <w:tcW w:w="1418" w:type="dxa"/>
          </w:tcPr>
          <w:p w:rsidR="00C50375" w:rsidRDefault="0029575D" w:rsidP="00A405DB">
            <w:pPr>
              <w:pStyle w:val="BodyText3"/>
              <w:spacing w:before="120"/>
              <w:ind w:left="0"/>
              <w:jc w:val="both"/>
              <w:rPr>
                <w:i w:val="0"/>
                <w:sz w:val="20"/>
              </w:rPr>
            </w:pPr>
            <w:r>
              <w:rPr>
                <w:i w:val="0"/>
                <w:sz w:val="20"/>
              </w:rPr>
              <w:t>10 Oct 2014</w:t>
            </w:r>
          </w:p>
        </w:tc>
        <w:tc>
          <w:tcPr>
            <w:tcW w:w="2410" w:type="dxa"/>
          </w:tcPr>
          <w:p w:rsidR="00C50375" w:rsidRPr="005634D7" w:rsidRDefault="00C50375" w:rsidP="00A405DB">
            <w:pPr>
              <w:pStyle w:val="BodyText3"/>
              <w:spacing w:before="120"/>
              <w:ind w:left="0"/>
              <w:jc w:val="both"/>
              <w:rPr>
                <w:i w:val="0"/>
                <w:sz w:val="20"/>
              </w:rPr>
            </w:pPr>
          </w:p>
        </w:tc>
        <w:tc>
          <w:tcPr>
            <w:tcW w:w="3402" w:type="dxa"/>
          </w:tcPr>
          <w:p w:rsidR="00C50375" w:rsidRPr="005634D7" w:rsidRDefault="0029575D" w:rsidP="00A405DB">
            <w:pPr>
              <w:pStyle w:val="BodyText3"/>
              <w:spacing w:before="120"/>
              <w:ind w:left="0"/>
              <w:rPr>
                <w:i w:val="0"/>
                <w:sz w:val="20"/>
              </w:rPr>
            </w:pPr>
            <w:r>
              <w:rPr>
                <w:i w:val="0"/>
                <w:sz w:val="20"/>
              </w:rPr>
              <w:t>Document created with commencement of 2014-18 Work Programme</w:t>
            </w:r>
          </w:p>
        </w:tc>
      </w:tr>
      <w:tr w:rsidR="007D027F" w:rsidTr="0029575D">
        <w:trPr>
          <w:cantSplit/>
          <w:trHeight w:val="489"/>
        </w:trPr>
        <w:tc>
          <w:tcPr>
            <w:tcW w:w="1668" w:type="dxa"/>
          </w:tcPr>
          <w:p w:rsidR="007D027F" w:rsidRDefault="007D027F" w:rsidP="00C50375">
            <w:pPr>
              <w:pStyle w:val="BodyText3"/>
              <w:tabs>
                <w:tab w:val="clear" w:pos="720"/>
              </w:tabs>
              <w:ind w:left="0"/>
              <w:rPr>
                <w:i w:val="0"/>
                <w:sz w:val="20"/>
              </w:rPr>
            </w:pPr>
          </w:p>
        </w:tc>
        <w:tc>
          <w:tcPr>
            <w:tcW w:w="708" w:type="dxa"/>
          </w:tcPr>
          <w:p w:rsidR="007D027F" w:rsidRDefault="007D027F" w:rsidP="00634CEE">
            <w:pPr>
              <w:pStyle w:val="BodyText3"/>
              <w:spacing w:before="120"/>
              <w:ind w:left="0"/>
              <w:jc w:val="both"/>
              <w:rPr>
                <w:i w:val="0"/>
                <w:sz w:val="20"/>
              </w:rPr>
            </w:pPr>
            <w:r>
              <w:rPr>
                <w:i w:val="0"/>
                <w:sz w:val="20"/>
              </w:rPr>
              <w:t>2.0</w:t>
            </w:r>
          </w:p>
        </w:tc>
        <w:tc>
          <w:tcPr>
            <w:tcW w:w="1418" w:type="dxa"/>
          </w:tcPr>
          <w:p w:rsidR="007D027F" w:rsidRDefault="00DD50A5" w:rsidP="00634CEE">
            <w:pPr>
              <w:pStyle w:val="BodyText3"/>
              <w:spacing w:before="120"/>
              <w:ind w:left="0"/>
              <w:jc w:val="both"/>
              <w:rPr>
                <w:i w:val="0"/>
                <w:sz w:val="20"/>
              </w:rPr>
            </w:pPr>
            <w:r>
              <w:rPr>
                <w:i w:val="0"/>
                <w:sz w:val="20"/>
              </w:rPr>
              <w:t>10 Mar</w:t>
            </w:r>
            <w:r w:rsidR="007D027F">
              <w:rPr>
                <w:i w:val="0"/>
                <w:sz w:val="20"/>
              </w:rPr>
              <w:t xml:space="preserve"> 2016</w:t>
            </w:r>
          </w:p>
        </w:tc>
        <w:tc>
          <w:tcPr>
            <w:tcW w:w="2410" w:type="dxa"/>
          </w:tcPr>
          <w:p w:rsidR="007D027F" w:rsidRPr="005634D7" w:rsidRDefault="007D027F" w:rsidP="00634CEE">
            <w:pPr>
              <w:pStyle w:val="BodyText3"/>
              <w:spacing w:before="120"/>
              <w:ind w:left="0"/>
              <w:jc w:val="both"/>
              <w:rPr>
                <w:i w:val="0"/>
                <w:sz w:val="20"/>
              </w:rPr>
            </w:pPr>
          </w:p>
        </w:tc>
        <w:tc>
          <w:tcPr>
            <w:tcW w:w="3402" w:type="dxa"/>
          </w:tcPr>
          <w:p w:rsidR="007D027F" w:rsidRDefault="007D027F" w:rsidP="00634CEE">
            <w:pPr>
              <w:pStyle w:val="BodyText3"/>
              <w:spacing w:before="120"/>
              <w:ind w:left="0"/>
              <w:rPr>
                <w:i w:val="0"/>
                <w:sz w:val="20"/>
              </w:rPr>
            </w:pPr>
            <w:r>
              <w:rPr>
                <w:i w:val="0"/>
                <w:sz w:val="20"/>
              </w:rPr>
              <w:t>O</w:t>
            </w:r>
            <w:r w:rsidRPr="007D027F">
              <w:rPr>
                <w:i w:val="0"/>
                <w:sz w:val="20"/>
              </w:rPr>
              <w:t xml:space="preserve">utput </w:t>
            </w:r>
            <w:r>
              <w:rPr>
                <w:i w:val="0"/>
                <w:sz w:val="20"/>
              </w:rPr>
              <w:t>from</w:t>
            </w:r>
            <w:r w:rsidRPr="007D027F">
              <w:rPr>
                <w:i w:val="0"/>
                <w:sz w:val="20"/>
              </w:rPr>
              <w:t xml:space="preserve"> the Bremen Workshop (May 2013) </w:t>
            </w:r>
            <w:r>
              <w:rPr>
                <w:i w:val="0"/>
                <w:sz w:val="20"/>
              </w:rPr>
              <w:t xml:space="preserve">incorporated </w:t>
            </w:r>
            <w:r w:rsidRPr="007D027F">
              <w:rPr>
                <w:i w:val="0"/>
                <w:sz w:val="20"/>
              </w:rPr>
              <w:t xml:space="preserve">to create </w:t>
            </w:r>
            <w:r>
              <w:rPr>
                <w:i w:val="0"/>
                <w:sz w:val="20"/>
              </w:rPr>
              <w:t>a</w:t>
            </w:r>
            <w:r w:rsidRPr="007D027F">
              <w:rPr>
                <w:i w:val="0"/>
                <w:sz w:val="20"/>
              </w:rPr>
              <w:t xml:space="preserve"> structure for </w:t>
            </w:r>
            <w:r>
              <w:rPr>
                <w:i w:val="0"/>
                <w:sz w:val="20"/>
              </w:rPr>
              <w:t>the proposed guidance</w:t>
            </w:r>
            <w:r w:rsidRPr="007D027F">
              <w:rPr>
                <w:i w:val="0"/>
                <w:sz w:val="20"/>
              </w:rPr>
              <w:t xml:space="preserve">. </w:t>
            </w:r>
          </w:p>
          <w:p w:rsidR="007D027F" w:rsidRPr="00F74E32" w:rsidRDefault="007D027F" w:rsidP="00634CEE">
            <w:pPr>
              <w:pStyle w:val="BodyText3"/>
              <w:spacing w:before="120"/>
              <w:ind w:left="0"/>
              <w:rPr>
                <w:i w:val="0"/>
                <w:sz w:val="20"/>
              </w:rPr>
            </w:pPr>
            <w:r>
              <w:rPr>
                <w:i w:val="0"/>
                <w:sz w:val="20"/>
              </w:rPr>
              <w:t>Forwarded to VTS42</w:t>
            </w:r>
          </w:p>
        </w:tc>
      </w:tr>
    </w:tbl>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77" w:name="_Toc445413464"/>
            <w:r>
              <w:t xml:space="preserve">2.2.1 </w:t>
            </w:r>
            <w:r w:rsidR="00ED4F08" w:rsidRPr="00ED4F08">
              <w:t>Develop Guidance on the technical acceptance of a VTS system</w:t>
            </w:r>
            <w:bookmarkEnd w:id="77"/>
          </w:p>
        </w:tc>
      </w:tr>
      <w:tr w:rsidR="00C50375" w:rsidTr="00C50375">
        <w:trPr>
          <w:cantSplit/>
          <w:trHeight w:val="854"/>
        </w:trPr>
        <w:tc>
          <w:tcPr>
            <w:tcW w:w="1668" w:type="dxa"/>
          </w:tcPr>
          <w:p w:rsidR="00C50375" w:rsidRPr="000366B9" w:rsidRDefault="00C50375"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C50375"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acceptance of a VTS system</w:t>
            </w:r>
            <w:r>
              <w:rPr>
                <w:i w:val="0"/>
                <w:sz w:val="20"/>
              </w:rPr>
              <w:t>.</w:t>
            </w:r>
          </w:p>
        </w:tc>
      </w:tr>
      <w:tr w:rsidR="007B0A42" w:rsidTr="00C50375">
        <w:trPr>
          <w:cantSplit/>
          <w:trHeight w:val="827"/>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C50375">
        <w:trPr>
          <w:cantSplit/>
          <w:trHeight w:val="827"/>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C50375">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5B0EC8" w:rsidRDefault="00D255F6" w:rsidP="005B0EC8">
            <w:pPr>
              <w:pStyle w:val="BodyText3"/>
              <w:spacing w:before="120"/>
              <w:ind w:left="0"/>
              <w:jc w:val="both"/>
              <w:rPr>
                <w:i w:val="0"/>
                <w:sz w:val="20"/>
                <w:highlight w:val="yellow"/>
              </w:rPr>
            </w:pPr>
            <w:r w:rsidRPr="005B0EC8">
              <w:rPr>
                <w:i w:val="0"/>
                <w:sz w:val="20"/>
                <w:highlight w:val="yellow"/>
              </w:rPr>
              <w:t>To be completed at VTS4</w:t>
            </w:r>
            <w:r w:rsidR="005B0EC8">
              <w:rPr>
                <w:i w:val="0"/>
                <w:sz w:val="20"/>
                <w:highlight w:val="yellow"/>
              </w:rPr>
              <w:t>2</w:t>
            </w:r>
          </w:p>
        </w:tc>
      </w:tr>
      <w:tr w:rsidR="00D4362B" w:rsidTr="00C50375">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1982848" behindDoc="0" locked="0" layoutInCell="1" allowOverlap="1" wp14:anchorId="08B2105A" wp14:editId="3229F5E8">
                      <wp:simplePos x="0" y="0"/>
                      <wp:positionH relativeFrom="column">
                        <wp:posOffset>645160</wp:posOffset>
                      </wp:positionH>
                      <wp:positionV relativeFrom="paragraph">
                        <wp:posOffset>168910</wp:posOffset>
                      </wp:positionV>
                      <wp:extent cx="274320" cy="274320"/>
                      <wp:effectExtent l="8890" t="10160" r="12065" b="10795"/>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102" style="position:absolute;left:0;text-align:left;margin-left:50.8pt;margin-top:13.3pt;width:21.6pt;height:21.6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HyKQIAAFI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wv/HyKQIAAFIEAAAOAAAAAAAAAAAAAAAAAC4CAABkcnMvZTJv&#10;RG9jLnhtbFBLAQItABQABgAIAAAAIQAvRow13QAAAAkBAAAPAAAAAAAAAAAAAAAAAIMEAABkcnMv&#10;ZG93bnJldi54bWxQSwUGAAAAAAQABADzAAAAjQUAAAAA&#10;">
                      <v:textbox>
                        <w:txbxContent>
                          <w:p w:rsidR="0077299A" w:rsidRDefault="0077299A" w:rsidP="006338B6">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1824" behindDoc="0" locked="0" layoutInCell="1" allowOverlap="1" wp14:anchorId="0ECB9B61" wp14:editId="34148067">
                      <wp:simplePos x="0" y="0"/>
                      <wp:positionH relativeFrom="column">
                        <wp:posOffset>1219200</wp:posOffset>
                      </wp:positionH>
                      <wp:positionV relativeFrom="paragraph">
                        <wp:posOffset>168910</wp:posOffset>
                      </wp:positionV>
                      <wp:extent cx="274320" cy="274320"/>
                      <wp:effectExtent l="0" t="0" r="11430" b="1143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9" o:spid="_x0000_s1103" style="position:absolute;left:0;text-align:left;margin-left:96pt;margin-top:13.3pt;width:21.6pt;height:21.6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pijeZykCAABSBAAADgAAAAAAAAAAAAAAAAAuAgAAZHJzL2Uy&#10;b0RvYy54bWxQSwECLQAUAAYACAAAACEAz9M4ad4AAAAJAQAADwAAAAAAAAAAAAAAAACDBAAAZHJz&#10;L2Rvd25yZXYueG1sUEsFBgAAAAAEAAQA8wAAAI4FAAAAAA==&#10;">
                      <v:textbox>
                        <w:txbxContent>
                          <w:p w:rsidR="0077299A" w:rsidRDefault="0077299A"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0800" behindDoc="0" locked="0" layoutInCell="1" allowOverlap="1" wp14:anchorId="118EB0AF" wp14:editId="2A1CE512">
                      <wp:simplePos x="0" y="0"/>
                      <wp:positionH relativeFrom="column">
                        <wp:posOffset>1793240</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0" o:spid="_x0000_s1104" style="position:absolute;left:0;text-align:left;margin-left:141.2pt;margin-top:13.3pt;width:21.6pt;height:21.6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lc3ylKAIAAFIEAAAOAAAAAAAAAAAAAAAAAC4CAABkcnMvZTJv&#10;RG9jLnhtbFBLAQItABQABgAIAAAAIQAS5fw73gAAAAkBAAAPAAAAAAAAAAAAAAAAAIIEAABkcnMv&#10;ZG93bnJldi54bWxQSwUGAAAAAAQABADzAAAAjQUAAAAA&#10;">
                      <v:textbox>
                        <w:txbxContent>
                          <w:p w:rsidR="0077299A" w:rsidRDefault="0077299A"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9776" behindDoc="0" locked="0" layoutInCell="1" allowOverlap="1" wp14:anchorId="318C9F8F" wp14:editId="7AD1F761">
                      <wp:simplePos x="0" y="0"/>
                      <wp:positionH relativeFrom="column">
                        <wp:posOffset>2399665</wp:posOffset>
                      </wp:positionH>
                      <wp:positionV relativeFrom="paragraph">
                        <wp:posOffset>168910</wp:posOffset>
                      </wp:positionV>
                      <wp:extent cx="274320" cy="274320"/>
                      <wp:effectExtent l="0" t="0" r="11430" b="1143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5B0EC8"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1" o:spid="_x0000_s1105" style="position:absolute;left:0;text-align:left;margin-left:188.95pt;margin-top:13.3pt;width:21.6pt;height:21.6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8+RTMCgCAABSBAAADgAAAAAAAAAAAAAAAAAuAgAAZHJzL2Uy&#10;b0RvYy54bWxQSwECLQAUAAYACAAAACEAG37jl98AAAAJAQAADwAAAAAAAAAAAAAAAACCBAAAZHJz&#10;L2Rvd25yZXYueG1sUEsFBgAAAAAEAAQA8wAAAI4FAAAAAA==&#10;">
                      <v:textbox>
                        <w:txbxContent>
                          <w:p w:rsidR="0077299A" w:rsidRDefault="005B0EC8" w:rsidP="006C19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8752" behindDoc="0" locked="0" layoutInCell="1" allowOverlap="1" wp14:anchorId="640C3A8C" wp14:editId="442F05DE">
                      <wp:simplePos x="0" y="0"/>
                      <wp:positionH relativeFrom="column">
                        <wp:posOffset>3072130</wp:posOffset>
                      </wp:positionH>
                      <wp:positionV relativeFrom="paragraph">
                        <wp:posOffset>168910</wp:posOffset>
                      </wp:positionV>
                      <wp:extent cx="274320" cy="274320"/>
                      <wp:effectExtent l="0" t="0" r="11430" b="1143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106" style="position:absolute;left:0;text-align:left;margin-left:241.9pt;margin-top:13.3pt;width:21.6pt;height:21.6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Sa30FCgCAABSBAAADgAAAAAAAAAAAAAAAAAuAgAAZHJzL2Uy&#10;b0RvYy54bWxQSwECLQAUAAYACAAAACEAVTntIN8AAAAJAQAADwAAAAAAAAAAAAAAAACCBAAAZHJz&#10;L2Rvd25yZXYueG1sUEsFBgAAAAAEAAQA8wAAAI4FAAAAAA==&#10;">
                      <v:textbox>
                        <w:txbxContent>
                          <w:p w:rsidR="0077299A" w:rsidRDefault="0077299A"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7728" behindDoc="0" locked="0" layoutInCell="1" allowOverlap="1" wp14:anchorId="5B00FCE6" wp14:editId="4FF2E8EF">
                      <wp:simplePos x="0" y="0"/>
                      <wp:positionH relativeFrom="column">
                        <wp:posOffset>3834765</wp:posOffset>
                      </wp:positionH>
                      <wp:positionV relativeFrom="paragraph">
                        <wp:posOffset>168910</wp:posOffset>
                      </wp:positionV>
                      <wp:extent cx="274320" cy="274320"/>
                      <wp:effectExtent l="0" t="0" r="11430" b="11430"/>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107" style="position:absolute;left:0;text-align:left;margin-left:301.95pt;margin-top:13.3pt;width:21.6pt;height:21.6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XzrbgSgCAABSBAAADgAAAAAAAAAAAAAAAAAuAgAAZHJzL2Uy&#10;b0RvYy54bWxQSwECLQAUAAYACAAAACEAJynVK98AAAAJAQAADwAAAAAAAAAAAAAAAACCBAAAZHJz&#10;L2Rvd25yZXYueG1sUEsFBgAAAAAEAAQA8wAAAI4FAAAAAA==&#10;">
                      <v:textbox>
                        <w:txbxContent>
                          <w:p w:rsidR="0077299A" w:rsidRDefault="0077299A"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3872" behindDoc="0" locked="0" layoutInCell="1" allowOverlap="1" wp14:anchorId="34DEE973" wp14:editId="66AEA556">
                      <wp:simplePos x="0" y="0"/>
                      <wp:positionH relativeFrom="column">
                        <wp:posOffset>31750</wp:posOffset>
                      </wp:positionH>
                      <wp:positionV relativeFrom="paragraph">
                        <wp:posOffset>168910</wp:posOffset>
                      </wp:positionV>
                      <wp:extent cx="274320" cy="274320"/>
                      <wp:effectExtent l="5080" t="10160" r="6350" b="10795"/>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5B0EC8"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108" style="position:absolute;left:0;text-align:left;margin-left:2.5pt;margin-top:13.3pt;width:21.6pt;height:21.6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cDZKAIAAFI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eXA2SgCAABSBAAADgAAAAAAAAAAAAAAAAAuAgAAZHJzL2Uyb0Rv&#10;Yy54bWxQSwECLQAUAAYACAAAACEAU7YEbdwAAAAGAQAADwAAAAAAAAAAAAAAAACCBAAAZHJzL2Rv&#10;d25yZXYueG1sUEsFBgAAAAAEAAQA8wAAAIsFAAAAAA==&#10;">
                      <v:textbox>
                        <w:txbxContent>
                          <w:p w:rsidR="0077299A" w:rsidRDefault="005B0EC8" w:rsidP="006338B6">
                            <w:r>
                              <w:t>X</w:t>
                            </w:r>
                          </w:p>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D4362B" w:rsidRDefault="00D4362B"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D255F6" w:rsidP="007D027F">
            <w:pPr>
              <w:pStyle w:val="BodyText3"/>
              <w:numPr>
                <w:ilvl w:val="0"/>
                <w:numId w:val="4"/>
              </w:numPr>
              <w:spacing w:before="120"/>
              <w:jc w:val="both"/>
              <w:rPr>
                <w:i w:val="0"/>
                <w:sz w:val="20"/>
              </w:rPr>
            </w:pPr>
            <w:r w:rsidRPr="007D027F">
              <w:rPr>
                <w:i w:val="0"/>
                <w:sz w:val="20"/>
                <w:highlight w:val="yellow"/>
              </w:rPr>
              <w:t>To be completed at VTS4</w:t>
            </w:r>
            <w:r w:rsidR="007D027F" w:rsidRPr="007D027F">
              <w:rPr>
                <w:i w:val="0"/>
                <w:sz w:val="20"/>
                <w:highlight w:val="yellow"/>
              </w:rPr>
              <w:t>2</w:t>
            </w:r>
          </w:p>
        </w:tc>
      </w:tr>
      <w:tr w:rsidR="00C50375" w:rsidTr="0048322A">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89430C" w:rsidP="00C50375">
            <w:pPr>
              <w:pStyle w:val="BodyText3"/>
              <w:ind w:left="0"/>
              <w:jc w:val="both"/>
              <w:rPr>
                <w:b/>
                <w:i w:val="0"/>
                <w:sz w:val="20"/>
              </w:rPr>
            </w:pPr>
            <w:r>
              <w:rPr>
                <w:b/>
                <w:i w:val="0"/>
                <w:sz w:val="20"/>
              </w:rPr>
              <w:t>Status</w:t>
            </w:r>
          </w:p>
        </w:tc>
      </w:tr>
      <w:tr w:rsidR="0048322A" w:rsidTr="0048322A">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tcPr>
          <w:p w:rsidR="0048322A" w:rsidRDefault="0048322A" w:rsidP="007D027F">
            <w:pPr>
              <w:pStyle w:val="BodyText3"/>
              <w:spacing w:before="120"/>
              <w:ind w:left="0"/>
              <w:jc w:val="both"/>
              <w:rPr>
                <w:i w:val="0"/>
                <w:sz w:val="20"/>
              </w:rPr>
            </w:pPr>
            <w:r>
              <w:rPr>
                <w:i w:val="0"/>
                <w:sz w:val="20"/>
              </w:rPr>
              <w:t>1.0</w:t>
            </w:r>
          </w:p>
        </w:tc>
        <w:tc>
          <w:tcPr>
            <w:tcW w:w="1418" w:type="dxa"/>
          </w:tcPr>
          <w:p w:rsidR="0048322A" w:rsidRDefault="0048322A" w:rsidP="007D027F">
            <w:pPr>
              <w:pStyle w:val="BodyText3"/>
              <w:spacing w:before="120"/>
              <w:ind w:left="0"/>
              <w:jc w:val="both"/>
              <w:rPr>
                <w:i w:val="0"/>
                <w:sz w:val="20"/>
              </w:rPr>
            </w:pPr>
            <w:r>
              <w:rPr>
                <w:i w:val="0"/>
                <w:sz w:val="20"/>
              </w:rPr>
              <w:t>10 Oct 2014</w:t>
            </w:r>
          </w:p>
        </w:tc>
        <w:tc>
          <w:tcPr>
            <w:tcW w:w="2410" w:type="dxa"/>
          </w:tcPr>
          <w:p w:rsidR="0048322A" w:rsidRPr="005634D7" w:rsidRDefault="0048322A" w:rsidP="007D027F">
            <w:pPr>
              <w:pStyle w:val="BodyText3"/>
              <w:spacing w:before="120"/>
              <w:ind w:left="0"/>
              <w:jc w:val="both"/>
              <w:rPr>
                <w:i w:val="0"/>
                <w:sz w:val="20"/>
              </w:rPr>
            </w:pPr>
          </w:p>
        </w:tc>
        <w:tc>
          <w:tcPr>
            <w:tcW w:w="3402" w:type="dxa"/>
          </w:tcPr>
          <w:p w:rsidR="0048322A" w:rsidRPr="005634D7" w:rsidRDefault="0048322A" w:rsidP="007D027F">
            <w:pPr>
              <w:pStyle w:val="BodyText3"/>
              <w:spacing w:before="120"/>
              <w:ind w:left="0"/>
              <w:rPr>
                <w:i w:val="0"/>
                <w:sz w:val="20"/>
              </w:rPr>
            </w:pPr>
            <w:r w:rsidRPr="00F74E32">
              <w:rPr>
                <w:i w:val="0"/>
                <w:sz w:val="20"/>
              </w:rPr>
              <w:t>Document created with commencement of 2014-18 Work Programme</w:t>
            </w:r>
          </w:p>
        </w:tc>
      </w:tr>
      <w:tr w:rsidR="005B0EC8" w:rsidTr="0048322A">
        <w:trPr>
          <w:cantSplit/>
          <w:trHeight w:val="489"/>
        </w:trPr>
        <w:tc>
          <w:tcPr>
            <w:tcW w:w="1668" w:type="dxa"/>
            <w:vMerge/>
          </w:tcPr>
          <w:p w:rsidR="005B0EC8" w:rsidRDefault="005B0EC8" w:rsidP="00C50375">
            <w:pPr>
              <w:pStyle w:val="BodyText3"/>
              <w:tabs>
                <w:tab w:val="clear" w:pos="720"/>
              </w:tabs>
              <w:ind w:left="0"/>
              <w:rPr>
                <w:i w:val="0"/>
                <w:sz w:val="20"/>
              </w:rPr>
            </w:pPr>
          </w:p>
        </w:tc>
        <w:tc>
          <w:tcPr>
            <w:tcW w:w="708" w:type="dxa"/>
          </w:tcPr>
          <w:p w:rsidR="005B0EC8" w:rsidRDefault="00D17ACA" w:rsidP="007D027F">
            <w:pPr>
              <w:pStyle w:val="BodyText3"/>
              <w:spacing w:before="120"/>
              <w:ind w:left="0"/>
              <w:jc w:val="both"/>
              <w:rPr>
                <w:i w:val="0"/>
                <w:sz w:val="20"/>
              </w:rPr>
            </w:pPr>
            <w:r>
              <w:rPr>
                <w:i w:val="0"/>
                <w:sz w:val="20"/>
              </w:rPr>
              <w:t>2.0</w:t>
            </w:r>
          </w:p>
        </w:tc>
        <w:tc>
          <w:tcPr>
            <w:tcW w:w="1418" w:type="dxa"/>
          </w:tcPr>
          <w:p w:rsidR="005B0EC8" w:rsidRDefault="00D17ACA" w:rsidP="007D027F">
            <w:pPr>
              <w:pStyle w:val="BodyText3"/>
              <w:spacing w:before="120"/>
              <w:ind w:left="0"/>
              <w:jc w:val="both"/>
              <w:rPr>
                <w:i w:val="0"/>
                <w:sz w:val="20"/>
              </w:rPr>
            </w:pPr>
            <w:r>
              <w:rPr>
                <w:i w:val="0"/>
                <w:sz w:val="20"/>
              </w:rPr>
              <w:t>10 Mar 2016</w:t>
            </w:r>
          </w:p>
        </w:tc>
        <w:tc>
          <w:tcPr>
            <w:tcW w:w="2410" w:type="dxa"/>
          </w:tcPr>
          <w:p w:rsidR="005B0EC8" w:rsidRPr="005634D7" w:rsidRDefault="005B0EC8" w:rsidP="007D027F">
            <w:pPr>
              <w:pStyle w:val="BodyText3"/>
              <w:spacing w:before="120"/>
              <w:ind w:left="0"/>
              <w:jc w:val="both"/>
              <w:rPr>
                <w:i w:val="0"/>
                <w:sz w:val="20"/>
              </w:rPr>
            </w:pPr>
          </w:p>
        </w:tc>
        <w:tc>
          <w:tcPr>
            <w:tcW w:w="3402" w:type="dxa"/>
          </w:tcPr>
          <w:p w:rsidR="005B0EC8" w:rsidRDefault="00D17ACA" w:rsidP="00D17ACA">
            <w:pPr>
              <w:pStyle w:val="BodyText3"/>
              <w:spacing w:before="120"/>
              <w:ind w:left="100"/>
              <w:rPr>
                <w:i w:val="0"/>
                <w:sz w:val="20"/>
              </w:rPr>
            </w:pPr>
            <w:r>
              <w:rPr>
                <w:i w:val="0"/>
                <w:sz w:val="20"/>
              </w:rPr>
              <w:t xml:space="preserve">Progressing this Task highlighted </w:t>
            </w:r>
            <w:r w:rsidRPr="00D17ACA">
              <w:rPr>
                <w:i w:val="0"/>
                <w:sz w:val="20"/>
              </w:rPr>
              <w:t>that rather than create a Guideline</w:t>
            </w:r>
            <w:r>
              <w:rPr>
                <w:i w:val="0"/>
                <w:sz w:val="20"/>
              </w:rPr>
              <w:t xml:space="preserve"> the objectives of this Task would be better achieved  through a review/update of existing </w:t>
            </w:r>
            <w:r w:rsidRPr="00D17ACA">
              <w:rPr>
                <w:i w:val="0"/>
                <w:sz w:val="20"/>
              </w:rPr>
              <w:t xml:space="preserve"> Guideline 1111 </w:t>
            </w:r>
            <w:r>
              <w:rPr>
                <w:i w:val="0"/>
                <w:sz w:val="20"/>
              </w:rPr>
              <w:t xml:space="preserve">on </w:t>
            </w:r>
            <w:r w:rsidRPr="00D17ACA">
              <w:rPr>
                <w:i w:val="0"/>
                <w:sz w:val="20"/>
              </w:rPr>
              <w:t>Preparation of Operational and Technical</w:t>
            </w:r>
            <w:r>
              <w:rPr>
                <w:i w:val="0"/>
                <w:sz w:val="20"/>
              </w:rPr>
              <w:t xml:space="preserve"> </w:t>
            </w:r>
            <w:r w:rsidRPr="00D17ACA">
              <w:rPr>
                <w:i w:val="0"/>
                <w:sz w:val="20"/>
              </w:rPr>
              <w:t>Performance Requirements for VTS Systems (Chap 13 Verification &amp; Validation)</w:t>
            </w:r>
            <w:r>
              <w:rPr>
                <w:i w:val="0"/>
                <w:sz w:val="20"/>
              </w:rPr>
              <w:t>.</w:t>
            </w:r>
          </w:p>
          <w:p w:rsidR="004961ED" w:rsidRPr="00D17ACA" w:rsidRDefault="004961ED" w:rsidP="00D17ACA">
            <w:pPr>
              <w:pStyle w:val="BodyText3"/>
              <w:spacing w:before="120"/>
              <w:ind w:left="100"/>
              <w:rPr>
                <w:i w:val="0"/>
                <w:sz w:val="20"/>
              </w:rPr>
            </w:pPr>
            <w:r>
              <w:rPr>
                <w:i w:val="0"/>
                <w:sz w:val="20"/>
              </w:rPr>
              <w:t>Forwarded to VTS42.</w:t>
            </w:r>
          </w:p>
        </w:tc>
      </w:tr>
      <w:tr w:rsidR="0048322A" w:rsidTr="001F2595">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shd w:val="clear" w:color="auto" w:fill="DDD9C3" w:themeFill="background2" w:themeFillShade="E6"/>
          </w:tcPr>
          <w:p w:rsidR="0048322A" w:rsidRPr="005634D7" w:rsidRDefault="0048322A" w:rsidP="007D027F">
            <w:pPr>
              <w:pStyle w:val="BodyText3"/>
              <w:spacing w:before="0"/>
              <w:ind w:left="0"/>
              <w:jc w:val="both"/>
              <w:rPr>
                <w:b/>
                <w:i w:val="0"/>
                <w:sz w:val="20"/>
              </w:rPr>
            </w:pPr>
          </w:p>
        </w:tc>
        <w:tc>
          <w:tcPr>
            <w:tcW w:w="1418" w:type="dxa"/>
            <w:shd w:val="clear" w:color="auto" w:fill="DDD9C3" w:themeFill="background2" w:themeFillShade="E6"/>
          </w:tcPr>
          <w:p w:rsidR="0048322A" w:rsidRPr="005634D7" w:rsidRDefault="0048322A" w:rsidP="007D027F">
            <w:pPr>
              <w:pStyle w:val="BodyText3"/>
              <w:spacing w:before="0"/>
              <w:ind w:left="0"/>
              <w:jc w:val="both"/>
              <w:rPr>
                <w:b/>
                <w:i w:val="0"/>
                <w:sz w:val="20"/>
              </w:rPr>
            </w:pPr>
          </w:p>
        </w:tc>
        <w:tc>
          <w:tcPr>
            <w:tcW w:w="2410" w:type="dxa"/>
            <w:shd w:val="clear" w:color="auto" w:fill="DDD9C3" w:themeFill="background2" w:themeFillShade="E6"/>
          </w:tcPr>
          <w:p w:rsidR="0048322A" w:rsidRPr="005634D7" w:rsidRDefault="0048322A" w:rsidP="007D027F">
            <w:pPr>
              <w:pStyle w:val="BodyText3"/>
              <w:spacing w:before="0"/>
              <w:ind w:left="0"/>
              <w:jc w:val="both"/>
              <w:rPr>
                <w:i w:val="0"/>
                <w:sz w:val="20"/>
              </w:rPr>
            </w:pPr>
          </w:p>
        </w:tc>
        <w:tc>
          <w:tcPr>
            <w:tcW w:w="3402" w:type="dxa"/>
            <w:shd w:val="clear" w:color="auto" w:fill="DDD9C3" w:themeFill="background2" w:themeFillShade="E6"/>
          </w:tcPr>
          <w:p w:rsidR="0048322A" w:rsidRPr="005634D7" w:rsidRDefault="0048322A" w:rsidP="007D027F">
            <w:pPr>
              <w:pStyle w:val="BodyText3"/>
              <w:spacing w:before="0"/>
              <w:ind w:left="0"/>
              <w:jc w:val="both"/>
              <w:rPr>
                <w:i w:val="0"/>
                <w:sz w:val="20"/>
              </w:rPr>
            </w:pPr>
          </w:p>
        </w:tc>
      </w:tr>
    </w:tbl>
    <w:p w:rsidR="0090707C" w:rsidRDefault="0090707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90707C" w:rsidTr="009C7927">
        <w:trPr>
          <w:cantSplit/>
          <w:trHeight w:val="416"/>
          <w:tblHeader/>
        </w:trPr>
        <w:tc>
          <w:tcPr>
            <w:tcW w:w="9606" w:type="dxa"/>
            <w:gridSpan w:val="5"/>
            <w:shd w:val="clear" w:color="auto" w:fill="DDD9C3" w:themeFill="background2" w:themeFillShade="E6"/>
            <w:vAlign w:val="center"/>
          </w:tcPr>
          <w:p w:rsidR="0090707C" w:rsidRPr="00536B19" w:rsidRDefault="0090707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90707C" w:rsidTr="009C7927">
        <w:trPr>
          <w:cantSplit/>
          <w:trHeight w:val="854"/>
          <w:tblHeader/>
        </w:trPr>
        <w:tc>
          <w:tcPr>
            <w:tcW w:w="1668" w:type="dxa"/>
            <w:shd w:val="clear" w:color="auto" w:fill="DDD9C3" w:themeFill="background2" w:themeFillShade="E6"/>
          </w:tcPr>
          <w:p w:rsidR="0090707C" w:rsidRPr="00536B19" w:rsidRDefault="0090707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90707C" w:rsidRPr="00536B19" w:rsidRDefault="00BA0E98" w:rsidP="006A008D">
            <w:pPr>
              <w:pStyle w:val="Heading1"/>
            </w:pPr>
            <w:bookmarkStart w:id="78" w:name="_Toc445413465"/>
            <w:r>
              <w:t xml:space="preserve">2.2.2 </w:t>
            </w:r>
            <w:r w:rsidR="0090707C">
              <w:t xml:space="preserve">Review V-128 on </w:t>
            </w:r>
            <w:r w:rsidR="0090707C" w:rsidRPr="0090707C">
              <w:t>Operational and Technical Performance Requirements for VTS Equipment</w:t>
            </w:r>
            <w:bookmarkEnd w:id="78"/>
          </w:p>
        </w:tc>
      </w:tr>
      <w:tr w:rsidR="0090707C" w:rsidTr="009C7927">
        <w:trPr>
          <w:cantSplit/>
          <w:trHeight w:val="854"/>
        </w:trPr>
        <w:tc>
          <w:tcPr>
            <w:tcW w:w="1668" w:type="dxa"/>
          </w:tcPr>
          <w:p w:rsidR="0090707C" w:rsidRPr="000366B9" w:rsidRDefault="007B0A42" w:rsidP="007B0A42">
            <w:pPr>
              <w:pStyle w:val="BodyText3"/>
              <w:tabs>
                <w:tab w:val="clear" w:pos="720"/>
              </w:tabs>
              <w:spacing w:before="120"/>
              <w:ind w:left="0"/>
              <w:rPr>
                <w:i w:val="0"/>
                <w:sz w:val="20"/>
              </w:rPr>
            </w:pPr>
            <w:r>
              <w:rPr>
                <w:i w:val="0"/>
                <w:sz w:val="20"/>
              </w:rPr>
              <w:t>Objectives of the task</w:t>
            </w:r>
          </w:p>
        </w:tc>
        <w:tc>
          <w:tcPr>
            <w:tcW w:w="7938" w:type="dxa"/>
            <w:gridSpan w:val="4"/>
          </w:tcPr>
          <w:p w:rsidR="0090707C" w:rsidRPr="007E16B8" w:rsidRDefault="0090707C" w:rsidP="007B0A42">
            <w:pPr>
              <w:pStyle w:val="BodyText3"/>
              <w:spacing w:before="120"/>
              <w:ind w:left="0"/>
              <w:jc w:val="both"/>
              <w:rPr>
                <w:i w:val="0"/>
                <w:sz w:val="20"/>
              </w:rPr>
            </w:pPr>
            <w:r>
              <w:rPr>
                <w:i w:val="0"/>
                <w:sz w:val="20"/>
              </w:rPr>
              <w:t xml:space="preserve">To </w:t>
            </w:r>
            <w:r w:rsidRPr="0090707C">
              <w:rPr>
                <w:i w:val="0"/>
                <w:sz w:val="20"/>
              </w:rPr>
              <w:t>assist VTS Authorit</w:t>
            </w:r>
            <w:r>
              <w:rPr>
                <w:i w:val="0"/>
                <w:sz w:val="20"/>
              </w:rPr>
              <w:t>ies</w:t>
            </w:r>
            <w:r w:rsidRPr="0090707C">
              <w:rPr>
                <w:i w:val="0"/>
                <w:sz w:val="20"/>
              </w:rPr>
              <w:t xml:space="preserve"> in the definition, establishment and upgrades of a VTS system.  The document addresses the relationship between the Operational Requirements and VTS sy</w:t>
            </w:r>
            <w:r>
              <w:rPr>
                <w:i w:val="0"/>
                <w:sz w:val="20"/>
              </w:rPr>
              <w:t>stem performance requirements.</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Default="007B0A42" w:rsidP="007B0A42">
            <w:pPr>
              <w:pStyle w:val="BodyText3"/>
              <w:spacing w:before="120"/>
              <w:ind w:left="0"/>
              <w:jc w:val="both"/>
              <w:rPr>
                <w:i w:val="0"/>
                <w:sz w:val="20"/>
              </w:rPr>
            </w:pPr>
            <w:r w:rsidRPr="0090707C">
              <w:rPr>
                <w:i w:val="0"/>
                <w:sz w:val="20"/>
              </w:rPr>
              <w:t>IALA Recommendation</w:t>
            </w:r>
            <w:r>
              <w:rPr>
                <w:i w:val="0"/>
                <w:sz w:val="20"/>
              </w:rPr>
              <w:t xml:space="preserve"> - </w:t>
            </w:r>
            <w:r w:rsidRPr="007B0A42">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0707C" w:rsidTr="009C7927">
        <w:trPr>
          <w:cantSplit/>
          <w:trHeight w:val="827"/>
        </w:trPr>
        <w:tc>
          <w:tcPr>
            <w:tcW w:w="1668" w:type="dxa"/>
          </w:tcPr>
          <w:p w:rsidR="0090707C" w:rsidRPr="000366B9" w:rsidRDefault="0090707C"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0707C" w:rsidRPr="002D0EC5" w:rsidRDefault="0090707C" w:rsidP="009C7927">
            <w:pPr>
              <w:pStyle w:val="BodyText3"/>
              <w:spacing w:before="120"/>
              <w:ind w:left="0"/>
              <w:jc w:val="both"/>
              <w:rPr>
                <w:i w:val="0"/>
                <w:sz w:val="20"/>
              </w:rPr>
            </w:pPr>
          </w:p>
        </w:tc>
      </w:tr>
      <w:tr w:rsidR="0090707C" w:rsidTr="009C7927">
        <w:trPr>
          <w:cantSplit/>
          <w:trHeight w:val="1274"/>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0707C" w:rsidRDefault="0090707C" w:rsidP="009C7927">
            <w:pPr>
              <w:pStyle w:val="BodyText3"/>
              <w:spacing w:before="120"/>
              <w:jc w:val="both"/>
              <w:rPr>
                <w:sz w:val="20"/>
                <w:lang w:val="en-CA"/>
              </w:rPr>
            </w:pPr>
            <w:r>
              <w:rPr>
                <w:sz w:val="20"/>
                <w:lang w:val="en-CA"/>
              </w:rPr>
              <w:t>Session number:</w:t>
            </w:r>
          </w:p>
          <w:p w:rsidR="0090707C" w:rsidRDefault="0090707C"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C57F43">
              <w:rPr>
                <w:noProof/>
                <w:snapToGrid/>
                <w:sz w:val="20"/>
                <w:lang w:val="nl-NL" w:eastAsia="nl-NL"/>
              </w:rPr>
              <mc:AlternateContent>
                <mc:Choice Requires="wps">
                  <w:drawing>
                    <wp:anchor distT="0" distB="0" distL="114300" distR="114300" simplePos="0" relativeHeight="251999232" behindDoc="0" locked="0" layoutInCell="1" allowOverlap="1" wp14:anchorId="3E6786EB" wp14:editId="24AFBF70">
                      <wp:simplePos x="0" y="0"/>
                      <wp:positionH relativeFrom="column">
                        <wp:posOffset>645160</wp:posOffset>
                      </wp:positionH>
                      <wp:positionV relativeFrom="paragraph">
                        <wp:posOffset>168910</wp:posOffset>
                      </wp:positionV>
                      <wp:extent cx="274320" cy="274320"/>
                      <wp:effectExtent l="8890" t="10160" r="12065" b="10795"/>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90707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9" o:spid="_x0000_s1109" style="position:absolute;left:0;text-align:left;margin-left:50.8pt;margin-top:13.3pt;width:21.6pt;height:21.6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1YIWvKQIAAFIEAAAOAAAAAAAAAAAAAAAAAC4CAABkcnMvZTJv&#10;RG9jLnhtbFBLAQItABQABgAIAAAAIQAvRow13QAAAAkBAAAPAAAAAAAAAAAAAAAAAIMEAABkcnMv&#10;ZG93bnJldi54bWxQSwUGAAAAAAQABADzAAAAjQUAAAAA&#10;">
                      <v:textbox>
                        <w:txbxContent>
                          <w:p w:rsidR="0077299A" w:rsidRDefault="0077299A" w:rsidP="0090707C">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8208" behindDoc="0" locked="0" layoutInCell="1" allowOverlap="1" wp14:anchorId="054FEBE8" wp14:editId="6619C9F1">
                      <wp:simplePos x="0" y="0"/>
                      <wp:positionH relativeFrom="column">
                        <wp:posOffset>1219200</wp:posOffset>
                      </wp:positionH>
                      <wp:positionV relativeFrom="paragraph">
                        <wp:posOffset>168910</wp:posOffset>
                      </wp:positionV>
                      <wp:extent cx="274320" cy="274320"/>
                      <wp:effectExtent l="0" t="0" r="11430" b="11430"/>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4961ED" w:rsidP="0090707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0" o:spid="_x0000_s1110" style="position:absolute;left:0;text-align:left;margin-left:96pt;margin-top:13.3pt;width:21.6pt;height:21.6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8ldJZykCAABSBAAADgAAAAAAAAAAAAAAAAAuAgAAZHJzL2Uy&#10;b0RvYy54bWxQSwECLQAUAAYACAAAACEAz9M4ad4AAAAJAQAADwAAAAAAAAAAAAAAAACDBAAAZHJz&#10;L2Rvd25yZXYueG1sUEsFBgAAAAAEAAQA8wAAAI4FAAAAAA==&#10;">
                      <v:textbox>
                        <w:txbxContent>
                          <w:p w:rsidR="0077299A" w:rsidRDefault="004961ED" w:rsidP="0090707C">
                            <w:pPr>
                              <w:jc w:val="center"/>
                            </w:pPr>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7184" behindDoc="0" locked="0" layoutInCell="1" allowOverlap="1" wp14:anchorId="06651844" wp14:editId="6F60A9E3">
                      <wp:simplePos x="0" y="0"/>
                      <wp:positionH relativeFrom="column">
                        <wp:posOffset>1793240</wp:posOffset>
                      </wp:positionH>
                      <wp:positionV relativeFrom="paragraph">
                        <wp:posOffset>168910</wp:posOffset>
                      </wp:positionV>
                      <wp:extent cx="274320" cy="274320"/>
                      <wp:effectExtent l="0" t="0" r="11430" b="11430"/>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90707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1" o:spid="_x0000_s1111" style="position:absolute;left:0;text-align:left;margin-left:141.2pt;margin-top:13.3pt;width:21.6pt;height:21.6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5MBm8ikCAABSBAAADgAAAAAAAAAAAAAAAAAuAgAAZHJzL2Uy&#10;b0RvYy54bWxQSwECLQAUAAYACAAAACEAEuX8O94AAAAJAQAADwAAAAAAAAAAAAAAAACDBAAAZHJz&#10;L2Rvd25yZXYueG1sUEsFBgAAAAAEAAQA8wAAAI4FAAAAAA==&#10;">
                      <v:textbox>
                        <w:txbxContent>
                          <w:p w:rsidR="0077299A" w:rsidRDefault="0077299A" w:rsidP="0090707C">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6160" behindDoc="0" locked="0" layoutInCell="1" allowOverlap="1" wp14:anchorId="6A626AB7" wp14:editId="5CA4D50E">
                      <wp:simplePos x="0" y="0"/>
                      <wp:positionH relativeFrom="column">
                        <wp:posOffset>2399665</wp:posOffset>
                      </wp:positionH>
                      <wp:positionV relativeFrom="paragraph">
                        <wp:posOffset>168910</wp:posOffset>
                      </wp:positionV>
                      <wp:extent cx="274320" cy="274320"/>
                      <wp:effectExtent l="0" t="0" r="11430" b="1143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2" o:spid="_x0000_s1112" style="position:absolute;left:0;text-align:left;margin-left:188.95pt;margin-top:13.3pt;width:21.6pt;height:21.6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J9/Z5YpAgAAUgQAAA4AAAAAAAAAAAAAAAAALgIAAGRycy9l&#10;Mm9Eb2MueG1sUEsBAi0AFAAGAAgAAAAhABt+45ffAAAACQEAAA8AAAAAAAAAAAAAAAAAgwQAAGRy&#10;cy9kb3ducmV2LnhtbFBLBQYAAAAABAAEAPMAAACPBQAAAAA=&#10;">
                      <v:textbox>
                        <w:txbxContent>
                          <w:p w:rsidR="0077299A" w:rsidRDefault="0077299A" w:rsidP="006C19B6">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5136" behindDoc="0" locked="0" layoutInCell="1" allowOverlap="1" wp14:anchorId="3A8E6D7A" wp14:editId="050AB0AC">
                      <wp:simplePos x="0" y="0"/>
                      <wp:positionH relativeFrom="column">
                        <wp:posOffset>3072130</wp:posOffset>
                      </wp:positionH>
                      <wp:positionV relativeFrom="paragraph">
                        <wp:posOffset>168910</wp:posOffset>
                      </wp:positionV>
                      <wp:extent cx="274320" cy="274320"/>
                      <wp:effectExtent l="0" t="0" r="11430" b="1143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3" o:spid="_x0000_s1113" style="position:absolute;left:0;text-align:left;margin-left:241.9pt;margin-top:13.3pt;width:21.6pt;height:21.6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InoSAMpAgAAUgQAAA4AAAAAAAAAAAAAAAAALgIAAGRycy9l&#10;Mm9Eb2MueG1sUEsBAi0AFAAGAAgAAAAhAFU57SDfAAAACQEAAA8AAAAAAAAAAAAAAAAAgwQAAGRy&#10;cy9kb3ducmV2LnhtbFBLBQYAAAAABAAEAPMAAACPBQAAAAA=&#10;">
                      <v:textbox>
                        <w:txbxContent>
                          <w:p w:rsidR="0077299A" w:rsidRDefault="0077299A" w:rsidP="006C19B6">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4112" behindDoc="0" locked="0" layoutInCell="1" allowOverlap="1" wp14:anchorId="062877AD" wp14:editId="5983DC5F">
                      <wp:simplePos x="0" y="0"/>
                      <wp:positionH relativeFrom="column">
                        <wp:posOffset>3834765</wp:posOffset>
                      </wp:positionH>
                      <wp:positionV relativeFrom="paragraph">
                        <wp:posOffset>168910</wp:posOffset>
                      </wp:positionV>
                      <wp:extent cx="274320" cy="274320"/>
                      <wp:effectExtent l="0" t="0" r="11430" b="1143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4" o:spid="_x0000_s1114" style="position:absolute;left:0;text-align:left;margin-left:301.95pt;margin-top:13.3pt;width:21.6pt;height:21.6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QpUKQIAAFI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G1tClQpAgAAUgQAAA4AAAAAAAAAAAAAAAAALgIAAGRycy9l&#10;Mm9Eb2MueG1sUEsBAi0AFAAGAAgAAAAhACcp1SvfAAAACQEAAA8AAAAAAAAAAAAAAAAAgwQAAGRy&#10;cy9kb3ducmV2LnhtbFBLBQYAAAAABAAEAPMAAACPBQAAAAA=&#10;">
                      <v:textbox>
                        <w:txbxContent>
                          <w:p w:rsidR="0077299A" w:rsidRDefault="0077299A" w:rsidP="006C19B6">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2000256" behindDoc="0" locked="0" layoutInCell="1" allowOverlap="1" wp14:anchorId="32AA0F04" wp14:editId="410ED283">
                      <wp:simplePos x="0" y="0"/>
                      <wp:positionH relativeFrom="column">
                        <wp:posOffset>31750</wp:posOffset>
                      </wp:positionH>
                      <wp:positionV relativeFrom="paragraph">
                        <wp:posOffset>168910</wp:posOffset>
                      </wp:positionV>
                      <wp:extent cx="274320" cy="274320"/>
                      <wp:effectExtent l="5080" t="10160" r="6350" b="10795"/>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90707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5" o:spid="_x0000_s1115" style="position:absolute;left:0;text-align:left;margin-left:2.5pt;margin-top:13.3pt;width:21.6pt;height:21.6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Hv6JcEpAgAAUgQAAA4AAAAAAAAAAAAAAAAALgIAAGRycy9lMm9E&#10;b2MueG1sUEsBAi0AFAAGAAgAAAAhAFO2BG3cAAAABgEAAA8AAAAAAAAAAAAAAAAAgwQAAGRycy9k&#10;b3ducmV2LnhtbFBLBQYAAAAABAAEAPMAAACMBQAAAAA=&#10;">
                      <v:textbox>
                        <w:txbxContent>
                          <w:p w:rsidR="0077299A" w:rsidRDefault="0077299A" w:rsidP="0090707C">
                            <w:r>
                              <w:t>X</w:t>
                            </w:r>
                          </w:p>
                        </w:txbxContent>
                      </v:textbox>
                    </v:rect>
                  </w:pict>
                </mc:Fallback>
              </mc:AlternateContent>
            </w:r>
            <w:r w:rsidRPr="00C57F43">
              <w:rPr>
                <w:sz w:val="20"/>
                <w:lang w:val="en-CA"/>
              </w:rPr>
              <w:t>38</w:t>
            </w:r>
            <w:r w:rsidRPr="00C57F43">
              <w:rPr>
                <w:sz w:val="20"/>
                <w:lang w:val="en-CA"/>
              </w:rPr>
              <w:tab/>
              <w:t>39</w:t>
            </w:r>
            <w:r w:rsidRPr="00C57F43">
              <w:rPr>
                <w:sz w:val="20"/>
                <w:lang w:val="en-CA"/>
              </w:rPr>
              <w:tab/>
              <w:t>40</w:t>
            </w:r>
            <w:r w:rsidRPr="00C57F43">
              <w:rPr>
                <w:sz w:val="20"/>
                <w:lang w:val="en-CA"/>
              </w:rPr>
              <w:tab/>
              <w:t>41</w:t>
            </w:r>
            <w:r w:rsidRPr="00C57F43">
              <w:rPr>
                <w:sz w:val="20"/>
                <w:lang w:val="en-CA"/>
              </w:rPr>
              <w:tab/>
              <w:t>42</w:t>
            </w:r>
            <w:r w:rsidRPr="00C57F43">
              <w:rPr>
                <w:sz w:val="20"/>
                <w:lang w:val="en-CA"/>
              </w:rPr>
              <w:tab/>
              <w:t>43</w:t>
            </w:r>
            <w:r w:rsidRPr="00C57F43">
              <w:rPr>
                <w:sz w:val="20"/>
                <w:lang w:val="en-CA"/>
              </w:rPr>
              <w:tab/>
              <w:t>44</w:t>
            </w:r>
          </w:p>
          <w:p w:rsidR="0090707C" w:rsidRDefault="0090707C" w:rsidP="009C7927">
            <w:pPr>
              <w:pStyle w:val="BodyText3"/>
              <w:spacing w:before="120"/>
              <w:jc w:val="both"/>
              <w:rPr>
                <w:sz w:val="20"/>
                <w:lang w:val="en-CA"/>
              </w:rPr>
            </w:pPr>
          </w:p>
        </w:tc>
      </w:tr>
      <w:tr w:rsidR="0090707C" w:rsidTr="009C7927">
        <w:trPr>
          <w:cantSplit/>
          <w:trHeight w:val="1399"/>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90707C" w:rsidRPr="005B50FB" w:rsidRDefault="0090707C" w:rsidP="004961ED">
            <w:pPr>
              <w:pStyle w:val="BodyText3"/>
              <w:spacing w:before="120"/>
              <w:ind w:left="100"/>
              <w:jc w:val="both"/>
              <w:rPr>
                <w:i w:val="0"/>
                <w:sz w:val="20"/>
              </w:rPr>
            </w:pPr>
          </w:p>
        </w:tc>
      </w:tr>
      <w:tr w:rsidR="0090707C" w:rsidTr="0048322A">
        <w:trPr>
          <w:cantSplit/>
          <w:trHeight w:val="746"/>
        </w:trPr>
        <w:tc>
          <w:tcPr>
            <w:tcW w:w="1668" w:type="dxa"/>
            <w:vMerge w:val="restart"/>
          </w:tcPr>
          <w:p w:rsidR="0090707C" w:rsidRPr="005634D7" w:rsidRDefault="00FC5E14" w:rsidP="009C7927">
            <w:pPr>
              <w:pStyle w:val="BodyText3"/>
              <w:tabs>
                <w:tab w:val="clear" w:pos="720"/>
              </w:tabs>
              <w:ind w:left="0"/>
              <w:rPr>
                <w:b/>
                <w:i w:val="0"/>
                <w:sz w:val="20"/>
              </w:rPr>
            </w:pPr>
            <w:r>
              <w:rPr>
                <w:b/>
                <w:i w:val="0"/>
                <w:sz w:val="20"/>
              </w:rPr>
              <w:t>Task Revision</w:t>
            </w:r>
            <w:r w:rsidR="0090707C" w:rsidRPr="005634D7">
              <w:rPr>
                <w:b/>
                <w:i w:val="0"/>
                <w:sz w:val="20"/>
              </w:rPr>
              <w:t xml:space="preserve"> </w:t>
            </w:r>
          </w:p>
        </w:tc>
        <w:tc>
          <w:tcPr>
            <w:tcW w:w="708" w:type="dxa"/>
          </w:tcPr>
          <w:p w:rsidR="0090707C" w:rsidRPr="005634D7" w:rsidRDefault="0090707C" w:rsidP="009C7927">
            <w:pPr>
              <w:pStyle w:val="BodyText3"/>
              <w:ind w:left="0"/>
              <w:jc w:val="both"/>
              <w:rPr>
                <w:b/>
                <w:i w:val="0"/>
                <w:sz w:val="20"/>
              </w:rPr>
            </w:pPr>
            <w:r>
              <w:rPr>
                <w:b/>
                <w:i w:val="0"/>
                <w:sz w:val="20"/>
              </w:rPr>
              <w:t>Ver.</w:t>
            </w:r>
          </w:p>
        </w:tc>
        <w:tc>
          <w:tcPr>
            <w:tcW w:w="1418" w:type="dxa"/>
          </w:tcPr>
          <w:p w:rsidR="0090707C" w:rsidRPr="005634D7" w:rsidRDefault="0090707C" w:rsidP="009C7927">
            <w:pPr>
              <w:pStyle w:val="BodyText3"/>
              <w:ind w:left="0"/>
              <w:jc w:val="both"/>
              <w:rPr>
                <w:b/>
                <w:i w:val="0"/>
                <w:sz w:val="20"/>
              </w:rPr>
            </w:pPr>
            <w:r>
              <w:rPr>
                <w:b/>
                <w:i w:val="0"/>
                <w:sz w:val="20"/>
              </w:rPr>
              <w:t>Date</w:t>
            </w:r>
          </w:p>
        </w:tc>
        <w:tc>
          <w:tcPr>
            <w:tcW w:w="2410" w:type="dxa"/>
          </w:tcPr>
          <w:p w:rsidR="0090707C" w:rsidRPr="005634D7" w:rsidRDefault="0090707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90707C" w:rsidRPr="005634D7" w:rsidRDefault="0089430C" w:rsidP="009C7927">
            <w:pPr>
              <w:pStyle w:val="BodyText3"/>
              <w:ind w:left="0"/>
              <w:jc w:val="both"/>
              <w:rPr>
                <w:b/>
                <w:i w:val="0"/>
                <w:sz w:val="20"/>
              </w:rPr>
            </w:pPr>
            <w:r>
              <w:rPr>
                <w:b/>
                <w:i w:val="0"/>
                <w:sz w:val="20"/>
              </w:rPr>
              <w:t>Status</w:t>
            </w:r>
          </w:p>
        </w:tc>
      </w:tr>
      <w:tr w:rsidR="0090707C" w:rsidTr="0048322A">
        <w:trPr>
          <w:cantSplit/>
          <w:trHeight w:val="489"/>
        </w:trPr>
        <w:tc>
          <w:tcPr>
            <w:tcW w:w="1668" w:type="dxa"/>
            <w:vMerge/>
          </w:tcPr>
          <w:p w:rsidR="0090707C" w:rsidRDefault="0090707C" w:rsidP="009C7927">
            <w:pPr>
              <w:pStyle w:val="BodyText3"/>
              <w:tabs>
                <w:tab w:val="clear" w:pos="720"/>
              </w:tabs>
              <w:ind w:left="0"/>
              <w:rPr>
                <w:i w:val="0"/>
                <w:sz w:val="20"/>
              </w:rPr>
            </w:pPr>
          </w:p>
        </w:tc>
        <w:tc>
          <w:tcPr>
            <w:tcW w:w="708" w:type="dxa"/>
          </w:tcPr>
          <w:p w:rsidR="0090707C" w:rsidRDefault="0090707C" w:rsidP="00D255F6">
            <w:pPr>
              <w:pStyle w:val="BodyText3"/>
              <w:spacing w:before="120"/>
              <w:ind w:left="0"/>
              <w:jc w:val="both"/>
              <w:rPr>
                <w:i w:val="0"/>
                <w:sz w:val="20"/>
              </w:rPr>
            </w:pPr>
            <w:r>
              <w:rPr>
                <w:i w:val="0"/>
                <w:sz w:val="20"/>
              </w:rPr>
              <w:t>1.0</w:t>
            </w:r>
          </w:p>
        </w:tc>
        <w:tc>
          <w:tcPr>
            <w:tcW w:w="1418" w:type="dxa"/>
          </w:tcPr>
          <w:p w:rsidR="0090707C" w:rsidRDefault="00F74E32" w:rsidP="00D255F6">
            <w:pPr>
              <w:pStyle w:val="BodyText3"/>
              <w:spacing w:before="120"/>
              <w:ind w:left="0"/>
              <w:jc w:val="both"/>
              <w:rPr>
                <w:i w:val="0"/>
                <w:sz w:val="20"/>
              </w:rPr>
            </w:pPr>
            <w:r>
              <w:rPr>
                <w:i w:val="0"/>
                <w:sz w:val="20"/>
              </w:rPr>
              <w:t>10 Oct 2014</w:t>
            </w:r>
          </w:p>
        </w:tc>
        <w:tc>
          <w:tcPr>
            <w:tcW w:w="2410" w:type="dxa"/>
          </w:tcPr>
          <w:p w:rsidR="0090707C" w:rsidRPr="005634D7" w:rsidRDefault="0090707C" w:rsidP="00D255F6">
            <w:pPr>
              <w:pStyle w:val="BodyText3"/>
              <w:spacing w:before="120"/>
              <w:ind w:left="0"/>
              <w:jc w:val="both"/>
              <w:rPr>
                <w:i w:val="0"/>
                <w:sz w:val="20"/>
              </w:rPr>
            </w:pPr>
          </w:p>
        </w:tc>
        <w:tc>
          <w:tcPr>
            <w:tcW w:w="3402" w:type="dxa"/>
          </w:tcPr>
          <w:p w:rsidR="00F74E32" w:rsidRDefault="00F74E32" w:rsidP="00D255F6">
            <w:pPr>
              <w:pStyle w:val="BodyText3"/>
              <w:spacing w:before="120"/>
              <w:ind w:left="0"/>
              <w:jc w:val="both"/>
              <w:rPr>
                <w:i w:val="0"/>
                <w:sz w:val="20"/>
              </w:rPr>
            </w:pPr>
            <w:r w:rsidRPr="00F74E32">
              <w:rPr>
                <w:i w:val="0"/>
                <w:sz w:val="20"/>
              </w:rPr>
              <w:t>Document created with commencement of 2014-18 Work Programme</w:t>
            </w:r>
          </w:p>
          <w:p w:rsidR="0090707C" w:rsidRPr="005634D7" w:rsidRDefault="009C7927" w:rsidP="00D255F6">
            <w:pPr>
              <w:pStyle w:val="BodyText3"/>
              <w:spacing w:before="120"/>
              <w:ind w:left="0"/>
              <w:jc w:val="both"/>
              <w:rPr>
                <w:i w:val="0"/>
                <w:sz w:val="20"/>
              </w:rPr>
            </w:pPr>
            <w:r>
              <w:rPr>
                <w:i w:val="0"/>
                <w:sz w:val="20"/>
              </w:rPr>
              <w:t>Carried over from 2010/14 Work Programme</w:t>
            </w:r>
          </w:p>
        </w:tc>
      </w:tr>
      <w:tr w:rsidR="00D255F6" w:rsidTr="0048322A">
        <w:trPr>
          <w:cantSplit/>
          <w:trHeight w:val="489"/>
        </w:trPr>
        <w:tc>
          <w:tcPr>
            <w:tcW w:w="1668" w:type="dxa"/>
          </w:tcPr>
          <w:p w:rsidR="00D255F6" w:rsidRDefault="00D255F6" w:rsidP="009C7927">
            <w:pPr>
              <w:pStyle w:val="BodyText3"/>
              <w:tabs>
                <w:tab w:val="clear" w:pos="720"/>
              </w:tabs>
              <w:ind w:left="0"/>
              <w:rPr>
                <w:i w:val="0"/>
                <w:sz w:val="20"/>
              </w:rPr>
            </w:pPr>
          </w:p>
        </w:tc>
        <w:tc>
          <w:tcPr>
            <w:tcW w:w="708" w:type="dxa"/>
          </w:tcPr>
          <w:p w:rsidR="00D255F6" w:rsidRPr="00D255F6" w:rsidRDefault="00D255F6" w:rsidP="00D255F6">
            <w:pPr>
              <w:pStyle w:val="BodyText3"/>
              <w:spacing w:before="120"/>
              <w:ind w:left="0"/>
              <w:jc w:val="both"/>
              <w:rPr>
                <w:i w:val="0"/>
                <w:sz w:val="20"/>
              </w:rPr>
            </w:pPr>
            <w:r w:rsidRPr="00D255F6">
              <w:rPr>
                <w:i w:val="0"/>
                <w:sz w:val="20"/>
              </w:rPr>
              <w:t>2.0</w:t>
            </w:r>
          </w:p>
        </w:tc>
        <w:tc>
          <w:tcPr>
            <w:tcW w:w="1418" w:type="dxa"/>
          </w:tcPr>
          <w:p w:rsidR="00D255F6" w:rsidRPr="00D255F6" w:rsidRDefault="00D255F6" w:rsidP="004961ED">
            <w:pPr>
              <w:pStyle w:val="BodyText3"/>
              <w:spacing w:before="120"/>
              <w:ind w:left="0"/>
              <w:jc w:val="both"/>
              <w:rPr>
                <w:i w:val="0"/>
                <w:sz w:val="20"/>
              </w:rPr>
            </w:pPr>
            <w:r w:rsidRPr="00D255F6">
              <w:rPr>
                <w:i w:val="0"/>
                <w:sz w:val="20"/>
              </w:rPr>
              <w:t>17 Apr 2015</w:t>
            </w:r>
          </w:p>
        </w:tc>
        <w:tc>
          <w:tcPr>
            <w:tcW w:w="2410" w:type="dxa"/>
          </w:tcPr>
          <w:p w:rsidR="008B337D" w:rsidRPr="00D255F6" w:rsidRDefault="008B337D" w:rsidP="004961ED">
            <w:pPr>
              <w:pStyle w:val="BodyText3"/>
              <w:spacing w:before="120"/>
              <w:ind w:left="0"/>
              <w:rPr>
                <w:i w:val="0"/>
                <w:sz w:val="20"/>
              </w:rPr>
            </w:pPr>
            <w:r>
              <w:rPr>
                <w:i w:val="0"/>
                <w:sz w:val="20"/>
              </w:rPr>
              <w:t>Task progressed as a high-level Recommendation and an associated Guideline</w:t>
            </w:r>
            <w:r>
              <w:rPr>
                <w:rStyle w:val="FootnoteReference"/>
                <w:i w:val="0"/>
                <w:sz w:val="20"/>
              </w:rPr>
              <w:footnoteReference w:id="1"/>
            </w:r>
          </w:p>
        </w:tc>
        <w:tc>
          <w:tcPr>
            <w:tcW w:w="3402" w:type="dxa"/>
          </w:tcPr>
          <w:p w:rsidR="004961ED" w:rsidRPr="004961ED" w:rsidRDefault="00D255F6" w:rsidP="004961ED">
            <w:pPr>
              <w:pStyle w:val="BodyText3"/>
              <w:spacing w:before="120"/>
              <w:ind w:left="0"/>
              <w:jc w:val="both"/>
              <w:rPr>
                <w:b/>
                <w:i w:val="0"/>
                <w:sz w:val="20"/>
              </w:rPr>
            </w:pPr>
            <w:r w:rsidRPr="004961ED">
              <w:rPr>
                <w:b/>
                <w:i w:val="0"/>
                <w:sz w:val="20"/>
              </w:rPr>
              <w:t>Completed</w:t>
            </w:r>
          </w:p>
          <w:p w:rsidR="008B337D" w:rsidRPr="00D255F6" w:rsidRDefault="004961ED" w:rsidP="004961ED">
            <w:pPr>
              <w:pStyle w:val="BodyText3"/>
              <w:spacing w:before="120"/>
              <w:ind w:left="0"/>
              <w:jc w:val="both"/>
              <w:rPr>
                <w:i w:val="0"/>
                <w:sz w:val="20"/>
              </w:rPr>
            </w:pPr>
            <w:r>
              <w:rPr>
                <w:i w:val="0"/>
                <w:sz w:val="20"/>
              </w:rPr>
              <w:t xml:space="preserve">Forwarded </w:t>
            </w:r>
            <w:r w:rsidR="00D255F6" w:rsidRPr="00D255F6">
              <w:rPr>
                <w:i w:val="0"/>
                <w:sz w:val="20"/>
              </w:rPr>
              <w:t>to Council for approval</w:t>
            </w:r>
            <w:r w:rsidR="008B337D">
              <w:rPr>
                <w:i w:val="0"/>
                <w:sz w:val="20"/>
              </w:rPr>
              <w:t xml:space="preserve"> as</w:t>
            </w:r>
            <w:r>
              <w:rPr>
                <w:i w:val="0"/>
                <w:sz w:val="20"/>
              </w:rPr>
              <w:t xml:space="preserve"> a Recommendation and associated Guideline.</w:t>
            </w:r>
            <w:r w:rsidR="008B337D" w:rsidRPr="008B337D">
              <w:rPr>
                <w:i w:val="0"/>
                <w:sz w:val="20"/>
              </w:rPr>
              <w:t xml:space="preserve"> </w:t>
            </w:r>
          </w:p>
        </w:tc>
      </w:tr>
      <w:tr w:rsidR="004961ED" w:rsidTr="004961ED">
        <w:trPr>
          <w:cantSplit/>
          <w:trHeight w:val="489"/>
        </w:trPr>
        <w:tc>
          <w:tcPr>
            <w:tcW w:w="1668" w:type="dxa"/>
          </w:tcPr>
          <w:p w:rsidR="004961ED" w:rsidRDefault="004961ED" w:rsidP="009C7927">
            <w:pPr>
              <w:pStyle w:val="BodyText3"/>
              <w:tabs>
                <w:tab w:val="clear" w:pos="720"/>
              </w:tabs>
              <w:ind w:left="0"/>
              <w:rPr>
                <w:i w:val="0"/>
                <w:sz w:val="20"/>
              </w:rPr>
            </w:pPr>
          </w:p>
        </w:tc>
        <w:tc>
          <w:tcPr>
            <w:tcW w:w="708" w:type="dxa"/>
            <w:shd w:val="clear" w:color="auto" w:fill="DDD9C3" w:themeFill="background2" w:themeFillShade="E6"/>
          </w:tcPr>
          <w:p w:rsidR="004961ED" w:rsidRPr="00D255F6" w:rsidRDefault="004961ED" w:rsidP="00D255F6">
            <w:pPr>
              <w:pStyle w:val="BodyText3"/>
              <w:spacing w:before="120"/>
              <w:ind w:left="0"/>
              <w:jc w:val="both"/>
              <w:rPr>
                <w:i w:val="0"/>
                <w:sz w:val="20"/>
              </w:rPr>
            </w:pPr>
          </w:p>
        </w:tc>
        <w:tc>
          <w:tcPr>
            <w:tcW w:w="1418" w:type="dxa"/>
            <w:shd w:val="clear" w:color="auto" w:fill="DDD9C3" w:themeFill="background2" w:themeFillShade="E6"/>
          </w:tcPr>
          <w:p w:rsidR="004961ED" w:rsidRPr="00D255F6" w:rsidRDefault="004961ED" w:rsidP="004961ED">
            <w:pPr>
              <w:pStyle w:val="BodyText3"/>
              <w:spacing w:before="120"/>
              <w:ind w:left="0"/>
              <w:jc w:val="both"/>
              <w:rPr>
                <w:i w:val="0"/>
                <w:sz w:val="20"/>
              </w:rPr>
            </w:pPr>
          </w:p>
        </w:tc>
        <w:tc>
          <w:tcPr>
            <w:tcW w:w="2410" w:type="dxa"/>
            <w:shd w:val="clear" w:color="auto" w:fill="DDD9C3" w:themeFill="background2" w:themeFillShade="E6"/>
          </w:tcPr>
          <w:p w:rsidR="004961ED" w:rsidRDefault="004961ED" w:rsidP="004961ED">
            <w:pPr>
              <w:pStyle w:val="BodyText3"/>
              <w:spacing w:before="120"/>
              <w:ind w:left="0"/>
              <w:rPr>
                <w:i w:val="0"/>
                <w:sz w:val="20"/>
              </w:rPr>
            </w:pPr>
          </w:p>
        </w:tc>
        <w:tc>
          <w:tcPr>
            <w:tcW w:w="3402" w:type="dxa"/>
            <w:shd w:val="clear" w:color="auto" w:fill="DDD9C3" w:themeFill="background2" w:themeFillShade="E6"/>
          </w:tcPr>
          <w:p w:rsidR="004961ED" w:rsidRPr="004961ED" w:rsidRDefault="004961ED" w:rsidP="004961ED">
            <w:pPr>
              <w:pStyle w:val="BodyText3"/>
              <w:spacing w:before="120"/>
              <w:ind w:left="0"/>
              <w:jc w:val="both"/>
              <w:rPr>
                <w:b/>
                <w:i w:val="0"/>
                <w:sz w:val="20"/>
              </w:rPr>
            </w:pPr>
            <w:r w:rsidRPr="004961ED">
              <w:rPr>
                <w:b/>
                <w:i w:val="0"/>
                <w:sz w:val="20"/>
              </w:rPr>
              <w:t>Approved by Council - (December 2015)</w:t>
            </w:r>
          </w:p>
          <w:p w:rsidR="004961ED" w:rsidRPr="004961ED" w:rsidRDefault="004961ED" w:rsidP="004961ED">
            <w:pPr>
              <w:pStyle w:val="BodyText3"/>
              <w:numPr>
                <w:ilvl w:val="0"/>
                <w:numId w:val="27"/>
              </w:numPr>
              <w:spacing w:before="120"/>
              <w:jc w:val="both"/>
              <w:rPr>
                <w:i w:val="0"/>
                <w:sz w:val="20"/>
              </w:rPr>
            </w:pPr>
            <w:r w:rsidRPr="004961ED">
              <w:rPr>
                <w:i w:val="0"/>
                <w:sz w:val="20"/>
              </w:rPr>
              <w:t xml:space="preserve">Recommendation V-128 Ed 4 on Operational and Technical Performance of VTS Systems </w:t>
            </w:r>
          </w:p>
          <w:p w:rsidR="004961ED" w:rsidRPr="00D255F6" w:rsidRDefault="004961ED" w:rsidP="004961ED">
            <w:pPr>
              <w:pStyle w:val="BodyText3"/>
              <w:numPr>
                <w:ilvl w:val="0"/>
                <w:numId w:val="27"/>
              </w:numPr>
              <w:spacing w:before="120"/>
              <w:jc w:val="both"/>
              <w:rPr>
                <w:i w:val="0"/>
                <w:sz w:val="20"/>
              </w:rPr>
            </w:pPr>
            <w:r w:rsidRPr="004961ED">
              <w:rPr>
                <w:i w:val="0"/>
                <w:sz w:val="20"/>
              </w:rPr>
              <w:t xml:space="preserve">Guideline 1111 on Preparation of Operational and Technical Requirements for VTS Systems  </w:t>
            </w:r>
          </w:p>
        </w:tc>
      </w:tr>
    </w:tbl>
    <w:p w:rsidR="007E16B8" w:rsidRDefault="007E16B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79" w:name="_Toc445413466"/>
            <w:r>
              <w:t xml:space="preserve">2.3.1 </w:t>
            </w:r>
            <w:r w:rsidR="00A94DCC" w:rsidRPr="00A94DCC">
              <w:t>Provide a Guideline on the technical interface between VTS systems and the systems of other stakeholders</w:t>
            </w:r>
            <w:bookmarkEnd w:id="79"/>
          </w:p>
        </w:tc>
      </w:tr>
      <w:tr w:rsidR="00A94DCC" w:rsidTr="009C7927">
        <w:trPr>
          <w:cantSplit/>
          <w:trHeight w:val="854"/>
        </w:trPr>
        <w:tc>
          <w:tcPr>
            <w:tcW w:w="1668" w:type="dxa"/>
          </w:tcPr>
          <w:p w:rsidR="00A94DCC" w:rsidRPr="000366B9" w:rsidRDefault="00A94DCC" w:rsidP="007B0A4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interface between VTS systems and the systems of other stakeholders</w:t>
            </w:r>
            <w:r>
              <w:rPr>
                <w:i w:val="0"/>
                <w:sz w:val="20"/>
              </w:rPr>
              <w:t>.</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9C7927">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2D0EC5" w:rsidRDefault="00C14F79" w:rsidP="004961ED">
            <w:pPr>
              <w:pStyle w:val="BodyText3"/>
              <w:spacing w:before="120"/>
              <w:ind w:left="0"/>
              <w:jc w:val="both"/>
              <w:rPr>
                <w:i w:val="0"/>
                <w:sz w:val="20"/>
              </w:rPr>
            </w:pPr>
            <w:r w:rsidRPr="004961ED">
              <w:rPr>
                <w:i w:val="0"/>
                <w:sz w:val="20"/>
                <w:highlight w:val="yellow"/>
              </w:rPr>
              <w:t>To be completed at VTS4</w:t>
            </w:r>
            <w:r w:rsidR="004961ED" w:rsidRPr="004961ED">
              <w:rPr>
                <w:i w:val="0"/>
                <w:sz w:val="20"/>
                <w:highlight w:val="yellow"/>
              </w:rPr>
              <w:t>2</w:t>
            </w:r>
          </w:p>
        </w:tc>
      </w:tr>
      <w:tr w:rsidR="00D4362B" w:rsidTr="009C7927">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1991040" behindDoc="0" locked="0" layoutInCell="1" allowOverlap="1" wp14:anchorId="6BCA6FAF" wp14:editId="502B6F67">
                      <wp:simplePos x="0" y="0"/>
                      <wp:positionH relativeFrom="column">
                        <wp:posOffset>645160</wp:posOffset>
                      </wp:positionH>
                      <wp:positionV relativeFrom="paragraph">
                        <wp:posOffset>168910</wp:posOffset>
                      </wp:positionV>
                      <wp:extent cx="274320" cy="274320"/>
                      <wp:effectExtent l="8890" t="10160" r="12065" b="10795"/>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116" style="position:absolute;left:0;text-align:left;margin-left:50.8pt;margin-top:13.3pt;width:21.6pt;height:21.6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Kzxu3QoAgAAUgQAAA4AAAAAAAAAAAAAAAAALgIAAGRycy9lMm9E&#10;b2MueG1sUEsBAi0AFAAGAAgAAAAhAC9GjDXdAAAACQEAAA8AAAAAAAAAAAAAAAAAggQAAGRycy9k&#10;b3ducmV2LnhtbFBLBQYAAAAABAAEAPMAAACMBQAAAAA=&#10;">
                      <v:textbox>
                        <w:txbxContent>
                          <w:p w:rsidR="0077299A" w:rsidRDefault="0077299A" w:rsidP="006338B6"/>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90016" behindDoc="0" locked="0" layoutInCell="1" allowOverlap="1" wp14:anchorId="2D5DB2BD" wp14:editId="7E9EBAD9">
                      <wp:simplePos x="0" y="0"/>
                      <wp:positionH relativeFrom="column">
                        <wp:posOffset>1219200</wp:posOffset>
                      </wp:positionH>
                      <wp:positionV relativeFrom="paragraph">
                        <wp:posOffset>168910</wp:posOffset>
                      </wp:positionV>
                      <wp:extent cx="274320" cy="274320"/>
                      <wp:effectExtent l="0" t="0" r="11430" b="11430"/>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117" style="position:absolute;left:0;text-align:left;margin-left:96pt;margin-top:13.3pt;width:21.6pt;height:21.6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W1SESKAIAAFIEAAAOAAAAAAAAAAAAAAAAAC4CAABkcnMvZTJv&#10;RG9jLnhtbFBLAQItABQABgAIAAAAIQDP0zhp3gAAAAkBAAAPAAAAAAAAAAAAAAAAAIIEAABkcnMv&#10;ZG93bnJldi54bWxQSwUGAAAAAAQABADzAAAAjQUAAAAA&#10;">
                      <v:textbox>
                        <w:txbxContent>
                          <w:p w:rsidR="0077299A" w:rsidRDefault="0077299A" w:rsidP="006338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8992" behindDoc="0" locked="0" layoutInCell="1" allowOverlap="1" wp14:anchorId="2A730DE5" wp14:editId="1AE8D5CC">
                      <wp:simplePos x="0" y="0"/>
                      <wp:positionH relativeFrom="column">
                        <wp:posOffset>1793240</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118" style="position:absolute;left:0;text-align:left;margin-left:141.2pt;margin-top:13.3pt;width:21.6pt;height:21.6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ZWFKA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B2ZWFKAIAAFIEAAAOAAAAAAAAAAAAAAAAAC4CAABkcnMvZTJv&#10;RG9jLnhtbFBLAQItABQABgAIAAAAIQAS5fw73gAAAAkBAAAPAAAAAAAAAAAAAAAAAIIEAABkcnMv&#10;ZG93bnJldi54bWxQSwUGAAAAAAQABADzAAAAjQUAAAAA&#10;">
                      <v:textbox>
                        <w:txbxContent>
                          <w:p w:rsidR="0077299A" w:rsidRDefault="0077299A"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7968" behindDoc="0" locked="0" layoutInCell="1" allowOverlap="1" wp14:anchorId="715EB126" wp14:editId="58BEE7EE">
                      <wp:simplePos x="0" y="0"/>
                      <wp:positionH relativeFrom="column">
                        <wp:posOffset>2399665</wp:posOffset>
                      </wp:positionH>
                      <wp:positionV relativeFrom="paragraph">
                        <wp:posOffset>168910</wp:posOffset>
                      </wp:positionV>
                      <wp:extent cx="274320" cy="274320"/>
                      <wp:effectExtent l="0" t="0" r="11430" b="1143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8" o:spid="_x0000_s1119" style="position:absolute;left:0;text-align:left;margin-left:188.95pt;margin-top:13.3pt;width:21.6pt;height:21.6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CGn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BBcIacpAgAAUgQAAA4AAAAAAAAAAAAAAAAALgIAAGRycy9l&#10;Mm9Eb2MueG1sUEsBAi0AFAAGAAgAAAAhABt+45ffAAAACQEAAA8AAAAAAAAAAAAAAAAAgwQAAGRy&#10;cy9kb3ducmV2LnhtbFBLBQYAAAAABAAEAPMAAACPBQAAAAA=&#10;">
                      <v:textbox>
                        <w:txbxContent>
                          <w:p w:rsidR="0077299A" w:rsidRDefault="0077299A" w:rsidP="006C19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6944" behindDoc="0" locked="0" layoutInCell="1" allowOverlap="1" wp14:anchorId="2ED4694F" wp14:editId="25D8B8FE">
                      <wp:simplePos x="0" y="0"/>
                      <wp:positionH relativeFrom="column">
                        <wp:posOffset>3072130</wp:posOffset>
                      </wp:positionH>
                      <wp:positionV relativeFrom="paragraph">
                        <wp:posOffset>168910</wp:posOffset>
                      </wp:positionV>
                      <wp:extent cx="274320" cy="274320"/>
                      <wp:effectExtent l="0" t="0" r="11430" b="1143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9" o:spid="_x0000_s1120" style="position:absolute;left:0;text-align:left;margin-left:241.9pt;margin-top:13.3pt;width:21.6pt;height:21.6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qI1KQIAAFI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AVmojUpAgAAUgQAAA4AAAAAAAAAAAAAAAAALgIAAGRycy9l&#10;Mm9Eb2MueG1sUEsBAi0AFAAGAAgAAAAhAFU57SDfAAAACQEAAA8AAAAAAAAAAAAAAAAAgwQAAGRy&#10;cy9kb3ducmV2LnhtbFBLBQYAAAAABAAEAPMAAACPBQAAAAA=&#10;">
                      <v:textbox>
                        <w:txbxContent>
                          <w:p w:rsidR="0077299A" w:rsidRDefault="0077299A" w:rsidP="006C19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5920" behindDoc="0" locked="0" layoutInCell="1" allowOverlap="1" wp14:anchorId="063DB215" wp14:editId="07E57FE3">
                      <wp:simplePos x="0" y="0"/>
                      <wp:positionH relativeFrom="column">
                        <wp:posOffset>3834765</wp:posOffset>
                      </wp:positionH>
                      <wp:positionV relativeFrom="paragraph">
                        <wp:posOffset>168910</wp:posOffset>
                      </wp:positionV>
                      <wp:extent cx="274320" cy="274320"/>
                      <wp:effectExtent l="7620" t="10160" r="13335" b="10795"/>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026" style="position:absolute;margin-left:301.95pt;margin-top:13.3pt;width:21.6pt;height:21.6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RvFXHgIAAD8EAAAOAAAAAAAAAAAAAAAAAC4CAABkcnMvZTJvRG9jLnhtbFBL&#10;AQItABQABgAIAAAAIQAnKdUr3wAAAAkBAAAPAAAAAAAAAAAAAAAAAHgEAABkcnMvZG93bnJldi54&#10;bWxQSwUGAAAAAAQABADzAAAAhAUAAAAA&#10;"/>
                  </w:pict>
                </mc:Fallback>
              </mc:AlternateContent>
            </w:r>
            <w:r w:rsidRPr="0029575D">
              <w:rPr>
                <w:noProof/>
                <w:snapToGrid/>
                <w:sz w:val="20"/>
                <w:lang w:val="nl-NL" w:eastAsia="nl-NL"/>
              </w:rPr>
              <mc:AlternateContent>
                <mc:Choice Requires="wps">
                  <w:drawing>
                    <wp:anchor distT="0" distB="0" distL="114300" distR="114300" simplePos="0" relativeHeight="251992064" behindDoc="0" locked="0" layoutInCell="1" allowOverlap="1" wp14:anchorId="0A67DA0C" wp14:editId="4D24A2C6">
                      <wp:simplePos x="0" y="0"/>
                      <wp:positionH relativeFrom="column">
                        <wp:posOffset>31750</wp:posOffset>
                      </wp:positionH>
                      <wp:positionV relativeFrom="paragraph">
                        <wp:posOffset>168910</wp:posOffset>
                      </wp:positionV>
                      <wp:extent cx="274320" cy="274320"/>
                      <wp:effectExtent l="5080" t="10160" r="6350" b="10795"/>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1" o:spid="_x0000_s1121" style="position:absolute;left:0;text-align:left;margin-left:2.5pt;margin-top:13.3pt;width:21.6pt;height:21.6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CJaJwYpAgAAUgQAAA4AAAAAAAAAAAAAAAAALgIAAGRycy9lMm9E&#10;b2MueG1sUEsBAi0AFAAGAAgAAAAhAFO2BG3cAAAABgEAAA8AAAAAAAAAAAAAAAAAgwQAAGRycy9k&#10;b3ducmV2LnhtbFBLBQYAAAAABAAEAPMAAACMBQAAAAA=&#10;">
                      <v:textbox>
                        <w:txbxContent>
                          <w:p w:rsidR="0077299A" w:rsidRDefault="0077299A" w:rsidP="006338B6"/>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D4362B" w:rsidRDefault="00D4362B"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Pr="005B50FB" w:rsidRDefault="00C14F79" w:rsidP="004961ED">
            <w:pPr>
              <w:pStyle w:val="BodyText3"/>
              <w:numPr>
                <w:ilvl w:val="0"/>
                <w:numId w:val="4"/>
              </w:numPr>
              <w:spacing w:before="120"/>
              <w:jc w:val="both"/>
              <w:rPr>
                <w:i w:val="0"/>
                <w:sz w:val="20"/>
              </w:rPr>
            </w:pPr>
            <w:r w:rsidRPr="004961ED">
              <w:rPr>
                <w:i w:val="0"/>
                <w:sz w:val="20"/>
                <w:highlight w:val="yellow"/>
              </w:rPr>
              <w:t>To be completed at VTS4</w:t>
            </w:r>
            <w:r w:rsidR="004961ED" w:rsidRPr="004961ED">
              <w:rPr>
                <w:i w:val="0"/>
                <w:sz w:val="20"/>
                <w:highlight w:val="yellow"/>
              </w:rPr>
              <w:t>2</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89430C" w:rsidP="009C7927">
            <w:pPr>
              <w:pStyle w:val="BodyText3"/>
              <w:ind w:left="0"/>
              <w:jc w:val="both"/>
              <w:rPr>
                <w:b/>
                <w:i w:val="0"/>
                <w:sz w:val="20"/>
              </w:rPr>
            </w:pPr>
            <w:r>
              <w:rPr>
                <w:b/>
                <w:i w:val="0"/>
                <w:sz w:val="20"/>
              </w:rPr>
              <w:t>Status</w:t>
            </w:r>
          </w:p>
        </w:tc>
      </w:tr>
      <w:tr w:rsidR="00F74E32" w:rsidTr="00F74E32">
        <w:trPr>
          <w:cantSplit/>
          <w:trHeight w:val="489"/>
        </w:trPr>
        <w:tc>
          <w:tcPr>
            <w:tcW w:w="1668" w:type="dxa"/>
            <w:vMerge/>
          </w:tcPr>
          <w:p w:rsidR="00F74E32" w:rsidRDefault="00F74E32" w:rsidP="009C7927">
            <w:pPr>
              <w:pStyle w:val="BodyText3"/>
              <w:tabs>
                <w:tab w:val="clear" w:pos="720"/>
              </w:tabs>
              <w:ind w:left="0"/>
              <w:rPr>
                <w:i w:val="0"/>
                <w:sz w:val="20"/>
              </w:rPr>
            </w:pPr>
          </w:p>
        </w:tc>
        <w:tc>
          <w:tcPr>
            <w:tcW w:w="708" w:type="dxa"/>
          </w:tcPr>
          <w:p w:rsidR="00F74E32" w:rsidRDefault="00F74E32" w:rsidP="004961ED">
            <w:pPr>
              <w:pStyle w:val="BodyText3"/>
              <w:spacing w:before="120"/>
              <w:ind w:left="0"/>
              <w:jc w:val="both"/>
              <w:rPr>
                <w:i w:val="0"/>
                <w:sz w:val="20"/>
              </w:rPr>
            </w:pPr>
            <w:r>
              <w:rPr>
                <w:i w:val="0"/>
                <w:sz w:val="20"/>
              </w:rPr>
              <w:t>1.0</w:t>
            </w:r>
          </w:p>
        </w:tc>
        <w:tc>
          <w:tcPr>
            <w:tcW w:w="1418" w:type="dxa"/>
          </w:tcPr>
          <w:p w:rsidR="00F74E32" w:rsidRDefault="00F74E32" w:rsidP="004961ED">
            <w:pPr>
              <w:pStyle w:val="BodyText3"/>
              <w:spacing w:before="120"/>
              <w:ind w:left="0"/>
              <w:jc w:val="both"/>
              <w:rPr>
                <w:i w:val="0"/>
                <w:sz w:val="20"/>
              </w:rPr>
            </w:pPr>
            <w:r>
              <w:rPr>
                <w:i w:val="0"/>
                <w:sz w:val="20"/>
              </w:rPr>
              <w:t>10 Oct 2014</w:t>
            </w:r>
          </w:p>
        </w:tc>
        <w:tc>
          <w:tcPr>
            <w:tcW w:w="2410" w:type="dxa"/>
          </w:tcPr>
          <w:p w:rsidR="00F74E32" w:rsidRPr="005634D7" w:rsidRDefault="00F74E32" w:rsidP="004961ED">
            <w:pPr>
              <w:pStyle w:val="BodyText3"/>
              <w:spacing w:before="120"/>
              <w:ind w:left="0"/>
              <w:jc w:val="both"/>
              <w:rPr>
                <w:i w:val="0"/>
                <w:sz w:val="20"/>
              </w:rPr>
            </w:pPr>
          </w:p>
        </w:tc>
        <w:tc>
          <w:tcPr>
            <w:tcW w:w="3402" w:type="dxa"/>
          </w:tcPr>
          <w:p w:rsidR="00F74E32" w:rsidRPr="005634D7" w:rsidRDefault="00F74E32" w:rsidP="004961ED">
            <w:pPr>
              <w:pStyle w:val="BodyText3"/>
              <w:spacing w:before="120"/>
              <w:ind w:left="0"/>
              <w:rPr>
                <w:i w:val="0"/>
                <w:sz w:val="20"/>
              </w:rPr>
            </w:pPr>
            <w:r w:rsidRPr="00F74E32">
              <w:rPr>
                <w:i w:val="0"/>
                <w:sz w:val="20"/>
              </w:rPr>
              <w:t>Document created with commencement of 2014-18 Work Programme</w:t>
            </w:r>
          </w:p>
        </w:tc>
      </w:tr>
      <w:tr w:rsidR="00D17ACA" w:rsidTr="00F74E32">
        <w:trPr>
          <w:cantSplit/>
          <w:trHeight w:val="489"/>
        </w:trPr>
        <w:tc>
          <w:tcPr>
            <w:tcW w:w="1668" w:type="dxa"/>
            <w:vMerge/>
          </w:tcPr>
          <w:p w:rsidR="00D17ACA" w:rsidRDefault="00D17ACA" w:rsidP="009C7927">
            <w:pPr>
              <w:pStyle w:val="BodyText3"/>
              <w:tabs>
                <w:tab w:val="clear" w:pos="720"/>
              </w:tabs>
              <w:ind w:left="0"/>
              <w:rPr>
                <w:i w:val="0"/>
                <w:sz w:val="20"/>
              </w:rPr>
            </w:pPr>
          </w:p>
        </w:tc>
        <w:tc>
          <w:tcPr>
            <w:tcW w:w="708" w:type="dxa"/>
          </w:tcPr>
          <w:p w:rsidR="00D17ACA" w:rsidRDefault="00D17ACA" w:rsidP="00634CEE">
            <w:pPr>
              <w:pStyle w:val="BodyText3"/>
              <w:spacing w:before="120"/>
              <w:ind w:left="0"/>
              <w:jc w:val="both"/>
              <w:rPr>
                <w:i w:val="0"/>
                <w:sz w:val="20"/>
              </w:rPr>
            </w:pPr>
            <w:r>
              <w:rPr>
                <w:i w:val="0"/>
                <w:sz w:val="20"/>
              </w:rPr>
              <w:t>2.0</w:t>
            </w:r>
          </w:p>
        </w:tc>
        <w:tc>
          <w:tcPr>
            <w:tcW w:w="1418" w:type="dxa"/>
          </w:tcPr>
          <w:p w:rsidR="00D17ACA" w:rsidRDefault="00D17ACA" w:rsidP="00634CEE">
            <w:pPr>
              <w:pStyle w:val="BodyText3"/>
              <w:spacing w:before="120"/>
              <w:ind w:left="0"/>
              <w:jc w:val="both"/>
              <w:rPr>
                <w:i w:val="0"/>
                <w:sz w:val="20"/>
              </w:rPr>
            </w:pPr>
            <w:r>
              <w:rPr>
                <w:i w:val="0"/>
                <w:sz w:val="20"/>
              </w:rPr>
              <w:t>10 Mar 2016</w:t>
            </w:r>
          </w:p>
        </w:tc>
        <w:tc>
          <w:tcPr>
            <w:tcW w:w="2410" w:type="dxa"/>
          </w:tcPr>
          <w:p w:rsidR="00D17ACA" w:rsidRPr="005634D7" w:rsidRDefault="00D17ACA" w:rsidP="00634CEE">
            <w:pPr>
              <w:pStyle w:val="BodyText3"/>
              <w:spacing w:before="120"/>
              <w:ind w:left="0"/>
              <w:jc w:val="both"/>
              <w:rPr>
                <w:i w:val="0"/>
                <w:sz w:val="20"/>
              </w:rPr>
            </w:pPr>
          </w:p>
        </w:tc>
        <w:tc>
          <w:tcPr>
            <w:tcW w:w="3402" w:type="dxa"/>
          </w:tcPr>
          <w:p w:rsidR="00D17ACA" w:rsidRDefault="00D17ACA" w:rsidP="00634CEE">
            <w:pPr>
              <w:pStyle w:val="BodyText3"/>
              <w:spacing w:before="120"/>
              <w:ind w:left="0"/>
              <w:rPr>
                <w:i w:val="0"/>
                <w:sz w:val="20"/>
              </w:rPr>
            </w:pPr>
            <w:r>
              <w:rPr>
                <w:i w:val="0"/>
                <w:sz w:val="20"/>
              </w:rPr>
              <w:t xml:space="preserve">Development of guidance highlighted </w:t>
            </w:r>
            <w:r w:rsidRPr="007D027F">
              <w:rPr>
                <w:i w:val="0"/>
                <w:sz w:val="20"/>
              </w:rPr>
              <w:t xml:space="preserve">that rather than create new </w:t>
            </w:r>
            <w:proofErr w:type="gramStart"/>
            <w:r>
              <w:rPr>
                <w:i w:val="0"/>
                <w:sz w:val="20"/>
              </w:rPr>
              <w:t>guidance</w:t>
            </w:r>
            <w:r w:rsidRPr="007D027F">
              <w:rPr>
                <w:i w:val="0"/>
                <w:sz w:val="20"/>
              </w:rPr>
              <w:t>,</w:t>
            </w:r>
            <w:proofErr w:type="gramEnd"/>
            <w:r w:rsidRPr="007D027F">
              <w:rPr>
                <w:i w:val="0"/>
                <w:sz w:val="20"/>
              </w:rPr>
              <w:t xml:space="preserve"> </w:t>
            </w:r>
            <w:r>
              <w:rPr>
                <w:i w:val="0"/>
                <w:sz w:val="20"/>
              </w:rPr>
              <w:t>existing IALA guidelines could be reviewed / amended to achieve the same goal.  These include:</w:t>
            </w:r>
          </w:p>
          <w:p w:rsidR="00D17ACA" w:rsidRDefault="00D17ACA" w:rsidP="00634CEE">
            <w:pPr>
              <w:pStyle w:val="BodyText3"/>
              <w:numPr>
                <w:ilvl w:val="0"/>
                <w:numId w:val="4"/>
              </w:numPr>
              <w:spacing w:before="120"/>
              <w:rPr>
                <w:i w:val="0"/>
                <w:sz w:val="20"/>
              </w:rPr>
            </w:pPr>
            <w:r w:rsidRPr="007D027F">
              <w:rPr>
                <w:i w:val="0"/>
                <w:sz w:val="20"/>
              </w:rPr>
              <w:t>Guideline 1086 Global Sharing of Maritime Data</w:t>
            </w:r>
          </w:p>
          <w:p w:rsidR="00D17ACA" w:rsidRDefault="00D17ACA" w:rsidP="00634CEE">
            <w:pPr>
              <w:pStyle w:val="BodyText3"/>
              <w:numPr>
                <w:ilvl w:val="0"/>
                <w:numId w:val="4"/>
              </w:numPr>
              <w:spacing w:before="120"/>
              <w:rPr>
                <w:i w:val="0"/>
                <w:sz w:val="20"/>
              </w:rPr>
            </w:pPr>
            <w:r w:rsidRPr="00D17ACA">
              <w:rPr>
                <w:i w:val="0"/>
                <w:sz w:val="20"/>
              </w:rPr>
              <w:t>Guideline 1102 VTS Interaction with Allied Services</w:t>
            </w:r>
          </w:p>
          <w:p w:rsidR="00D17ACA" w:rsidRDefault="00D17ACA" w:rsidP="00D17ACA">
            <w:pPr>
              <w:pStyle w:val="BodyText3"/>
              <w:spacing w:before="120"/>
              <w:ind w:left="100"/>
              <w:rPr>
                <w:i w:val="0"/>
                <w:sz w:val="20"/>
              </w:rPr>
            </w:pPr>
            <w:r>
              <w:rPr>
                <w:i w:val="0"/>
                <w:sz w:val="20"/>
              </w:rPr>
              <w:t>Proposal is to review/update Guideline</w:t>
            </w:r>
            <w:r w:rsidRPr="00D17ACA">
              <w:rPr>
                <w:i w:val="0"/>
                <w:sz w:val="20"/>
              </w:rPr>
              <w:t xml:space="preserve"> 1102 together with appropriate content of 1086 to produce an updated version of 1102 and then, if appropriate, cease 1086.</w:t>
            </w:r>
          </w:p>
          <w:p w:rsidR="004961ED" w:rsidRPr="00D17ACA" w:rsidRDefault="004961ED" w:rsidP="00D17ACA">
            <w:pPr>
              <w:pStyle w:val="BodyText3"/>
              <w:spacing w:before="120"/>
              <w:ind w:left="100"/>
              <w:rPr>
                <w:i w:val="0"/>
                <w:sz w:val="20"/>
              </w:rPr>
            </w:pPr>
            <w:r>
              <w:rPr>
                <w:i w:val="0"/>
                <w:sz w:val="20"/>
              </w:rPr>
              <w:t>Forwarded to VTS42.</w:t>
            </w:r>
          </w:p>
        </w:tc>
      </w:tr>
    </w:tbl>
    <w:p w:rsidR="00D62BBD" w:rsidRDefault="00D62BBD">
      <w:pPr>
        <w:widowControl/>
        <w:spacing w:after="200" w:line="276" w:lineRule="auto"/>
      </w:pPr>
    </w:p>
    <w:p w:rsidR="00D62BBD" w:rsidRDefault="00D62BBD">
      <w:pPr>
        <w:widowControl/>
        <w:spacing w:after="200" w:line="276" w:lineRule="auto"/>
      </w:pPr>
    </w:p>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8327B1" w:rsidTr="008327B1">
        <w:trPr>
          <w:cantSplit/>
          <w:trHeight w:val="416"/>
          <w:tblHeader/>
        </w:trPr>
        <w:tc>
          <w:tcPr>
            <w:tcW w:w="9606" w:type="dxa"/>
            <w:gridSpan w:val="5"/>
            <w:shd w:val="clear" w:color="auto" w:fill="DDD9C3" w:themeFill="background2" w:themeFillShade="E6"/>
            <w:vAlign w:val="center"/>
          </w:tcPr>
          <w:p w:rsidR="008327B1" w:rsidRPr="00536B19" w:rsidRDefault="008327B1" w:rsidP="008327B1">
            <w:pPr>
              <w:pStyle w:val="BodyText3"/>
              <w:spacing w:before="0" w:after="0"/>
              <w:ind w:left="0"/>
              <w:jc w:val="center"/>
              <w:rPr>
                <w:b/>
                <w:i w:val="0"/>
                <w:sz w:val="24"/>
                <w:szCs w:val="24"/>
              </w:rPr>
            </w:pPr>
            <w:r>
              <w:rPr>
                <w:b/>
                <w:i w:val="0"/>
                <w:sz w:val="24"/>
                <w:szCs w:val="24"/>
              </w:rPr>
              <w:lastRenderedPageBreak/>
              <w:t>VTS Committee – 2014-18 Work Programme</w:t>
            </w:r>
          </w:p>
        </w:tc>
      </w:tr>
      <w:tr w:rsidR="00536B19" w:rsidTr="00536B19">
        <w:trPr>
          <w:cantSplit/>
          <w:trHeight w:val="854"/>
          <w:tblHeader/>
        </w:trPr>
        <w:tc>
          <w:tcPr>
            <w:tcW w:w="1668" w:type="dxa"/>
            <w:shd w:val="clear" w:color="auto" w:fill="DDD9C3" w:themeFill="background2" w:themeFillShade="E6"/>
          </w:tcPr>
          <w:p w:rsidR="00536B19" w:rsidRPr="00536B19" w:rsidRDefault="00536B19" w:rsidP="00BA0E98">
            <w:pPr>
              <w:pStyle w:val="BodyText3"/>
              <w:tabs>
                <w:tab w:val="clear" w:pos="720"/>
              </w:tabs>
              <w:spacing w:before="120"/>
              <w:ind w:left="0"/>
              <w:rPr>
                <w:b/>
                <w:i w:val="0"/>
                <w:sz w:val="24"/>
                <w:szCs w:val="24"/>
              </w:rPr>
            </w:pPr>
            <w:bookmarkStart w:id="80" w:name="_Toc369601108"/>
            <w:bookmarkStart w:id="81" w:name="_Toc369601230"/>
            <w:bookmarkStart w:id="82" w:name="_Toc369601252"/>
            <w:bookmarkStart w:id="83" w:name="_Toc369601274"/>
            <w:bookmarkStart w:id="84" w:name="_Toc369601296"/>
            <w:bookmarkStart w:id="85" w:name="_Toc369601318"/>
            <w:bookmarkStart w:id="86" w:name="_Toc369601340"/>
            <w:r w:rsidRPr="00536B19">
              <w:rPr>
                <w:b/>
                <w:i w:val="0"/>
                <w:sz w:val="24"/>
                <w:szCs w:val="24"/>
              </w:rPr>
              <w:t xml:space="preserve">TASK  </w:t>
            </w:r>
            <w:bookmarkEnd w:id="80"/>
            <w:bookmarkEnd w:id="81"/>
            <w:bookmarkEnd w:id="82"/>
            <w:bookmarkEnd w:id="83"/>
            <w:bookmarkEnd w:id="84"/>
            <w:bookmarkEnd w:id="85"/>
            <w:bookmarkEnd w:id="86"/>
          </w:p>
        </w:tc>
        <w:tc>
          <w:tcPr>
            <w:tcW w:w="7938" w:type="dxa"/>
            <w:gridSpan w:val="4"/>
            <w:shd w:val="clear" w:color="auto" w:fill="DDD9C3" w:themeFill="background2" w:themeFillShade="E6"/>
          </w:tcPr>
          <w:p w:rsidR="00536B19" w:rsidRPr="00536B19" w:rsidRDefault="00BA0E98" w:rsidP="00BF3C7A">
            <w:pPr>
              <w:pStyle w:val="Heading1"/>
            </w:pPr>
            <w:bookmarkStart w:id="87" w:name="_Toc445413467"/>
            <w:r>
              <w:t xml:space="preserve">3.1.1 </w:t>
            </w:r>
            <w:r w:rsidR="00A94DCC" w:rsidRPr="00A94DCC">
              <w:t xml:space="preserve">Develop a </w:t>
            </w:r>
            <w:r w:rsidR="007C6E10" w:rsidRPr="007C6E10">
              <w:t xml:space="preserve">Model Course </w:t>
            </w:r>
            <w:r w:rsidR="00A94DCC" w:rsidRPr="00A94DCC">
              <w:t>on Revalidation Process</w:t>
            </w:r>
            <w:r w:rsidR="00A34754">
              <w:t xml:space="preserve"> for VTS Certification</w:t>
            </w:r>
            <w:bookmarkEnd w:id="87"/>
          </w:p>
        </w:tc>
      </w:tr>
      <w:tr w:rsidR="00536B19" w:rsidTr="00C50375">
        <w:trPr>
          <w:cantSplit/>
          <w:trHeight w:val="854"/>
        </w:trPr>
        <w:tc>
          <w:tcPr>
            <w:tcW w:w="1668" w:type="dxa"/>
          </w:tcPr>
          <w:p w:rsidR="00536B19" w:rsidRPr="000366B9" w:rsidRDefault="00536B19"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536B19" w:rsidRPr="007B0A42" w:rsidRDefault="0005756E" w:rsidP="00B03982">
            <w:pPr>
              <w:pStyle w:val="BodyText3"/>
              <w:spacing w:before="120"/>
              <w:ind w:left="0"/>
              <w:jc w:val="both"/>
              <w:rPr>
                <w:i w:val="0"/>
                <w:sz w:val="20"/>
              </w:rPr>
            </w:pPr>
            <w:r>
              <w:rPr>
                <w:i w:val="0"/>
                <w:iCs w:val="0"/>
                <w:color w:val="000000"/>
                <w:sz w:val="20"/>
                <w:u w:color="000000"/>
                <w:lang w:val="en-US"/>
              </w:rPr>
              <w:t xml:space="preserve">To develop a </w:t>
            </w:r>
            <w:r w:rsidR="007C6E10" w:rsidRPr="007C6E10">
              <w:rPr>
                <w:i w:val="0"/>
                <w:iCs w:val="0"/>
                <w:color w:val="000000"/>
                <w:sz w:val="20"/>
                <w:u w:color="000000"/>
                <w:lang w:val="en-US"/>
              </w:rPr>
              <w:t xml:space="preserve">Model Course </w:t>
            </w:r>
            <w:r>
              <w:rPr>
                <w:i w:val="0"/>
                <w:iCs w:val="0"/>
                <w:color w:val="000000"/>
                <w:sz w:val="20"/>
                <w:u w:color="000000"/>
                <w:lang w:val="en-US"/>
              </w:rPr>
              <w:t xml:space="preserve">to assist National Competent Authorities, VTS Authorities and accredited VTS Training Organisations in preparing and delivering revalidation training for VTS personnel. The </w:t>
            </w:r>
            <w:r w:rsidR="007C6E10" w:rsidRPr="007C6E10">
              <w:rPr>
                <w:i w:val="0"/>
                <w:iCs w:val="0"/>
                <w:color w:val="000000"/>
                <w:sz w:val="20"/>
                <w:u w:color="000000"/>
                <w:lang w:val="en-US"/>
              </w:rPr>
              <w:t xml:space="preserve">Model Course </w:t>
            </w:r>
            <w:r>
              <w:rPr>
                <w:i w:val="0"/>
                <w:iCs w:val="0"/>
                <w:color w:val="000000"/>
                <w:sz w:val="20"/>
                <w:u w:color="000000"/>
                <w:lang w:val="en-US"/>
              </w:rPr>
              <w:t>should also establish core principles for the continu</w:t>
            </w:r>
            <w:r w:rsidR="00B03982">
              <w:rPr>
                <w:i w:val="0"/>
                <w:iCs w:val="0"/>
                <w:color w:val="000000"/>
                <w:sz w:val="20"/>
                <w:u w:color="000000"/>
                <w:lang w:val="en-US"/>
              </w:rPr>
              <w:t>ing</w:t>
            </w:r>
            <w:r>
              <w:rPr>
                <w:i w:val="0"/>
                <w:iCs w:val="0"/>
                <w:color w:val="000000"/>
                <w:sz w:val="20"/>
                <w:u w:color="000000"/>
                <w:lang w:val="en-US"/>
              </w:rPr>
              <w:t xml:space="preserve"> professional development of VTS Professionals.</w:t>
            </w:r>
          </w:p>
        </w:tc>
      </w:tr>
      <w:tr w:rsidR="007B0A42" w:rsidTr="00C50375">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C6E10" w:rsidRPr="007C6E10" w:rsidRDefault="007C6E10" w:rsidP="007B0A42">
            <w:pPr>
              <w:pStyle w:val="BodyText3"/>
              <w:spacing w:before="120"/>
              <w:ind w:left="0"/>
              <w:jc w:val="both"/>
              <w:rPr>
                <w:i w:val="0"/>
                <w:sz w:val="20"/>
              </w:rPr>
            </w:pPr>
            <w:r w:rsidRPr="007C6E10">
              <w:rPr>
                <w:i w:val="0"/>
                <w:sz w:val="20"/>
              </w:rPr>
              <w:t>IALA Model Course – Model Courses are training documents which define the level of training and knowledge needed to reach levels of competence defined by IALA.</w:t>
            </w:r>
          </w:p>
        </w:tc>
      </w:tr>
      <w:tr w:rsidR="007B0A42" w:rsidTr="00C50375">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2F7075">
              <w:rPr>
                <w:b/>
                <w:i w:val="0"/>
                <w:sz w:val="20"/>
              </w:rPr>
              <w:t>y</w:t>
            </w:r>
            <w:r w:rsidRPr="00E84E3A">
              <w:rPr>
                <w:i w:val="0"/>
                <w:sz w:val="20"/>
              </w:rPr>
              <w:t xml:space="preserve">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C7927" w:rsidTr="00C50375">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83242D" w:rsidP="0083242D">
            <w:pPr>
              <w:pStyle w:val="BodyText3"/>
              <w:spacing w:before="120"/>
              <w:ind w:left="0"/>
              <w:jc w:val="both"/>
              <w:rPr>
                <w:i w:val="0"/>
                <w:sz w:val="20"/>
              </w:rPr>
            </w:pPr>
            <w:r>
              <w:rPr>
                <w:i w:val="0"/>
                <w:sz w:val="20"/>
              </w:rPr>
              <w:t xml:space="preserve">To identify and describe the key elements of VTS </w:t>
            </w:r>
            <w:r w:rsidR="00B03982">
              <w:rPr>
                <w:i w:val="0"/>
                <w:sz w:val="20"/>
              </w:rPr>
              <w:t>Revalidation</w:t>
            </w:r>
            <w:r>
              <w:rPr>
                <w:i w:val="0"/>
                <w:sz w:val="20"/>
              </w:rPr>
              <w:t xml:space="preserve"> training and continu</w:t>
            </w:r>
            <w:r w:rsidR="00B03982">
              <w:rPr>
                <w:i w:val="0"/>
                <w:sz w:val="20"/>
              </w:rPr>
              <w:t>ing</w:t>
            </w:r>
            <w:r>
              <w:rPr>
                <w:i w:val="0"/>
                <w:sz w:val="20"/>
              </w:rPr>
              <w:t xml:space="preserve"> professional development </w:t>
            </w:r>
            <w:r w:rsidR="000B7193">
              <w:rPr>
                <w:i w:val="0"/>
                <w:sz w:val="20"/>
              </w:rPr>
              <w:t xml:space="preserve">training </w:t>
            </w:r>
            <w:r>
              <w:rPr>
                <w:i w:val="0"/>
                <w:sz w:val="20"/>
              </w:rPr>
              <w:t>that are required for VTS Personnel who remain in continuous service.</w:t>
            </w:r>
          </w:p>
          <w:p w:rsidR="0083242D" w:rsidRPr="002D0EC5" w:rsidRDefault="0083242D" w:rsidP="00B03982">
            <w:pPr>
              <w:pStyle w:val="BodyText3"/>
              <w:spacing w:before="120"/>
              <w:ind w:left="0"/>
              <w:jc w:val="both"/>
              <w:rPr>
                <w:i w:val="0"/>
                <w:sz w:val="20"/>
              </w:rPr>
            </w:pPr>
            <w:r>
              <w:rPr>
                <w:i w:val="0"/>
                <w:sz w:val="20"/>
              </w:rPr>
              <w:t xml:space="preserve">To identify and describe the process of </w:t>
            </w:r>
            <w:r w:rsidR="00B03982">
              <w:rPr>
                <w:i w:val="0"/>
                <w:sz w:val="20"/>
              </w:rPr>
              <w:t xml:space="preserve">Revalidation </w:t>
            </w:r>
            <w:r>
              <w:rPr>
                <w:i w:val="0"/>
                <w:sz w:val="20"/>
              </w:rPr>
              <w:t>training for VTS personnel who have had a break in service.</w:t>
            </w:r>
          </w:p>
        </w:tc>
      </w:tr>
      <w:tr w:rsidR="009C7927" w:rsidTr="00C50375">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2007424" behindDoc="0" locked="0" layoutInCell="1" allowOverlap="1" wp14:anchorId="4626A358" wp14:editId="53552F80">
                      <wp:simplePos x="0" y="0"/>
                      <wp:positionH relativeFrom="column">
                        <wp:posOffset>645160</wp:posOffset>
                      </wp:positionH>
                      <wp:positionV relativeFrom="paragraph">
                        <wp:posOffset>168910</wp:posOffset>
                      </wp:positionV>
                      <wp:extent cx="274320" cy="274320"/>
                      <wp:effectExtent l="8890" t="10160" r="12065" b="10795"/>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6" o:spid="_x0000_s1122" style="position:absolute;left:0;text-align:left;margin-left:50.8pt;margin-top:13.3pt;width:21.6pt;height:21.6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gSUd8KQIAAFIEAAAOAAAAAAAAAAAAAAAAAC4CAABkcnMvZTJv&#10;RG9jLnhtbFBLAQItABQABgAIAAAAIQAvRow13QAAAAkBAAAPAAAAAAAAAAAAAAAAAIMEAABkcnMv&#10;ZG93bnJldi54bWxQSwUGAAAAAAQABADzAAAAjQUAAAAA&#10;">
                      <v:textbox>
                        <w:txbxContent>
                          <w:p w:rsidR="0077299A" w:rsidRDefault="0077299A" w:rsidP="006338B6">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6400" behindDoc="0" locked="0" layoutInCell="1" allowOverlap="1" wp14:anchorId="060C14C0" wp14:editId="1884B5A9">
                      <wp:simplePos x="0" y="0"/>
                      <wp:positionH relativeFrom="column">
                        <wp:posOffset>1219200</wp:posOffset>
                      </wp:positionH>
                      <wp:positionV relativeFrom="paragraph">
                        <wp:posOffset>168910</wp:posOffset>
                      </wp:positionV>
                      <wp:extent cx="274320" cy="274320"/>
                      <wp:effectExtent l="0" t="0" r="11430" b="11430"/>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B03982" w:rsidRDefault="0077299A" w:rsidP="006338B6">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7" o:spid="_x0000_s1123" style="position:absolute;left:0;text-align:left;margin-left:96pt;margin-top:13.3pt;width:21.6pt;height:21.6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23mjpKAIAAFIEAAAOAAAAAAAAAAAAAAAAAC4CAABkcnMvZTJv&#10;RG9jLnhtbFBLAQItABQABgAIAAAAIQDP0zhp3gAAAAkBAAAPAAAAAAAAAAAAAAAAAIIEAABkcnMv&#10;ZG93bnJldi54bWxQSwUGAAAAAAQABADzAAAAjQUAAAAA&#10;">
                      <v:textbox>
                        <w:txbxContent>
                          <w:p w:rsidR="0077299A" w:rsidRPr="00B03982" w:rsidRDefault="0077299A" w:rsidP="006338B6">
                            <w:pPr>
                              <w:jc w:val="center"/>
                              <w:rPr>
                                <w:lang w:val="nl-NL"/>
                              </w:rPr>
                            </w:pPr>
                            <w:r>
                              <w:rPr>
                                <w:lang w:val="nl-NL"/>
                              </w:rP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5376" behindDoc="0" locked="0" layoutInCell="1" allowOverlap="1" wp14:anchorId="3639D8CE" wp14:editId="643F2A74">
                      <wp:simplePos x="0" y="0"/>
                      <wp:positionH relativeFrom="column">
                        <wp:posOffset>1793240</wp:posOffset>
                      </wp:positionH>
                      <wp:positionV relativeFrom="paragraph">
                        <wp:posOffset>168910</wp:posOffset>
                      </wp:positionV>
                      <wp:extent cx="274320" cy="274320"/>
                      <wp:effectExtent l="0" t="0" r="11430" b="11430"/>
                      <wp:wrapNone/>
                      <wp:docPr id="318"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5B0EC8"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8" o:spid="_x0000_s1124" style="position:absolute;left:0;text-align:left;margin-left:141.2pt;margin-top:13.3pt;width:21.6pt;height:21.6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gmh7GKAIAAFIEAAAOAAAAAAAAAAAAAAAAAC4CAABkcnMvZTJv&#10;RG9jLnhtbFBLAQItABQABgAIAAAAIQAS5fw73gAAAAkBAAAPAAAAAAAAAAAAAAAAAIIEAABkcnMv&#10;ZG93bnJldi54bWxQSwUGAAAAAAQABADzAAAAjQUAAAAA&#10;">
                      <v:textbox>
                        <w:txbxContent>
                          <w:p w:rsidR="0077299A" w:rsidRDefault="005B0EC8"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4352" behindDoc="0" locked="0" layoutInCell="1" allowOverlap="1" wp14:anchorId="664C9940" wp14:editId="23A028C8">
                      <wp:simplePos x="0" y="0"/>
                      <wp:positionH relativeFrom="column">
                        <wp:posOffset>2399665</wp:posOffset>
                      </wp:positionH>
                      <wp:positionV relativeFrom="paragraph">
                        <wp:posOffset>168910</wp:posOffset>
                      </wp:positionV>
                      <wp:extent cx="274320" cy="274320"/>
                      <wp:effectExtent l="10795" t="10160" r="10160" b="10795"/>
                      <wp:wrapNone/>
                      <wp:docPr id="319"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026" style="position:absolute;margin-left:188.95pt;margin-top:13.3pt;width:21.6pt;height:21.6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E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T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BIPmBB8CAAA/BAAADgAAAAAAAAAAAAAAAAAuAgAAZHJzL2Uyb0RvYy54bWxQ&#10;SwECLQAUAAYACAAAACEAG37jl98AAAAJAQAADwAAAAAAAAAAAAAAAAB5BAAAZHJzL2Rvd25yZXYu&#10;eG1sUEsFBgAAAAAEAAQA8wAAAIUFAAAAAA==&#10;"/>
                  </w:pict>
                </mc:Fallback>
              </mc:AlternateContent>
            </w:r>
            <w:r w:rsidRPr="0029575D">
              <w:rPr>
                <w:noProof/>
                <w:snapToGrid/>
                <w:sz w:val="20"/>
                <w:lang w:val="nl-NL" w:eastAsia="nl-NL"/>
              </w:rPr>
              <mc:AlternateContent>
                <mc:Choice Requires="wps">
                  <w:drawing>
                    <wp:anchor distT="0" distB="0" distL="114300" distR="114300" simplePos="0" relativeHeight="252003328" behindDoc="0" locked="0" layoutInCell="1" allowOverlap="1" wp14:anchorId="52495626" wp14:editId="627AD34F">
                      <wp:simplePos x="0" y="0"/>
                      <wp:positionH relativeFrom="column">
                        <wp:posOffset>3072130</wp:posOffset>
                      </wp:positionH>
                      <wp:positionV relativeFrom="paragraph">
                        <wp:posOffset>168910</wp:posOffset>
                      </wp:positionV>
                      <wp:extent cx="274320" cy="274320"/>
                      <wp:effectExtent l="6985" t="10160" r="13970" b="10795"/>
                      <wp:wrapNone/>
                      <wp:docPr id="320"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0" o:spid="_x0000_s1026" style="position:absolute;margin-left:241.9pt;margin-top:13.3pt;width:21.6pt;height:21.6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5z17nhwCAAA/BAAADgAAAAAAAAAAAAAAAAAuAgAAZHJzL2Uyb0RvYy54bWxQSwEC&#10;LQAUAAYACAAAACEAVTntIN8AAAAJAQAADwAAAAAAAAAAAAAAAAB2BAAAZHJzL2Rvd25yZXYueG1s&#10;UEsFBgAAAAAEAAQA8wAAAIIFAAAAAA==&#10;"/>
                  </w:pict>
                </mc:Fallback>
              </mc:AlternateContent>
            </w:r>
            <w:r w:rsidRPr="0029575D">
              <w:rPr>
                <w:noProof/>
                <w:snapToGrid/>
                <w:sz w:val="20"/>
                <w:lang w:val="nl-NL" w:eastAsia="nl-NL"/>
              </w:rPr>
              <mc:AlternateContent>
                <mc:Choice Requires="wps">
                  <w:drawing>
                    <wp:anchor distT="0" distB="0" distL="114300" distR="114300" simplePos="0" relativeHeight="252002304" behindDoc="0" locked="0" layoutInCell="1" allowOverlap="1" wp14:anchorId="1D095FEF" wp14:editId="0BB20C53">
                      <wp:simplePos x="0" y="0"/>
                      <wp:positionH relativeFrom="column">
                        <wp:posOffset>3834765</wp:posOffset>
                      </wp:positionH>
                      <wp:positionV relativeFrom="paragraph">
                        <wp:posOffset>168910</wp:posOffset>
                      </wp:positionV>
                      <wp:extent cx="274320" cy="274320"/>
                      <wp:effectExtent l="7620" t="10160" r="13335" b="10795"/>
                      <wp:wrapNone/>
                      <wp:docPr id="321"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1" o:spid="_x0000_s1026" style="position:absolute;margin-left:301.95pt;margin-top:13.3pt;width:21.6pt;height:21.6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fjHuMB8CAAA/BAAADgAAAAAAAAAAAAAAAAAuAgAAZHJzL2Uyb0RvYy54bWxQ&#10;SwECLQAUAAYACAAAACEAJynVK98AAAAJAQAADwAAAAAAAAAAAAAAAAB5BAAAZHJzL2Rvd25yZXYu&#10;eG1sUEsFBgAAAAAEAAQA8wAAAIUFAAAAAA==&#10;"/>
                  </w:pict>
                </mc:Fallback>
              </mc:AlternateContent>
            </w:r>
            <w:r w:rsidRPr="0029575D">
              <w:rPr>
                <w:noProof/>
                <w:snapToGrid/>
                <w:sz w:val="20"/>
                <w:lang w:val="nl-NL" w:eastAsia="nl-NL"/>
              </w:rPr>
              <mc:AlternateContent>
                <mc:Choice Requires="wps">
                  <w:drawing>
                    <wp:anchor distT="0" distB="0" distL="114300" distR="114300" simplePos="0" relativeHeight="252008448" behindDoc="0" locked="0" layoutInCell="1" allowOverlap="1" wp14:anchorId="488F7DFB" wp14:editId="43E0D801">
                      <wp:simplePos x="0" y="0"/>
                      <wp:positionH relativeFrom="column">
                        <wp:posOffset>31750</wp:posOffset>
                      </wp:positionH>
                      <wp:positionV relativeFrom="paragraph">
                        <wp:posOffset>168910</wp:posOffset>
                      </wp:positionV>
                      <wp:extent cx="274320" cy="274320"/>
                      <wp:effectExtent l="5080" t="10160" r="6350" b="10795"/>
                      <wp:wrapNone/>
                      <wp:docPr id="322"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125" style="position:absolute;left:0;text-align:left;margin-left:2.5pt;margin-top:13.3pt;width:21.6pt;height:21.6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H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D7y5scpAgAAUgQAAA4AAAAAAAAAAAAAAAAALgIAAGRycy9lMm9E&#10;b2MueG1sUEsBAi0AFAAGAAgAAAAhAFO2BG3cAAAABgEAAA8AAAAAAAAAAAAAAAAAgwQAAGRycy9k&#10;b3ducmV2LnhtbFBLBQYAAAAABAAEAPMAAACMBQAAAAA=&#10;">
                      <v:textbox>
                        <w:txbxContent>
                          <w:p w:rsidR="0077299A" w:rsidRDefault="0077299A" w:rsidP="006338B6">
                            <w:r>
                              <w:t>X</w:t>
                            </w:r>
                          </w:p>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9C7927" w:rsidRDefault="009C7927" w:rsidP="009C7927">
            <w:pPr>
              <w:pStyle w:val="BodyText3"/>
              <w:spacing w:before="120"/>
              <w:jc w:val="both"/>
              <w:rPr>
                <w:sz w:val="20"/>
                <w:lang w:val="en-CA"/>
              </w:rPr>
            </w:pPr>
          </w:p>
        </w:tc>
      </w:tr>
      <w:tr w:rsidR="00536B19" w:rsidTr="00C50375">
        <w:trPr>
          <w:cantSplit/>
          <w:trHeight w:val="1399"/>
        </w:trPr>
        <w:tc>
          <w:tcPr>
            <w:tcW w:w="1668" w:type="dxa"/>
          </w:tcPr>
          <w:p w:rsidR="00536B19" w:rsidRPr="000366B9" w:rsidRDefault="00536B19"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36B19" w:rsidRPr="005B50FB" w:rsidRDefault="00536B19" w:rsidP="00C50375">
            <w:pPr>
              <w:pStyle w:val="BodyText3"/>
              <w:spacing w:before="120"/>
              <w:ind w:left="100"/>
              <w:jc w:val="both"/>
              <w:rPr>
                <w:i w:val="0"/>
                <w:sz w:val="20"/>
              </w:rPr>
            </w:pPr>
            <w:r w:rsidRPr="005B50FB">
              <w:rPr>
                <w:i w:val="0"/>
                <w:sz w:val="20"/>
              </w:rPr>
              <w:t>Key milestones for completing the task include:</w:t>
            </w:r>
          </w:p>
          <w:p w:rsidR="005634D7" w:rsidRDefault="0083242D" w:rsidP="009C7927">
            <w:pPr>
              <w:pStyle w:val="BodyText3"/>
              <w:numPr>
                <w:ilvl w:val="0"/>
                <w:numId w:val="4"/>
              </w:numPr>
              <w:spacing w:before="120"/>
              <w:jc w:val="both"/>
              <w:rPr>
                <w:i w:val="0"/>
                <w:sz w:val="20"/>
              </w:rPr>
            </w:pPr>
            <w:r>
              <w:rPr>
                <w:i w:val="0"/>
                <w:sz w:val="20"/>
              </w:rPr>
              <w:t>Agree the key definitions related to the concept of Refresher and Revalidation training at VTS38.</w:t>
            </w:r>
          </w:p>
          <w:p w:rsidR="00B03982" w:rsidRDefault="00B03982" w:rsidP="007C6E10">
            <w:pPr>
              <w:pStyle w:val="BodyText3"/>
              <w:numPr>
                <w:ilvl w:val="0"/>
                <w:numId w:val="4"/>
              </w:numPr>
              <w:spacing w:before="120"/>
              <w:jc w:val="both"/>
              <w:rPr>
                <w:i w:val="0"/>
                <w:sz w:val="20"/>
              </w:rPr>
            </w:pPr>
            <w:r>
              <w:rPr>
                <w:i w:val="0"/>
                <w:sz w:val="20"/>
              </w:rPr>
              <w:t xml:space="preserve">Progress the draft </w:t>
            </w:r>
            <w:r w:rsidR="007C6E10" w:rsidRPr="007C6E10">
              <w:rPr>
                <w:i w:val="0"/>
                <w:sz w:val="20"/>
              </w:rPr>
              <w:t xml:space="preserve">Model Course </w:t>
            </w:r>
            <w:r>
              <w:rPr>
                <w:i w:val="0"/>
                <w:sz w:val="20"/>
              </w:rPr>
              <w:t>by means of an inter-sessional sub group.</w:t>
            </w:r>
          </w:p>
          <w:p w:rsidR="0083242D" w:rsidRPr="005B50FB" w:rsidRDefault="0083242D" w:rsidP="007C6E10">
            <w:pPr>
              <w:pStyle w:val="BodyText3"/>
              <w:numPr>
                <w:ilvl w:val="0"/>
                <w:numId w:val="4"/>
              </w:numPr>
              <w:spacing w:before="120"/>
              <w:jc w:val="both"/>
              <w:rPr>
                <w:i w:val="0"/>
                <w:sz w:val="20"/>
              </w:rPr>
            </w:pPr>
            <w:r>
              <w:rPr>
                <w:i w:val="0"/>
                <w:sz w:val="20"/>
              </w:rPr>
              <w:t xml:space="preserve">Complete a draft </w:t>
            </w:r>
            <w:r w:rsidR="007C6E10" w:rsidRPr="007C6E10">
              <w:rPr>
                <w:i w:val="0"/>
                <w:sz w:val="20"/>
              </w:rPr>
              <w:t xml:space="preserve">Model Course </w:t>
            </w:r>
            <w:r>
              <w:rPr>
                <w:i w:val="0"/>
                <w:sz w:val="20"/>
              </w:rPr>
              <w:t>for approval during VTS</w:t>
            </w:r>
            <w:r w:rsidR="00B03982">
              <w:rPr>
                <w:i w:val="0"/>
                <w:sz w:val="20"/>
              </w:rPr>
              <w:t>40</w:t>
            </w:r>
            <w:r>
              <w:rPr>
                <w:i w:val="0"/>
                <w:sz w:val="20"/>
              </w:rPr>
              <w:t>.</w:t>
            </w:r>
          </w:p>
        </w:tc>
      </w:tr>
      <w:tr w:rsidR="00DD0957" w:rsidTr="0029575D">
        <w:trPr>
          <w:cantSplit/>
          <w:trHeight w:val="746"/>
        </w:trPr>
        <w:tc>
          <w:tcPr>
            <w:tcW w:w="1668" w:type="dxa"/>
            <w:vMerge w:val="restart"/>
          </w:tcPr>
          <w:p w:rsidR="00DD0957" w:rsidRPr="005634D7" w:rsidRDefault="00FC5E14" w:rsidP="00C50375">
            <w:pPr>
              <w:pStyle w:val="BodyText3"/>
              <w:tabs>
                <w:tab w:val="clear" w:pos="720"/>
              </w:tabs>
              <w:ind w:left="0"/>
              <w:rPr>
                <w:b/>
                <w:i w:val="0"/>
                <w:sz w:val="20"/>
              </w:rPr>
            </w:pPr>
            <w:r>
              <w:rPr>
                <w:b/>
                <w:i w:val="0"/>
                <w:sz w:val="20"/>
              </w:rPr>
              <w:t>Task Revision</w:t>
            </w:r>
            <w:r w:rsidR="00DD0957" w:rsidRPr="005634D7">
              <w:rPr>
                <w:b/>
                <w:i w:val="0"/>
                <w:sz w:val="20"/>
              </w:rPr>
              <w:t xml:space="preserve"> </w:t>
            </w:r>
          </w:p>
        </w:tc>
        <w:tc>
          <w:tcPr>
            <w:tcW w:w="708" w:type="dxa"/>
          </w:tcPr>
          <w:p w:rsidR="00DD0957" w:rsidRPr="005634D7" w:rsidRDefault="00DD0957" w:rsidP="00DD0957">
            <w:pPr>
              <w:pStyle w:val="BodyText3"/>
              <w:ind w:left="0"/>
              <w:jc w:val="both"/>
              <w:rPr>
                <w:b/>
                <w:i w:val="0"/>
                <w:sz w:val="20"/>
              </w:rPr>
            </w:pPr>
            <w:r>
              <w:rPr>
                <w:b/>
                <w:i w:val="0"/>
                <w:sz w:val="20"/>
              </w:rPr>
              <w:t>Ver.</w:t>
            </w:r>
          </w:p>
        </w:tc>
        <w:tc>
          <w:tcPr>
            <w:tcW w:w="1418" w:type="dxa"/>
          </w:tcPr>
          <w:p w:rsidR="00DD0957" w:rsidRPr="005634D7" w:rsidRDefault="00DD0957" w:rsidP="005634D7">
            <w:pPr>
              <w:pStyle w:val="BodyText3"/>
              <w:ind w:left="0"/>
              <w:jc w:val="both"/>
              <w:rPr>
                <w:b/>
                <w:i w:val="0"/>
                <w:sz w:val="20"/>
              </w:rPr>
            </w:pPr>
            <w:r>
              <w:rPr>
                <w:b/>
                <w:i w:val="0"/>
                <w:sz w:val="20"/>
              </w:rPr>
              <w:t>Date</w:t>
            </w:r>
          </w:p>
        </w:tc>
        <w:tc>
          <w:tcPr>
            <w:tcW w:w="2410" w:type="dxa"/>
          </w:tcPr>
          <w:p w:rsidR="00DD0957" w:rsidRPr="005634D7" w:rsidRDefault="00DD0957" w:rsidP="005634D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DD0957" w:rsidRPr="005634D7" w:rsidRDefault="0089430C" w:rsidP="005634D7">
            <w:pPr>
              <w:pStyle w:val="BodyText3"/>
              <w:ind w:left="0"/>
              <w:jc w:val="both"/>
              <w:rPr>
                <w:b/>
                <w:i w:val="0"/>
                <w:sz w:val="20"/>
              </w:rPr>
            </w:pPr>
            <w:r>
              <w:rPr>
                <w:b/>
                <w:i w:val="0"/>
                <w:sz w:val="20"/>
              </w:rPr>
              <w:t>Status</w:t>
            </w:r>
          </w:p>
        </w:tc>
      </w:tr>
      <w:tr w:rsidR="00DD0957" w:rsidTr="0029575D">
        <w:trPr>
          <w:cantSplit/>
          <w:trHeight w:val="489"/>
        </w:trPr>
        <w:tc>
          <w:tcPr>
            <w:tcW w:w="1668" w:type="dxa"/>
            <w:vMerge/>
          </w:tcPr>
          <w:p w:rsidR="00DD0957" w:rsidRDefault="00DD0957" w:rsidP="00C50375">
            <w:pPr>
              <w:pStyle w:val="BodyText3"/>
              <w:tabs>
                <w:tab w:val="clear" w:pos="720"/>
              </w:tabs>
              <w:ind w:left="0"/>
              <w:rPr>
                <w:i w:val="0"/>
                <w:sz w:val="20"/>
              </w:rPr>
            </w:pPr>
          </w:p>
        </w:tc>
        <w:tc>
          <w:tcPr>
            <w:tcW w:w="708" w:type="dxa"/>
          </w:tcPr>
          <w:p w:rsidR="00DD0957" w:rsidRDefault="0029575D" w:rsidP="005B0EC8">
            <w:pPr>
              <w:pStyle w:val="BodyText3"/>
              <w:spacing w:before="120"/>
              <w:ind w:left="0"/>
              <w:jc w:val="both"/>
              <w:rPr>
                <w:i w:val="0"/>
                <w:sz w:val="20"/>
              </w:rPr>
            </w:pPr>
            <w:r>
              <w:rPr>
                <w:i w:val="0"/>
                <w:sz w:val="20"/>
              </w:rPr>
              <w:t>1.0</w:t>
            </w:r>
          </w:p>
        </w:tc>
        <w:tc>
          <w:tcPr>
            <w:tcW w:w="1418" w:type="dxa"/>
          </w:tcPr>
          <w:p w:rsidR="00DD0957" w:rsidRDefault="0029575D" w:rsidP="005B0EC8">
            <w:pPr>
              <w:pStyle w:val="BodyText3"/>
              <w:spacing w:before="120"/>
              <w:ind w:left="0"/>
              <w:jc w:val="both"/>
              <w:rPr>
                <w:i w:val="0"/>
                <w:sz w:val="20"/>
              </w:rPr>
            </w:pPr>
            <w:r>
              <w:rPr>
                <w:i w:val="0"/>
                <w:sz w:val="20"/>
              </w:rPr>
              <w:t>10 Oct 2014</w:t>
            </w:r>
          </w:p>
        </w:tc>
        <w:tc>
          <w:tcPr>
            <w:tcW w:w="2410" w:type="dxa"/>
          </w:tcPr>
          <w:p w:rsidR="00DD0957" w:rsidRPr="005634D7" w:rsidRDefault="00DD0957" w:rsidP="005B0EC8">
            <w:pPr>
              <w:pStyle w:val="BodyText3"/>
              <w:spacing w:before="120"/>
              <w:ind w:left="0"/>
              <w:jc w:val="both"/>
              <w:rPr>
                <w:i w:val="0"/>
                <w:sz w:val="20"/>
              </w:rPr>
            </w:pPr>
          </w:p>
        </w:tc>
        <w:tc>
          <w:tcPr>
            <w:tcW w:w="3402" w:type="dxa"/>
          </w:tcPr>
          <w:p w:rsidR="00DD0957" w:rsidRPr="005634D7" w:rsidRDefault="00F74E32" w:rsidP="005B0EC8">
            <w:pPr>
              <w:pStyle w:val="BodyText3"/>
              <w:spacing w:before="120"/>
              <w:ind w:left="0"/>
              <w:rPr>
                <w:i w:val="0"/>
                <w:sz w:val="20"/>
              </w:rPr>
            </w:pPr>
            <w:r>
              <w:rPr>
                <w:i w:val="0"/>
                <w:sz w:val="20"/>
              </w:rPr>
              <w:t>Document created with commencement of 2014-18 Work Programme</w:t>
            </w:r>
          </w:p>
        </w:tc>
      </w:tr>
      <w:tr w:rsidR="007C6E10" w:rsidTr="0029575D">
        <w:trPr>
          <w:cantSplit/>
          <w:trHeight w:val="489"/>
        </w:trPr>
        <w:tc>
          <w:tcPr>
            <w:tcW w:w="1668" w:type="dxa"/>
            <w:vMerge/>
          </w:tcPr>
          <w:p w:rsidR="007C6E10" w:rsidRDefault="007C6E10" w:rsidP="00C50375">
            <w:pPr>
              <w:pStyle w:val="BodyText3"/>
              <w:tabs>
                <w:tab w:val="clear" w:pos="720"/>
              </w:tabs>
              <w:ind w:left="0"/>
              <w:rPr>
                <w:i w:val="0"/>
                <w:sz w:val="20"/>
              </w:rPr>
            </w:pPr>
          </w:p>
        </w:tc>
        <w:tc>
          <w:tcPr>
            <w:tcW w:w="708" w:type="dxa"/>
          </w:tcPr>
          <w:p w:rsidR="007C6E10" w:rsidRPr="00C14F79" w:rsidRDefault="007C6E10" w:rsidP="00C14F79">
            <w:pPr>
              <w:pStyle w:val="BodyText3"/>
              <w:spacing w:before="120"/>
              <w:ind w:left="0"/>
              <w:jc w:val="both"/>
              <w:rPr>
                <w:b/>
                <w:i w:val="0"/>
                <w:sz w:val="20"/>
              </w:rPr>
            </w:pPr>
            <w:r w:rsidRPr="00C14F79">
              <w:rPr>
                <w:i w:val="0"/>
                <w:sz w:val="20"/>
              </w:rPr>
              <w:t>1.1</w:t>
            </w:r>
          </w:p>
        </w:tc>
        <w:tc>
          <w:tcPr>
            <w:tcW w:w="1418" w:type="dxa"/>
          </w:tcPr>
          <w:p w:rsidR="007C6E10" w:rsidRPr="00C14F79" w:rsidRDefault="007C6E10" w:rsidP="00C14F79">
            <w:pPr>
              <w:pStyle w:val="BodyText3"/>
              <w:spacing w:before="120"/>
              <w:ind w:left="0"/>
              <w:jc w:val="both"/>
              <w:rPr>
                <w:b/>
                <w:i w:val="0"/>
                <w:sz w:val="20"/>
              </w:rPr>
            </w:pPr>
            <w:r w:rsidRPr="00C14F79">
              <w:rPr>
                <w:i w:val="0"/>
                <w:sz w:val="20"/>
              </w:rPr>
              <w:t>14 Apr 2015</w:t>
            </w:r>
          </w:p>
        </w:tc>
        <w:tc>
          <w:tcPr>
            <w:tcW w:w="2410" w:type="dxa"/>
          </w:tcPr>
          <w:p w:rsidR="007C6E10" w:rsidRPr="00C14F79" w:rsidRDefault="0094394E" w:rsidP="0094394E">
            <w:pPr>
              <w:pStyle w:val="BodyText3"/>
              <w:spacing w:before="120"/>
              <w:ind w:left="0"/>
              <w:rPr>
                <w:i w:val="0"/>
                <w:sz w:val="20"/>
              </w:rPr>
            </w:pPr>
            <w:r>
              <w:rPr>
                <w:i w:val="0"/>
                <w:sz w:val="20"/>
              </w:rPr>
              <w:t>Proposed</w:t>
            </w:r>
            <w:r w:rsidRPr="00C14F79">
              <w:rPr>
                <w:i w:val="0"/>
                <w:sz w:val="20"/>
              </w:rPr>
              <w:t xml:space="preserve"> </w:t>
            </w:r>
            <w:r w:rsidR="007C6E10" w:rsidRPr="00C14F79">
              <w:rPr>
                <w:i w:val="0"/>
                <w:sz w:val="20"/>
              </w:rPr>
              <w:t>outcome</w:t>
            </w:r>
            <w:r w:rsidR="00C14F79" w:rsidRPr="00C14F79">
              <w:rPr>
                <w:i w:val="0"/>
                <w:sz w:val="20"/>
              </w:rPr>
              <w:t xml:space="preserve"> changed </w:t>
            </w:r>
            <w:r>
              <w:rPr>
                <w:i w:val="0"/>
                <w:sz w:val="20"/>
              </w:rPr>
              <w:t xml:space="preserve">from a Guideline </w:t>
            </w:r>
            <w:r w:rsidR="00C14F79" w:rsidRPr="00C14F79">
              <w:rPr>
                <w:i w:val="0"/>
                <w:sz w:val="20"/>
              </w:rPr>
              <w:t>to a Model Course</w:t>
            </w:r>
          </w:p>
        </w:tc>
        <w:tc>
          <w:tcPr>
            <w:tcW w:w="3402" w:type="dxa"/>
          </w:tcPr>
          <w:p w:rsidR="007C6E10" w:rsidRPr="00C14F79" w:rsidRDefault="0094394E" w:rsidP="0094394E">
            <w:pPr>
              <w:pStyle w:val="BodyText3"/>
              <w:spacing w:before="120"/>
              <w:ind w:left="0"/>
              <w:rPr>
                <w:i w:val="0"/>
                <w:sz w:val="20"/>
              </w:rPr>
            </w:pPr>
            <w:r>
              <w:rPr>
                <w:i w:val="0"/>
                <w:sz w:val="20"/>
              </w:rPr>
              <w:t>Proposed</w:t>
            </w:r>
            <w:r w:rsidRPr="00C14F79">
              <w:rPr>
                <w:i w:val="0"/>
                <w:sz w:val="20"/>
              </w:rPr>
              <w:t xml:space="preserve"> outcome </w:t>
            </w:r>
            <w:r>
              <w:rPr>
                <w:i w:val="0"/>
                <w:sz w:val="20"/>
              </w:rPr>
              <w:t>c</w:t>
            </w:r>
            <w:r w:rsidR="007C6E10" w:rsidRPr="00C14F79">
              <w:rPr>
                <w:i w:val="0"/>
                <w:sz w:val="20"/>
              </w:rPr>
              <w:t>hange</w:t>
            </w:r>
            <w:r>
              <w:rPr>
                <w:i w:val="0"/>
                <w:sz w:val="20"/>
              </w:rPr>
              <w:t>d</w:t>
            </w:r>
            <w:r w:rsidR="007C6E10" w:rsidRPr="00C14F79">
              <w:rPr>
                <w:i w:val="0"/>
                <w:sz w:val="20"/>
              </w:rPr>
              <w:t xml:space="preserve"> to a Model Course following Council 59 decision</w:t>
            </w:r>
          </w:p>
        </w:tc>
      </w:tr>
      <w:tr w:rsidR="005B0EC8" w:rsidTr="0029575D">
        <w:trPr>
          <w:cantSplit/>
          <w:trHeight w:val="489"/>
        </w:trPr>
        <w:tc>
          <w:tcPr>
            <w:tcW w:w="1668" w:type="dxa"/>
          </w:tcPr>
          <w:p w:rsidR="005B0EC8" w:rsidRDefault="005B0EC8" w:rsidP="00C50375">
            <w:pPr>
              <w:pStyle w:val="BodyText3"/>
              <w:tabs>
                <w:tab w:val="clear" w:pos="720"/>
              </w:tabs>
              <w:ind w:left="0"/>
              <w:rPr>
                <w:i w:val="0"/>
                <w:sz w:val="20"/>
              </w:rPr>
            </w:pPr>
          </w:p>
        </w:tc>
        <w:tc>
          <w:tcPr>
            <w:tcW w:w="708" w:type="dxa"/>
          </w:tcPr>
          <w:p w:rsidR="005B0EC8" w:rsidRPr="00C14F79" w:rsidRDefault="005B0EC8" w:rsidP="00C14F79">
            <w:pPr>
              <w:pStyle w:val="BodyText3"/>
              <w:spacing w:before="120"/>
              <w:ind w:left="0"/>
              <w:jc w:val="both"/>
              <w:rPr>
                <w:i w:val="0"/>
                <w:sz w:val="20"/>
              </w:rPr>
            </w:pPr>
            <w:r>
              <w:rPr>
                <w:i w:val="0"/>
                <w:sz w:val="20"/>
              </w:rPr>
              <w:t>2.0</w:t>
            </w:r>
          </w:p>
        </w:tc>
        <w:tc>
          <w:tcPr>
            <w:tcW w:w="1418" w:type="dxa"/>
          </w:tcPr>
          <w:p w:rsidR="005B0EC8" w:rsidRPr="00C14F79" w:rsidRDefault="00DD50A5" w:rsidP="00C14F79">
            <w:pPr>
              <w:pStyle w:val="BodyText3"/>
              <w:spacing w:before="120"/>
              <w:ind w:left="0"/>
              <w:jc w:val="both"/>
              <w:rPr>
                <w:i w:val="0"/>
                <w:sz w:val="20"/>
              </w:rPr>
            </w:pPr>
            <w:r>
              <w:rPr>
                <w:i w:val="0"/>
                <w:sz w:val="20"/>
              </w:rPr>
              <w:t>10 Mar</w:t>
            </w:r>
            <w:r w:rsidR="005B0EC8">
              <w:rPr>
                <w:i w:val="0"/>
                <w:sz w:val="20"/>
              </w:rPr>
              <w:t xml:space="preserve"> 2016</w:t>
            </w:r>
          </w:p>
        </w:tc>
        <w:tc>
          <w:tcPr>
            <w:tcW w:w="2410" w:type="dxa"/>
          </w:tcPr>
          <w:p w:rsidR="005B0EC8" w:rsidRDefault="005B0EC8" w:rsidP="0094394E">
            <w:pPr>
              <w:pStyle w:val="BodyText3"/>
              <w:spacing w:before="120"/>
              <w:ind w:left="0"/>
              <w:rPr>
                <w:i w:val="0"/>
                <w:sz w:val="20"/>
              </w:rPr>
            </w:pPr>
          </w:p>
        </w:tc>
        <w:tc>
          <w:tcPr>
            <w:tcW w:w="3402" w:type="dxa"/>
          </w:tcPr>
          <w:p w:rsidR="005B0EC8" w:rsidRPr="005B0EC8" w:rsidRDefault="005B0EC8" w:rsidP="0094394E">
            <w:pPr>
              <w:pStyle w:val="BodyText3"/>
              <w:spacing w:before="120"/>
              <w:ind w:left="0"/>
              <w:rPr>
                <w:b/>
                <w:i w:val="0"/>
                <w:sz w:val="20"/>
              </w:rPr>
            </w:pPr>
            <w:r w:rsidRPr="005B0EC8">
              <w:rPr>
                <w:b/>
                <w:i w:val="0"/>
                <w:sz w:val="20"/>
              </w:rPr>
              <w:t>Completed</w:t>
            </w:r>
          </w:p>
          <w:p w:rsidR="005B0EC8" w:rsidRDefault="005B0EC8" w:rsidP="0094394E">
            <w:pPr>
              <w:pStyle w:val="BodyText3"/>
              <w:spacing w:before="120"/>
              <w:ind w:left="0"/>
              <w:rPr>
                <w:i w:val="0"/>
                <w:sz w:val="20"/>
              </w:rPr>
            </w:pPr>
            <w:r>
              <w:rPr>
                <w:i w:val="0"/>
                <w:sz w:val="20"/>
              </w:rPr>
              <w:t>Forwarded to Council for Approval</w:t>
            </w:r>
          </w:p>
        </w:tc>
      </w:tr>
    </w:tbl>
    <w:p w:rsidR="0094394E" w:rsidRDefault="0094394E"/>
    <w:p w:rsidR="0094394E" w:rsidRDefault="0094394E" w:rsidP="0094394E">
      <w:pPr>
        <w:pStyle w:val="BodyText"/>
      </w:pPr>
      <w:r>
        <w:br w:type="page"/>
      </w:r>
    </w:p>
    <w:p w:rsidR="00C50375" w:rsidRDefault="00C50375"/>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88" w:name="_Toc445413468"/>
            <w:r>
              <w:t xml:space="preserve">3.1.2 </w:t>
            </w:r>
            <w:r w:rsidR="009C7927">
              <w:t>Produce a VTS Traini</w:t>
            </w:r>
            <w:r w:rsidR="00146D78">
              <w:t>ng Manual to complement the V-10</w:t>
            </w:r>
            <w:r w:rsidR="009C7927">
              <w:t>3 and its model courses</w:t>
            </w:r>
            <w:bookmarkEnd w:id="88"/>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83242D" w:rsidP="009B1203">
            <w:pPr>
              <w:pStyle w:val="BodyText3"/>
              <w:spacing w:before="120"/>
              <w:ind w:left="0"/>
              <w:jc w:val="both"/>
              <w:rPr>
                <w:i w:val="0"/>
                <w:sz w:val="20"/>
              </w:rPr>
            </w:pPr>
            <w:r>
              <w:rPr>
                <w:i w:val="0"/>
                <w:sz w:val="20"/>
              </w:rPr>
              <w:t>To produce a VTS Training Manual to complement IALA Recommendation V-103 and the associated Model Courses and Guidelines.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Default="0083242D" w:rsidP="009C7927">
            <w:pPr>
              <w:pStyle w:val="BodyText3"/>
              <w:spacing w:before="120"/>
              <w:ind w:left="0"/>
              <w:jc w:val="both"/>
              <w:rPr>
                <w:i w:val="0"/>
                <w:sz w:val="20"/>
              </w:rPr>
            </w:pPr>
            <w:r>
              <w:rPr>
                <w:i w:val="0"/>
                <w:sz w:val="20"/>
              </w:rPr>
              <w:t>IALA Manual</w:t>
            </w:r>
            <w:r w:rsidR="007C6E10">
              <w:rPr>
                <w:i w:val="0"/>
                <w:sz w:val="20"/>
              </w:rPr>
              <w:t xml:space="preserve"> - </w:t>
            </w:r>
            <w:r w:rsidR="007C6E10" w:rsidRPr="007C6E10">
              <w:rPr>
                <w:i w:val="0"/>
                <w:sz w:val="20"/>
              </w:rPr>
              <w:t>IALA Manuals provide an overall view of a wide subject area</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9C7927">
            <w:pPr>
              <w:pStyle w:val="BodyText3"/>
              <w:spacing w:before="120"/>
              <w:ind w:left="0"/>
              <w:jc w:val="both"/>
              <w:rPr>
                <w:i w:val="0"/>
                <w:sz w:val="20"/>
              </w:rPr>
            </w:pPr>
            <w:r>
              <w:rPr>
                <w:b/>
                <w:i w:val="0"/>
                <w:sz w:val="20"/>
              </w:rPr>
              <w:t xml:space="preserve">Goal </w:t>
            </w:r>
            <w:r>
              <w:rPr>
                <w:i w:val="0"/>
                <w:sz w:val="20"/>
              </w:rPr>
              <w:t xml:space="preserve"> - </w:t>
            </w:r>
            <w:r w:rsidR="000F13BB">
              <w:rPr>
                <w:i w:val="0"/>
                <w:sz w:val="20"/>
              </w:rPr>
              <w:t xml:space="preserve">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0F13BB" w:rsidRDefault="002F7075" w:rsidP="009C7927">
            <w:pPr>
              <w:pStyle w:val="BodyText3"/>
              <w:spacing w:before="120"/>
              <w:ind w:left="0"/>
              <w:jc w:val="both"/>
              <w:rPr>
                <w:i w:val="0"/>
                <w:sz w:val="20"/>
              </w:rPr>
            </w:pPr>
            <w:r w:rsidRPr="002F7075">
              <w:rPr>
                <w:b/>
                <w:i w:val="0"/>
                <w:sz w:val="20"/>
              </w:rPr>
              <w:t>Strategy</w:t>
            </w:r>
            <w:r>
              <w:rPr>
                <w:i w:val="0"/>
                <w:sz w:val="20"/>
              </w:rPr>
              <w:t xml:space="preserve"> - </w:t>
            </w:r>
            <w:r w:rsidR="000F13BB">
              <w:rPr>
                <w:i w:val="0"/>
                <w:sz w:val="20"/>
              </w:rPr>
              <w:t>S2 Improve and harmonize the deliver</w:t>
            </w:r>
            <w:r w:rsidR="00C14F79">
              <w:rPr>
                <w:i w:val="0"/>
                <w:sz w:val="20"/>
              </w:rPr>
              <w:t>y</w:t>
            </w:r>
            <w:r w:rsidR="000F13BB">
              <w:rPr>
                <w:i w:val="0"/>
                <w:sz w:val="20"/>
              </w:rPr>
              <w:t xml:space="preserve"> of VTS globally and in a manner consistent with international conventions, legislative frameworks and public expectations.</w:t>
            </w:r>
          </w:p>
          <w:p w:rsidR="000F13BB" w:rsidRDefault="002F7075" w:rsidP="009C7927">
            <w:pPr>
              <w:pStyle w:val="BodyText3"/>
              <w:spacing w:before="120"/>
              <w:ind w:left="0"/>
              <w:jc w:val="both"/>
              <w:rPr>
                <w:i w:val="0"/>
                <w:sz w:val="20"/>
              </w:rPr>
            </w:pPr>
            <w:r w:rsidRPr="002F7075">
              <w:rPr>
                <w:b/>
                <w:i w:val="0"/>
                <w:sz w:val="20"/>
              </w:rPr>
              <w:t>Priority</w:t>
            </w:r>
            <w:r>
              <w:rPr>
                <w:i w:val="0"/>
                <w:sz w:val="20"/>
              </w:rPr>
              <w:t xml:space="preserve"> - </w:t>
            </w:r>
            <w:r w:rsidR="000F13BB">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BB2657" w:rsidP="009C7927">
            <w:pPr>
              <w:pStyle w:val="BodyText3"/>
              <w:spacing w:before="120"/>
              <w:ind w:left="0"/>
              <w:jc w:val="both"/>
              <w:rPr>
                <w:i w:val="0"/>
                <w:sz w:val="20"/>
              </w:rPr>
            </w:pPr>
            <w:r>
              <w:rPr>
                <w:i w:val="0"/>
                <w:sz w:val="20"/>
              </w:rPr>
              <w:t>To produce a compendium of resources and references that provides practical support to assist in the implementation of the relevant IALA Recommendations, Model Courses and Guidelines related to VTS training.</w:t>
            </w:r>
          </w:p>
          <w:p w:rsidR="000F13BB" w:rsidRPr="002D0EC5" w:rsidRDefault="000F13BB" w:rsidP="00B03982">
            <w:pPr>
              <w:pStyle w:val="BodyText3"/>
              <w:spacing w:before="120"/>
              <w:ind w:left="0"/>
              <w:jc w:val="both"/>
              <w:rPr>
                <w:i w:val="0"/>
                <w:sz w:val="20"/>
              </w:rPr>
            </w:pPr>
            <w:r>
              <w:rPr>
                <w:i w:val="0"/>
                <w:sz w:val="20"/>
              </w:rPr>
              <w:t>The VTS Training Manual will provide advice and guidance on contemporary educational best practice.</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15616" behindDoc="0" locked="0" layoutInCell="1" allowOverlap="1" wp14:anchorId="59D614B8" wp14:editId="04E5C6F1">
                      <wp:simplePos x="0" y="0"/>
                      <wp:positionH relativeFrom="column">
                        <wp:posOffset>645160</wp:posOffset>
                      </wp:positionH>
                      <wp:positionV relativeFrom="paragraph">
                        <wp:posOffset>168910</wp:posOffset>
                      </wp:positionV>
                      <wp:extent cx="274320" cy="274320"/>
                      <wp:effectExtent l="8890" t="10160" r="12065" b="10795"/>
                      <wp:wrapNone/>
                      <wp:docPr id="323"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3" o:spid="_x0000_s1126" style="position:absolute;left:0;text-align:left;margin-left:50.8pt;margin-top:13.3pt;width:21.6pt;height:21.6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BnkrsKQIAAFMEAAAOAAAAAAAAAAAAAAAAAC4CAABkcnMvZTJv&#10;RG9jLnhtbFBLAQItABQABgAIAAAAIQAvRow13QAAAAkBAAAPAAAAAAAAAAAAAAAAAIMEAABkcnMv&#10;ZG93bnJldi54bWxQSwUGAAAAAAQABADzAAAAjQUAAAAA&#10;">
                      <v:textbox>
                        <w:txbxContent>
                          <w:p w:rsidR="0077299A" w:rsidRDefault="0077299A" w:rsidP="006338B6"/>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4592" behindDoc="0" locked="0" layoutInCell="1" allowOverlap="1" wp14:anchorId="7E0DB4D5" wp14:editId="6EDF52CD">
                      <wp:simplePos x="0" y="0"/>
                      <wp:positionH relativeFrom="column">
                        <wp:posOffset>1219200</wp:posOffset>
                      </wp:positionH>
                      <wp:positionV relativeFrom="paragraph">
                        <wp:posOffset>168910</wp:posOffset>
                      </wp:positionV>
                      <wp:extent cx="274320" cy="274320"/>
                      <wp:effectExtent l="0" t="0" r="11430" b="11430"/>
                      <wp:wrapNone/>
                      <wp:docPr id="324"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4" o:spid="_x0000_s1127" style="position:absolute;left:0;text-align:left;margin-left:96pt;margin-top:13.3pt;width:21.6pt;height:21.6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AbXc7ykCAABTBAAADgAAAAAAAAAAAAAAAAAuAgAAZHJzL2Uy&#10;b0RvYy54bWxQSwECLQAUAAYACAAAACEAz9M4ad4AAAAJAQAADwAAAAAAAAAAAAAAAACDBAAAZHJz&#10;L2Rvd25yZXYueG1sUEsFBgAAAAAEAAQA8wAAAI4FAAAAAA==&#10;">
                      <v:textbox>
                        <w:txbxContent>
                          <w:p w:rsidR="0077299A" w:rsidRDefault="0077299A"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3568" behindDoc="0" locked="0" layoutInCell="1" allowOverlap="1" wp14:anchorId="0878733E" wp14:editId="0FE9D33D">
                      <wp:simplePos x="0" y="0"/>
                      <wp:positionH relativeFrom="column">
                        <wp:posOffset>1793240</wp:posOffset>
                      </wp:positionH>
                      <wp:positionV relativeFrom="paragraph">
                        <wp:posOffset>168910</wp:posOffset>
                      </wp:positionV>
                      <wp:extent cx="274320" cy="274320"/>
                      <wp:effectExtent l="0" t="0" r="11430" b="11430"/>
                      <wp:wrapNone/>
                      <wp:docPr id="325" name="Rectangl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5" o:spid="_x0000_s1128" style="position:absolute;left:0;text-align:left;margin-left:141.2pt;margin-top:13.3pt;width:21.6pt;height:21.6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MCsySMnAgAAUwQAAA4AAAAAAAAAAAAAAAAALgIAAGRycy9lMm9E&#10;b2MueG1sUEsBAi0AFAAGAAgAAAAhABLl/DveAAAACQEAAA8AAAAAAAAAAAAAAAAAgQQAAGRycy9k&#10;b3ducmV2LnhtbFBLBQYAAAAABAAEAPMAAACMBQAAAAA=&#10;">
                      <v:textbox>
                        <w:txbxContent>
                          <w:p w:rsidR="0077299A" w:rsidRDefault="0077299A"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2544" behindDoc="0" locked="0" layoutInCell="1" allowOverlap="1" wp14:anchorId="18598A1A" wp14:editId="3E13D11A">
                      <wp:simplePos x="0" y="0"/>
                      <wp:positionH relativeFrom="column">
                        <wp:posOffset>2399665</wp:posOffset>
                      </wp:positionH>
                      <wp:positionV relativeFrom="paragraph">
                        <wp:posOffset>168910</wp:posOffset>
                      </wp:positionV>
                      <wp:extent cx="274320" cy="274320"/>
                      <wp:effectExtent l="0" t="0" r="11430" b="11430"/>
                      <wp:wrapNone/>
                      <wp:docPr id="326" name="Rectangl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7C6E10">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6" o:spid="_x0000_s1129" style="position:absolute;left:0;text-align:left;margin-left:188.95pt;margin-top:13.3pt;width:21.6pt;height:21.6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AtrCpKgIAAFMEAAAOAAAAAAAAAAAAAAAAAC4CAABkcnMv&#10;ZTJvRG9jLnhtbFBLAQItABQABgAIAAAAIQAbfuOX3wAAAAkBAAAPAAAAAAAAAAAAAAAAAIQEAABk&#10;cnMvZG93bnJldi54bWxQSwUGAAAAAAQABADzAAAAkAUAAAAA&#10;">
                      <v:textbox>
                        <w:txbxContent>
                          <w:p w:rsidR="0077299A" w:rsidRDefault="0077299A" w:rsidP="007C6E10">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1520" behindDoc="0" locked="0" layoutInCell="1" allowOverlap="1" wp14:anchorId="19499B21" wp14:editId="37D0FBCF">
                      <wp:simplePos x="0" y="0"/>
                      <wp:positionH relativeFrom="column">
                        <wp:posOffset>3072130</wp:posOffset>
                      </wp:positionH>
                      <wp:positionV relativeFrom="paragraph">
                        <wp:posOffset>168910</wp:posOffset>
                      </wp:positionV>
                      <wp:extent cx="274320" cy="274320"/>
                      <wp:effectExtent l="0" t="0" r="11430" b="11430"/>
                      <wp:wrapNone/>
                      <wp:docPr id="327" name="Rectangl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7C6E10">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7" o:spid="_x0000_s1130" style="position:absolute;left:0;text-align:left;margin-left:241.9pt;margin-top:13.3pt;width:21.6pt;height:21.6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ZJgKwIAAFMEAAAOAAAAZHJzL2Uyb0RvYy54bWysVNuO0zAQfUfiHyy/01y2pb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A5mSYCsCAABTBAAADgAAAAAAAAAAAAAAAAAuAgAAZHJz&#10;L2Uyb0RvYy54bWxQSwECLQAUAAYACAAAACEAVTntIN8AAAAJAQAADwAAAAAAAAAAAAAAAACFBAAA&#10;ZHJzL2Rvd25yZXYueG1sUEsFBgAAAAAEAAQA8wAAAJEFAAAAAA==&#10;">
                      <v:textbox>
                        <w:txbxContent>
                          <w:p w:rsidR="0077299A" w:rsidRDefault="0077299A" w:rsidP="007C6E10">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0496" behindDoc="0" locked="0" layoutInCell="1" allowOverlap="1" wp14:anchorId="6758FE3A" wp14:editId="5C1DE297">
                      <wp:simplePos x="0" y="0"/>
                      <wp:positionH relativeFrom="column">
                        <wp:posOffset>3834765</wp:posOffset>
                      </wp:positionH>
                      <wp:positionV relativeFrom="paragraph">
                        <wp:posOffset>168910</wp:posOffset>
                      </wp:positionV>
                      <wp:extent cx="274320" cy="274320"/>
                      <wp:effectExtent l="0" t="0" r="11430" b="11430"/>
                      <wp:wrapNone/>
                      <wp:docPr id="328" name="Rectangl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7C6E10">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8" o:spid="_x0000_s1131" style="position:absolute;left:0;text-align:left;margin-left:301.95pt;margin-top:13.3pt;width:21.6pt;height:21.6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6urKgIAAFM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C16urKgIAAFMEAAAOAAAAAAAAAAAAAAAAAC4CAABkcnMv&#10;ZTJvRG9jLnhtbFBLAQItABQABgAIAAAAIQAnKdUr3wAAAAkBAAAPAAAAAAAAAAAAAAAAAIQEAABk&#10;cnMvZG93bnJldi54bWxQSwUGAAAAAAQABADzAAAAkAUAAAAA&#10;">
                      <v:textbox>
                        <w:txbxContent>
                          <w:p w:rsidR="0077299A" w:rsidRDefault="0077299A" w:rsidP="007C6E10">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6640" behindDoc="0" locked="0" layoutInCell="1" allowOverlap="1" wp14:anchorId="018AADCD" wp14:editId="403A3703">
                      <wp:simplePos x="0" y="0"/>
                      <wp:positionH relativeFrom="column">
                        <wp:posOffset>31750</wp:posOffset>
                      </wp:positionH>
                      <wp:positionV relativeFrom="paragraph">
                        <wp:posOffset>168910</wp:posOffset>
                      </wp:positionV>
                      <wp:extent cx="274320" cy="274320"/>
                      <wp:effectExtent l="5080" t="10160" r="6350" b="10795"/>
                      <wp:wrapNone/>
                      <wp:docPr id="329" name="Rectangl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9" o:spid="_x0000_s1132" style="position:absolute;left:0;text-align:left;margin-left:2.5pt;margin-top:13.3pt;width:21.6pt;height:21.6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A86+ZysCAABTBAAADgAAAAAAAAAAAAAAAAAuAgAAZHJzL2Uy&#10;b0RvYy54bWxQSwECLQAUAAYACAAAACEAU7YEbdwAAAAGAQAADwAAAAAAAAAAAAAAAACFBAAAZHJz&#10;L2Rvd25yZXYueG1sUEsFBgAAAAAEAAQA8wAAAI4FAAAAAA==&#10;">
                      <v:textbox>
                        <w:txbxContent>
                          <w:p w:rsidR="0077299A" w:rsidRDefault="0077299A" w:rsidP="006338B6"/>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83242D" w:rsidP="009C7927">
            <w:pPr>
              <w:pStyle w:val="BodyText3"/>
              <w:numPr>
                <w:ilvl w:val="0"/>
                <w:numId w:val="4"/>
              </w:numPr>
              <w:spacing w:before="120"/>
              <w:jc w:val="both"/>
              <w:rPr>
                <w:i w:val="0"/>
                <w:sz w:val="20"/>
              </w:rPr>
            </w:pPr>
            <w:r>
              <w:rPr>
                <w:i w:val="0"/>
                <w:sz w:val="20"/>
              </w:rPr>
              <w:t xml:space="preserve">Agree the key concept and framework of a VTS Training Manual at </w:t>
            </w:r>
            <w:r w:rsidR="007C6E10">
              <w:rPr>
                <w:i w:val="0"/>
                <w:sz w:val="20"/>
              </w:rPr>
              <w:t>VTS40</w:t>
            </w:r>
            <w:r>
              <w:rPr>
                <w:i w:val="0"/>
                <w:sz w:val="20"/>
              </w:rPr>
              <w:t>.</w:t>
            </w:r>
          </w:p>
          <w:p w:rsidR="005E4105" w:rsidRDefault="005E4105" w:rsidP="009C7927">
            <w:pPr>
              <w:pStyle w:val="BodyText3"/>
              <w:numPr>
                <w:ilvl w:val="0"/>
                <w:numId w:val="4"/>
              </w:numPr>
              <w:spacing w:before="120"/>
              <w:jc w:val="both"/>
              <w:rPr>
                <w:i w:val="0"/>
                <w:sz w:val="20"/>
              </w:rPr>
            </w:pPr>
            <w:r>
              <w:rPr>
                <w:i w:val="0"/>
                <w:sz w:val="20"/>
              </w:rPr>
              <w:t xml:space="preserve">Complete a draft VTS Training Manual for approval at </w:t>
            </w:r>
            <w:r w:rsidR="007C6E10">
              <w:rPr>
                <w:i w:val="0"/>
                <w:sz w:val="20"/>
              </w:rPr>
              <w:t>VTS44</w:t>
            </w:r>
            <w:r>
              <w:rPr>
                <w:i w:val="0"/>
                <w:sz w:val="20"/>
              </w:rPr>
              <w:t>.</w:t>
            </w:r>
          </w:p>
          <w:p w:rsidR="005E4105" w:rsidRPr="005B50FB" w:rsidRDefault="005E4105" w:rsidP="007C6E10">
            <w:pPr>
              <w:pStyle w:val="BodyText3"/>
              <w:numPr>
                <w:ilvl w:val="0"/>
                <w:numId w:val="4"/>
              </w:numPr>
              <w:spacing w:before="120"/>
              <w:jc w:val="both"/>
              <w:rPr>
                <w:i w:val="0"/>
                <w:sz w:val="20"/>
              </w:rPr>
            </w:pPr>
            <w:r>
              <w:rPr>
                <w:i w:val="0"/>
                <w:sz w:val="20"/>
              </w:rPr>
              <w:t xml:space="preserve">Launch VTS Training Manual at IALA </w:t>
            </w:r>
            <w:r w:rsidR="007C6E10">
              <w:rPr>
                <w:i w:val="0"/>
                <w:sz w:val="20"/>
              </w:rPr>
              <w:t>Conference</w:t>
            </w:r>
            <w:r>
              <w:rPr>
                <w:i w:val="0"/>
                <w:sz w:val="20"/>
              </w:rPr>
              <w:t xml:space="preserve"> </w:t>
            </w:r>
            <w:r w:rsidR="007C6E10">
              <w:rPr>
                <w:i w:val="0"/>
                <w:sz w:val="20"/>
              </w:rPr>
              <w:t>2018</w:t>
            </w:r>
            <w:r>
              <w:rPr>
                <w:i w:val="0"/>
                <w:sz w:val="20"/>
              </w:rPr>
              <w:t>.</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89430C" w:rsidP="009C7927">
            <w:pPr>
              <w:pStyle w:val="BodyText3"/>
              <w:ind w:left="0"/>
              <w:jc w:val="both"/>
              <w:rPr>
                <w:b/>
                <w:i w:val="0"/>
                <w:sz w:val="20"/>
              </w:rPr>
            </w:pPr>
            <w:r>
              <w:rPr>
                <w:b/>
                <w:i w:val="0"/>
                <w:sz w:val="20"/>
              </w:rPr>
              <w:t>Status</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94394E">
            <w:pPr>
              <w:pStyle w:val="BodyText3"/>
              <w:spacing w:before="120"/>
              <w:ind w:left="0"/>
              <w:jc w:val="both"/>
              <w:rPr>
                <w:i w:val="0"/>
                <w:sz w:val="20"/>
              </w:rPr>
            </w:pPr>
            <w:r>
              <w:rPr>
                <w:i w:val="0"/>
                <w:sz w:val="20"/>
              </w:rPr>
              <w:t>1.0</w:t>
            </w:r>
          </w:p>
        </w:tc>
        <w:tc>
          <w:tcPr>
            <w:tcW w:w="1418" w:type="dxa"/>
          </w:tcPr>
          <w:p w:rsidR="00A94DCC" w:rsidRDefault="00F74E32" w:rsidP="0094394E">
            <w:pPr>
              <w:pStyle w:val="BodyText3"/>
              <w:spacing w:before="120"/>
              <w:ind w:left="0"/>
              <w:jc w:val="both"/>
              <w:rPr>
                <w:i w:val="0"/>
                <w:sz w:val="20"/>
              </w:rPr>
            </w:pPr>
            <w:r>
              <w:rPr>
                <w:i w:val="0"/>
                <w:sz w:val="20"/>
              </w:rPr>
              <w:t>10 Oct 2014</w:t>
            </w:r>
          </w:p>
        </w:tc>
        <w:tc>
          <w:tcPr>
            <w:tcW w:w="2410" w:type="dxa"/>
          </w:tcPr>
          <w:p w:rsidR="00A94DCC" w:rsidRPr="005634D7" w:rsidRDefault="00A94DCC" w:rsidP="0094394E">
            <w:pPr>
              <w:pStyle w:val="BodyText3"/>
              <w:spacing w:before="120"/>
              <w:ind w:left="0"/>
              <w:jc w:val="both"/>
              <w:rPr>
                <w:i w:val="0"/>
                <w:sz w:val="20"/>
              </w:rPr>
            </w:pPr>
          </w:p>
        </w:tc>
        <w:tc>
          <w:tcPr>
            <w:tcW w:w="3402" w:type="dxa"/>
          </w:tcPr>
          <w:p w:rsidR="00A94DCC" w:rsidRPr="005634D7" w:rsidRDefault="00F74E32" w:rsidP="0094394E">
            <w:pPr>
              <w:pStyle w:val="BodyText3"/>
              <w:spacing w:before="120"/>
              <w:ind w:left="0"/>
              <w:rPr>
                <w:i w:val="0"/>
                <w:sz w:val="20"/>
              </w:rPr>
            </w:pPr>
            <w:r>
              <w:rPr>
                <w:i w:val="0"/>
                <w:sz w:val="20"/>
              </w:rPr>
              <w:t>Document created with commencement of 2014-18 Work Programme</w:t>
            </w:r>
          </w:p>
        </w:tc>
      </w:tr>
      <w:tr w:rsidR="007C6E10" w:rsidTr="00F74E32">
        <w:trPr>
          <w:cantSplit/>
          <w:trHeight w:val="489"/>
        </w:trPr>
        <w:tc>
          <w:tcPr>
            <w:tcW w:w="1668" w:type="dxa"/>
            <w:vMerge/>
          </w:tcPr>
          <w:p w:rsidR="007C6E10" w:rsidRDefault="007C6E10" w:rsidP="009C7927">
            <w:pPr>
              <w:pStyle w:val="BodyText3"/>
              <w:tabs>
                <w:tab w:val="clear" w:pos="720"/>
              </w:tabs>
              <w:ind w:left="0"/>
              <w:rPr>
                <w:i w:val="0"/>
                <w:sz w:val="20"/>
              </w:rPr>
            </w:pPr>
          </w:p>
        </w:tc>
        <w:tc>
          <w:tcPr>
            <w:tcW w:w="708" w:type="dxa"/>
          </w:tcPr>
          <w:p w:rsidR="007C6E10" w:rsidRPr="00C14F79" w:rsidRDefault="007C6E10" w:rsidP="0094394E">
            <w:pPr>
              <w:pStyle w:val="BodyText3"/>
              <w:spacing w:before="120"/>
              <w:ind w:left="0"/>
              <w:jc w:val="both"/>
              <w:rPr>
                <w:b/>
                <w:i w:val="0"/>
                <w:sz w:val="20"/>
              </w:rPr>
            </w:pPr>
            <w:r w:rsidRPr="00C14F79">
              <w:rPr>
                <w:i w:val="0"/>
                <w:sz w:val="20"/>
              </w:rPr>
              <w:t>1.1</w:t>
            </w:r>
          </w:p>
        </w:tc>
        <w:tc>
          <w:tcPr>
            <w:tcW w:w="1418" w:type="dxa"/>
          </w:tcPr>
          <w:p w:rsidR="007C6E10" w:rsidRPr="00C14F79" w:rsidRDefault="007C6E10" w:rsidP="0094394E">
            <w:pPr>
              <w:pStyle w:val="BodyText3"/>
              <w:spacing w:before="120"/>
              <w:ind w:left="0"/>
              <w:jc w:val="both"/>
              <w:rPr>
                <w:b/>
                <w:i w:val="0"/>
                <w:sz w:val="20"/>
              </w:rPr>
            </w:pPr>
            <w:r w:rsidRPr="00C14F79">
              <w:rPr>
                <w:i w:val="0"/>
                <w:sz w:val="20"/>
              </w:rPr>
              <w:t>14 Apr 2015</w:t>
            </w:r>
          </w:p>
        </w:tc>
        <w:tc>
          <w:tcPr>
            <w:tcW w:w="2410" w:type="dxa"/>
          </w:tcPr>
          <w:p w:rsidR="007C6E10" w:rsidRPr="00C14F79" w:rsidRDefault="007C6E10" w:rsidP="0094394E">
            <w:pPr>
              <w:pStyle w:val="BodyText3"/>
              <w:spacing w:before="120"/>
              <w:ind w:left="0"/>
              <w:jc w:val="both"/>
              <w:rPr>
                <w:i w:val="0"/>
                <w:sz w:val="20"/>
              </w:rPr>
            </w:pPr>
          </w:p>
        </w:tc>
        <w:tc>
          <w:tcPr>
            <w:tcW w:w="3402" w:type="dxa"/>
          </w:tcPr>
          <w:p w:rsidR="007C6E10" w:rsidRPr="00C14F79" w:rsidRDefault="007C6E10" w:rsidP="0094394E">
            <w:pPr>
              <w:pStyle w:val="BodyText3"/>
              <w:spacing w:before="120"/>
              <w:ind w:left="0"/>
              <w:jc w:val="both"/>
              <w:rPr>
                <w:i w:val="0"/>
                <w:sz w:val="20"/>
              </w:rPr>
            </w:pPr>
            <w:r w:rsidRPr="00C14F79">
              <w:rPr>
                <w:i w:val="0"/>
                <w:sz w:val="20"/>
              </w:rPr>
              <w:t>Timeframe adjusted to reflect workload of working group.</w:t>
            </w:r>
          </w:p>
        </w:tc>
      </w:tr>
      <w:tr w:rsidR="005B0EC8" w:rsidTr="00F74E32">
        <w:trPr>
          <w:cantSplit/>
          <w:trHeight w:val="489"/>
        </w:trPr>
        <w:tc>
          <w:tcPr>
            <w:tcW w:w="1668" w:type="dxa"/>
          </w:tcPr>
          <w:p w:rsidR="005B0EC8" w:rsidRDefault="005B0EC8" w:rsidP="009C7927">
            <w:pPr>
              <w:pStyle w:val="BodyText3"/>
              <w:tabs>
                <w:tab w:val="clear" w:pos="720"/>
              </w:tabs>
              <w:ind w:left="0"/>
              <w:rPr>
                <w:i w:val="0"/>
                <w:sz w:val="20"/>
              </w:rPr>
            </w:pPr>
          </w:p>
        </w:tc>
        <w:tc>
          <w:tcPr>
            <w:tcW w:w="708" w:type="dxa"/>
          </w:tcPr>
          <w:p w:rsidR="005B0EC8" w:rsidRPr="00C14F79" w:rsidRDefault="005B0EC8" w:rsidP="0094394E">
            <w:pPr>
              <w:pStyle w:val="BodyText3"/>
              <w:spacing w:before="120"/>
              <w:ind w:left="0"/>
              <w:jc w:val="both"/>
              <w:rPr>
                <w:i w:val="0"/>
                <w:sz w:val="20"/>
              </w:rPr>
            </w:pPr>
            <w:r>
              <w:rPr>
                <w:i w:val="0"/>
                <w:sz w:val="20"/>
              </w:rPr>
              <w:t>1.2</w:t>
            </w:r>
          </w:p>
        </w:tc>
        <w:tc>
          <w:tcPr>
            <w:tcW w:w="1418" w:type="dxa"/>
          </w:tcPr>
          <w:p w:rsidR="005B0EC8" w:rsidRPr="00C14F79" w:rsidRDefault="00DD50A5" w:rsidP="0094394E">
            <w:pPr>
              <w:pStyle w:val="BodyText3"/>
              <w:spacing w:before="120"/>
              <w:ind w:left="0"/>
              <w:jc w:val="both"/>
              <w:rPr>
                <w:i w:val="0"/>
                <w:sz w:val="20"/>
              </w:rPr>
            </w:pPr>
            <w:r>
              <w:rPr>
                <w:i w:val="0"/>
                <w:sz w:val="20"/>
              </w:rPr>
              <w:t>10 Mar</w:t>
            </w:r>
            <w:r w:rsidR="005B0EC8">
              <w:rPr>
                <w:i w:val="0"/>
                <w:sz w:val="20"/>
              </w:rPr>
              <w:t xml:space="preserve"> 2016</w:t>
            </w:r>
          </w:p>
        </w:tc>
        <w:tc>
          <w:tcPr>
            <w:tcW w:w="2410" w:type="dxa"/>
          </w:tcPr>
          <w:p w:rsidR="005B0EC8" w:rsidRPr="00C14F79" w:rsidRDefault="005B0EC8" w:rsidP="0094394E">
            <w:pPr>
              <w:pStyle w:val="BodyText3"/>
              <w:spacing w:before="120"/>
              <w:ind w:left="0"/>
              <w:jc w:val="both"/>
              <w:rPr>
                <w:i w:val="0"/>
                <w:sz w:val="20"/>
              </w:rPr>
            </w:pPr>
          </w:p>
        </w:tc>
        <w:tc>
          <w:tcPr>
            <w:tcW w:w="3402" w:type="dxa"/>
          </w:tcPr>
          <w:p w:rsidR="005B0EC8" w:rsidRPr="00C14F79" w:rsidRDefault="005B0EC8" w:rsidP="0094394E">
            <w:pPr>
              <w:pStyle w:val="BodyText3"/>
              <w:spacing w:before="120"/>
              <w:ind w:left="0"/>
              <w:jc w:val="both"/>
              <w:rPr>
                <w:i w:val="0"/>
                <w:sz w:val="20"/>
              </w:rPr>
            </w:pPr>
            <w:r>
              <w:rPr>
                <w:i w:val="0"/>
                <w:sz w:val="20"/>
              </w:rPr>
              <w:t>Work undertaken on requirements and scope.  Forwarded to VTS42.</w:t>
            </w:r>
          </w:p>
        </w:tc>
      </w:tr>
    </w:tbl>
    <w:p w:rsidR="00A94DCC" w:rsidRDefault="00A94DCC"/>
    <w:p w:rsidR="00A94DCC" w:rsidRDefault="00A94DC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154C60">
            <w:pPr>
              <w:pStyle w:val="Heading1"/>
            </w:pPr>
            <w:bookmarkStart w:id="89" w:name="_Toc445413469"/>
            <w:r>
              <w:t xml:space="preserve">3.3.1 </w:t>
            </w:r>
            <w:r w:rsidR="00A94DCC" w:rsidRPr="00A94DCC">
              <w:t>Develop guidance on human factor</w:t>
            </w:r>
            <w:r w:rsidR="00154C60">
              <w:t xml:space="preserve">s </w:t>
            </w:r>
            <w:r w:rsidR="003B4E13">
              <w:t>and Ergonomics</w:t>
            </w:r>
            <w:r w:rsidR="00A94DCC" w:rsidRPr="00A94DCC">
              <w:t xml:space="preserve"> in VTS</w:t>
            </w:r>
            <w:bookmarkEnd w:id="89"/>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F1957" w:rsidRDefault="0005756E" w:rsidP="006C19B6">
            <w:pPr>
              <w:pStyle w:val="BodyText3"/>
              <w:spacing w:before="120"/>
              <w:ind w:left="0"/>
              <w:jc w:val="both"/>
              <w:rPr>
                <w:i w:val="0"/>
                <w:sz w:val="20"/>
              </w:rPr>
            </w:pPr>
            <w:r>
              <w:rPr>
                <w:i w:val="0"/>
                <w:iCs w:val="0"/>
                <w:color w:val="000000"/>
                <w:sz w:val="20"/>
                <w:u w:color="000000"/>
                <w:lang w:val="en-US"/>
              </w:rPr>
              <w:t>Develop guidance on human factor</w:t>
            </w:r>
            <w:r w:rsidR="006C19B6">
              <w:rPr>
                <w:i w:val="0"/>
                <w:iCs w:val="0"/>
                <w:color w:val="000000"/>
                <w:sz w:val="20"/>
                <w:u w:color="000000"/>
                <w:lang w:val="en-US"/>
              </w:rPr>
              <w:t>s</w:t>
            </w:r>
            <w:r>
              <w:rPr>
                <w:i w:val="0"/>
                <w:iCs w:val="0"/>
                <w:color w:val="000000"/>
                <w:sz w:val="20"/>
                <w:u w:color="000000"/>
                <w:lang w:val="en-US"/>
              </w:rPr>
              <w:t xml:space="preserve"> </w:t>
            </w:r>
            <w:r w:rsidR="00B03982">
              <w:rPr>
                <w:i w:val="0"/>
                <w:iCs w:val="0"/>
                <w:color w:val="000000"/>
                <w:sz w:val="20"/>
                <w:u w:color="000000"/>
                <w:lang w:val="en-US"/>
              </w:rPr>
              <w:t>and ergonomics</w:t>
            </w:r>
            <w:r>
              <w:rPr>
                <w:i w:val="0"/>
                <w:iCs w:val="0"/>
                <w:color w:val="000000"/>
                <w:sz w:val="20"/>
                <w:u w:color="000000"/>
                <w:lang w:val="en-US"/>
              </w:rPr>
              <w:t xml:space="preserve"> in</w:t>
            </w:r>
            <w:r w:rsidR="00B03982">
              <w:rPr>
                <w:i w:val="0"/>
                <w:iCs w:val="0"/>
                <w:color w:val="000000"/>
                <w:sz w:val="20"/>
                <w:u w:color="000000"/>
                <w:lang w:val="en-US"/>
              </w:rPr>
              <w:t xml:space="preserve"> </w:t>
            </w:r>
            <w:r>
              <w:rPr>
                <w:i w:val="0"/>
                <w:iCs w:val="0"/>
                <w:color w:val="000000"/>
                <w:sz w:val="20"/>
                <w:u w:color="000000"/>
                <w:lang w:val="en-US"/>
              </w:rPr>
              <w:t>VTS.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FB7858" w:rsidP="009C7927">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9C7927">
            <w:pPr>
              <w:pStyle w:val="BodyText3"/>
              <w:spacing w:before="120"/>
              <w:ind w:left="0"/>
              <w:jc w:val="both"/>
              <w:rPr>
                <w:i w:val="0"/>
                <w:sz w:val="20"/>
              </w:rPr>
            </w:pPr>
            <w:r>
              <w:rPr>
                <w:b/>
                <w:i w:val="0"/>
                <w:sz w:val="20"/>
              </w:rPr>
              <w:t xml:space="preserve">Goal </w:t>
            </w:r>
            <w:r>
              <w:rPr>
                <w:i w:val="0"/>
                <w:sz w:val="20"/>
              </w:rPr>
              <w:t xml:space="preserve"> - </w:t>
            </w:r>
            <w:r w:rsidR="00327C94">
              <w:rPr>
                <w:i w:val="0"/>
                <w:sz w:val="20"/>
              </w:rPr>
              <w:t xml:space="preserve">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327C94" w:rsidRDefault="002F7075" w:rsidP="009C7927">
            <w:pPr>
              <w:pStyle w:val="BodyText3"/>
              <w:spacing w:before="120"/>
              <w:ind w:left="0"/>
              <w:jc w:val="both"/>
              <w:rPr>
                <w:i w:val="0"/>
                <w:sz w:val="20"/>
              </w:rPr>
            </w:pPr>
            <w:r w:rsidRPr="002F7075">
              <w:rPr>
                <w:b/>
                <w:i w:val="0"/>
                <w:sz w:val="20"/>
              </w:rPr>
              <w:t>Strategy</w:t>
            </w:r>
            <w:r>
              <w:rPr>
                <w:i w:val="0"/>
                <w:sz w:val="20"/>
              </w:rPr>
              <w:t xml:space="preserve"> - </w:t>
            </w:r>
            <w:r w:rsidR="00327C94">
              <w:rPr>
                <w:i w:val="0"/>
                <w:sz w:val="20"/>
              </w:rPr>
              <w:t>S2 Improve and harmonize the deliver</w:t>
            </w:r>
            <w:r w:rsidR="001F2595">
              <w:rPr>
                <w:i w:val="0"/>
                <w:sz w:val="20"/>
              </w:rPr>
              <w:t>y</w:t>
            </w:r>
            <w:r w:rsidR="00327C94">
              <w:rPr>
                <w:i w:val="0"/>
                <w:sz w:val="20"/>
              </w:rPr>
              <w:t xml:space="preserve"> of VTS globally and in a manner consistent with international conventions, legislative frameworks and public expectations.</w:t>
            </w:r>
          </w:p>
          <w:p w:rsidR="0056530D" w:rsidRPr="0056530D" w:rsidRDefault="002F7075" w:rsidP="009C7927">
            <w:pPr>
              <w:pStyle w:val="BodyText3"/>
              <w:spacing w:before="120"/>
              <w:ind w:left="0"/>
              <w:jc w:val="both"/>
              <w:rPr>
                <w:i w:val="0"/>
                <w:sz w:val="20"/>
              </w:rPr>
            </w:pPr>
            <w:r w:rsidRPr="002F7075">
              <w:rPr>
                <w:b/>
                <w:i w:val="0"/>
                <w:sz w:val="20"/>
              </w:rPr>
              <w:t>Priority</w:t>
            </w:r>
            <w:r>
              <w:rPr>
                <w:i w:val="0"/>
                <w:sz w:val="20"/>
              </w:rPr>
              <w:t xml:space="preserve"> - </w:t>
            </w:r>
            <w:r w:rsidR="00327C94">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B03982" w:rsidRDefault="00B03982" w:rsidP="00327C94">
            <w:pPr>
              <w:pStyle w:val="BodyText3"/>
              <w:spacing w:before="120"/>
              <w:ind w:left="0"/>
              <w:jc w:val="both"/>
              <w:rPr>
                <w:i w:val="0"/>
                <w:sz w:val="20"/>
              </w:rPr>
            </w:pPr>
            <w:r>
              <w:rPr>
                <w:i w:val="0"/>
                <w:sz w:val="20"/>
              </w:rPr>
              <w:t>This task will not consider the portrayal of data on VTS equipment.</w:t>
            </w:r>
          </w:p>
          <w:p w:rsidR="009C7927" w:rsidRDefault="00327C94" w:rsidP="00327C94">
            <w:pPr>
              <w:pStyle w:val="BodyText3"/>
              <w:spacing w:before="120"/>
              <w:ind w:left="0"/>
              <w:jc w:val="both"/>
              <w:rPr>
                <w:i w:val="0"/>
                <w:sz w:val="20"/>
              </w:rPr>
            </w:pPr>
            <w:r>
              <w:rPr>
                <w:i w:val="0"/>
                <w:sz w:val="20"/>
              </w:rPr>
              <w:t>To examine the following themes as they apply to VTS operations:</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Stress and fatigue,</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Decision making,</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Staffing levels and working processes/patterns,</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Personal attributes,</w:t>
            </w:r>
          </w:p>
          <w:p w:rsidR="00327C94" w:rsidRPr="002D0EC5" w:rsidRDefault="00327C94" w:rsidP="00327C94">
            <w:pPr>
              <w:pStyle w:val="NoSpacing"/>
              <w:numPr>
                <w:ilvl w:val="0"/>
                <w:numId w:val="13"/>
              </w:numPr>
            </w:pPr>
            <w:r w:rsidRPr="00327C94">
              <w:rPr>
                <w:rFonts w:ascii="Arial" w:hAnsi="Arial" w:cs="Arial"/>
                <w:sz w:val="20"/>
              </w:rPr>
              <w:t>Ergonomics and design of VTS Centres.</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23808" behindDoc="0" locked="0" layoutInCell="1" allowOverlap="1" wp14:anchorId="6BEEADC1" wp14:editId="3E8CAA91">
                      <wp:simplePos x="0" y="0"/>
                      <wp:positionH relativeFrom="column">
                        <wp:posOffset>645160</wp:posOffset>
                      </wp:positionH>
                      <wp:positionV relativeFrom="paragraph">
                        <wp:posOffset>168910</wp:posOffset>
                      </wp:positionV>
                      <wp:extent cx="274320" cy="274320"/>
                      <wp:effectExtent l="8890" t="10160" r="12065" b="10795"/>
                      <wp:wrapNone/>
                      <wp:docPr id="330" name="Rectangl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0" o:spid="_x0000_s1133" style="position:absolute;left:0;text-align:left;margin-left:50.8pt;margin-top:13.3pt;width:21.6pt;height:21.6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FjMPLCoCAABTBAAADgAAAAAAAAAAAAAAAAAuAgAAZHJzL2Uy&#10;b0RvYy54bWxQSwECLQAUAAYACAAAACEAL0aMNd0AAAAJAQAADwAAAAAAAAAAAAAAAACEBAAAZHJz&#10;L2Rvd25yZXYueG1sUEsFBgAAAAAEAAQA8wAAAI4FAAAAAA==&#10;">
                      <v:textbox>
                        <w:txbxContent>
                          <w:p w:rsidR="0077299A" w:rsidRDefault="0077299A" w:rsidP="006338B6">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2784" behindDoc="0" locked="0" layoutInCell="1" allowOverlap="1" wp14:anchorId="35785445" wp14:editId="64459B81">
                      <wp:simplePos x="0" y="0"/>
                      <wp:positionH relativeFrom="column">
                        <wp:posOffset>1219200</wp:posOffset>
                      </wp:positionH>
                      <wp:positionV relativeFrom="paragraph">
                        <wp:posOffset>168910</wp:posOffset>
                      </wp:positionV>
                      <wp:extent cx="274320" cy="274320"/>
                      <wp:effectExtent l="0" t="0" r="11430" b="11430"/>
                      <wp:wrapNone/>
                      <wp:docPr id="331" name="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1" o:spid="_x0000_s1134" style="position:absolute;left:0;text-align:left;margin-left:96pt;margin-top:13.3pt;width:21.6pt;height:21.6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NFwQ+8qAgAAUwQAAA4AAAAAAAAAAAAAAAAALgIAAGRycy9l&#10;Mm9Eb2MueG1sUEsBAi0AFAAGAAgAAAAhAM/TOGneAAAACQEAAA8AAAAAAAAAAAAAAAAAhAQAAGRy&#10;cy9kb3ducmV2LnhtbFBLBQYAAAAABAAEAPMAAACPBQAAAAA=&#10;">
                      <v:textbox>
                        <w:txbxContent>
                          <w:p w:rsidR="0077299A" w:rsidRDefault="0077299A"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1760" behindDoc="0" locked="0" layoutInCell="1" allowOverlap="1" wp14:anchorId="5D6B85CB" wp14:editId="00F8A619">
                      <wp:simplePos x="0" y="0"/>
                      <wp:positionH relativeFrom="column">
                        <wp:posOffset>1793240</wp:posOffset>
                      </wp:positionH>
                      <wp:positionV relativeFrom="paragraph">
                        <wp:posOffset>168910</wp:posOffset>
                      </wp:positionV>
                      <wp:extent cx="274320" cy="274320"/>
                      <wp:effectExtent l="0" t="0" r="11430" b="11430"/>
                      <wp:wrapNone/>
                      <wp:docPr id="332"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135" style="position:absolute;left:0;text-align:left;margin-left:141.2pt;margin-top:13.3pt;width:21.6pt;height:21.6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RajplKwIAAFMEAAAOAAAAAAAAAAAAAAAAAC4CAABkcnMv&#10;ZTJvRG9jLnhtbFBLAQItABQABgAIAAAAIQAS5fw73gAAAAkBAAAPAAAAAAAAAAAAAAAAAIUEAABk&#10;cnMvZG93bnJldi54bWxQSwUGAAAAAAQABADzAAAAkAUAAAAA&#10;">
                      <v:textbox>
                        <w:txbxContent>
                          <w:p w:rsidR="0077299A" w:rsidRDefault="0077299A"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0736" behindDoc="0" locked="0" layoutInCell="1" allowOverlap="1" wp14:anchorId="5E08CF64" wp14:editId="13092605">
                      <wp:simplePos x="0" y="0"/>
                      <wp:positionH relativeFrom="column">
                        <wp:posOffset>2399665</wp:posOffset>
                      </wp:positionH>
                      <wp:positionV relativeFrom="paragraph">
                        <wp:posOffset>168910</wp:posOffset>
                      </wp:positionV>
                      <wp:extent cx="274320" cy="274320"/>
                      <wp:effectExtent l="0" t="0" r="11430" b="11430"/>
                      <wp:wrapNone/>
                      <wp:docPr id="333"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Pr="00B03982" w:rsidRDefault="0077299A" w:rsidP="0083242D">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136" style="position:absolute;left:0;text-align:left;margin-left:188.95pt;margin-top:13.3pt;width:21.6pt;height:21.6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z0uB3KgIAAFMEAAAOAAAAAAAAAAAAAAAAAC4CAABkcnMv&#10;ZTJvRG9jLnhtbFBLAQItABQABgAIAAAAIQAbfuOX3wAAAAkBAAAPAAAAAAAAAAAAAAAAAIQEAABk&#10;cnMvZG93bnJldi54bWxQSwUGAAAAAAQABADzAAAAkAUAAAAA&#10;">
                      <v:textbox>
                        <w:txbxContent>
                          <w:p w:rsidR="0077299A" w:rsidRPr="00B03982" w:rsidRDefault="0077299A" w:rsidP="0083242D">
                            <w:pPr>
                              <w:jc w:val="center"/>
                              <w:rPr>
                                <w:lang w:val="nl-NL"/>
                              </w:rPr>
                            </w:pPr>
                            <w:r>
                              <w:rPr>
                                <w:lang w:val="nl-NL"/>
                              </w:rP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9712" behindDoc="0" locked="0" layoutInCell="1" allowOverlap="1" wp14:anchorId="610441F7" wp14:editId="7B638AC0">
                      <wp:simplePos x="0" y="0"/>
                      <wp:positionH relativeFrom="column">
                        <wp:posOffset>3072130</wp:posOffset>
                      </wp:positionH>
                      <wp:positionV relativeFrom="paragraph">
                        <wp:posOffset>168910</wp:posOffset>
                      </wp:positionV>
                      <wp:extent cx="274320" cy="274320"/>
                      <wp:effectExtent l="0" t="0" r="11430" b="11430"/>
                      <wp:wrapNone/>
                      <wp:docPr id="334"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383D6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137" style="position:absolute;left:0;text-align:left;margin-left:241.9pt;margin-top:13.3pt;width:21.6pt;height:21.6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z+XZ0KgIAAFMEAAAOAAAAAAAAAAAAAAAAAC4CAABkcnMv&#10;ZTJvRG9jLnhtbFBLAQItABQABgAIAAAAIQBVOe0g3wAAAAkBAAAPAAAAAAAAAAAAAAAAAIQEAABk&#10;cnMvZG93bnJldi54bWxQSwUGAAAAAAQABADzAAAAkAUAAAAA&#10;">
                      <v:textbox>
                        <w:txbxContent>
                          <w:p w:rsidR="0077299A" w:rsidRDefault="0077299A" w:rsidP="00383D6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8688" behindDoc="0" locked="0" layoutInCell="1" allowOverlap="1" wp14:anchorId="34CEE8C7" wp14:editId="00C4EBE5">
                      <wp:simplePos x="0" y="0"/>
                      <wp:positionH relativeFrom="column">
                        <wp:posOffset>3834765</wp:posOffset>
                      </wp:positionH>
                      <wp:positionV relativeFrom="paragraph">
                        <wp:posOffset>168910</wp:posOffset>
                      </wp:positionV>
                      <wp:extent cx="274320" cy="274320"/>
                      <wp:effectExtent l="7620" t="10160" r="13335" b="10795"/>
                      <wp:wrapNone/>
                      <wp:docPr id="335"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5" o:spid="_x0000_s1026" style="position:absolute;margin-left:301.95pt;margin-top:13.3pt;width:21.6pt;height:21.6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1t1RuHgIAAD8EAAAOAAAAAAAAAAAAAAAAAC4CAABkcnMvZTJvRG9jLnhtbFBL&#10;AQItABQABgAIAAAAIQAnKdUr3wAAAAkBAAAPAAAAAAAAAAAAAAAAAHgEAABkcnMvZG93bnJldi54&#10;bWxQSwUGAAAAAAQABADzAAAAhAUAAAAA&#10;"/>
                  </w:pict>
                </mc:Fallback>
              </mc:AlternateContent>
            </w:r>
            <w:r w:rsidRPr="00F74E32">
              <w:rPr>
                <w:noProof/>
                <w:snapToGrid/>
                <w:sz w:val="20"/>
                <w:lang w:val="nl-NL" w:eastAsia="nl-NL"/>
              </w:rPr>
              <mc:AlternateContent>
                <mc:Choice Requires="wps">
                  <w:drawing>
                    <wp:anchor distT="0" distB="0" distL="114300" distR="114300" simplePos="0" relativeHeight="252024832" behindDoc="0" locked="0" layoutInCell="1" allowOverlap="1" wp14:anchorId="1D9A5C40" wp14:editId="45D1D599">
                      <wp:simplePos x="0" y="0"/>
                      <wp:positionH relativeFrom="column">
                        <wp:posOffset>31750</wp:posOffset>
                      </wp:positionH>
                      <wp:positionV relativeFrom="paragraph">
                        <wp:posOffset>168910</wp:posOffset>
                      </wp:positionV>
                      <wp:extent cx="274320" cy="274320"/>
                      <wp:effectExtent l="5080" t="10160" r="6350" b="10795"/>
                      <wp:wrapNone/>
                      <wp:docPr id="336"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6" o:spid="_x0000_s1138" style="position:absolute;left:0;text-align:left;margin-left:2.5pt;margin-top:13.3pt;width:21.6pt;height:21.6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StO/eKgIAAFMEAAAOAAAAAAAAAAAAAAAAAC4CAABkcnMvZTJv&#10;RG9jLnhtbFBLAQItABQABgAIAAAAIQBTtgRt3AAAAAYBAAAPAAAAAAAAAAAAAAAAAIQEAABkcnMv&#10;ZG93bnJldi54bWxQSwUGAAAAAAQABADzAAAAjQUAAAAA&#10;">
                      <v:textbox>
                        <w:txbxContent>
                          <w:p w:rsidR="0077299A" w:rsidRDefault="0077299A" w:rsidP="006338B6">
                            <w:r>
                              <w:t>X</w:t>
                            </w:r>
                          </w:p>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0F13BB" w:rsidP="00B72D30">
            <w:pPr>
              <w:pStyle w:val="BodyText3"/>
              <w:numPr>
                <w:ilvl w:val="0"/>
                <w:numId w:val="4"/>
              </w:numPr>
              <w:spacing w:before="120"/>
              <w:jc w:val="both"/>
              <w:rPr>
                <w:i w:val="0"/>
                <w:sz w:val="20"/>
              </w:rPr>
            </w:pPr>
            <w:r>
              <w:rPr>
                <w:i w:val="0"/>
                <w:sz w:val="20"/>
              </w:rPr>
              <w:t>Agree a workshop proposal at VTS38 with the aim for Council approval.</w:t>
            </w:r>
          </w:p>
          <w:p w:rsidR="007C6E10" w:rsidRPr="007C6E10" w:rsidRDefault="00C14F79" w:rsidP="007C6E10">
            <w:pPr>
              <w:pStyle w:val="ListParagraph"/>
              <w:numPr>
                <w:ilvl w:val="0"/>
                <w:numId w:val="4"/>
              </w:numPr>
              <w:rPr>
                <w:rFonts w:ascii="Arial" w:hAnsi="Arial"/>
                <w:bCs/>
                <w:iCs/>
                <w:sz w:val="20"/>
              </w:rPr>
            </w:pPr>
            <w:r>
              <w:rPr>
                <w:rFonts w:ascii="Arial" w:hAnsi="Arial"/>
                <w:bCs/>
                <w:iCs/>
                <w:sz w:val="20"/>
              </w:rPr>
              <w:t>Pending Council approval, host</w:t>
            </w:r>
            <w:r w:rsidR="007C6E10" w:rsidRPr="007C6E10">
              <w:rPr>
                <w:rFonts w:ascii="Arial" w:hAnsi="Arial"/>
                <w:bCs/>
                <w:iCs/>
                <w:sz w:val="20"/>
              </w:rPr>
              <w:t xml:space="preserve"> a Human Factors and Ergonomics in VTS workshop between the 12th and 16th October 2015 in Gothenburg, Sweden.</w:t>
            </w:r>
          </w:p>
          <w:p w:rsidR="000F13BB" w:rsidRPr="005B50FB" w:rsidRDefault="000F13BB" w:rsidP="00B72D30">
            <w:pPr>
              <w:pStyle w:val="BodyText3"/>
              <w:numPr>
                <w:ilvl w:val="0"/>
                <w:numId w:val="4"/>
              </w:numPr>
              <w:spacing w:before="120"/>
              <w:jc w:val="both"/>
              <w:rPr>
                <w:i w:val="0"/>
                <w:sz w:val="20"/>
              </w:rPr>
            </w:pPr>
            <w:r>
              <w:rPr>
                <w:i w:val="0"/>
                <w:sz w:val="20"/>
              </w:rPr>
              <w:t xml:space="preserve">Formulate a Guideline on Human Factors </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89430C" w:rsidP="009C7927">
            <w:pPr>
              <w:pStyle w:val="BodyText3"/>
              <w:ind w:left="0"/>
              <w:jc w:val="both"/>
              <w:rPr>
                <w:b/>
                <w:i w:val="0"/>
                <w:sz w:val="20"/>
              </w:rPr>
            </w:pPr>
            <w:r>
              <w:rPr>
                <w:b/>
                <w:i w:val="0"/>
                <w:sz w:val="20"/>
              </w:rPr>
              <w:t>Status</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1F2595">
            <w:pPr>
              <w:pStyle w:val="BodyText3"/>
              <w:spacing w:before="120"/>
              <w:ind w:left="0"/>
              <w:jc w:val="both"/>
              <w:rPr>
                <w:i w:val="0"/>
                <w:sz w:val="20"/>
              </w:rPr>
            </w:pPr>
            <w:r>
              <w:rPr>
                <w:i w:val="0"/>
                <w:sz w:val="20"/>
              </w:rPr>
              <w:t>1.0</w:t>
            </w:r>
          </w:p>
        </w:tc>
        <w:tc>
          <w:tcPr>
            <w:tcW w:w="1418" w:type="dxa"/>
          </w:tcPr>
          <w:p w:rsidR="00A94DCC" w:rsidRDefault="00F74E32" w:rsidP="001F2595">
            <w:pPr>
              <w:pStyle w:val="BodyText3"/>
              <w:spacing w:before="120"/>
              <w:ind w:left="0"/>
              <w:jc w:val="both"/>
              <w:rPr>
                <w:i w:val="0"/>
                <w:sz w:val="20"/>
              </w:rPr>
            </w:pPr>
            <w:r>
              <w:rPr>
                <w:i w:val="0"/>
                <w:sz w:val="20"/>
              </w:rPr>
              <w:t>10 Oct 2014</w:t>
            </w:r>
          </w:p>
        </w:tc>
        <w:tc>
          <w:tcPr>
            <w:tcW w:w="2410" w:type="dxa"/>
          </w:tcPr>
          <w:p w:rsidR="00A94DCC" w:rsidRPr="005634D7" w:rsidRDefault="00A94DCC" w:rsidP="001F2595">
            <w:pPr>
              <w:pStyle w:val="BodyText3"/>
              <w:spacing w:before="120"/>
              <w:ind w:left="0"/>
              <w:jc w:val="both"/>
              <w:rPr>
                <w:i w:val="0"/>
                <w:sz w:val="20"/>
              </w:rPr>
            </w:pPr>
          </w:p>
        </w:tc>
        <w:tc>
          <w:tcPr>
            <w:tcW w:w="3402" w:type="dxa"/>
          </w:tcPr>
          <w:p w:rsidR="00F74E32" w:rsidRDefault="00F74E32" w:rsidP="001F2595">
            <w:pPr>
              <w:pStyle w:val="BodyText3"/>
              <w:spacing w:before="120"/>
              <w:ind w:left="0"/>
              <w:rPr>
                <w:i w:val="0"/>
                <w:sz w:val="20"/>
              </w:rPr>
            </w:pPr>
            <w:r>
              <w:rPr>
                <w:i w:val="0"/>
                <w:sz w:val="20"/>
              </w:rPr>
              <w:t xml:space="preserve">Document created with commencement of 2014-18 Work Programme </w:t>
            </w:r>
          </w:p>
          <w:p w:rsidR="00A94DCC" w:rsidRPr="005634D7" w:rsidRDefault="00B03982" w:rsidP="001F2595">
            <w:pPr>
              <w:pStyle w:val="BodyText3"/>
              <w:spacing w:before="120"/>
              <w:ind w:left="0"/>
              <w:rPr>
                <w:i w:val="0"/>
                <w:sz w:val="20"/>
              </w:rPr>
            </w:pPr>
            <w:r>
              <w:rPr>
                <w:i w:val="0"/>
                <w:sz w:val="20"/>
              </w:rPr>
              <w:t>Tasks 3.3.1 and 3.3.2 merged following Council suggestion.</w:t>
            </w:r>
          </w:p>
        </w:tc>
      </w:tr>
      <w:tr w:rsidR="007C6E10" w:rsidTr="00F74E32">
        <w:trPr>
          <w:cantSplit/>
          <w:trHeight w:val="489"/>
        </w:trPr>
        <w:tc>
          <w:tcPr>
            <w:tcW w:w="1668" w:type="dxa"/>
          </w:tcPr>
          <w:p w:rsidR="007C6E10" w:rsidRDefault="007C6E10" w:rsidP="009C7927">
            <w:pPr>
              <w:pStyle w:val="BodyText3"/>
              <w:tabs>
                <w:tab w:val="clear" w:pos="720"/>
              </w:tabs>
              <w:ind w:left="0"/>
              <w:rPr>
                <w:i w:val="0"/>
                <w:sz w:val="20"/>
              </w:rPr>
            </w:pPr>
          </w:p>
        </w:tc>
        <w:tc>
          <w:tcPr>
            <w:tcW w:w="708" w:type="dxa"/>
          </w:tcPr>
          <w:p w:rsidR="007C6E10" w:rsidRPr="00BF3C7A" w:rsidRDefault="007C6E10" w:rsidP="001F2595">
            <w:pPr>
              <w:pStyle w:val="BodyText3"/>
              <w:spacing w:before="120"/>
              <w:ind w:left="0"/>
              <w:jc w:val="both"/>
              <w:rPr>
                <w:i w:val="0"/>
                <w:sz w:val="20"/>
              </w:rPr>
            </w:pPr>
            <w:r w:rsidRPr="00BF3C7A">
              <w:rPr>
                <w:i w:val="0"/>
                <w:sz w:val="20"/>
              </w:rPr>
              <w:t>1.1</w:t>
            </w:r>
          </w:p>
        </w:tc>
        <w:tc>
          <w:tcPr>
            <w:tcW w:w="1418" w:type="dxa"/>
          </w:tcPr>
          <w:p w:rsidR="007C6E10" w:rsidRPr="00BF3C7A" w:rsidRDefault="007C6E10" w:rsidP="001F2595">
            <w:pPr>
              <w:pStyle w:val="BodyText3"/>
              <w:spacing w:before="120"/>
              <w:ind w:left="0"/>
              <w:jc w:val="both"/>
              <w:rPr>
                <w:i w:val="0"/>
                <w:sz w:val="20"/>
              </w:rPr>
            </w:pPr>
            <w:r w:rsidRPr="00BF3C7A">
              <w:rPr>
                <w:i w:val="0"/>
                <w:sz w:val="20"/>
              </w:rPr>
              <w:t>14 Apr 2015</w:t>
            </w:r>
          </w:p>
        </w:tc>
        <w:tc>
          <w:tcPr>
            <w:tcW w:w="2410" w:type="dxa"/>
          </w:tcPr>
          <w:p w:rsidR="007C6E10" w:rsidRPr="00BF3C7A" w:rsidRDefault="007C6E10" w:rsidP="001F2595">
            <w:pPr>
              <w:pStyle w:val="BodyText3"/>
              <w:spacing w:before="120"/>
              <w:ind w:left="0"/>
              <w:jc w:val="both"/>
              <w:rPr>
                <w:i w:val="0"/>
                <w:sz w:val="20"/>
              </w:rPr>
            </w:pPr>
            <w:r w:rsidRPr="00BF3C7A">
              <w:rPr>
                <w:i w:val="0"/>
                <w:sz w:val="20"/>
              </w:rPr>
              <w:t>Expected sessions for completion/work description</w:t>
            </w:r>
          </w:p>
        </w:tc>
        <w:tc>
          <w:tcPr>
            <w:tcW w:w="3402" w:type="dxa"/>
          </w:tcPr>
          <w:p w:rsidR="007C6E10" w:rsidRPr="00BF3C7A" w:rsidRDefault="007C6E10" w:rsidP="001F2595">
            <w:pPr>
              <w:pStyle w:val="BodyText3"/>
              <w:spacing w:before="120"/>
              <w:ind w:left="0"/>
              <w:rPr>
                <w:i w:val="0"/>
                <w:sz w:val="20"/>
              </w:rPr>
            </w:pPr>
            <w:r w:rsidRPr="00BF3C7A">
              <w:rPr>
                <w:i w:val="0"/>
                <w:sz w:val="20"/>
              </w:rPr>
              <w:t>Timeframe adjusted to reflect scheduling and location of workshop and likely time needed to formulate the subsequent guidance.</w:t>
            </w:r>
          </w:p>
        </w:tc>
      </w:tr>
      <w:tr w:rsidR="005B0EC8" w:rsidTr="00F74E32">
        <w:trPr>
          <w:cantSplit/>
          <w:trHeight w:val="489"/>
        </w:trPr>
        <w:tc>
          <w:tcPr>
            <w:tcW w:w="1668" w:type="dxa"/>
          </w:tcPr>
          <w:p w:rsidR="005B0EC8" w:rsidRDefault="005B0EC8" w:rsidP="009C7927">
            <w:pPr>
              <w:pStyle w:val="BodyText3"/>
              <w:tabs>
                <w:tab w:val="clear" w:pos="720"/>
              </w:tabs>
              <w:ind w:left="0"/>
              <w:rPr>
                <w:i w:val="0"/>
                <w:sz w:val="20"/>
              </w:rPr>
            </w:pPr>
          </w:p>
        </w:tc>
        <w:tc>
          <w:tcPr>
            <w:tcW w:w="708" w:type="dxa"/>
          </w:tcPr>
          <w:p w:rsidR="005B0EC8" w:rsidRPr="00BF3C7A" w:rsidRDefault="005B0EC8" w:rsidP="001F2595">
            <w:pPr>
              <w:pStyle w:val="BodyText3"/>
              <w:spacing w:before="120"/>
              <w:ind w:left="0"/>
              <w:jc w:val="both"/>
              <w:rPr>
                <w:i w:val="0"/>
                <w:sz w:val="20"/>
              </w:rPr>
            </w:pPr>
          </w:p>
        </w:tc>
        <w:tc>
          <w:tcPr>
            <w:tcW w:w="1418" w:type="dxa"/>
          </w:tcPr>
          <w:p w:rsidR="005B0EC8" w:rsidRPr="00BF3C7A" w:rsidRDefault="00DD50A5" w:rsidP="001F2595">
            <w:pPr>
              <w:pStyle w:val="BodyText3"/>
              <w:spacing w:before="120"/>
              <w:ind w:left="0"/>
              <w:jc w:val="both"/>
              <w:rPr>
                <w:i w:val="0"/>
                <w:sz w:val="20"/>
              </w:rPr>
            </w:pPr>
            <w:r>
              <w:rPr>
                <w:i w:val="0"/>
                <w:sz w:val="20"/>
              </w:rPr>
              <w:t>10 Mar</w:t>
            </w:r>
            <w:r w:rsidR="005B0EC8">
              <w:rPr>
                <w:i w:val="0"/>
                <w:sz w:val="20"/>
              </w:rPr>
              <w:t xml:space="preserve"> 2016</w:t>
            </w:r>
          </w:p>
        </w:tc>
        <w:tc>
          <w:tcPr>
            <w:tcW w:w="2410" w:type="dxa"/>
          </w:tcPr>
          <w:p w:rsidR="005B0EC8" w:rsidRPr="00BF3C7A" w:rsidRDefault="005B0EC8" w:rsidP="001F2595">
            <w:pPr>
              <w:pStyle w:val="BodyText3"/>
              <w:spacing w:before="120"/>
              <w:ind w:left="0"/>
              <w:jc w:val="both"/>
              <w:rPr>
                <w:i w:val="0"/>
                <w:sz w:val="20"/>
              </w:rPr>
            </w:pPr>
          </w:p>
        </w:tc>
        <w:tc>
          <w:tcPr>
            <w:tcW w:w="3402" w:type="dxa"/>
          </w:tcPr>
          <w:p w:rsidR="005B0EC8" w:rsidRPr="00BF3C7A" w:rsidRDefault="005B0EC8" w:rsidP="001F2595">
            <w:pPr>
              <w:pStyle w:val="BodyText3"/>
              <w:spacing w:before="120"/>
              <w:ind w:left="0"/>
              <w:rPr>
                <w:i w:val="0"/>
                <w:sz w:val="20"/>
              </w:rPr>
            </w:pPr>
            <w:r>
              <w:rPr>
                <w:i w:val="0"/>
                <w:sz w:val="20"/>
              </w:rPr>
              <w:t>Input Paper reviewed – Full work to commence at VTS 42</w:t>
            </w:r>
          </w:p>
        </w:tc>
      </w:tr>
    </w:tbl>
    <w:p w:rsidR="00A94DCC" w:rsidRDefault="00A94DCC"/>
    <w:p w:rsidR="00A94DCC" w:rsidRDefault="00A94DCC">
      <w:pPr>
        <w:widowControl/>
        <w:spacing w:after="200" w:line="276" w:lineRule="auto"/>
      </w:pPr>
      <w:r>
        <w:br w:type="page"/>
      </w:r>
    </w:p>
    <w:p w:rsidR="00A94DCC" w:rsidRDefault="00A94DCC">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90" w:name="_Toc445413470"/>
            <w:r>
              <w:t xml:space="preserve">3.4.1 </w:t>
            </w:r>
            <w:r w:rsidR="00A94DCC" w:rsidRPr="00A94DCC">
              <w:t>Develop a Guideline on VTS Awareness for Navigating Officers</w:t>
            </w:r>
            <w:bookmarkEnd w:id="90"/>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05756E" w:rsidP="009C7927">
            <w:pPr>
              <w:pStyle w:val="BodyText3"/>
              <w:spacing w:before="120"/>
              <w:ind w:left="0"/>
              <w:jc w:val="both"/>
              <w:rPr>
                <w:i w:val="0"/>
                <w:sz w:val="20"/>
              </w:rPr>
            </w:pPr>
            <w:r>
              <w:rPr>
                <w:i w:val="0"/>
                <w:iCs w:val="0"/>
                <w:color w:val="000000"/>
                <w:sz w:val="20"/>
                <w:u w:color="000000"/>
                <w:lang w:val="en-US"/>
              </w:rPr>
              <w:t>Develop a Guideline on VTS Awareness for Navigating Officers suitable for use by a range of bodies including National Competent Authorities, STCW Training Organisations and shipping owners/organisations. The Guideline should be prepared with a view to influencing further revisions of the STCW Code.</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DE7343" w:rsidP="00B72D30">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B72D30">
            <w:pPr>
              <w:pStyle w:val="BodyText3"/>
              <w:spacing w:before="120"/>
              <w:ind w:left="0"/>
              <w:jc w:val="both"/>
              <w:rPr>
                <w:i w:val="0"/>
                <w:sz w:val="20"/>
              </w:rPr>
            </w:pPr>
            <w:r>
              <w:rPr>
                <w:b/>
                <w:i w:val="0"/>
                <w:sz w:val="20"/>
              </w:rPr>
              <w:t xml:space="preserve">Goal </w:t>
            </w:r>
            <w:r>
              <w:rPr>
                <w:i w:val="0"/>
                <w:sz w:val="20"/>
              </w:rPr>
              <w:t xml:space="preserve"> - 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56530D" w:rsidRDefault="002F7075" w:rsidP="00B72D30">
            <w:pPr>
              <w:pStyle w:val="BodyText3"/>
              <w:spacing w:before="120"/>
              <w:ind w:left="0"/>
              <w:jc w:val="both"/>
              <w:rPr>
                <w:i w:val="0"/>
                <w:sz w:val="20"/>
              </w:rPr>
            </w:pPr>
            <w:r w:rsidRPr="002F7075">
              <w:rPr>
                <w:b/>
                <w:i w:val="0"/>
                <w:sz w:val="20"/>
              </w:rPr>
              <w:t>Strategy</w:t>
            </w:r>
            <w:r>
              <w:rPr>
                <w:i w:val="0"/>
                <w:sz w:val="20"/>
              </w:rPr>
              <w:t xml:space="preserve"> - </w:t>
            </w:r>
            <w:r w:rsidR="00BC52AB">
              <w:rPr>
                <w:i w:val="0"/>
                <w:sz w:val="20"/>
              </w:rPr>
              <w:t xml:space="preserve">S1 </w:t>
            </w:r>
            <w:r w:rsidR="00DE7343">
              <w:rPr>
                <w:i w:val="0"/>
                <w:sz w:val="20"/>
              </w:rPr>
              <w:t>Position IALA as the source of standards, knowledge, and expertise that will enable states to undertake and share the technical development of aids to navigation in accordance with UNCLOS, SOLAS and other obligations.</w:t>
            </w:r>
          </w:p>
          <w:p w:rsidR="00BC52AB" w:rsidRPr="0056530D" w:rsidRDefault="002F7075" w:rsidP="00B72D30">
            <w:pPr>
              <w:pStyle w:val="BodyText3"/>
              <w:spacing w:before="120"/>
              <w:ind w:left="0"/>
              <w:jc w:val="both"/>
              <w:rPr>
                <w:i w:val="0"/>
                <w:sz w:val="20"/>
              </w:rPr>
            </w:pPr>
            <w:r w:rsidRPr="002F7075">
              <w:rPr>
                <w:b/>
                <w:i w:val="0"/>
                <w:sz w:val="20"/>
              </w:rPr>
              <w:t>Priority</w:t>
            </w:r>
            <w:r>
              <w:rPr>
                <w:i w:val="0"/>
                <w:sz w:val="20"/>
              </w:rPr>
              <w:t xml:space="preserve"> - </w:t>
            </w:r>
            <w:r w:rsidR="00BC52AB">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BC52AB" w:rsidP="00BC52AB">
            <w:pPr>
              <w:pStyle w:val="BodyText3"/>
              <w:spacing w:before="120"/>
              <w:ind w:left="0"/>
              <w:jc w:val="both"/>
              <w:rPr>
                <w:i w:val="0"/>
                <w:sz w:val="20"/>
              </w:rPr>
            </w:pPr>
            <w:r>
              <w:rPr>
                <w:i w:val="0"/>
                <w:sz w:val="20"/>
              </w:rPr>
              <w:t>To provide guidance to the users of a VTS with the aim of fostering a greater awareness of the types of service, capabilities and constraints/limitations of VTS.</w:t>
            </w:r>
          </w:p>
          <w:p w:rsidR="00BC52AB" w:rsidRPr="00BC52AB" w:rsidRDefault="00BC52AB" w:rsidP="00BC52AB">
            <w:pPr>
              <w:pStyle w:val="NoSpacing"/>
              <w:numPr>
                <w:ilvl w:val="0"/>
                <w:numId w:val="14"/>
              </w:numPr>
              <w:rPr>
                <w:rFonts w:ascii="Arial" w:hAnsi="Arial" w:cs="Arial"/>
                <w:sz w:val="20"/>
              </w:rPr>
            </w:pPr>
            <w:r w:rsidRPr="00BC52AB">
              <w:rPr>
                <w:rFonts w:ascii="Arial" w:hAnsi="Arial" w:cs="Arial"/>
                <w:sz w:val="20"/>
              </w:rPr>
              <w:t>Types of service,</w:t>
            </w:r>
          </w:p>
          <w:p w:rsidR="00BC52AB" w:rsidRPr="00BC52AB" w:rsidRDefault="00BC52AB" w:rsidP="00BC52AB">
            <w:pPr>
              <w:pStyle w:val="NoSpacing"/>
              <w:numPr>
                <w:ilvl w:val="0"/>
                <w:numId w:val="14"/>
              </w:numPr>
              <w:rPr>
                <w:rFonts w:ascii="Arial" w:hAnsi="Arial" w:cs="Arial"/>
                <w:sz w:val="20"/>
              </w:rPr>
            </w:pPr>
            <w:r w:rsidRPr="00BC52AB">
              <w:rPr>
                <w:rFonts w:ascii="Arial" w:hAnsi="Arial" w:cs="Arial"/>
                <w:sz w:val="20"/>
              </w:rPr>
              <w:t>General procedures used by VTS</w:t>
            </w:r>
          </w:p>
          <w:p w:rsidR="00BC52AB" w:rsidRPr="00BC52AB" w:rsidRDefault="00BC52AB" w:rsidP="00BC52AB">
            <w:pPr>
              <w:pStyle w:val="NoSpacing"/>
              <w:numPr>
                <w:ilvl w:val="0"/>
                <w:numId w:val="14"/>
              </w:numPr>
            </w:pPr>
            <w:r w:rsidRPr="00BC52AB">
              <w:rPr>
                <w:rFonts w:ascii="Arial" w:hAnsi="Arial" w:cs="Arial"/>
                <w:sz w:val="20"/>
              </w:rPr>
              <w:t>Communication</w:t>
            </w:r>
            <w:r>
              <w:rPr>
                <w:rFonts w:ascii="Arial" w:hAnsi="Arial" w:cs="Arial"/>
                <w:sz w:val="20"/>
              </w:rPr>
              <w:t xml:space="preserve"> and standardised phraseology</w:t>
            </w:r>
            <w:r w:rsidRPr="00BC52AB">
              <w:rPr>
                <w:rFonts w:ascii="Arial" w:hAnsi="Arial" w:cs="Arial"/>
                <w:sz w:val="20"/>
              </w:rPr>
              <w:t xml:space="preserve"> methodology.</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40192" behindDoc="0" locked="0" layoutInCell="1" allowOverlap="1" wp14:anchorId="3679E852" wp14:editId="7DD24FAD">
                      <wp:simplePos x="0" y="0"/>
                      <wp:positionH relativeFrom="column">
                        <wp:posOffset>645160</wp:posOffset>
                      </wp:positionH>
                      <wp:positionV relativeFrom="paragraph">
                        <wp:posOffset>168910</wp:posOffset>
                      </wp:positionV>
                      <wp:extent cx="274320" cy="274320"/>
                      <wp:effectExtent l="8890" t="10160" r="12065" b="10795"/>
                      <wp:wrapNone/>
                      <wp:docPr id="344"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4" o:spid="_x0000_s1139" style="position:absolute;left:0;text-align:left;margin-left:50.8pt;margin-top:13.3pt;width:21.6pt;height:21.6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nyFsTSoCAABTBAAADgAAAAAAAAAAAAAAAAAuAgAAZHJzL2Uy&#10;b0RvYy54bWxQSwECLQAUAAYACAAAACEAL0aMNd0AAAAJAQAADwAAAAAAAAAAAAAAAACEBAAAZHJz&#10;L2Rvd25yZXYueG1sUEsFBgAAAAAEAAQA8wAAAI4FAAAAAA==&#10;">
                      <v:textbox>
                        <w:txbxContent>
                          <w:p w:rsidR="0077299A" w:rsidRDefault="0077299A" w:rsidP="006338B6"/>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9168" behindDoc="0" locked="0" layoutInCell="1" allowOverlap="1" wp14:anchorId="0847A167" wp14:editId="3F07A224">
                      <wp:simplePos x="0" y="0"/>
                      <wp:positionH relativeFrom="column">
                        <wp:posOffset>1219200</wp:posOffset>
                      </wp:positionH>
                      <wp:positionV relativeFrom="paragraph">
                        <wp:posOffset>168910</wp:posOffset>
                      </wp:positionV>
                      <wp:extent cx="274320" cy="274320"/>
                      <wp:effectExtent l="0" t="0" r="11430" b="11430"/>
                      <wp:wrapNone/>
                      <wp:docPr id="345"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5" o:spid="_x0000_s1140" style="position:absolute;left:0;text-align:left;margin-left:96pt;margin-top:13.3pt;width:21.6pt;height:21.6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FwOToQqAgAAUwQAAA4AAAAAAAAAAAAAAAAALgIAAGRycy9l&#10;Mm9Eb2MueG1sUEsBAi0AFAAGAAgAAAAhAM/TOGneAAAACQEAAA8AAAAAAAAAAAAAAAAAhAQAAGRy&#10;cy9kb3ducmV2LnhtbFBLBQYAAAAABAAEAPMAAACPBQAAAAA=&#10;">
                      <v:textbox>
                        <w:txbxContent>
                          <w:p w:rsidR="0077299A" w:rsidRDefault="0077299A" w:rsidP="006338B6">
                            <w:pPr>
                              <w:jc w:val="center"/>
                            </w:pP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8144" behindDoc="0" locked="0" layoutInCell="1" allowOverlap="1" wp14:anchorId="22E421FC" wp14:editId="24F89165">
                      <wp:simplePos x="0" y="0"/>
                      <wp:positionH relativeFrom="column">
                        <wp:posOffset>1793240</wp:posOffset>
                      </wp:positionH>
                      <wp:positionV relativeFrom="paragraph">
                        <wp:posOffset>168910</wp:posOffset>
                      </wp:positionV>
                      <wp:extent cx="274320" cy="274320"/>
                      <wp:effectExtent l="0" t="0" r="11430" b="11430"/>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6" o:spid="_x0000_s1141" style="position:absolute;left:0;text-align:left;margin-left:141.2pt;margin-top:13.3pt;width:21.6pt;height:21.6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FwUNw4qAgAAUwQAAA4AAAAAAAAAAAAAAAAALgIAAGRycy9l&#10;Mm9Eb2MueG1sUEsBAi0AFAAGAAgAAAAhABLl/DveAAAACQEAAA8AAAAAAAAAAAAAAAAAhAQAAGRy&#10;cy9kb3ducmV2LnhtbFBLBQYAAAAABAAEAPMAAACPBQAAAAA=&#10;">
                      <v:textbox>
                        <w:txbxContent>
                          <w:p w:rsidR="0077299A" w:rsidRDefault="0077299A" w:rsidP="006338B6">
                            <w:pPr>
                              <w:jc w:val="center"/>
                            </w:pP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7120" behindDoc="0" locked="0" layoutInCell="1" allowOverlap="1" wp14:anchorId="6EEEA927" wp14:editId="54DC38B9">
                      <wp:simplePos x="0" y="0"/>
                      <wp:positionH relativeFrom="column">
                        <wp:posOffset>2399665</wp:posOffset>
                      </wp:positionH>
                      <wp:positionV relativeFrom="paragraph">
                        <wp:posOffset>168910</wp:posOffset>
                      </wp:positionV>
                      <wp:extent cx="274320" cy="274320"/>
                      <wp:effectExtent l="0" t="0" r="11430" b="11430"/>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BC52AB">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7" o:spid="_x0000_s1142" style="position:absolute;left:0;text-align:left;margin-left:188.95pt;margin-top:13.3pt;width:21.6pt;height:21.6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dDSLCKgIAAFMEAAAOAAAAAAAAAAAAAAAAAC4CAABkcnMv&#10;ZTJvRG9jLnhtbFBLAQItABQABgAIAAAAIQAbfuOX3wAAAAkBAAAPAAAAAAAAAAAAAAAAAIQEAABk&#10;cnMvZG93bnJldi54bWxQSwUGAAAAAAQABADzAAAAkAUAAAAA&#10;">
                      <v:textbox>
                        <w:txbxContent>
                          <w:p w:rsidR="0077299A" w:rsidRDefault="0077299A" w:rsidP="00BC52AB">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6096" behindDoc="0" locked="0" layoutInCell="1" allowOverlap="1" wp14:anchorId="1F78FF47" wp14:editId="7FE61A1C">
                      <wp:simplePos x="0" y="0"/>
                      <wp:positionH relativeFrom="column">
                        <wp:posOffset>3072130</wp:posOffset>
                      </wp:positionH>
                      <wp:positionV relativeFrom="paragraph">
                        <wp:posOffset>168910</wp:posOffset>
                      </wp:positionV>
                      <wp:extent cx="274320" cy="274320"/>
                      <wp:effectExtent l="0" t="0" r="11430" b="11430"/>
                      <wp:wrapNone/>
                      <wp:docPr id="348"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83242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8" o:spid="_x0000_s1143" style="position:absolute;left:0;text-align:left;margin-left:241.9pt;margin-top:13.3pt;width:21.6pt;height:21.6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cQxsJKgIAAFMEAAAOAAAAAAAAAAAAAAAAAC4CAABkcnMv&#10;ZTJvRG9jLnhtbFBLAQItABQABgAIAAAAIQBVOe0g3wAAAAkBAAAPAAAAAAAAAAAAAAAAAIQEAABk&#10;cnMvZG93bnJldi54bWxQSwUGAAAAAAQABADzAAAAkAUAAAAA&#10;">
                      <v:textbox>
                        <w:txbxContent>
                          <w:p w:rsidR="0077299A" w:rsidRDefault="0077299A" w:rsidP="0083242D">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5072" behindDoc="0" locked="0" layoutInCell="1" allowOverlap="1" wp14:anchorId="3984A3C7" wp14:editId="308BC9A8">
                      <wp:simplePos x="0" y="0"/>
                      <wp:positionH relativeFrom="column">
                        <wp:posOffset>3834765</wp:posOffset>
                      </wp:positionH>
                      <wp:positionV relativeFrom="paragraph">
                        <wp:posOffset>168910</wp:posOffset>
                      </wp:positionV>
                      <wp:extent cx="274320" cy="274320"/>
                      <wp:effectExtent l="0" t="0" r="11430" b="11430"/>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83242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9" o:spid="_x0000_s1144" style="position:absolute;left:0;text-align:left;margin-left:301.95pt;margin-top:13.3pt;width:21.6pt;height:21.6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CbAFfKKgIAAFMEAAAOAAAAAAAAAAAAAAAAAC4CAABkcnMv&#10;ZTJvRG9jLnhtbFBLAQItABQABgAIAAAAIQAnKdUr3wAAAAkBAAAPAAAAAAAAAAAAAAAAAIQEAABk&#10;cnMvZG93bnJldi54bWxQSwUGAAAAAAQABADzAAAAkAUAAAAA&#10;">
                      <v:textbox>
                        <w:txbxContent>
                          <w:p w:rsidR="0077299A" w:rsidRDefault="0077299A" w:rsidP="0083242D">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41216" behindDoc="0" locked="0" layoutInCell="1" allowOverlap="1" wp14:anchorId="7DC40CFE" wp14:editId="653359BE">
                      <wp:simplePos x="0" y="0"/>
                      <wp:positionH relativeFrom="column">
                        <wp:posOffset>31750</wp:posOffset>
                      </wp:positionH>
                      <wp:positionV relativeFrom="paragraph">
                        <wp:posOffset>168910</wp:posOffset>
                      </wp:positionV>
                      <wp:extent cx="274320" cy="274320"/>
                      <wp:effectExtent l="5080" t="10160" r="6350" b="1079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77299A" w:rsidRDefault="0077299A"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0" o:spid="_x0000_s1145" style="position:absolute;left:0;text-align:left;margin-left:2.5pt;margin-top:13.3pt;width:21.6pt;height:21.6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O/eaBKgIAAFMEAAAOAAAAAAAAAAAAAAAAAC4CAABkcnMvZTJv&#10;RG9jLnhtbFBLAQItABQABgAIAAAAIQBTtgRt3AAAAAYBAAAPAAAAAAAAAAAAAAAAAIQEAABkcnMv&#10;ZG93bnJldi54bWxQSwUGAAAAAAQABADzAAAAjQUAAAAA&#10;">
                      <v:textbox>
                        <w:txbxContent>
                          <w:p w:rsidR="0077299A" w:rsidRDefault="0077299A" w:rsidP="006338B6"/>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BC52AB" w:rsidP="00B72D30">
            <w:pPr>
              <w:pStyle w:val="BodyText3"/>
              <w:numPr>
                <w:ilvl w:val="0"/>
                <w:numId w:val="4"/>
              </w:numPr>
              <w:spacing w:before="120"/>
              <w:jc w:val="both"/>
              <w:rPr>
                <w:i w:val="0"/>
                <w:sz w:val="20"/>
              </w:rPr>
            </w:pPr>
            <w:r>
              <w:rPr>
                <w:i w:val="0"/>
                <w:sz w:val="20"/>
              </w:rPr>
              <w:t>Agree scope of Guideline at VTS42.</w:t>
            </w:r>
          </w:p>
          <w:p w:rsidR="00BC52AB" w:rsidRPr="005B50FB" w:rsidRDefault="00BC52AB" w:rsidP="00B72D30">
            <w:pPr>
              <w:pStyle w:val="BodyText3"/>
              <w:numPr>
                <w:ilvl w:val="0"/>
                <w:numId w:val="4"/>
              </w:numPr>
              <w:spacing w:before="120"/>
              <w:jc w:val="both"/>
              <w:rPr>
                <w:i w:val="0"/>
                <w:sz w:val="20"/>
              </w:rPr>
            </w:pPr>
            <w:r>
              <w:rPr>
                <w:i w:val="0"/>
                <w:sz w:val="20"/>
              </w:rPr>
              <w:t>Formulate Guideline with the aim for approval at VTS44.</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89430C" w:rsidP="009C7927">
            <w:pPr>
              <w:pStyle w:val="BodyText3"/>
              <w:ind w:left="0"/>
              <w:jc w:val="both"/>
              <w:rPr>
                <w:b/>
                <w:i w:val="0"/>
                <w:sz w:val="20"/>
              </w:rPr>
            </w:pPr>
            <w:r>
              <w:rPr>
                <w:b/>
                <w:i w:val="0"/>
                <w:sz w:val="20"/>
              </w:rPr>
              <w:t>Status</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BF3C7A">
            <w:pPr>
              <w:pStyle w:val="BodyText3"/>
              <w:spacing w:before="120"/>
              <w:ind w:left="0"/>
              <w:jc w:val="both"/>
              <w:rPr>
                <w:i w:val="0"/>
                <w:sz w:val="20"/>
              </w:rPr>
            </w:pPr>
            <w:r>
              <w:rPr>
                <w:i w:val="0"/>
                <w:sz w:val="20"/>
              </w:rPr>
              <w:t>1.0</w:t>
            </w:r>
          </w:p>
        </w:tc>
        <w:tc>
          <w:tcPr>
            <w:tcW w:w="1418" w:type="dxa"/>
          </w:tcPr>
          <w:p w:rsidR="00A94DCC" w:rsidRDefault="00F74E32" w:rsidP="00BF3C7A">
            <w:pPr>
              <w:pStyle w:val="BodyText3"/>
              <w:spacing w:before="120"/>
              <w:ind w:left="0"/>
              <w:jc w:val="both"/>
              <w:rPr>
                <w:i w:val="0"/>
                <w:sz w:val="20"/>
              </w:rPr>
            </w:pPr>
            <w:r>
              <w:rPr>
                <w:i w:val="0"/>
                <w:sz w:val="20"/>
              </w:rPr>
              <w:t>10 Oct 2014</w:t>
            </w:r>
          </w:p>
        </w:tc>
        <w:tc>
          <w:tcPr>
            <w:tcW w:w="2410" w:type="dxa"/>
          </w:tcPr>
          <w:p w:rsidR="00A94DCC" w:rsidRPr="005634D7" w:rsidRDefault="00A94DCC" w:rsidP="00BF3C7A">
            <w:pPr>
              <w:pStyle w:val="BodyText3"/>
              <w:spacing w:before="120"/>
              <w:ind w:left="0"/>
              <w:jc w:val="both"/>
              <w:rPr>
                <w:i w:val="0"/>
                <w:sz w:val="20"/>
              </w:rPr>
            </w:pPr>
          </w:p>
        </w:tc>
        <w:tc>
          <w:tcPr>
            <w:tcW w:w="3402" w:type="dxa"/>
          </w:tcPr>
          <w:p w:rsidR="00A94DCC" w:rsidRPr="005634D7" w:rsidRDefault="00F74E32" w:rsidP="00BF3C7A">
            <w:pPr>
              <w:pStyle w:val="BodyText3"/>
              <w:spacing w:before="120"/>
              <w:ind w:left="0"/>
              <w:rPr>
                <w:i w:val="0"/>
                <w:sz w:val="20"/>
              </w:rPr>
            </w:pPr>
            <w:r w:rsidRPr="00F74E32">
              <w:rPr>
                <w:i w:val="0"/>
                <w:sz w:val="20"/>
              </w:rPr>
              <w:t>Document created with commencement of 2014-18 Work Programme</w:t>
            </w:r>
          </w:p>
        </w:tc>
      </w:tr>
      <w:tr w:rsidR="00A94DCC" w:rsidTr="001F2595">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shd w:val="clear" w:color="auto" w:fill="DDD9C3" w:themeFill="background2" w:themeFillShade="E6"/>
          </w:tcPr>
          <w:p w:rsidR="00A94DCC" w:rsidRPr="005634D7" w:rsidRDefault="00A94DCC" w:rsidP="009C7927">
            <w:pPr>
              <w:pStyle w:val="BodyText3"/>
              <w:ind w:left="0"/>
              <w:jc w:val="both"/>
              <w:rPr>
                <w:b/>
                <w:i w:val="0"/>
                <w:sz w:val="20"/>
              </w:rPr>
            </w:pPr>
          </w:p>
        </w:tc>
        <w:tc>
          <w:tcPr>
            <w:tcW w:w="1418" w:type="dxa"/>
            <w:shd w:val="clear" w:color="auto" w:fill="DDD9C3" w:themeFill="background2" w:themeFillShade="E6"/>
          </w:tcPr>
          <w:p w:rsidR="00A94DCC" w:rsidRPr="005634D7" w:rsidRDefault="00A94DCC" w:rsidP="009C7927">
            <w:pPr>
              <w:pStyle w:val="BodyText3"/>
              <w:ind w:left="0"/>
              <w:jc w:val="both"/>
              <w:rPr>
                <w:b/>
                <w:i w:val="0"/>
                <w:sz w:val="20"/>
              </w:rPr>
            </w:pPr>
          </w:p>
        </w:tc>
        <w:tc>
          <w:tcPr>
            <w:tcW w:w="2410" w:type="dxa"/>
            <w:shd w:val="clear" w:color="auto" w:fill="DDD9C3" w:themeFill="background2" w:themeFillShade="E6"/>
          </w:tcPr>
          <w:p w:rsidR="00A94DCC" w:rsidRPr="005634D7" w:rsidRDefault="00A94DCC" w:rsidP="009C7927">
            <w:pPr>
              <w:pStyle w:val="BodyText3"/>
              <w:ind w:left="0"/>
              <w:jc w:val="both"/>
              <w:rPr>
                <w:i w:val="0"/>
                <w:sz w:val="20"/>
              </w:rPr>
            </w:pPr>
          </w:p>
        </w:tc>
        <w:tc>
          <w:tcPr>
            <w:tcW w:w="3402" w:type="dxa"/>
            <w:shd w:val="clear" w:color="auto" w:fill="DDD9C3" w:themeFill="background2" w:themeFillShade="E6"/>
          </w:tcPr>
          <w:p w:rsidR="00A94DCC" w:rsidRPr="005634D7" w:rsidRDefault="00A94DCC" w:rsidP="009C7927">
            <w:pPr>
              <w:pStyle w:val="BodyText3"/>
              <w:ind w:left="0"/>
              <w:jc w:val="both"/>
              <w:rPr>
                <w:i w:val="0"/>
                <w:sz w:val="20"/>
              </w:rPr>
            </w:pPr>
          </w:p>
        </w:tc>
      </w:tr>
    </w:tbl>
    <w:p w:rsidR="00A94DCC" w:rsidRDefault="00A94DCC"/>
    <w:p w:rsidR="00A46382" w:rsidRDefault="00A46382">
      <w:pPr>
        <w:sectPr w:rsidR="00A46382" w:rsidSect="00A46382">
          <w:headerReference w:type="default" r:id="rId17"/>
          <w:pgSz w:w="11906" w:h="16838"/>
          <w:pgMar w:top="1080" w:right="1440" w:bottom="1080" w:left="1440" w:header="708" w:footer="708" w:gutter="0"/>
          <w:cols w:space="708"/>
          <w:docGrid w:linePitch="360"/>
        </w:sectPr>
      </w:pPr>
    </w:p>
    <w:p w:rsidR="0005207A" w:rsidRPr="0005207A" w:rsidRDefault="0005207A" w:rsidP="00A46382">
      <w:pPr>
        <w:pStyle w:val="Heading1"/>
        <w:jc w:val="right"/>
        <w:rPr>
          <w:noProof/>
          <w:snapToGrid/>
          <w:lang w:val="en-AU"/>
        </w:rPr>
      </w:pPr>
      <w:bookmarkStart w:id="91" w:name="_Toc445413471"/>
      <w:r w:rsidRPr="0005207A">
        <w:rPr>
          <w:noProof/>
          <w:snapToGrid/>
          <w:lang w:val="nl-NL" w:eastAsia="nl-NL"/>
        </w:rPr>
        <w:lastRenderedPageBreak/>
        <w:drawing>
          <wp:anchor distT="0" distB="0" distL="114300" distR="114300" simplePos="0" relativeHeight="252058624" behindDoc="1" locked="0" layoutInCell="1" allowOverlap="1" wp14:anchorId="086465B2" wp14:editId="0E9E2260">
            <wp:simplePos x="0" y="0"/>
            <wp:positionH relativeFrom="column">
              <wp:posOffset>523875</wp:posOffset>
            </wp:positionH>
            <wp:positionV relativeFrom="paragraph">
              <wp:posOffset>314325</wp:posOffset>
            </wp:positionV>
            <wp:extent cx="8459470" cy="5234305"/>
            <wp:effectExtent l="0" t="0" r="0" b="4445"/>
            <wp:wrapTight wrapText="bothSides">
              <wp:wrapPolygon edited="0">
                <wp:start x="0" y="0"/>
                <wp:lineTo x="0" y="21540"/>
                <wp:lineTo x="21548" y="21540"/>
                <wp:lineTo x="21548" y="0"/>
                <wp:lineTo x="0" y="0"/>
              </wp:wrapPolygon>
            </wp:wrapTight>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D7C3.tmp"/>
                    <pic:cNvPicPr/>
                  </pic:nvPicPr>
                  <pic:blipFill rotWithShape="1">
                    <a:blip r:embed="rId18">
                      <a:extLst>
                        <a:ext uri="{28A0092B-C50C-407E-A947-70E740481C1C}">
                          <a14:useLocalDpi xmlns:a14="http://schemas.microsoft.com/office/drawing/2010/main" val="0"/>
                        </a:ext>
                      </a:extLst>
                    </a:blip>
                    <a:srcRect l="16145" t="23801" r="20401" b="5683"/>
                    <a:stretch/>
                  </pic:blipFill>
                  <pic:spPr bwMode="auto">
                    <a:xfrm>
                      <a:off x="0" y="0"/>
                      <a:ext cx="8459470" cy="52343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207A">
        <w:rPr>
          <w:noProof/>
          <w:snapToGrid/>
          <w:lang w:val="en-AU"/>
        </w:rPr>
        <w:t>Annex 1</w:t>
      </w:r>
      <w:r>
        <w:rPr>
          <w:noProof/>
          <w:snapToGrid/>
          <w:lang w:val="en-AU"/>
        </w:rPr>
        <w:t>: IALA’</w:t>
      </w:r>
      <w:r w:rsidR="00A46382">
        <w:rPr>
          <w:noProof/>
          <w:snapToGrid/>
          <w:lang w:val="en-AU"/>
        </w:rPr>
        <w:t xml:space="preserve">s Strategic Vision </w:t>
      </w:r>
      <w:r>
        <w:rPr>
          <w:noProof/>
          <w:snapToGrid/>
          <w:lang w:val="en-AU"/>
        </w:rPr>
        <w:t xml:space="preserve">2014-2026 </w:t>
      </w:r>
      <w:r w:rsidRPr="0005207A">
        <w:rPr>
          <w:noProof/>
          <w:snapToGrid/>
          <w:szCs w:val="24"/>
          <w:lang w:val="en-AU"/>
        </w:rPr>
        <w:t>(Approved by IALA Council C56 – 2013-12-11)</w:t>
      </w:r>
      <w:bookmarkEnd w:id="91"/>
    </w:p>
    <w:p w:rsidR="0005207A" w:rsidRDefault="0005207A">
      <w:pPr>
        <w:widowControl/>
        <w:spacing w:after="200" w:line="276" w:lineRule="auto"/>
        <w:rPr>
          <w:noProof/>
          <w:snapToGrid/>
          <w:lang w:val="en-AU" w:eastAsia="en-AU"/>
        </w:rPr>
      </w:pPr>
    </w:p>
    <w:p w:rsidR="0005207A" w:rsidRDefault="0005207A">
      <w:pPr>
        <w:widowControl/>
        <w:spacing w:after="200" w:line="276" w:lineRule="auto"/>
      </w:pPr>
    </w:p>
    <w:p w:rsidR="00742251" w:rsidRDefault="00742251"/>
    <w:p w:rsidR="00742251" w:rsidRDefault="004E4BDD">
      <w:r>
        <w:rPr>
          <w:noProof/>
          <w:snapToGrid/>
          <w:lang w:val="nl-NL" w:eastAsia="nl-NL"/>
        </w:rPr>
        <w:lastRenderedPageBreak/>
        <w:drawing>
          <wp:inline distT="0" distB="0" distL="0" distR="0" wp14:anchorId="7659C601" wp14:editId="6D0E19A9">
            <wp:extent cx="9240659" cy="497205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5D71.tmp"/>
                    <pic:cNvPicPr/>
                  </pic:nvPicPr>
                  <pic:blipFill rotWithShape="1">
                    <a:blip r:embed="rId19">
                      <a:extLst>
                        <a:ext uri="{28A0092B-C50C-407E-A947-70E740481C1C}">
                          <a14:useLocalDpi xmlns:a14="http://schemas.microsoft.com/office/drawing/2010/main" val="0"/>
                        </a:ext>
                      </a:extLst>
                    </a:blip>
                    <a:srcRect l="19517" t="18592" r="21421" b="25271"/>
                    <a:stretch/>
                  </pic:blipFill>
                  <pic:spPr bwMode="auto">
                    <a:xfrm>
                      <a:off x="0" y="0"/>
                      <a:ext cx="9239546" cy="4971451"/>
                    </a:xfrm>
                    <a:prstGeom prst="rect">
                      <a:avLst/>
                    </a:prstGeom>
                    <a:ln>
                      <a:noFill/>
                    </a:ln>
                    <a:extLst>
                      <a:ext uri="{53640926-AAD7-44D8-BBD7-CCE9431645EC}">
                        <a14:shadowObscured xmlns:a14="http://schemas.microsoft.com/office/drawing/2010/main"/>
                      </a:ext>
                    </a:extLst>
                  </pic:spPr>
                </pic:pic>
              </a:graphicData>
            </a:graphic>
          </wp:inline>
        </w:drawing>
      </w:r>
    </w:p>
    <w:sectPr w:rsidR="00742251" w:rsidSect="00742251">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E10" w:rsidRDefault="00DD0E10" w:rsidP="00427C35">
      <w:r>
        <w:separator/>
      </w:r>
    </w:p>
  </w:endnote>
  <w:endnote w:type="continuationSeparator" w:id="0">
    <w:p w:rsidR="00DD0E10" w:rsidRDefault="00DD0E10"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99A" w:rsidRDefault="0077299A" w:rsidP="00B75CC2">
    <w:pPr>
      <w:pStyle w:val="Footer"/>
      <w:jc w:val="center"/>
    </w:pPr>
  </w:p>
  <w:p w:rsidR="0077299A" w:rsidRDefault="007729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016296"/>
      <w:docPartObj>
        <w:docPartGallery w:val="Page Numbers (Bottom of Page)"/>
        <w:docPartUnique/>
      </w:docPartObj>
    </w:sdtPr>
    <w:sdtEndPr>
      <w:rPr>
        <w:noProof/>
      </w:rPr>
    </w:sdtEndPr>
    <w:sdtContent>
      <w:p w:rsidR="0077299A" w:rsidRDefault="0077299A" w:rsidP="00427C35">
        <w:pPr>
          <w:pStyle w:val="Footer"/>
          <w:pBdr>
            <w:top w:val="single" w:sz="4" w:space="1" w:color="auto"/>
          </w:pBdr>
          <w:jc w:val="center"/>
        </w:pPr>
        <w:r>
          <w:fldChar w:fldCharType="begin"/>
        </w:r>
        <w:r>
          <w:instrText xml:space="preserve"> PAGE   \* MERGEFORMAT </w:instrText>
        </w:r>
        <w:r>
          <w:fldChar w:fldCharType="separate"/>
        </w:r>
        <w:r w:rsidR="00574EE5">
          <w:rPr>
            <w:noProof/>
          </w:rPr>
          <w:t>1</w:t>
        </w:r>
        <w:r>
          <w:rPr>
            <w:noProof/>
          </w:rPr>
          <w:fldChar w:fldCharType="end"/>
        </w:r>
      </w:p>
    </w:sdtContent>
  </w:sdt>
  <w:p w:rsidR="0077299A" w:rsidRDefault="007729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E10" w:rsidRDefault="00DD0E10" w:rsidP="00427C35">
      <w:r>
        <w:separator/>
      </w:r>
    </w:p>
  </w:footnote>
  <w:footnote w:type="continuationSeparator" w:id="0">
    <w:p w:rsidR="00DD0E10" w:rsidRDefault="00DD0E10" w:rsidP="00427C35">
      <w:r>
        <w:continuationSeparator/>
      </w:r>
    </w:p>
  </w:footnote>
  <w:footnote w:id="1">
    <w:p w:rsidR="0077299A" w:rsidRDefault="0077299A" w:rsidP="008B337D">
      <w:pPr>
        <w:pStyle w:val="FootnoteText"/>
      </w:pPr>
      <w:r>
        <w:rPr>
          <w:rStyle w:val="FootnoteReference"/>
        </w:rPr>
        <w:footnoteRef/>
      </w:r>
      <w:r>
        <w:t xml:space="preserve"> VTS 39 concluded the Task would be best progressed recommendation that the guidance on the operational and technical performance of VTS systems be provided under the following structure:</w:t>
      </w:r>
    </w:p>
    <w:p w:rsidR="0077299A" w:rsidRDefault="0077299A" w:rsidP="00C14F79">
      <w:pPr>
        <w:pStyle w:val="FootnoteText"/>
        <w:numPr>
          <w:ilvl w:val="0"/>
          <w:numId w:val="20"/>
        </w:numPr>
      </w:pPr>
      <w:r>
        <w:t>A Recommendation providing high-level guidance for Competent Authorities and VTS Authorities to meet their obligations for the establishment and operation of VTS systems, and</w:t>
      </w:r>
    </w:p>
    <w:p w:rsidR="0077299A" w:rsidRPr="008B337D" w:rsidRDefault="0077299A" w:rsidP="00C14F79">
      <w:pPr>
        <w:pStyle w:val="FootnoteText"/>
        <w:numPr>
          <w:ilvl w:val="0"/>
          <w:numId w:val="20"/>
        </w:numPr>
        <w:rPr>
          <w:lang w:val="en-AU"/>
        </w:rPr>
      </w:pPr>
      <w:r>
        <w:t>An associated Guideline providing detailed information to assist Competent Authorities and VTS Authorities in the preparation and establishment of operational and technical performance requirements of standards and specifications for VTS systems.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99A" w:rsidRPr="00F06C2B" w:rsidRDefault="0077299A">
    <w:pPr>
      <w:pStyle w:val="Header"/>
      <w:rPr>
        <w:rFonts w:ascii="Arial" w:hAnsi="Arial" w:cs="Arial"/>
        <w:lang w:val="nl-NL"/>
      </w:rPr>
    </w:pPr>
    <w:r>
      <w:rPr>
        <w:lang w:val="nl-NL"/>
      </w:rPr>
      <w:tab/>
    </w:r>
    <w:r>
      <w:rPr>
        <w:lang w:val="nl-NL"/>
      </w:rPr>
      <w:tab/>
    </w:r>
    <w:r w:rsidR="00574EE5" w:rsidRPr="00574EE5">
      <w:rPr>
        <w:lang w:val="nl-NL"/>
      </w:rPr>
      <w:t>VTS41-11.3 (</w:t>
    </w:r>
    <w:r w:rsidRPr="00574EE5">
      <w:rPr>
        <w:rFonts w:ascii="Arial" w:hAnsi="Arial" w:cs="Arial"/>
        <w:lang w:val="nl-NL"/>
      </w:rPr>
      <w:t>VTS41-11.2)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99A" w:rsidRPr="001F2595" w:rsidRDefault="0077299A" w:rsidP="00427C35">
    <w:pPr>
      <w:pStyle w:val="Header"/>
      <w:pBdr>
        <w:bottom w:val="single" w:sz="4" w:space="1" w:color="auto"/>
      </w:pBdr>
      <w:jc w:val="center"/>
      <w:rPr>
        <w:rFonts w:ascii="Arial" w:hAnsi="Arial" w:cs="Arial"/>
        <w:sz w:val="20"/>
      </w:rPr>
    </w:pPr>
    <w:r w:rsidRPr="001F2595">
      <w:rPr>
        <w:rFonts w:ascii="Arial" w:hAnsi="Arial" w:cs="Arial"/>
        <w:sz w:val="20"/>
      </w:rPr>
      <w:t>VTS Committee Work Programme Task Register (2014-18) - Update: Post VTS39, 17 Apr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15DDB"/>
    <w:multiLevelType w:val="hybridMultilevel"/>
    <w:tmpl w:val="A6BE76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6B44F06"/>
    <w:multiLevelType w:val="hybridMultilevel"/>
    <w:tmpl w:val="A4C0CF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9634F8D"/>
    <w:multiLevelType w:val="hybridMultilevel"/>
    <w:tmpl w:val="0E90EFD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8D67011"/>
    <w:multiLevelType w:val="hybridMultilevel"/>
    <w:tmpl w:val="1714AF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43BF28D6"/>
    <w:multiLevelType w:val="hybridMultilevel"/>
    <w:tmpl w:val="95ECFA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01F4D56"/>
    <w:multiLevelType w:val="hybridMultilevel"/>
    <w:tmpl w:val="28DCDA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672E2C0E"/>
    <w:multiLevelType w:val="hybridMultilevel"/>
    <w:tmpl w:val="9976C2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7A6E1734"/>
    <w:multiLevelType w:val="hybridMultilevel"/>
    <w:tmpl w:val="D408DF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D905351"/>
    <w:multiLevelType w:val="hybridMultilevel"/>
    <w:tmpl w:val="0C2C65C2"/>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5"/>
  </w:num>
  <w:num w:numId="2">
    <w:abstractNumId w:val="3"/>
  </w:num>
  <w:num w:numId="3">
    <w:abstractNumId w:val="6"/>
  </w:num>
  <w:num w:numId="4">
    <w:abstractNumId w:val="25"/>
  </w:num>
  <w:num w:numId="5">
    <w:abstractNumId w:val="4"/>
  </w:num>
  <w:num w:numId="6">
    <w:abstractNumId w:val="11"/>
  </w:num>
  <w:num w:numId="7">
    <w:abstractNumId w:val="10"/>
  </w:num>
  <w:num w:numId="8">
    <w:abstractNumId w:val="21"/>
  </w:num>
  <w:num w:numId="9">
    <w:abstractNumId w:val="9"/>
  </w:num>
  <w:num w:numId="10">
    <w:abstractNumId w:val="13"/>
  </w:num>
  <w:num w:numId="11">
    <w:abstractNumId w:val="17"/>
  </w:num>
  <w:num w:numId="12">
    <w:abstractNumId w:val="20"/>
  </w:num>
  <w:num w:numId="13">
    <w:abstractNumId w:val="16"/>
  </w:num>
  <w:num w:numId="14">
    <w:abstractNumId w:val="24"/>
  </w:num>
  <w:num w:numId="15">
    <w:abstractNumId w:val="25"/>
  </w:num>
  <w:num w:numId="16">
    <w:abstractNumId w:val="22"/>
  </w:num>
  <w:num w:numId="17">
    <w:abstractNumId w:val="7"/>
  </w:num>
  <w:num w:numId="18">
    <w:abstractNumId w:val="14"/>
  </w:num>
  <w:num w:numId="19">
    <w:abstractNumId w:val="8"/>
  </w:num>
  <w:num w:numId="20">
    <w:abstractNumId w:val="12"/>
  </w:num>
  <w:num w:numId="21">
    <w:abstractNumId w:val="19"/>
  </w:num>
  <w:num w:numId="22">
    <w:abstractNumId w:val="18"/>
  </w:num>
  <w:num w:numId="23">
    <w:abstractNumId w:val="23"/>
  </w:num>
  <w:num w:numId="24">
    <w:abstractNumId w:val="2"/>
  </w:num>
  <w:num w:numId="25">
    <w:abstractNumId w:val="0"/>
  </w:num>
  <w:num w:numId="26">
    <w:abstractNumId w:val="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19"/>
    <w:rsid w:val="0005207A"/>
    <w:rsid w:val="0005756E"/>
    <w:rsid w:val="00070188"/>
    <w:rsid w:val="000B7193"/>
    <w:rsid w:val="000F13BB"/>
    <w:rsid w:val="00127223"/>
    <w:rsid w:val="00146D78"/>
    <w:rsid w:val="00151AE6"/>
    <w:rsid w:val="0015411C"/>
    <w:rsid w:val="00154C60"/>
    <w:rsid w:val="001635FF"/>
    <w:rsid w:val="001738EB"/>
    <w:rsid w:val="00193B27"/>
    <w:rsid w:val="001F2595"/>
    <w:rsid w:val="001F41C6"/>
    <w:rsid w:val="0029575D"/>
    <w:rsid w:val="002A4551"/>
    <w:rsid w:val="002B361E"/>
    <w:rsid w:val="002B5A4A"/>
    <w:rsid w:val="002C3CAE"/>
    <w:rsid w:val="002D0EC5"/>
    <w:rsid w:val="002D54FB"/>
    <w:rsid w:val="002F4366"/>
    <w:rsid w:val="002F7075"/>
    <w:rsid w:val="00306021"/>
    <w:rsid w:val="00315C95"/>
    <w:rsid w:val="00327C94"/>
    <w:rsid w:val="003337D0"/>
    <w:rsid w:val="00334B65"/>
    <w:rsid w:val="00341A16"/>
    <w:rsid w:val="00360297"/>
    <w:rsid w:val="00360BB7"/>
    <w:rsid w:val="00383D66"/>
    <w:rsid w:val="003B47A9"/>
    <w:rsid w:val="003B4E13"/>
    <w:rsid w:val="0042642D"/>
    <w:rsid w:val="00427C35"/>
    <w:rsid w:val="004302F4"/>
    <w:rsid w:val="00430E18"/>
    <w:rsid w:val="004507C0"/>
    <w:rsid w:val="004632E3"/>
    <w:rsid w:val="00466C04"/>
    <w:rsid w:val="0048322A"/>
    <w:rsid w:val="00491B9A"/>
    <w:rsid w:val="004961ED"/>
    <w:rsid w:val="004B72C0"/>
    <w:rsid w:val="004E4BDD"/>
    <w:rsid w:val="004F12D6"/>
    <w:rsid w:val="00536B19"/>
    <w:rsid w:val="005407BC"/>
    <w:rsid w:val="0054163D"/>
    <w:rsid w:val="005470CF"/>
    <w:rsid w:val="005623F9"/>
    <w:rsid w:val="005634D7"/>
    <w:rsid w:val="0056484A"/>
    <w:rsid w:val="0056530D"/>
    <w:rsid w:val="005736B0"/>
    <w:rsid w:val="00574EE5"/>
    <w:rsid w:val="00595882"/>
    <w:rsid w:val="005971AA"/>
    <w:rsid w:val="005A2606"/>
    <w:rsid w:val="005B0EC8"/>
    <w:rsid w:val="005D0387"/>
    <w:rsid w:val="005E4105"/>
    <w:rsid w:val="005E4B44"/>
    <w:rsid w:val="005F1945"/>
    <w:rsid w:val="005F45AD"/>
    <w:rsid w:val="0060615F"/>
    <w:rsid w:val="00610625"/>
    <w:rsid w:val="006338B6"/>
    <w:rsid w:val="00641DFB"/>
    <w:rsid w:val="006A008D"/>
    <w:rsid w:val="006C19B6"/>
    <w:rsid w:val="006F220F"/>
    <w:rsid w:val="00740D0E"/>
    <w:rsid w:val="00742251"/>
    <w:rsid w:val="007605FA"/>
    <w:rsid w:val="00767D90"/>
    <w:rsid w:val="0077299A"/>
    <w:rsid w:val="007A0BC5"/>
    <w:rsid w:val="007B0A42"/>
    <w:rsid w:val="007C6E10"/>
    <w:rsid w:val="007D027F"/>
    <w:rsid w:val="007D3A47"/>
    <w:rsid w:val="007E16B8"/>
    <w:rsid w:val="007E72F8"/>
    <w:rsid w:val="007F1957"/>
    <w:rsid w:val="008155DC"/>
    <w:rsid w:val="008214E7"/>
    <w:rsid w:val="0083242D"/>
    <w:rsid w:val="008327B1"/>
    <w:rsid w:val="00832DA5"/>
    <w:rsid w:val="0084490C"/>
    <w:rsid w:val="0089430C"/>
    <w:rsid w:val="008965C8"/>
    <w:rsid w:val="008B337D"/>
    <w:rsid w:val="008B7675"/>
    <w:rsid w:val="008D2238"/>
    <w:rsid w:val="008D3452"/>
    <w:rsid w:val="008D555A"/>
    <w:rsid w:val="008F0064"/>
    <w:rsid w:val="008F2FE4"/>
    <w:rsid w:val="00901B07"/>
    <w:rsid w:val="0090707C"/>
    <w:rsid w:val="009332BA"/>
    <w:rsid w:val="00933450"/>
    <w:rsid w:val="0094394E"/>
    <w:rsid w:val="00962FA2"/>
    <w:rsid w:val="009879F9"/>
    <w:rsid w:val="009A0CC5"/>
    <w:rsid w:val="009B1203"/>
    <w:rsid w:val="009C2AB7"/>
    <w:rsid w:val="009C7927"/>
    <w:rsid w:val="00A11A2E"/>
    <w:rsid w:val="00A14A6C"/>
    <w:rsid w:val="00A34754"/>
    <w:rsid w:val="00A405DB"/>
    <w:rsid w:val="00A41893"/>
    <w:rsid w:val="00A46382"/>
    <w:rsid w:val="00A52333"/>
    <w:rsid w:val="00A73E48"/>
    <w:rsid w:val="00A94DCC"/>
    <w:rsid w:val="00AE0F5A"/>
    <w:rsid w:val="00B03982"/>
    <w:rsid w:val="00B435A0"/>
    <w:rsid w:val="00B5370E"/>
    <w:rsid w:val="00B72D30"/>
    <w:rsid w:val="00B75CC2"/>
    <w:rsid w:val="00BA0E98"/>
    <w:rsid w:val="00BB2657"/>
    <w:rsid w:val="00BC52AB"/>
    <w:rsid w:val="00BE020F"/>
    <w:rsid w:val="00BF3C7A"/>
    <w:rsid w:val="00BF5416"/>
    <w:rsid w:val="00C123AF"/>
    <w:rsid w:val="00C14F79"/>
    <w:rsid w:val="00C30EDC"/>
    <w:rsid w:val="00C50375"/>
    <w:rsid w:val="00C51D67"/>
    <w:rsid w:val="00C57F43"/>
    <w:rsid w:val="00C60B18"/>
    <w:rsid w:val="00C639BA"/>
    <w:rsid w:val="00C66073"/>
    <w:rsid w:val="00C77873"/>
    <w:rsid w:val="00C85DBD"/>
    <w:rsid w:val="00C92164"/>
    <w:rsid w:val="00C97FCD"/>
    <w:rsid w:val="00CB742B"/>
    <w:rsid w:val="00CC094A"/>
    <w:rsid w:val="00CF675B"/>
    <w:rsid w:val="00D17ACA"/>
    <w:rsid w:val="00D2134C"/>
    <w:rsid w:val="00D24B12"/>
    <w:rsid w:val="00D255F6"/>
    <w:rsid w:val="00D4362B"/>
    <w:rsid w:val="00D62BBD"/>
    <w:rsid w:val="00D66D40"/>
    <w:rsid w:val="00DD0957"/>
    <w:rsid w:val="00DD0E10"/>
    <w:rsid w:val="00DD304B"/>
    <w:rsid w:val="00DD50A5"/>
    <w:rsid w:val="00DE7343"/>
    <w:rsid w:val="00DF326C"/>
    <w:rsid w:val="00DF5331"/>
    <w:rsid w:val="00E0124F"/>
    <w:rsid w:val="00E229CB"/>
    <w:rsid w:val="00E41D9C"/>
    <w:rsid w:val="00E43B50"/>
    <w:rsid w:val="00E74674"/>
    <w:rsid w:val="00E84E3A"/>
    <w:rsid w:val="00EA2828"/>
    <w:rsid w:val="00ED470F"/>
    <w:rsid w:val="00ED4F08"/>
    <w:rsid w:val="00F039B4"/>
    <w:rsid w:val="00F06C2B"/>
    <w:rsid w:val="00F149AE"/>
    <w:rsid w:val="00F23363"/>
    <w:rsid w:val="00F71940"/>
    <w:rsid w:val="00F74E32"/>
    <w:rsid w:val="00F87D8B"/>
    <w:rsid w:val="00F9466D"/>
    <w:rsid w:val="00FA44B3"/>
    <w:rsid w:val="00FB7858"/>
    <w:rsid w:val="00FC5E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rsid w:val="00536B19"/>
    <w:pPr>
      <w:spacing w:after="120"/>
    </w:pPr>
  </w:style>
  <w:style w:type="character" w:customStyle="1" w:styleId="BodyTextChar">
    <w:name w:val="Body Text Char"/>
    <w:basedOn w:val="DefaultParagraphFont"/>
    <w:link w:val="BodyText"/>
    <w:uiPriority w:val="99"/>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FootnoteText">
    <w:name w:val="footnote text"/>
    <w:basedOn w:val="Normal"/>
    <w:link w:val="FootnoteTextChar"/>
    <w:uiPriority w:val="99"/>
    <w:semiHidden/>
    <w:unhideWhenUsed/>
    <w:rsid w:val="008B337D"/>
    <w:rPr>
      <w:sz w:val="20"/>
    </w:rPr>
  </w:style>
  <w:style w:type="character" w:customStyle="1" w:styleId="FootnoteTextChar">
    <w:name w:val="Footnote Text Char"/>
    <w:basedOn w:val="DefaultParagraphFont"/>
    <w:link w:val="FootnoteText"/>
    <w:uiPriority w:val="99"/>
    <w:semiHidden/>
    <w:rsid w:val="008B337D"/>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8B337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rsid w:val="00536B19"/>
    <w:pPr>
      <w:spacing w:after="120"/>
    </w:pPr>
  </w:style>
  <w:style w:type="character" w:customStyle="1" w:styleId="BodyTextChar">
    <w:name w:val="Body Text Char"/>
    <w:basedOn w:val="DefaultParagraphFont"/>
    <w:link w:val="BodyText"/>
    <w:uiPriority w:val="99"/>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FootnoteText">
    <w:name w:val="footnote text"/>
    <w:basedOn w:val="Normal"/>
    <w:link w:val="FootnoteTextChar"/>
    <w:uiPriority w:val="99"/>
    <w:semiHidden/>
    <w:unhideWhenUsed/>
    <w:rsid w:val="008B337D"/>
    <w:rPr>
      <w:sz w:val="20"/>
    </w:rPr>
  </w:style>
  <w:style w:type="character" w:customStyle="1" w:styleId="FootnoteTextChar">
    <w:name w:val="Footnote Text Char"/>
    <w:basedOn w:val="DefaultParagraphFont"/>
    <w:link w:val="FootnoteText"/>
    <w:uiPriority w:val="99"/>
    <w:semiHidden/>
    <w:rsid w:val="008B337D"/>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8B33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iala-aism.org" TargetMode="External"/><Relationship Id="rId18" Type="http://schemas.openxmlformats.org/officeDocument/2006/relationships/image" Target="media/image2.tmp"/><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image" Target="media/image3.tmp"/><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3E6F2-A06B-4F61-9AFE-D7387863F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38</Pages>
  <Words>7618</Words>
  <Characters>41902</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49422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Wim</cp:lastModifiedBy>
  <cp:revision>7</cp:revision>
  <cp:lastPrinted>2014-10-10T12:38:00Z</cp:lastPrinted>
  <dcterms:created xsi:type="dcterms:W3CDTF">2016-03-10T09:08:00Z</dcterms:created>
  <dcterms:modified xsi:type="dcterms:W3CDTF">2016-03-13T13:15:00Z</dcterms:modified>
</cp:coreProperties>
</file>