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259" w:lineRule="auto"/>
        <w:rPr>
          <w:rFonts w:eastAsia="仿宋_GB2312" w:cs="Calibri"/>
          <w:b/>
          <w:bCs/>
          <w:sz w:val="22"/>
          <w:szCs w:val="22"/>
        </w:rPr>
      </w:pPr>
      <w:r>
        <w:rPr>
          <w:rFonts w:cs="Calibri"/>
          <w:b/>
          <w:bCs/>
          <w:sz w:val="24"/>
        </w:rPr>
        <w:t>DRAFT GENERAL REGULATIONS</w:t>
      </w:r>
    </w:p>
    <w:p>
      <w:pPr>
        <w:spacing w:line="259" w:lineRule="auto"/>
        <w:rPr>
          <w:rFonts w:cs="Calibri"/>
          <w:sz w:val="22"/>
          <w:szCs w:val="22"/>
        </w:rPr>
      </w:pPr>
    </w:p>
    <w:p>
      <w:pPr>
        <w:spacing w:line="259" w:lineRule="auto"/>
        <w:rPr>
          <w:rFonts w:cs="Calibri"/>
          <w:color w:val="FF0000"/>
          <w:sz w:val="22"/>
          <w:szCs w:val="22"/>
        </w:rPr>
      </w:pPr>
    </w:p>
    <w:p>
      <w:pPr>
        <w:spacing w:line="259" w:lineRule="auto"/>
        <w:jc w:val="center"/>
        <w:rPr>
          <w:rFonts w:hint="eastAsia" w:cs="Calibri"/>
          <w:b/>
          <w:bCs/>
          <w:color w:val="auto"/>
          <w:sz w:val="22"/>
          <w:szCs w:val="22"/>
          <w:lang w:val="en-US" w:eastAsia="zh-CN"/>
        </w:rPr>
      </w:pPr>
      <w:r>
        <w:rPr>
          <w:rFonts w:hint="eastAsia" w:cs="Calibri"/>
          <w:b/>
          <w:bCs/>
          <w:color w:val="auto"/>
          <w:sz w:val="22"/>
          <w:szCs w:val="22"/>
          <w:lang w:val="en-US" w:eastAsia="zh-CN"/>
        </w:rPr>
        <w:t>Article  9</w:t>
      </w:r>
    </w:p>
    <w:p>
      <w:pPr>
        <w:spacing w:line="259" w:lineRule="auto"/>
        <w:jc w:val="center"/>
        <w:rPr>
          <w:rFonts w:hint="default" w:cs="Calibri"/>
          <w:b/>
          <w:bCs/>
          <w:color w:val="auto"/>
          <w:sz w:val="22"/>
          <w:szCs w:val="22"/>
          <w:lang w:val="en-US" w:eastAsia="zh-CN"/>
        </w:rPr>
      </w:pPr>
      <w:r>
        <w:rPr>
          <w:rFonts w:hint="default" w:cs="Calibri"/>
          <w:b/>
          <w:bCs/>
          <w:color w:val="auto"/>
          <w:sz w:val="22"/>
          <w:szCs w:val="22"/>
          <w:lang w:val="en-US" w:eastAsia="zh-CN"/>
        </w:rPr>
        <w:t xml:space="preserve"> </w:t>
      </w:r>
      <w:r>
        <w:rPr>
          <w:rFonts w:hint="eastAsia" w:cs="Calibri"/>
          <w:b/>
          <w:bCs/>
          <w:color w:val="auto"/>
          <w:sz w:val="22"/>
          <w:szCs w:val="22"/>
          <w:lang w:val="en-US" w:eastAsia="zh-CN"/>
        </w:rPr>
        <w:t>A</w:t>
      </w:r>
      <w:r>
        <w:rPr>
          <w:rFonts w:hint="default" w:cs="Calibri"/>
          <w:b/>
          <w:bCs/>
          <w:color w:val="auto"/>
          <w:sz w:val="22"/>
          <w:szCs w:val="22"/>
          <w:lang w:val="en-US" w:eastAsia="zh-CN"/>
        </w:rPr>
        <w:t xml:space="preserve">dmission to </w:t>
      </w:r>
      <w:r>
        <w:rPr>
          <w:rFonts w:hint="eastAsia" w:cs="Calibri"/>
          <w:b/>
          <w:bCs/>
          <w:color w:val="auto"/>
          <w:sz w:val="22"/>
          <w:szCs w:val="22"/>
          <w:lang w:val="en-US" w:eastAsia="zh-CN"/>
        </w:rPr>
        <w:t>Events</w:t>
      </w:r>
    </w:p>
    <w:p>
      <w:pPr>
        <w:spacing w:line="259" w:lineRule="auto"/>
        <w:rPr>
          <w:rFonts w:cs="Calibri"/>
          <w:sz w:val="22"/>
          <w:szCs w:val="22"/>
        </w:rPr>
      </w:pPr>
    </w:p>
    <w:p>
      <w:pPr>
        <w:numPr>
          <w:ilvl w:val="0"/>
          <w:numId w:val="1"/>
        </w:numPr>
        <w:spacing w:line="259" w:lineRule="auto"/>
        <w:rPr>
          <w:rFonts w:hint="eastAsia" w:cs="Calibri"/>
          <w:sz w:val="22"/>
          <w:szCs w:val="22"/>
        </w:rPr>
      </w:pPr>
      <w:r>
        <w:rPr>
          <w:rFonts w:hint="eastAsia" w:cs="Calibri"/>
          <w:sz w:val="22"/>
          <w:szCs w:val="22"/>
        </w:rPr>
        <w:t>Member States,</w:t>
      </w:r>
      <w:r>
        <w:rPr>
          <w:rFonts w:hint="eastAsia" w:cs="Calibri"/>
          <w:sz w:val="22"/>
          <w:szCs w:val="22"/>
          <w:lang w:val="en-US" w:eastAsia="zh-CN"/>
        </w:rPr>
        <w:t xml:space="preserve"> </w:t>
      </w:r>
      <w:r>
        <w:rPr>
          <w:rFonts w:hint="eastAsia" w:cs="Calibri"/>
          <w:sz w:val="22"/>
          <w:szCs w:val="22"/>
        </w:rPr>
        <w:t>to which individuals or organizations belong</w:t>
      </w:r>
      <w:r>
        <w:rPr>
          <w:rFonts w:hint="eastAsia" w:cs="Calibri"/>
          <w:sz w:val="22"/>
          <w:szCs w:val="22"/>
          <w:lang w:val="en-US" w:eastAsia="zh-CN"/>
        </w:rPr>
        <w:t>,</w:t>
      </w:r>
      <w:r>
        <w:rPr>
          <w:rFonts w:hint="eastAsia" w:cs="Calibri"/>
          <w:sz w:val="22"/>
          <w:szCs w:val="22"/>
        </w:rPr>
        <w:t xml:space="preserve"> </w:t>
      </w:r>
      <w:r>
        <w:rPr>
          <w:rFonts w:hint="eastAsia" w:cs="Calibri"/>
          <w:sz w:val="22"/>
          <w:szCs w:val="22"/>
          <w:lang w:val="en-US" w:eastAsia="zh-CN"/>
        </w:rPr>
        <w:t>reserve</w:t>
      </w:r>
      <w:r>
        <w:rPr>
          <w:rFonts w:hint="eastAsia" w:cs="Calibri"/>
          <w:sz w:val="22"/>
          <w:szCs w:val="22"/>
        </w:rPr>
        <w:t xml:space="preserve"> the right to reject their attendance</w:t>
      </w:r>
      <w:r>
        <w:rPr>
          <w:rFonts w:hint="eastAsia" w:cs="Calibri"/>
          <w:sz w:val="22"/>
          <w:szCs w:val="22"/>
          <w:lang w:val="en-US" w:eastAsia="zh-CN"/>
        </w:rPr>
        <w:t xml:space="preserve"> at </w:t>
      </w:r>
      <w:r>
        <w:rPr>
          <w:rFonts w:hint="eastAsia" w:cs="Calibri"/>
          <w:sz w:val="22"/>
          <w:szCs w:val="22"/>
        </w:rPr>
        <w:t xml:space="preserve">any events of the Organization </w:t>
      </w:r>
      <w:r>
        <w:rPr>
          <w:rFonts w:hint="eastAsia" w:cs="Calibri"/>
          <w:sz w:val="22"/>
          <w:szCs w:val="22"/>
          <w:u w:val="none"/>
        </w:rPr>
        <w:t>if they are deemed detrimental to national interests</w:t>
      </w:r>
      <w:r>
        <w:rPr>
          <w:rFonts w:hint="eastAsia" w:cs="Calibri"/>
          <w:sz w:val="22"/>
          <w:szCs w:val="22"/>
          <w:u w:val="none"/>
          <w:lang w:val="en-US" w:eastAsia="zh-CN"/>
        </w:rPr>
        <w:t>.</w:t>
      </w:r>
    </w:p>
    <w:p>
      <w:pPr>
        <w:numPr>
          <w:ilvl w:val="0"/>
          <w:numId w:val="1"/>
        </w:numPr>
        <w:spacing w:line="259" w:lineRule="auto"/>
        <w:rPr>
          <w:rFonts w:hint="eastAsia" w:cs="Calibri"/>
          <w:sz w:val="22"/>
          <w:szCs w:val="22"/>
        </w:rPr>
      </w:pPr>
      <w:r>
        <w:rPr>
          <w:rFonts w:hint="eastAsia" w:cs="Calibri"/>
          <w:sz w:val="22"/>
          <w:szCs w:val="22"/>
          <w:lang w:val="en-US" w:eastAsia="zh-CN"/>
        </w:rPr>
        <w:t xml:space="preserve">Member States also </w:t>
      </w:r>
      <w:r>
        <w:rPr>
          <w:rFonts w:hint="eastAsia" w:cs="Calibri"/>
          <w:sz w:val="22"/>
          <w:szCs w:val="22"/>
        </w:rPr>
        <w:t xml:space="preserve">have the right to </w:t>
      </w:r>
      <w:r>
        <w:rPr>
          <w:rFonts w:hint="eastAsia" w:cs="Calibri"/>
          <w:sz w:val="22"/>
          <w:szCs w:val="22"/>
          <w:lang w:val="en-US" w:eastAsia="zh-CN"/>
        </w:rPr>
        <w:t>voice</w:t>
      </w:r>
      <w:r>
        <w:rPr>
          <w:rFonts w:hint="eastAsia" w:cs="Calibri"/>
          <w:sz w:val="22"/>
          <w:szCs w:val="22"/>
        </w:rPr>
        <w:t xml:space="preserve"> objections regarding the admission of individuals or organizations to the events of the Organization.</w:t>
      </w:r>
    </w:p>
    <w:p>
      <w:pPr>
        <w:numPr>
          <w:ilvl w:val="0"/>
          <w:numId w:val="1"/>
        </w:numPr>
        <w:spacing w:line="259" w:lineRule="auto"/>
        <w:rPr>
          <w:rFonts w:hint="eastAsia" w:cs="Calibri"/>
          <w:sz w:val="22"/>
          <w:szCs w:val="22"/>
        </w:rPr>
      </w:pPr>
      <w:r>
        <w:rPr>
          <w:rFonts w:hint="eastAsia" w:cs="Calibri"/>
          <w:sz w:val="22"/>
          <w:szCs w:val="22"/>
        </w:rPr>
        <w:t>Member States' rejections and objections shall be given careful consideration in all relevant decision-making processes.</w:t>
      </w:r>
    </w:p>
    <w:p>
      <w:pPr>
        <w:widowControl w:val="0"/>
        <w:numPr>
          <w:ilvl w:val="0"/>
          <w:numId w:val="0"/>
        </w:numPr>
        <w:spacing w:line="259" w:lineRule="auto"/>
        <w:jc w:val="both"/>
        <w:rPr>
          <w:rFonts w:hint="eastAsia" w:cs="Calibri"/>
          <w:sz w:val="22"/>
          <w:szCs w:val="2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DD7C39"/>
    <w:multiLevelType w:val="singleLevel"/>
    <w:tmpl w:val="DADD7C3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DD9"/>
    <w:rsid w:val="0000237C"/>
    <w:rsid w:val="000248DE"/>
    <w:rsid w:val="00053AC2"/>
    <w:rsid w:val="00061AFC"/>
    <w:rsid w:val="00190235"/>
    <w:rsid w:val="001E7D27"/>
    <w:rsid w:val="002761D0"/>
    <w:rsid w:val="002E4C47"/>
    <w:rsid w:val="00343B30"/>
    <w:rsid w:val="0037650F"/>
    <w:rsid w:val="00382408"/>
    <w:rsid w:val="004B57F4"/>
    <w:rsid w:val="00510D2C"/>
    <w:rsid w:val="00535BC3"/>
    <w:rsid w:val="00545FC0"/>
    <w:rsid w:val="00603759"/>
    <w:rsid w:val="006108C0"/>
    <w:rsid w:val="00617296"/>
    <w:rsid w:val="00656C20"/>
    <w:rsid w:val="006776B1"/>
    <w:rsid w:val="006A7726"/>
    <w:rsid w:val="00735CB7"/>
    <w:rsid w:val="00751A5A"/>
    <w:rsid w:val="007A354C"/>
    <w:rsid w:val="00813F42"/>
    <w:rsid w:val="00842CA3"/>
    <w:rsid w:val="00897304"/>
    <w:rsid w:val="008D7BD4"/>
    <w:rsid w:val="008F2493"/>
    <w:rsid w:val="00910125"/>
    <w:rsid w:val="00AF1C6F"/>
    <w:rsid w:val="00B03E6D"/>
    <w:rsid w:val="00C226E8"/>
    <w:rsid w:val="00C41B44"/>
    <w:rsid w:val="00C57D04"/>
    <w:rsid w:val="00E155A2"/>
    <w:rsid w:val="00E16690"/>
    <w:rsid w:val="00E2255A"/>
    <w:rsid w:val="00E35DD9"/>
    <w:rsid w:val="00E52892"/>
    <w:rsid w:val="00E5790A"/>
    <w:rsid w:val="00E839AD"/>
    <w:rsid w:val="00EC391A"/>
    <w:rsid w:val="00F00C4A"/>
    <w:rsid w:val="00F50F71"/>
    <w:rsid w:val="00FF5573"/>
    <w:rsid w:val="089A05FC"/>
    <w:rsid w:val="0B5161BE"/>
    <w:rsid w:val="19D555A2"/>
    <w:rsid w:val="23DC3619"/>
    <w:rsid w:val="270C63F9"/>
    <w:rsid w:val="280B73D8"/>
    <w:rsid w:val="305D0427"/>
    <w:rsid w:val="398C5824"/>
    <w:rsid w:val="400B32EB"/>
    <w:rsid w:val="43956D6D"/>
    <w:rsid w:val="48DD3D21"/>
    <w:rsid w:val="58652D5A"/>
    <w:rsid w:val="5F7D0BD9"/>
    <w:rsid w:val="6FA12F94"/>
    <w:rsid w:val="7618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Revision"/>
    <w:hidden/>
    <w:semiHidden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EF8E78-45D4-43E8-8492-ABE43617BDE8}"/>
</file>

<file path=customXml/itemProps3.xml><?xml version="1.0" encoding="utf-8"?>
<ds:datastoreItem xmlns:ds="http://schemas.openxmlformats.org/officeDocument/2006/customXml" ds:itemID="{A87C6949-2A53-4C8D-8883-78EECDA966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2020</Characters>
  <Lines>16</Lines>
  <Paragraphs>4</Paragraphs>
  <TotalTime>26</TotalTime>
  <ScaleCrop>false</ScaleCrop>
  <LinksUpToDate>false</LinksUpToDate>
  <CharactersWithSpaces>2370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2023-11-07T03:07:00Z</dcterms:created>
  <dc:creator>Luo Ziwen</dc:creator>
  <cp:lastModifiedBy>中华人民共和国交通运输部</cp:lastModifiedBy>
  <dcterms:modified xsi:type="dcterms:W3CDTF">2023-11-08T06:28:53Z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