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4514" w:type="dxa"/>
        <w:tblLook w:val="04A0" w:firstRow="1" w:lastRow="0" w:firstColumn="1" w:lastColumn="0" w:noHBand="0" w:noVBand="1"/>
      </w:tblPr>
      <w:tblGrid>
        <w:gridCol w:w="7257"/>
        <w:gridCol w:w="7257"/>
      </w:tblGrid>
      <w:tr w:rsidR="00B05503" w:rsidRPr="00B05503" w14:paraId="7ADD1405" w14:textId="77777777" w:rsidTr="3FB14405">
        <w:tc>
          <w:tcPr>
            <w:tcW w:w="7257" w:type="dxa"/>
          </w:tcPr>
          <w:p w14:paraId="234F8EA7" w14:textId="22D790EF" w:rsidR="00721958" w:rsidRPr="00B05503" w:rsidRDefault="00843690" w:rsidP="00843690">
            <w:pPr>
              <w:jc w:val="left"/>
              <w:rPr>
                <w:rFonts w:ascii="Arial" w:hAnsi="Arial" w:cs="Arial"/>
              </w:rPr>
            </w:pPr>
            <w:r w:rsidRPr="00B05503">
              <w:rPr>
                <w:rFonts w:ascii="Arial" w:hAnsi="Arial" w:cs="Arial"/>
              </w:rPr>
              <w:t>Text</w:t>
            </w:r>
            <w:r w:rsidRPr="00B05503">
              <w:rPr>
                <w:rFonts w:ascii="Arial" w:hAnsi="Arial" w:cs="Arial"/>
              </w:rPr>
              <w:t xml:space="preserve"> of </w:t>
            </w:r>
            <w:r w:rsidRPr="00B05503">
              <w:rPr>
                <w:rFonts w:ascii="Arial" w:hAnsi="Arial" w:cs="Arial" w:hint="eastAsia"/>
              </w:rPr>
              <w:t>J</w:t>
            </w:r>
            <w:r w:rsidRPr="00B05503">
              <w:rPr>
                <w:rFonts w:ascii="Arial" w:hAnsi="Arial" w:cs="Arial"/>
              </w:rPr>
              <w:t xml:space="preserve">une 2022 Draft by </w:t>
            </w:r>
            <w:del w:id="0" w:author="YAMASHITA AI" w:date="2023-10-13T11:12:00Z">
              <w:r>
                <w:rPr>
                  <w:rFonts w:ascii="Arial" w:hAnsi="Arial" w:cs="Arial"/>
                </w:rPr>
                <w:delText>Article</w:delText>
              </w:r>
            </w:del>
            <w:ins w:id="1" w:author="YAMASHITA AI" w:date="2023-10-13T11:12:00Z">
              <w:r w:rsidR="00E03F89" w:rsidRPr="00B05503">
                <w:rPr>
                  <w:rFonts w:ascii="Arial" w:hAnsi="Arial" w:cs="Arial"/>
                  <w:highlight w:val="cyan"/>
                </w:rPr>
                <w:t>Item</w:t>
              </w:r>
            </w:ins>
          </w:p>
        </w:tc>
        <w:tc>
          <w:tcPr>
            <w:tcW w:w="7257" w:type="dxa"/>
          </w:tcPr>
          <w:p w14:paraId="3E205EAE" w14:textId="77777777" w:rsidR="00721958" w:rsidRPr="00B05503" w:rsidRDefault="00843690" w:rsidP="00843690">
            <w:pPr>
              <w:jc w:val="left"/>
              <w:rPr>
                <w:rFonts w:ascii="Arial" w:hAnsi="Arial" w:cs="Arial"/>
              </w:rPr>
            </w:pPr>
            <w:r w:rsidRPr="00B05503">
              <w:rPr>
                <w:rFonts w:ascii="Arial" w:hAnsi="Arial" w:cs="Arial"/>
              </w:rPr>
              <w:t>Comments</w:t>
            </w:r>
          </w:p>
        </w:tc>
      </w:tr>
      <w:tr w:rsidR="00B05503" w:rsidRPr="00B05503" w14:paraId="6657DA19" w14:textId="77777777" w:rsidTr="3FB14405">
        <w:tc>
          <w:tcPr>
            <w:tcW w:w="7257" w:type="dxa"/>
          </w:tcPr>
          <w:p w14:paraId="0E5609B7" w14:textId="77777777" w:rsidR="00F272FF" w:rsidRPr="00B05503" w:rsidRDefault="00F272FF" w:rsidP="00843690">
            <w:pPr>
              <w:jc w:val="left"/>
              <w:rPr>
                <w:rFonts w:ascii="Arial" w:hAnsi="Arial" w:cs="Arial"/>
              </w:rPr>
            </w:pPr>
          </w:p>
        </w:tc>
        <w:tc>
          <w:tcPr>
            <w:tcW w:w="7257" w:type="dxa"/>
          </w:tcPr>
          <w:p w14:paraId="15BF7BBD" w14:textId="421D469E" w:rsidR="00F272FF" w:rsidRPr="00B05503" w:rsidRDefault="00AB460D" w:rsidP="00843690">
            <w:pPr>
              <w:jc w:val="left"/>
              <w:rPr>
                <w:rFonts w:ascii="Arial" w:hAnsi="Arial" w:cs="Arial"/>
              </w:rPr>
            </w:pPr>
            <w:r w:rsidRPr="00B05503">
              <w:rPr>
                <w:rFonts w:ascii="Arial" w:hAnsi="Arial" w:cs="Arial"/>
              </w:rPr>
              <w:t xml:space="preserve">General Comment: </w:t>
            </w:r>
            <w:r w:rsidR="00F272FF" w:rsidRPr="00B05503">
              <w:rPr>
                <w:rFonts w:ascii="Arial" w:hAnsi="Arial" w:cs="Arial"/>
              </w:rPr>
              <w:t xml:space="preserve">It </w:t>
            </w:r>
            <w:r w:rsidR="005D5A0F" w:rsidRPr="00B05503">
              <w:rPr>
                <w:rFonts w:ascii="Arial" w:hAnsi="Arial" w:cs="Arial"/>
                <w:highlight w:val="cyan"/>
              </w:rPr>
              <w:t>should</w:t>
            </w:r>
            <w:r w:rsidR="005D5A0F" w:rsidRPr="00B05503">
              <w:rPr>
                <w:rFonts w:ascii="Arial" w:hAnsi="Arial" w:cs="Arial"/>
              </w:rPr>
              <w:t xml:space="preserve"> </w:t>
            </w:r>
            <w:r w:rsidR="00F272FF" w:rsidRPr="00B05503">
              <w:rPr>
                <w:rFonts w:ascii="Arial" w:hAnsi="Arial" w:cs="Arial"/>
              </w:rPr>
              <w:t xml:space="preserve">be better to </w:t>
            </w:r>
            <w:r w:rsidRPr="00B05503">
              <w:rPr>
                <w:rFonts w:ascii="Arial" w:hAnsi="Arial" w:cs="Arial"/>
              </w:rPr>
              <w:t xml:space="preserve">carefully check the words and phrases used in the Draft GR and Draft FR in order to ensure consistency and </w:t>
            </w:r>
            <w:r w:rsidR="00087864" w:rsidRPr="00B05503">
              <w:rPr>
                <w:rFonts w:ascii="Arial" w:hAnsi="Arial" w:cs="Arial" w:hint="eastAsia"/>
              </w:rPr>
              <w:t>t</w:t>
            </w:r>
            <w:r w:rsidR="00087864" w:rsidRPr="00B05503">
              <w:rPr>
                <w:rFonts w:ascii="Arial" w:hAnsi="Arial" w:cs="Arial"/>
              </w:rPr>
              <w:t xml:space="preserve">o </w:t>
            </w:r>
            <w:r w:rsidRPr="00B05503">
              <w:rPr>
                <w:rFonts w:ascii="Arial" w:hAnsi="Arial" w:cs="Arial"/>
              </w:rPr>
              <w:t>remove verbosity</w:t>
            </w:r>
            <w:r w:rsidR="00087864" w:rsidRPr="00B05503">
              <w:rPr>
                <w:rFonts w:ascii="Arial" w:hAnsi="Arial" w:cs="Arial"/>
              </w:rPr>
              <w:t xml:space="preserve"> and ambiguity</w:t>
            </w:r>
            <w:r w:rsidRPr="00B05503">
              <w:rPr>
                <w:rFonts w:ascii="Arial" w:hAnsi="Arial" w:cs="Arial"/>
              </w:rPr>
              <w:t>.</w:t>
            </w:r>
          </w:p>
          <w:p w14:paraId="6DFAB55C" w14:textId="77777777" w:rsidR="00087864" w:rsidRPr="00B05503" w:rsidRDefault="00087864" w:rsidP="00843690">
            <w:pPr>
              <w:jc w:val="left"/>
              <w:rPr>
                <w:rFonts w:ascii="Arial" w:hAnsi="Arial" w:cs="Arial"/>
              </w:rPr>
            </w:pPr>
            <w:r w:rsidRPr="00B05503">
              <w:rPr>
                <w:rFonts w:ascii="Arial" w:hAnsi="Arial" w:cs="Arial" w:hint="eastAsia"/>
              </w:rPr>
              <w:t>F</w:t>
            </w:r>
            <w:r w:rsidRPr="00B05503">
              <w:rPr>
                <w:rFonts w:ascii="Arial" w:hAnsi="Arial" w:cs="Arial"/>
              </w:rPr>
              <w:t xml:space="preserve">or example, it should be clarified that President, Vice President and Council </w:t>
            </w:r>
            <w:r w:rsidR="007D2B33" w:rsidRPr="00B05503">
              <w:rPr>
                <w:rFonts w:ascii="Arial" w:hAnsi="Arial" w:cs="Arial"/>
              </w:rPr>
              <w:t xml:space="preserve">members </w:t>
            </w:r>
            <w:r w:rsidRPr="00B05503">
              <w:rPr>
                <w:rFonts w:ascii="Arial" w:hAnsi="Arial" w:cs="Arial"/>
              </w:rPr>
              <w:t>are as</w:t>
            </w:r>
            <w:r w:rsidR="007D2B33" w:rsidRPr="00B05503">
              <w:rPr>
                <w:rFonts w:ascii="Arial" w:hAnsi="Arial" w:cs="Arial"/>
              </w:rPr>
              <w:t>signed to countries or persons</w:t>
            </w:r>
            <w:r w:rsidRPr="00B05503">
              <w:rPr>
                <w:rFonts w:ascii="Arial" w:hAnsi="Arial" w:cs="Arial"/>
              </w:rPr>
              <w:t>.</w:t>
            </w:r>
          </w:p>
          <w:p w14:paraId="2E746D8F" w14:textId="75A2BECE" w:rsidR="00981B63" w:rsidRPr="00B05503" w:rsidRDefault="00981B63" w:rsidP="00981B63">
            <w:pPr>
              <w:jc w:val="left"/>
              <w:rPr>
                <w:rFonts w:ascii="Arial" w:hAnsi="Arial" w:cs="Arial"/>
              </w:rPr>
            </w:pPr>
            <w:r w:rsidRPr="00B05503">
              <w:rPr>
                <w:rFonts w:ascii="Arial" w:hAnsi="Arial" w:cs="Arial"/>
              </w:rPr>
              <w:t xml:space="preserve">In order to avoid confusion especially during the discussion, it will be helpful to always mention </w:t>
            </w:r>
            <w:r w:rsidR="00E03F89" w:rsidRPr="00BB4423">
              <w:rPr>
                <w:rFonts w:ascii="Arial" w:hAnsi="Arial" w:cs="Arial"/>
                <w:highlight w:val="cyan"/>
              </w:rPr>
              <w:t>Item</w:t>
            </w:r>
            <w:r w:rsidRPr="00B05503">
              <w:rPr>
                <w:rFonts w:ascii="Arial" w:hAnsi="Arial" w:cs="Arial"/>
              </w:rPr>
              <w:t xml:space="preserve"> number</w:t>
            </w:r>
            <w:r w:rsidR="00E84199" w:rsidRPr="00B05503">
              <w:rPr>
                <w:rFonts w:ascii="Arial" w:hAnsi="Arial" w:cs="Arial"/>
              </w:rPr>
              <w:t xml:space="preserve">, for </w:t>
            </w:r>
            <w:proofErr w:type="spellStart"/>
            <w:r w:rsidR="00E84199" w:rsidRPr="00B05503">
              <w:rPr>
                <w:rFonts w:ascii="Arial" w:hAnsi="Arial" w:cs="Arial"/>
              </w:rPr>
              <w:t>eg.</w:t>
            </w:r>
            <w:proofErr w:type="spellEnd"/>
            <w:r w:rsidR="00E84199" w:rsidRPr="00B05503">
              <w:rPr>
                <w:rFonts w:ascii="Arial" w:hAnsi="Arial" w:cs="Arial"/>
              </w:rPr>
              <w:t>,</w:t>
            </w:r>
            <w:r w:rsidRPr="00B05503">
              <w:rPr>
                <w:rFonts w:ascii="Arial" w:hAnsi="Arial" w:cs="Arial"/>
              </w:rPr>
              <w:t xml:space="preserve"> “2-1. Contract Point for Member States”.</w:t>
            </w:r>
          </w:p>
          <w:p w14:paraId="460C7100" w14:textId="0C8E4DF2" w:rsidR="00AE5C86" w:rsidRPr="00B05503" w:rsidRDefault="00643B9D" w:rsidP="00981B63">
            <w:pPr>
              <w:jc w:val="left"/>
              <w:rPr>
                <w:rFonts w:ascii="Arial" w:hAnsi="Arial" w:cs="Arial"/>
              </w:rPr>
            </w:pPr>
            <w:r w:rsidRPr="00B05503">
              <w:rPr>
                <w:rFonts w:ascii="Arial" w:hAnsi="Arial" w:cs="Arial" w:hint="eastAsia"/>
              </w:rPr>
              <w:t>J</w:t>
            </w:r>
            <w:r w:rsidRPr="00B05503">
              <w:rPr>
                <w:rFonts w:ascii="Arial" w:hAnsi="Arial" w:cs="Arial"/>
              </w:rPr>
              <w:t xml:space="preserve">apan believes that it is appropriate to avoid using the term </w:t>
            </w:r>
            <w:r w:rsidR="0095623E" w:rsidRPr="00B05503">
              <w:rPr>
                <w:rFonts w:ascii="Arial" w:hAnsi="Arial" w:cs="Arial"/>
              </w:rPr>
              <w:t xml:space="preserve">such as </w:t>
            </w:r>
            <w:r w:rsidRPr="00B05503">
              <w:rPr>
                <w:rFonts w:ascii="Arial" w:hAnsi="Arial" w:cs="Arial"/>
              </w:rPr>
              <w:t>“Article”</w:t>
            </w:r>
            <w:r w:rsidR="001E55E5" w:rsidRPr="00B05503">
              <w:rPr>
                <w:rFonts w:ascii="Arial" w:hAnsi="Arial" w:cs="Arial"/>
              </w:rPr>
              <w:t>,</w:t>
            </w:r>
            <w:r w:rsidRPr="00B05503">
              <w:rPr>
                <w:rFonts w:ascii="Arial" w:hAnsi="Arial" w:cs="Arial"/>
              </w:rPr>
              <w:t xml:space="preserve"> </w:t>
            </w:r>
            <w:r w:rsidR="00F62DF4" w:rsidRPr="00B05503">
              <w:rPr>
                <w:rFonts w:ascii="Arial" w:hAnsi="Arial" w:cs="Arial"/>
              </w:rPr>
              <w:t>“Annex</w:t>
            </w:r>
            <w:r w:rsidR="0039745C" w:rsidRPr="00B05503">
              <w:rPr>
                <w:rFonts w:ascii="Arial" w:hAnsi="Arial" w:cs="Arial"/>
              </w:rPr>
              <w:t>/annexed”</w:t>
            </w:r>
            <w:r w:rsidR="00F62DF4" w:rsidRPr="00B05503">
              <w:rPr>
                <w:rFonts w:ascii="Arial" w:hAnsi="Arial" w:cs="Arial"/>
              </w:rPr>
              <w:t>, “shall”</w:t>
            </w:r>
            <w:r w:rsidR="0095623E" w:rsidRPr="00B05503">
              <w:rPr>
                <w:rFonts w:ascii="Arial" w:hAnsi="Arial" w:cs="Arial"/>
              </w:rPr>
              <w:t xml:space="preserve">, “in </w:t>
            </w:r>
            <w:r w:rsidR="009C4221" w:rsidRPr="00B05503">
              <w:rPr>
                <w:rFonts w:ascii="Arial" w:hAnsi="Arial" w:cs="Arial"/>
              </w:rPr>
              <w:t>accordance with</w:t>
            </w:r>
            <w:r w:rsidR="0095623E" w:rsidRPr="00B05503">
              <w:rPr>
                <w:rFonts w:ascii="Arial" w:hAnsi="Arial" w:cs="Arial"/>
              </w:rPr>
              <w:t>”</w:t>
            </w:r>
            <w:r w:rsidR="00B41675" w:rsidRPr="00B05503">
              <w:rPr>
                <w:rFonts w:ascii="Arial" w:hAnsi="Arial" w:cs="Arial"/>
              </w:rPr>
              <w:t>,</w:t>
            </w:r>
            <w:r w:rsidR="00CE1553" w:rsidRPr="00B05503">
              <w:rPr>
                <w:rFonts w:ascii="Arial" w:hAnsi="Arial" w:cs="Arial"/>
              </w:rPr>
              <w:t xml:space="preserve"> “take effect”</w:t>
            </w:r>
            <w:r w:rsidR="00B41675" w:rsidRPr="00B05503">
              <w:rPr>
                <w:rFonts w:ascii="Arial" w:hAnsi="Arial" w:cs="Arial"/>
              </w:rPr>
              <w:t>,</w:t>
            </w:r>
            <w:r w:rsidR="00A103BE" w:rsidRPr="00B05503">
              <w:rPr>
                <w:rFonts w:ascii="Arial" w:hAnsi="Arial" w:cs="Arial"/>
              </w:rPr>
              <w:t xml:space="preserve"> “subject to”</w:t>
            </w:r>
            <w:r w:rsidR="00B41675" w:rsidRPr="00B05503">
              <w:rPr>
                <w:rFonts w:ascii="Arial" w:hAnsi="Arial" w:cs="Arial"/>
              </w:rPr>
              <w:t>,</w:t>
            </w:r>
            <w:r w:rsidR="0095623E" w:rsidRPr="00B05503">
              <w:rPr>
                <w:rFonts w:ascii="Arial" w:hAnsi="Arial" w:cs="Arial"/>
              </w:rPr>
              <w:t xml:space="preserve"> </w:t>
            </w:r>
            <w:r w:rsidR="00B67D75" w:rsidRPr="00B05503">
              <w:rPr>
                <w:rFonts w:ascii="Arial" w:hAnsi="Arial" w:cs="Arial"/>
              </w:rPr>
              <w:t>“agree”</w:t>
            </w:r>
            <w:r w:rsidR="00B41675" w:rsidRPr="00B05503">
              <w:rPr>
                <w:rFonts w:ascii="Arial" w:hAnsi="Arial" w:cs="Arial"/>
              </w:rPr>
              <w:t>,</w:t>
            </w:r>
            <w:r w:rsidR="00B67D75" w:rsidRPr="00B05503">
              <w:rPr>
                <w:rFonts w:ascii="Arial" w:hAnsi="Arial" w:cs="Arial"/>
              </w:rPr>
              <w:t xml:space="preserve"> “amend” </w:t>
            </w:r>
            <w:r w:rsidR="0095623E" w:rsidRPr="00B05503">
              <w:rPr>
                <w:rFonts w:ascii="Arial" w:hAnsi="Arial" w:cs="Arial"/>
              </w:rPr>
              <w:t>in the context of non-legally binging document</w:t>
            </w:r>
            <w:r w:rsidR="00B700A8" w:rsidRPr="00B05503">
              <w:rPr>
                <w:rFonts w:ascii="Arial" w:hAnsi="Arial" w:cs="Arial"/>
              </w:rPr>
              <w:t xml:space="preserve"> unless the </w:t>
            </w:r>
            <w:r w:rsidR="00FA31E2" w:rsidRPr="00B05503">
              <w:rPr>
                <w:rFonts w:ascii="Arial" w:hAnsi="Arial" w:cs="Arial"/>
              </w:rPr>
              <w:t>provision</w:t>
            </w:r>
            <w:r w:rsidR="00B700A8" w:rsidRPr="00B05503">
              <w:rPr>
                <w:rFonts w:ascii="Arial" w:hAnsi="Arial" w:cs="Arial"/>
              </w:rPr>
              <w:t xml:space="preserve"> of the Convention is quoted. </w:t>
            </w:r>
          </w:p>
        </w:tc>
      </w:tr>
      <w:tr w:rsidR="00B05503" w:rsidRPr="00B05503" w14:paraId="2A898501" w14:textId="77777777" w:rsidTr="3FB14405">
        <w:trPr>
          <w:trHeight w:val="2880"/>
        </w:trPr>
        <w:tc>
          <w:tcPr>
            <w:tcW w:w="7257" w:type="dxa"/>
          </w:tcPr>
          <w:p w14:paraId="5356EDC3" w14:textId="509D6742" w:rsidR="00721958" w:rsidRPr="00B05503" w:rsidRDefault="00721958" w:rsidP="00843690">
            <w:pPr>
              <w:jc w:val="left"/>
              <w:rPr>
                <w:rFonts w:ascii="Arial" w:hAnsi="Arial" w:cs="Arial"/>
                <w:b/>
              </w:rPr>
            </w:pPr>
            <w:del w:id="2" w:author="YAMASHITA AI" w:date="2023-10-13T11:12:00Z">
              <w:r w:rsidRPr="009704C4">
                <w:rPr>
                  <w:rFonts w:ascii="Arial" w:hAnsi="Arial" w:cs="Arial"/>
                  <w:b/>
                </w:rPr>
                <w:delText>Article</w:delText>
              </w:r>
            </w:del>
            <w:ins w:id="3" w:author="YAMASHITA AI" w:date="2023-10-13T11:12:00Z">
              <w:r w:rsidR="00E03F89" w:rsidRPr="00B05503">
                <w:rPr>
                  <w:rFonts w:ascii="Arial" w:hAnsi="Arial" w:cs="Arial"/>
                  <w:b/>
                  <w:highlight w:val="cyan"/>
                </w:rPr>
                <w:t>Item</w:t>
              </w:r>
            </w:ins>
            <w:r w:rsidRPr="00B05503">
              <w:rPr>
                <w:rFonts w:ascii="Arial" w:hAnsi="Arial" w:cs="Arial"/>
                <w:b/>
              </w:rPr>
              <w:t xml:space="preserve"> 1</w:t>
            </w:r>
          </w:p>
          <w:p w14:paraId="48EC3545" w14:textId="77777777" w:rsidR="00721958" w:rsidRPr="00B05503" w:rsidRDefault="00721958" w:rsidP="00843690">
            <w:pPr>
              <w:jc w:val="left"/>
              <w:rPr>
                <w:rFonts w:ascii="Arial" w:hAnsi="Arial" w:cs="Arial"/>
                <w:b/>
              </w:rPr>
            </w:pPr>
            <w:r w:rsidRPr="00B05503">
              <w:rPr>
                <w:rFonts w:ascii="Arial" w:hAnsi="Arial" w:cs="Arial"/>
                <w:b/>
              </w:rPr>
              <w:t>Application</w:t>
            </w:r>
          </w:p>
          <w:p w14:paraId="28C47355" w14:textId="77777777" w:rsidR="00843690" w:rsidRPr="00B05503" w:rsidRDefault="00843690" w:rsidP="003B7385">
            <w:pPr>
              <w:rPr>
                <w:rFonts w:ascii="Arial" w:hAnsi="Arial" w:cs="Arial"/>
              </w:rPr>
            </w:pPr>
          </w:p>
          <w:p w14:paraId="13894080" w14:textId="40026976" w:rsidR="00721958" w:rsidRPr="00B05503" w:rsidRDefault="00721958" w:rsidP="003B7385">
            <w:pPr>
              <w:rPr>
                <w:rFonts w:ascii="Arial" w:hAnsi="Arial" w:cs="Arial"/>
              </w:rPr>
            </w:pPr>
            <w:del w:id="4" w:author="YAMASHITA AI" w:date="2023-10-13T11:12:00Z">
              <w:r w:rsidRPr="003B7385">
                <w:rPr>
                  <w:rFonts w:ascii="Arial" w:hAnsi="Arial" w:cs="Arial"/>
                </w:rPr>
                <w:delText>These</w:delText>
              </w:r>
            </w:del>
            <w:ins w:id="5" w:author="YAMASHITA AI" w:date="2023-10-13T11:12:00Z">
              <w:r w:rsidRPr="00B05503">
                <w:rPr>
                  <w:rFonts w:ascii="Arial" w:hAnsi="Arial" w:cs="Arial"/>
                </w:rPr>
                <w:t>The</w:t>
              </w:r>
            </w:ins>
            <w:r w:rsidRPr="00B05503">
              <w:rPr>
                <w:rFonts w:ascii="Arial" w:hAnsi="Arial" w:cs="Arial"/>
              </w:rPr>
              <w:t xml:space="preserve"> General Regulations together with the Financial Regulations </w:t>
            </w:r>
            <w:del w:id="6" w:author="YAMASHITA AI" w:date="2023-10-13T11:12:00Z">
              <w:r w:rsidRPr="003B7385">
                <w:rPr>
                  <w:rFonts w:ascii="Arial" w:hAnsi="Arial" w:cs="Arial"/>
                </w:rPr>
                <w:delText>annexed</w:delText>
              </w:r>
            </w:del>
            <w:ins w:id="7" w:author="YAMASHITA AI" w:date="2023-10-13T11:12:00Z">
              <w:r w:rsidR="00F403C6" w:rsidRPr="00B05503">
                <w:rPr>
                  <w:rFonts w:ascii="Arial" w:hAnsi="Arial" w:cs="Arial"/>
                  <w:highlight w:val="cyan"/>
                </w:rPr>
                <w:t>attach</w:t>
              </w:r>
              <w:r w:rsidRPr="00B05503">
                <w:rPr>
                  <w:rFonts w:ascii="Arial" w:hAnsi="Arial" w:cs="Arial"/>
                </w:rPr>
                <w:t>ed</w:t>
              </w:r>
            </w:ins>
            <w:r w:rsidRPr="00B05503">
              <w:rPr>
                <w:rFonts w:ascii="Arial" w:hAnsi="Arial" w:cs="Arial"/>
              </w:rPr>
              <w:t xml:space="preserve"> hereto, as </w:t>
            </w:r>
            <w:del w:id="8" w:author="YAMASHITA AI" w:date="2023-10-13T11:12:00Z">
              <w:r w:rsidRPr="003B7385">
                <w:rPr>
                  <w:rFonts w:ascii="Arial" w:hAnsi="Arial" w:cs="Arial"/>
                </w:rPr>
                <w:delText>Annex</w:delText>
              </w:r>
            </w:del>
            <w:ins w:id="9" w:author="YAMASHITA AI" w:date="2023-10-13T11:12:00Z">
              <w:r w:rsidR="00F403C6" w:rsidRPr="00B05503">
                <w:rPr>
                  <w:rFonts w:ascii="Arial" w:hAnsi="Arial" w:cs="Arial"/>
                  <w:highlight w:val="cyan"/>
                </w:rPr>
                <w:t>Attachment</w:t>
              </w:r>
            </w:ins>
            <w:r w:rsidRPr="00B05503">
              <w:rPr>
                <w:rFonts w:ascii="Arial" w:hAnsi="Arial" w:cs="Arial"/>
              </w:rPr>
              <w:t xml:space="preserve"> A, are reviewed and approved in accordance with Article 7.7</w:t>
            </w:r>
            <w:ins w:id="10" w:author="YAMASHITA AI" w:date="2023-10-13T11:12:00Z">
              <w:r w:rsidR="00E723CA" w:rsidRPr="00B05503">
                <w:rPr>
                  <w:rFonts w:ascii="Arial" w:hAnsi="Arial" w:cs="Arial"/>
                  <w:highlight w:val="cyan"/>
                </w:rPr>
                <w:t>.(c)</w:t>
              </w:r>
            </w:ins>
            <w:r w:rsidRPr="00B05503">
              <w:rPr>
                <w:rFonts w:ascii="Arial" w:hAnsi="Arial" w:cs="Arial"/>
              </w:rPr>
              <w:t xml:space="preserve"> of the Convention </w:t>
            </w:r>
            <w:ins w:id="11" w:author="YAMASHITA AI" w:date="2023-10-13T11:12:00Z">
              <w:r w:rsidR="00B837F4" w:rsidRPr="00B05503">
                <w:rPr>
                  <w:rFonts w:ascii="Arial" w:hAnsi="Arial" w:cs="Arial"/>
                  <w:highlight w:val="cyan"/>
                </w:rPr>
                <w:t>on the International Organization for Marine Aids to Navigation (</w:t>
              </w:r>
              <w:r w:rsidR="00D649B9" w:rsidRPr="00B05503">
                <w:rPr>
                  <w:rFonts w:ascii="Arial" w:hAnsi="Arial" w:cs="Arial"/>
                  <w:highlight w:val="cyan"/>
                </w:rPr>
                <w:t xml:space="preserve">hereinafter </w:t>
              </w:r>
              <w:r w:rsidR="00B837F4" w:rsidRPr="00B05503">
                <w:rPr>
                  <w:rFonts w:ascii="Arial" w:hAnsi="Arial" w:cs="Arial"/>
                  <w:highlight w:val="cyan"/>
                </w:rPr>
                <w:t>as referred to as “the Convention”)</w:t>
              </w:r>
              <w:r w:rsidR="00B837F4" w:rsidRPr="00B05503">
                <w:rPr>
                  <w:rFonts w:ascii="Arial" w:hAnsi="Arial" w:cs="Arial"/>
                </w:rPr>
                <w:t xml:space="preserve"> </w:t>
              </w:r>
            </w:ins>
            <w:r w:rsidRPr="00B05503">
              <w:rPr>
                <w:rFonts w:ascii="Arial" w:hAnsi="Arial" w:cs="Arial"/>
              </w:rPr>
              <w:t xml:space="preserve">and </w:t>
            </w:r>
            <w:del w:id="12" w:author="YAMASHITA AI" w:date="2023-10-13T11:12:00Z">
              <w:r w:rsidRPr="003B7385">
                <w:rPr>
                  <w:rFonts w:ascii="Arial" w:hAnsi="Arial" w:cs="Arial"/>
                </w:rPr>
                <w:delText>shall</w:delText>
              </w:r>
            </w:del>
            <w:ins w:id="13" w:author="YAMASHITA AI" w:date="2023-10-13T11:12:00Z">
              <w:r w:rsidRPr="00B05503">
                <w:rPr>
                  <w:rFonts w:ascii="Arial" w:hAnsi="Arial" w:cs="Arial"/>
                </w:rPr>
                <w:t>shall</w:t>
              </w:r>
            </w:ins>
            <w:r w:rsidRPr="00B05503">
              <w:rPr>
                <w:rFonts w:ascii="Arial" w:hAnsi="Arial" w:cs="Arial"/>
              </w:rPr>
              <w:t xml:space="preserve"> apply </w:t>
            </w:r>
            <w:del w:id="14" w:author="YAMASHITA AI" w:date="2023-10-13T11:12:00Z">
              <w:r w:rsidRPr="003B7385">
                <w:rPr>
                  <w:rFonts w:ascii="Arial" w:hAnsi="Arial" w:cs="Arial"/>
                </w:rPr>
                <w:delText>to the operations</w:delText>
              </w:r>
            </w:del>
            <w:ins w:id="15" w:author="YAMASHITA AI" w:date="2023-10-13T11:12:00Z">
              <w:r w:rsidR="008452A4" w:rsidRPr="00B05503">
                <w:rPr>
                  <w:rFonts w:ascii="Arial" w:hAnsi="Arial" w:cs="Arial"/>
                  <w:highlight w:val="cyan"/>
                </w:rPr>
                <w:t>for each organ and govern the day-to-day management</w:t>
              </w:r>
            </w:ins>
            <w:r w:rsidR="008452A4" w:rsidRPr="002A36DF">
              <w:rPr>
                <w:rFonts w:ascii="Arial" w:hAnsi="Arial"/>
                <w:highlight w:val="cyan"/>
              </w:rPr>
              <w:t xml:space="preserve"> of the </w:t>
            </w:r>
            <w:del w:id="16" w:author="YAMASHITA AI" w:date="2023-10-13T11:12:00Z">
              <w:r w:rsidRPr="003B7385">
                <w:rPr>
                  <w:rFonts w:ascii="Arial" w:hAnsi="Arial" w:cs="Arial"/>
                </w:rPr>
                <w:delText>Organization</w:delText>
              </w:r>
            </w:del>
            <w:ins w:id="17" w:author="YAMASHITA AI" w:date="2023-10-13T11:12:00Z">
              <w:r w:rsidR="008452A4" w:rsidRPr="00B05503">
                <w:rPr>
                  <w:rFonts w:ascii="Arial" w:hAnsi="Arial" w:cs="Arial"/>
                  <w:highlight w:val="cyan"/>
                </w:rPr>
                <w:t xml:space="preserve">International Organization for Marine Aids to Navigation (hereinafter as referred </w:t>
              </w:r>
              <w:r w:rsidR="008452A4" w:rsidRPr="00B05503">
                <w:rPr>
                  <w:rFonts w:ascii="Arial" w:hAnsi="Arial" w:cs="Arial"/>
                  <w:highlight w:val="cyan"/>
                </w:rPr>
                <w:lastRenderedPageBreak/>
                <w:t>to as “the Organization”)</w:t>
              </w:r>
              <w:r w:rsidR="008452A4" w:rsidRPr="00B05503">
                <w:rPr>
                  <w:rFonts w:ascii="Arial" w:hAnsi="Arial" w:cs="Arial"/>
                </w:rPr>
                <w:t xml:space="preserve"> </w:t>
              </w:r>
              <w:r w:rsidR="008452A4" w:rsidRPr="00B05503">
                <w:rPr>
                  <w:rFonts w:ascii="Arial" w:hAnsi="Arial" w:cs="Arial"/>
                  <w:highlight w:val="cyan"/>
                </w:rPr>
                <w:t>as stipulated in</w:t>
              </w:r>
              <w:r w:rsidR="006A1946" w:rsidRPr="00B05503">
                <w:rPr>
                  <w:rFonts w:ascii="Arial" w:hAnsi="Arial" w:cs="Arial"/>
                  <w:highlight w:val="cyan"/>
                </w:rPr>
                <w:t xml:space="preserve"> paragraph 3 of Article 6</w:t>
              </w:r>
              <w:r w:rsidR="6BC6212A" w:rsidRPr="00B05503">
                <w:rPr>
                  <w:rFonts w:ascii="Arial" w:hAnsi="Arial" w:cs="Arial"/>
                </w:rPr>
                <w:t xml:space="preserve"> of the Convention</w:t>
              </w:r>
            </w:ins>
            <w:r w:rsidRPr="00B05503">
              <w:rPr>
                <w:rFonts w:ascii="Arial" w:hAnsi="Arial" w:cs="Arial"/>
              </w:rPr>
              <w:t>.</w:t>
            </w:r>
          </w:p>
          <w:p w14:paraId="137C1FF5" w14:textId="77777777" w:rsidR="00721958" w:rsidRPr="00B05503" w:rsidRDefault="00721958" w:rsidP="00843690"/>
        </w:tc>
        <w:tc>
          <w:tcPr>
            <w:tcW w:w="7257" w:type="dxa"/>
          </w:tcPr>
          <w:p w14:paraId="3222001A" w14:textId="13EFCA1B" w:rsidR="00E515D2" w:rsidRPr="00B05503" w:rsidRDefault="00E515D2" w:rsidP="0003192B">
            <w:pPr>
              <w:rPr>
                <w:rFonts w:ascii="Arial" w:hAnsi="Arial" w:cs="Arial"/>
              </w:rPr>
            </w:pPr>
          </w:p>
          <w:p w14:paraId="76AAFE50" w14:textId="6A2EFC87" w:rsidR="00FC2913" w:rsidRPr="00B05503" w:rsidRDefault="00FC2913" w:rsidP="0003192B">
            <w:pPr>
              <w:rPr>
                <w:rFonts w:ascii="Arial" w:hAnsi="Arial" w:cs="Arial"/>
              </w:rPr>
            </w:pPr>
          </w:p>
          <w:p w14:paraId="279ABBDC" w14:textId="77777777" w:rsidR="008452A4" w:rsidRPr="00B05503" w:rsidRDefault="008452A4" w:rsidP="0003192B">
            <w:pPr>
              <w:rPr>
                <w:rFonts w:ascii="Arial" w:hAnsi="Arial" w:cs="Arial"/>
              </w:rPr>
            </w:pPr>
          </w:p>
          <w:p w14:paraId="3794BBF2" w14:textId="77777777" w:rsidR="00453A01" w:rsidRPr="00BC7D9B" w:rsidRDefault="00453A01" w:rsidP="0003192B">
            <w:pPr>
              <w:rPr>
                <w:del w:id="18" w:author="YAMASHITA AI" w:date="2023-10-13T11:12:00Z"/>
                <w:rFonts w:ascii="Arial" w:hAnsi="Arial" w:cs="Arial"/>
              </w:rPr>
            </w:pPr>
          </w:p>
          <w:p w14:paraId="5FFAF1DA" w14:textId="77777777" w:rsidR="00453A01" w:rsidRPr="00BC7D9B" w:rsidRDefault="00453A01" w:rsidP="0003192B">
            <w:pPr>
              <w:rPr>
                <w:del w:id="19" w:author="YAMASHITA AI" w:date="2023-10-13T11:12:00Z"/>
                <w:rFonts w:ascii="Arial" w:hAnsi="Arial" w:cs="Arial"/>
              </w:rPr>
            </w:pPr>
          </w:p>
          <w:p w14:paraId="391D2837" w14:textId="77777777" w:rsidR="00453A01" w:rsidRPr="00BC7D9B" w:rsidRDefault="00453A01" w:rsidP="0003192B">
            <w:pPr>
              <w:rPr>
                <w:del w:id="20" w:author="YAMASHITA AI" w:date="2023-10-13T11:12:00Z"/>
                <w:rFonts w:ascii="Arial" w:hAnsi="Arial" w:cs="Arial"/>
              </w:rPr>
            </w:pPr>
          </w:p>
          <w:p w14:paraId="2E9C8EAA" w14:textId="77777777" w:rsidR="00453A01" w:rsidRPr="00BC7D9B" w:rsidRDefault="00453A01" w:rsidP="0003192B">
            <w:pPr>
              <w:rPr>
                <w:del w:id="21" w:author="YAMASHITA AI" w:date="2023-10-13T11:12:00Z"/>
                <w:rFonts w:ascii="Arial" w:hAnsi="Arial" w:cs="Arial"/>
              </w:rPr>
            </w:pPr>
          </w:p>
          <w:p w14:paraId="5E2E1FDF" w14:textId="3CB2A5DE" w:rsidR="00453A01" w:rsidRPr="00B05503" w:rsidRDefault="00EA239D" w:rsidP="0003192B">
            <w:pPr>
              <w:rPr>
                <w:rFonts w:ascii="Arial" w:hAnsi="Arial" w:cs="Arial"/>
              </w:rPr>
            </w:pPr>
            <w:r w:rsidRPr="00B05503">
              <w:rPr>
                <w:rFonts w:ascii="Arial" w:hAnsi="Arial" w:cs="Arial"/>
              </w:rPr>
              <w:t>Appropriate</w:t>
            </w:r>
            <w:r w:rsidR="1DAC12AE" w:rsidRPr="00B05503">
              <w:rPr>
                <w:rFonts w:ascii="Arial" w:hAnsi="Arial" w:cs="Arial"/>
              </w:rPr>
              <w:t xml:space="preserve"> to refer to Article 6.3 of the </w:t>
            </w:r>
            <w:r w:rsidR="4AF90743" w:rsidRPr="00B05503">
              <w:rPr>
                <w:rFonts w:ascii="Arial" w:hAnsi="Arial" w:cs="Arial"/>
              </w:rPr>
              <w:t>Convention</w:t>
            </w:r>
            <w:r w:rsidR="002467B7" w:rsidRPr="00B05503">
              <w:rPr>
                <w:rFonts w:ascii="Arial" w:hAnsi="Arial" w:cs="Arial"/>
              </w:rPr>
              <w:t>.</w:t>
            </w:r>
            <w:r w:rsidR="1DAC12AE" w:rsidRPr="00B05503">
              <w:rPr>
                <w:rFonts w:ascii="Arial" w:hAnsi="Arial" w:cs="Arial"/>
              </w:rPr>
              <w:t xml:space="preserve"> </w:t>
            </w:r>
          </w:p>
        </w:tc>
      </w:tr>
      <w:tr w:rsidR="00B05503" w:rsidRPr="00CE4A73" w14:paraId="5E5AA6C1" w14:textId="77777777" w:rsidTr="3FB14405">
        <w:trPr>
          <w:trHeight w:val="2505"/>
        </w:trPr>
        <w:tc>
          <w:tcPr>
            <w:tcW w:w="7257" w:type="dxa"/>
          </w:tcPr>
          <w:p w14:paraId="78C04CC7" w14:textId="4719CA94" w:rsidR="00D70E0B" w:rsidRPr="00B05503" w:rsidRDefault="00D70E0B" w:rsidP="00D70E0B">
            <w:pPr>
              <w:jc w:val="left"/>
              <w:rPr>
                <w:rFonts w:ascii="Arial" w:hAnsi="Arial" w:cs="Arial"/>
                <w:b/>
              </w:rPr>
            </w:pPr>
            <w:del w:id="22" w:author="YAMASHITA AI" w:date="2023-10-13T11:12:00Z">
              <w:r w:rsidRPr="009704C4">
                <w:rPr>
                  <w:rFonts w:ascii="Arial" w:hAnsi="Arial" w:cs="Arial"/>
                  <w:b/>
                </w:rPr>
                <w:delText>Article</w:delText>
              </w:r>
            </w:del>
            <w:ins w:id="23" w:author="YAMASHITA AI" w:date="2023-10-13T11:12:00Z">
              <w:r w:rsidR="00E03F89" w:rsidRPr="00B05503">
                <w:rPr>
                  <w:rFonts w:ascii="Arial" w:hAnsi="Arial" w:cs="Arial"/>
                  <w:b/>
                  <w:highlight w:val="cyan"/>
                </w:rPr>
                <w:t>Item</w:t>
              </w:r>
            </w:ins>
            <w:r w:rsidRPr="00B05503">
              <w:rPr>
                <w:rFonts w:ascii="Arial" w:hAnsi="Arial" w:cs="Arial"/>
                <w:b/>
              </w:rPr>
              <w:t xml:space="preserve"> 2</w:t>
            </w:r>
          </w:p>
          <w:p w14:paraId="044E7132" w14:textId="77777777" w:rsidR="00D70E0B" w:rsidRPr="00B05503" w:rsidRDefault="00D70E0B" w:rsidP="00D70E0B">
            <w:pPr>
              <w:jc w:val="left"/>
              <w:rPr>
                <w:rFonts w:ascii="Arial" w:hAnsi="Arial" w:cs="Arial"/>
                <w:b/>
              </w:rPr>
            </w:pPr>
            <w:r w:rsidRPr="00B05503">
              <w:rPr>
                <w:rFonts w:ascii="Arial" w:hAnsi="Arial" w:cs="Arial"/>
                <w:b/>
              </w:rPr>
              <w:t>Membership</w:t>
            </w:r>
          </w:p>
          <w:p w14:paraId="50594B3A" w14:textId="77777777" w:rsidR="00D70E0B" w:rsidRPr="00B05503" w:rsidRDefault="00D70E0B" w:rsidP="00D70E0B">
            <w:pPr>
              <w:jc w:val="left"/>
              <w:rPr>
                <w:rFonts w:ascii="Arial" w:hAnsi="Arial" w:cs="Arial"/>
              </w:rPr>
            </w:pPr>
          </w:p>
          <w:p w14:paraId="30110552" w14:textId="437D59CB" w:rsidR="008452A4" w:rsidRPr="00B05503" w:rsidRDefault="0032137F" w:rsidP="1FBB2FB6">
            <w:pPr>
              <w:jc w:val="left"/>
              <w:rPr>
                <w:ins w:id="24" w:author="YAMASHITA AI" w:date="2023-10-13T11:12:00Z"/>
                <w:rFonts w:ascii="Arial" w:hAnsi="Arial" w:cs="Arial"/>
              </w:rPr>
            </w:pPr>
            <w:ins w:id="25" w:author="YAMASHITA AI" w:date="2023-10-13T11:12:00Z">
              <w:r w:rsidRPr="00B05503">
                <w:rPr>
                  <w:rFonts w:ascii="Arial" w:hAnsi="Arial" w:cs="Arial"/>
                </w:rPr>
                <w:t>2-</w:t>
              </w:r>
            </w:ins>
            <w:r w:rsidR="0A1DC3B8" w:rsidRPr="002A36DF">
              <w:rPr>
                <w:rFonts w:ascii="Arial" w:hAnsi="Arial"/>
              </w:rPr>
              <w:t>1</w:t>
            </w:r>
            <w:del w:id="26" w:author="YAMASHITA AI" w:date="2023-10-13T11:12:00Z">
              <w:r w:rsidR="00D70E0B" w:rsidRPr="007D2B33">
                <w:rPr>
                  <w:rFonts w:ascii="Arial" w:hAnsi="Arial" w:cs="Arial"/>
                  <w:b/>
                </w:rPr>
                <w:delText>.</w:delText>
              </w:r>
            </w:del>
            <w:ins w:id="27" w:author="YAMASHITA AI" w:date="2023-10-13T11:12:00Z">
              <w:r w:rsidR="008452A4" w:rsidRPr="00B05503">
                <w:rPr>
                  <w:rFonts w:ascii="Arial" w:hAnsi="Arial" w:cs="Arial"/>
                </w:rPr>
                <w:t xml:space="preserve"> </w:t>
              </w:r>
              <w:r w:rsidR="008452A4" w:rsidRPr="00B05503">
                <w:rPr>
                  <w:rFonts w:ascii="Arial" w:hAnsi="Arial" w:cs="Arial" w:hint="eastAsia"/>
                  <w:b/>
                  <w:bCs/>
                  <w:highlight w:val="cyan"/>
                </w:rPr>
                <w:t xml:space="preserve">Composition of </w:t>
              </w:r>
              <w:r w:rsidR="008452A4" w:rsidRPr="00B05503">
                <w:rPr>
                  <w:rFonts w:ascii="Arial" w:hAnsi="Arial" w:cs="Arial"/>
                  <w:b/>
                  <w:bCs/>
                  <w:highlight w:val="cyan"/>
                </w:rPr>
                <w:t>Membership</w:t>
              </w:r>
            </w:ins>
          </w:p>
          <w:p w14:paraId="5D88A72F" w14:textId="6620347D" w:rsidR="0A1DC3B8" w:rsidRPr="00B05503" w:rsidRDefault="0A1DC3B8" w:rsidP="1FBB2FB6">
            <w:pPr>
              <w:jc w:val="left"/>
              <w:rPr>
                <w:ins w:id="28" w:author="YAMASHITA AI" w:date="2023-10-13T11:12:00Z"/>
                <w:rFonts w:ascii="Arial" w:hAnsi="Arial" w:cs="Arial"/>
              </w:rPr>
            </w:pPr>
            <w:ins w:id="29" w:author="YAMASHITA AI" w:date="2023-10-13T11:12:00Z">
              <w:r w:rsidRPr="00B05503">
                <w:rPr>
                  <w:rFonts w:ascii="Arial" w:hAnsi="Arial" w:cs="Arial"/>
                </w:rPr>
                <w:t xml:space="preserve"> </w:t>
              </w:r>
              <w:r w:rsidR="5F1B91FE" w:rsidRPr="00B05503">
                <w:rPr>
                  <w:rFonts w:ascii="Arial" w:hAnsi="Arial" w:cs="Arial"/>
                </w:rPr>
                <w:t xml:space="preserve">IALA is comprised of Member States, Associate Members and Affiliate Members as </w:t>
              </w:r>
              <w:r w:rsidR="008452A4" w:rsidRPr="00B05503">
                <w:rPr>
                  <w:rFonts w:ascii="Arial" w:hAnsi="Arial" w:cs="Arial"/>
                  <w:highlight w:val="cyan"/>
                </w:rPr>
                <w:t>stipulated</w:t>
              </w:r>
              <w:r w:rsidR="008452A4" w:rsidRPr="00B05503">
                <w:rPr>
                  <w:rFonts w:ascii="Arial" w:hAnsi="Arial" w:cs="Arial"/>
                </w:rPr>
                <w:t xml:space="preserve"> </w:t>
              </w:r>
              <w:r w:rsidR="5F1B91FE" w:rsidRPr="00B05503">
                <w:rPr>
                  <w:rFonts w:ascii="Arial" w:hAnsi="Arial" w:cs="Arial"/>
                </w:rPr>
                <w:t xml:space="preserve">in Article </w:t>
              </w:r>
              <w:r w:rsidR="0B10E626" w:rsidRPr="00B05503">
                <w:rPr>
                  <w:rFonts w:ascii="Arial" w:hAnsi="Arial" w:cs="Arial"/>
                </w:rPr>
                <w:t>5.1</w:t>
              </w:r>
              <w:r w:rsidR="00911909" w:rsidRPr="00B05503">
                <w:rPr>
                  <w:rFonts w:ascii="Arial" w:hAnsi="Arial" w:cs="Arial"/>
                </w:rPr>
                <w:t xml:space="preserve"> of the Convention.</w:t>
              </w:r>
            </w:ins>
          </w:p>
          <w:p w14:paraId="6CCADA17" w14:textId="245902C6" w:rsidR="5F1B91FE" w:rsidRPr="00B05503" w:rsidRDefault="5F1B91FE" w:rsidP="1FBB2FB6">
            <w:pPr>
              <w:jc w:val="left"/>
              <w:rPr>
                <w:ins w:id="30" w:author="YAMASHITA AI" w:date="2023-10-13T11:12:00Z"/>
                <w:rFonts w:ascii="Arial" w:hAnsi="Arial" w:cs="Arial"/>
              </w:rPr>
            </w:pPr>
            <w:ins w:id="31" w:author="YAMASHITA AI" w:date="2023-10-13T11:12:00Z">
              <w:r w:rsidRPr="00B05503">
                <w:rPr>
                  <w:rFonts w:ascii="Arial" w:hAnsi="Arial" w:cs="Arial"/>
                </w:rPr>
                <w:t xml:space="preserve"> </w:t>
              </w:r>
            </w:ins>
          </w:p>
          <w:p w14:paraId="0CA7D587" w14:textId="6926493A" w:rsidR="00D70E0B" w:rsidRPr="00B05503" w:rsidRDefault="0032137F" w:rsidP="1FBB2FB6">
            <w:pPr>
              <w:jc w:val="left"/>
              <w:rPr>
                <w:rFonts w:ascii="Arial" w:hAnsi="Arial" w:cs="Arial"/>
                <w:b/>
                <w:bCs/>
              </w:rPr>
            </w:pPr>
            <w:ins w:id="32" w:author="YAMASHITA AI" w:date="2023-10-13T11:12:00Z">
              <w:r w:rsidRPr="00B05503">
                <w:rPr>
                  <w:rFonts w:ascii="Arial" w:hAnsi="Arial" w:cs="Arial"/>
                  <w:b/>
                  <w:bCs/>
                </w:rPr>
                <w:t>2-</w:t>
              </w:r>
              <w:r w:rsidR="5C5BB712" w:rsidRPr="00B05503">
                <w:rPr>
                  <w:rFonts w:ascii="Arial" w:hAnsi="Arial" w:cs="Arial"/>
                  <w:b/>
                  <w:bCs/>
                </w:rPr>
                <w:t>2</w:t>
              </w:r>
            </w:ins>
            <w:r w:rsidR="00D70E0B" w:rsidRPr="00B05503">
              <w:rPr>
                <w:rFonts w:ascii="Arial" w:hAnsi="Arial" w:cs="Arial"/>
                <w:b/>
                <w:bCs/>
              </w:rPr>
              <w:t xml:space="preserve"> Contact Point for Member States</w:t>
            </w:r>
          </w:p>
          <w:p w14:paraId="1DB74D46" w14:textId="3AEAAC45" w:rsidR="00D70E0B" w:rsidRPr="00B05503" w:rsidRDefault="00D70E0B" w:rsidP="00D70E0B">
            <w:pPr>
              <w:jc w:val="left"/>
              <w:rPr>
                <w:rFonts w:ascii="Arial" w:hAnsi="Arial" w:cs="Arial"/>
              </w:rPr>
            </w:pPr>
            <w:r w:rsidRPr="00B05503">
              <w:rPr>
                <w:rFonts w:ascii="Arial" w:hAnsi="Arial" w:cs="Arial"/>
              </w:rPr>
              <w:t xml:space="preserve">Member </w:t>
            </w:r>
            <w:del w:id="33" w:author="YAMASHITA AI" w:date="2023-10-13T11:12:00Z">
              <w:r w:rsidRPr="00D70E0B">
                <w:rPr>
                  <w:rFonts w:ascii="Arial" w:hAnsi="Arial" w:cs="Arial"/>
                </w:rPr>
                <w:delText>States shall</w:delText>
              </w:r>
            </w:del>
            <w:ins w:id="34" w:author="YAMASHITA AI" w:date="2023-10-13T11:12:00Z">
              <w:r w:rsidRPr="00B05503">
                <w:rPr>
                  <w:rFonts w:ascii="Arial" w:hAnsi="Arial" w:cs="Arial"/>
                </w:rPr>
                <w:t xml:space="preserve">State </w:t>
              </w:r>
              <w:r w:rsidR="00E35B32" w:rsidRPr="00B05503">
                <w:rPr>
                  <w:rFonts w:ascii="Arial" w:hAnsi="Arial" w:cs="Arial"/>
                  <w:highlight w:val="cyan"/>
                </w:rPr>
                <w:t>should</w:t>
              </w:r>
            </w:ins>
            <w:r w:rsidRPr="00B05503">
              <w:rPr>
                <w:rFonts w:ascii="Arial" w:hAnsi="Arial" w:cs="Arial"/>
              </w:rPr>
              <w:t xml:space="preserve"> designate a contact point, preferably from the national authority responsible for the regulation, provision, maintenance or operation of Marine Aids to Navigation.</w:t>
            </w:r>
          </w:p>
          <w:p w14:paraId="186B218B" w14:textId="77777777" w:rsidR="00E8547B" w:rsidRPr="00B05503" w:rsidRDefault="00E8547B" w:rsidP="1FBB2FB6">
            <w:pPr>
              <w:jc w:val="left"/>
              <w:rPr>
                <w:ins w:id="35" w:author="YAMASHITA AI" w:date="2023-10-13T11:12:00Z"/>
                <w:rFonts w:ascii="Arial" w:hAnsi="Arial" w:cs="Arial"/>
                <w:b/>
                <w:bCs/>
              </w:rPr>
            </w:pPr>
          </w:p>
          <w:p w14:paraId="1C1C36DF" w14:textId="38FC48D8" w:rsidR="00D70E0B" w:rsidRPr="00B05503" w:rsidRDefault="00924C53" w:rsidP="1FBB2FB6">
            <w:pPr>
              <w:jc w:val="left"/>
              <w:rPr>
                <w:rFonts w:ascii="Arial" w:hAnsi="Arial" w:cs="Arial"/>
                <w:b/>
                <w:bCs/>
              </w:rPr>
            </w:pPr>
            <w:r w:rsidRPr="00B05503">
              <w:rPr>
                <w:rFonts w:ascii="Arial" w:hAnsi="Arial" w:cs="Arial"/>
                <w:b/>
                <w:bCs/>
              </w:rPr>
              <w:t>2</w:t>
            </w:r>
            <w:del w:id="36" w:author="YAMASHITA AI" w:date="2023-10-13T11:12:00Z">
              <w:r w:rsidR="00D70E0B" w:rsidRPr="00BA2E4C">
                <w:rPr>
                  <w:rFonts w:ascii="Arial" w:hAnsi="Arial" w:cs="Arial"/>
                  <w:b/>
                </w:rPr>
                <w:delText>.</w:delText>
              </w:r>
            </w:del>
            <w:ins w:id="37" w:author="YAMASHITA AI" w:date="2023-10-13T11:12:00Z">
              <w:r w:rsidRPr="00B05503">
                <w:rPr>
                  <w:rFonts w:ascii="Arial" w:hAnsi="Arial" w:cs="Arial"/>
                  <w:b/>
                  <w:bCs/>
                </w:rPr>
                <w:t>-</w:t>
              </w:r>
              <w:r w:rsidR="1B5AABC4" w:rsidRPr="00B05503">
                <w:rPr>
                  <w:rFonts w:ascii="Arial" w:hAnsi="Arial" w:cs="Arial"/>
                  <w:b/>
                  <w:bCs/>
                </w:rPr>
                <w:t>3</w:t>
              </w:r>
            </w:ins>
            <w:r w:rsidR="00D70E0B" w:rsidRPr="00B05503">
              <w:rPr>
                <w:rFonts w:ascii="Arial" w:hAnsi="Arial" w:cs="Arial"/>
                <w:b/>
                <w:bCs/>
              </w:rPr>
              <w:t xml:space="preserve"> Application for Associate or Affiliate </w:t>
            </w:r>
            <w:del w:id="38" w:author="YAMASHITA AI" w:date="2023-10-13T11:12:00Z">
              <w:r w:rsidR="00D70E0B" w:rsidRPr="00BA2E4C">
                <w:rPr>
                  <w:rFonts w:ascii="Arial" w:hAnsi="Arial" w:cs="Arial"/>
                  <w:b/>
                </w:rPr>
                <w:delText>Membership</w:delText>
              </w:r>
            </w:del>
            <w:ins w:id="39" w:author="YAMASHITA AI" w:date="2023-10-13T11:12:00Z">
              <w:r w:rsidR="00B2299F" w:rsidRPr="00B05503">
                <w:rPr>
                  <w:rFonts w:ascii="Arial" w:hAnsi="Arial" w:cs="Arial"/>
                  <w:b/>
                  <w:bCs/>
                  <w:highlight w:val="cyan"/>
                </w:rPr>
                <w:t>m</w:t>
              </w:r>
              <w:r w:rsidR="00D70E0B" w:rsidRPr="00B05503">
                <w:rPr>
                  <w:rFonts w:ascii="Arial" w:hAnsi="Arial" w:cs="Arial"/>
                  <w:b/>
                  <w:bCs/>
                </w:rPr>
                <w:t>embership</w:t>
              </w:r>
            </w:ins>
          </w:p>
          <w:p w14:paraId="0171C495" w14:textId="77777777" w:rsidR="00D70E0B" w:rsidRPr="00B05503" w:rsidRDefault="00D70E0B" w:rsidP="002A36DF">
            <w:pPr>
              <w:ind w:firstLineChars="71" w:firstLine="170"/>
              <w:jc w:val="left"/>
              <w:rPr>
                <w:rFonts w:ascii="Arial" w:hAnsi="Arial" w:cs="Arial"/>
              </w:rPr>
            </w:pPr>
            <w:r w:rsidRPr="00B05503">
              <w:rPr>
                <w:rFonts w:ascii="Arial" w:hAnsi="Arial" w:cs="Arial"/>
              </w:rPr>
              <w:t xml:space="preserve">(a) Application to become </w:t>
            </w:r>
            <w:bookmarkStart w:id="40" w:name="_Hlk147179128"/>
            <w:r w:rsidRPr="00B05503">
              <w:rPr>
                <w:rFonts w:ascii="Arial" w:hAnsi="Arial" w:cs="Arial"/>
              </w:rPr>
              <w:t>an Associate Member or Affiliate Member</w:t>
            </w:r>
            <w:bookmarkEnd w:id="40"/>
            <w:r w:rsidRPr="00B05503">
              <w:rPr>
                <w:rFonts w:ascii="Arial" w:hAnsi="Arial" w:cs="Arial"/>
              </w:rPr>
              <w:t xml:space="preserve"> must be made in writing to the Secretariat and should be </w:t>
            </w:r>
            <w:r w:rsidRPr="00B05503">
              <w:rPr>
                <w:rFonts w:ascii="Arial" w:hAnsi="Arial" w:cs="Arial"/>
              </w:rPr>
              <w:lastRenderedPageBreak/>
              <w:t>accompanied by a completed membership application form.</w:t>
            </w:r>
          </w:p>
          <w:p w14:paraId="048F4B1E" w14:textId="41836062" w:rsidR="00D70E0B" w:rsidRPr="00B05503" w:rsidRDefault="00D70E0B" w:rsidP="002A36DF">
            <w:pPr>
              <w:ind w:firstLineChars="71" w:firstLine="170"/>
              <w:jc w:val="left"/>
              <w:rPr>
                <w:rFonts w:ascii="Arial" w:hAnsi="Arial" w:cs="Arial"/>
              </w:rPr>
            </w:pPr>
            <w:del w:id="41" w:author="YAMASHITA AI" w:date="2023-10-13T11:12:00Z">
              <w:r w:rsidRPr="00D70E0B">
                <w:rPr>
                  <w:rFonts w:ascii="Arial" w:hAnsi="Arial" w:cs="Arial"/>
                </w:rPr>
                <w:delText xml:space="preserve"> (</w:delText>
              </w:r>
            </w:del>
            <w:ins w:id="42" w:author="YAMASHITA AI" w:date="2023-10-13T11:12:00Z">
              <w:r w:rsidRPr="00B05503">
                <w:rPr>
                  <w:rFonts w:ascii="Arial" w:hAnsi="Arial" w:cs="Arial"/>
                </w:rPr>
                <w:t>(</w:t>
              </w:r>
            </w:ins>
            <w:r w:rsidRPr="00B05503">
              <w:rPr>
                <w:rFonts w:ascii="Arial" w:hAnsi="Arial" w:cs="Arial"/>
              </w:rPr>
              <w:t xml:space="preserve">b) The Secretariat will submit applications for </w:t>
            </w:r>
            <w:r w:rsidRPr="00E80C38">
              <w:rPr>
                <w:rFonts w:ascii="Arial" w:hAnsi="Arial" w:cs="Arial"/>
                <w:highlight w:val="cyan"/>
              </w:rPr>
              <w:t xml:space="preserve">Associate </w:t>
            </w:r>
            <w:r w:rsidRPr="002A36DF">
              <w:rPr>
                <w:rFonts w:ascii="Arial" w:hAnsi="Arial"/>
              </w:rPr>
              <w:t>membership</w:t>
            </w:r>
            <w:r w:rsidRPr="00997FE4">
              <w:rPr>
                <w:rFonts w:ascii="Arial" w:hAnsi="Arial" w:cs="Arial"/>
                <w:highlight w:val="cyan"/>
              </w:rPr>
              <w:t xml:space="preserve"> to the General Assembly</w:t>
            </w:r>
            <w:r w:rsidRPr="00B05503">
              <w:rPr>
                <w:rFonts w:ascii="Arial" w:hAnsi="Arial" w:cs="Arial"/>
              </w:rPr>
              <w:t xml:space="preserve"> and applications for Affiliate membership to the Council, for a decision.</w:t>
            </w:r>
          </w:p>
          <w:p w14:paraId="5A5EBE14" w14:textId="6815683D" w:rsidR="00D70E0B" w:rsidRPr="00B05503" w:rsidRDefault="00D70E0B" w:rsidP="002A36DF">
            <w:pPr>
              <w:ind w:firstLineChars="71" w:firstLine="170"/>
              <w:jc w:val="left"/>
              <w:rPr>
                <w:rFonts w:ascii="Arial" w:hAnsi="Arial" w:cs="Arial"/>
              </w:rPr>
            </w:pPr>
            <w:del w:id="43" w:author="YAMASHITA AI" w:date="2023-10-13T11:12:00Z">
              <w:r w:rsidRPr="00D70E0B">
                <w:rPr>
                  <w:rFonts w:ascii="Arial" w:hAnsi="Arial" w:cs="Arial"/>
                </w:rPr>
                <w:delText xml:space="preserve"> </w:delText>
              </w:r>
            </w:del>
            <w:r w:rsidRPr="00B05503">
              <w:rPr>
                <w:rFonts w:ascii="Arial" w:hAnsi="Arial" w:cs="Arial"/>
              </w:rPr>
              <w:t>(c) Membership</w:t>
            </w:r>
            <w:ins w:id="44" w:author="YAMASHITA AI" w:date="2023-10-13T11:12:00Z">
              <w:r w:rsidR="001B086A" w:rsidRPr="00B05503">
                <w:rPr>
                  <w:rFonts w:ascii="Arial" w:hAnsi="Arial" w:cs="Arial"/>
                </w:rPr>
                <w:t xml:space="preserve"> </w:t>
              </w:r>
              <w:r w:rsidR="001B086A" w:rsidRPr="00B05503">
                <w:rPr>
                  <w:rFonts w:ascii="Arial" w:hAnsi="Arial" w:cs="Arial"/>
                  <w:highlight w:val="cyan"/>
                </w:rPr>
                <w:t>of Associate Member or Affiliate Member</w:t>
              </w:r>
            </w:ins>
            <w:r w:rsidRPr="00B05503">
              <w:rPr>
                <w:rFonts w:ascii="Arial" w:hAnsi="Arial" w:cs="Arial"/>
              </w:rPr>
              <w:t xml:space="preserve"> will take effect as of the following 1 January if the decision is taken between 1 January and 30 June </w:t>
            </w:r>
            <w:ins w:id="45" w:author="YAMASHITA AI" w:date="2023-10-13T11:12:00Z">
              <w:r w:rsidR="00695F36" w:rsidRPr="00B05503">
                <w:rPr>
                  <w:rFonts w:ascii="Arial" w:hAnsi="Arial" w:cs="Arial"/>
                  <w:highlight w:val="cyan"/>
                </w:rPr>
                <w:t>in previous year</w:t>
              </w:r>
              <w:r w:rsidR="00695F36" w:rsidRPr="00B05503">
                <w:rPr>
                  <w:rFonts w:ascii="Arial" w:hAnsi="Arial" w:cs="Arial"/>
                </w:rPr>
                <w:t xml:space="preserve"> </w:t>
              </w:r>
            </w:ins>
            <w:r w:rsidRPr="00B05503">
              <w:rPr>
                <w:rFonts w:ascii="Arial" w:hAnsi="Arial" w:cs="Arial"/>
              </w:rPr>
              <w:t>and as of the following 1 July if the decision is taken between 1 July and 31 December</w:t>
            </w:r>
            <w:ins w:id="46" w:author="YAMASHITA AI" w:date="2023-10-13T11:12:00Z">
              <w:r w:rsidR="6F290BD9" w:rsidRPr="00B05503">
                <w:rPr>
                  <w:rFonts w:ascii="Arial" w:hAnsi="Arial" w:cs="Arial"/>
                </w:rPr>
                <w:t xml:space="preserve"> </w:t>
              </w:r>
              <w:r w:rsidR="00695F36" w:rsidRPr="00B05503">
                <w:rPr>
                  <w:rFonts w:ascii="Arial" w:hAnsi="Arial" w:cs="Arial"/>
                  <w:highlight w:val="cyan"/>
                </w:rPr>
                <w:t>in previous year</w:t>
              </w:r>
            </w:ins>
            <w:r w:rsidR="2184F665" w:rsidRPr="00B05503">
              <w:rPr>
                <w:rFonts w:ascii="Arial" w:hAnsi="Arial" w:cs="Arial"/>
              </w:rPr>
              <w:t>.</w:t>
            </w:r>
          </w:p>
          <w:p w14:paraId="184CE7CB" w14:textId="77777777" w:rsidR="00D70E0B" w:rsidRPr="00BA2E4C" w:rsidRDefault="00D70E0B" w:rsidP="00D70E0B">
            <w:pPr>
              <w:jc w:val="left"/>
              <w:rPr>
                <w:del w:id="47" w:author="YAMASHITA AI" w:date="2023-10-13T11:12:00Z"/>
                <w:rFonts w:ascii="Arial" w:hAnsi="Arial" w:cs="Arial"/>
                <w:b/>
              </w:rPr>
            </w:pPr>
            <w:del w:id="48" w:author="YAMASHITA AI" w:date="2023-10-13T11:12:00Z">
              <w:r w:rsidRPr="00997FE4">
                <w:rPr>
                  <w:rFonts w:ascii="Arial" w:hAnsi="Arial" w:cs="Arial"/>
                  <w:b/>
                  <w:highlight w:val="cyan"/>
                </w:rPr>
                <w:delText>3. Industrial Members</w:delText>
              </w:r>
            </w:del>
          </w:p>
          <w:p w14:paraId="59652558" w14:textId="77777777" w:rsidR="00D70E0B" w:rsidRPr="00D70E0B" w:rsidRDefault="00D70E0B" w:rsidP="00D70E0B">
            <w:pPr>
              <w:jc w:val="left"/>
              <w:rPr>
                <w:del w:id="49" w:author="YAMASHITA AI" w:date="2023-10-13T11:12:00Z"/>
                <w:rFonts w:ascii="Arial" w:hAnsi="Arial" w:cs="Arial"/>
              </w:rPr>
            </w:pPr>
            <w:del w:id="50" w:author="YAMASHITA AI" w:date="2023-10-13T11:12:00Z">
              <w:r w:rsidRPr="00A716CA">
                <w:rPr>
                  <w:rFonts w:ascii="Arial" w:hAnsi="Arial" w:cs="Arial"/>
                </w:rPr>
                <w:delText>Affiliate Members who are manufacturers or distributors of Marine Aids to Navigation equipment for sale, or organizations providing Marine Aids to Navigation services or technical advice under contract will be known as Industrial Members. Industrial Members are represented by the Industrial Members Group, in accordance with its Terms of Reference as approved by the General Assembly of Industrial Members. The Industrial Members Group is not considered to be a subsidiary body of the Organization.</w:delText>
              </w:r>
            </w:del>
          </w:p>
          <w:p w14:paraId="292676BE" w14:textId="77777777" w:rsidR="00A05075" w:rsidRPr="00B05503" w:rsidRDefault="00A05075" w:rsidP="00D70E0B">
            <w:pPr>
              <w:jc w:val="left"/>
              <w:rPr>
                <w:ins w:id="51" w:author="YAMASHITA AI" w:date="2023-10-13T11:12:00Z"/>
                <w:rFonts w:ascii="Arial" w:hAnsi="Arial" w:cs="Arial"/>
              </w:rPr>
            </w:pPr>
          </w:p>
          <w:p w14:paraId="08418037" w14:textId="68E76A20" w:rsidR="00D70E0B" w:rsidRPr="00B05503" w:rsidRDefault="00D70E0B" w:rsidP="00D70E0B">
            <w:pPr>
              <w:jc w:val="left"/>
              <w:rPr>
                <w:ins w:id="52" w:author="YAMASHITA AI" w:date="2023-10-13T11:12:00Z"/>
                <w:rFonts w:ascii="Arial" w:hAnsi="Arial" w:cs="Arial"/>
              </w:rPr>
            </w:pPr>
          </w:p>
          <w:p w14:paraId="31D9DC20" w14:textId="75644FEA" w:rsidR="00D70E0B" w:rsidRPr="00B05503" w:rsidRDefault="00D70E0B" w:rsidP="1FBB2FB6">
            <w:pPr>
              <w:jc w:val="left"/>
              <w:rPr>
                <w:ins w:id="53" w:author="YAMASHITA AI" w:date="2023-10-13T11:12:00Z"/>
                <w:rFonts w:ascii="Arial" w:hAnsi="Arial" w:cs="Arial"/>
                <w:highlight w:val="yellow"/>
              </w:rPr>
            </w:pPr>
          </w:p>
          <w:p w14:paraId="62C1F246" w14:textId="1A0E03F7" w:rsidR="1FBB2FB6" w:rsidRPr="00B05503" w:rsidRDefault="1FBB2FB6" w:rsidP="1FBB2FB6">
            <w:pPr>
              <w:jc w:val="left"/>
              <w:rPr>
                <w:ins w:id="54" w:author="YAMASHITA AI" w:date="2023-10-13T11:12:00Z"/>
                <w:rFonts w:ascii="Arial" w:hAnsi="Arial" w:cs="Arial"/>
                <w:b/>
                <w:bCs/>
              </w:rPr>
            </w:pPr>
          </w:p>
          <w:p w14:paraId="6762DEF0" w14:textId="77777777" w:rsidR="004138EC" w:rsidRPr="00B05503" w:rsidRDefault="004138EC" w:rsidP="1FBB2FB6">
            <w:pPr>
              <w:jc w:val="left"/>
              <w:rPr>
                <w:ins w:id="55" w:author="YAMASHITA AI" w:date="2023-10-13T11:12:00Z"/>
                <w:rFonts w:ascii="Arial" w:hAnsi="Arial" w:cs="Arial"/>
                <w:b/>
                <w:bCs/>
              </w:rPr>
            </w:pPr>
          </w:p>
          <w:p w14:paraId="3781C03C" w14:textId="18568F91" w:rsidR="00D70E0B" w:rsidRPr="00B05503" w:rsidRDefault="004201B0" w:rsidP="00D70E0B">
            <w:pPr>
              <w:jc w:val="left"/>
              <w:rPr>
                <w:rFonts w:ascii="Arial" w:hAnsi="Arial" w:cs="Arial"/>
                <w:b/>
              </w:rPr>
            </w:pPr>
            <w:ins w:id="56" w:author="YAMASHITA AI" w:date="2023-10-13T11:12:00Z">
              <w:r w:rsidRPr="00B05503">
                <w:rPr>
                  <w:rFonts w:ascii="Arial" w:hAnsi="Arial" w:cs="Arial"/>
                  <w:b/>
                </w:rPr>
                <w:t>2-</w:t>
              </w:r>
            </w:ins>
            <w:r w:rsidR="00D70E0B" w:rsidRPr="00B05503">
              <w:rPr>
                <w:rFonts w:ascii="Arial" w:hAnsi="Arial" w:cs="Arial"/>
                <w:b/>
              </w:rPr>
              <w:t>4</w:t>
            </w:r>
            <w:del w:id="57" w:author="YAMASHITA AI" w:date="2023-10-13T11:12:00Z">
              <w:r w:rsidR="00D70E0B" w:rsidRPr="00BA2E4C">
                <w:rPr>
                  <w:rFonts w:ascii="Arial" w:hAnsi="Arial" w:cs="Arial"/>
                  <w:b/>
                </w:rPr>
                <w:delText>.</w:delText>
              </w:r>
            </w:del>
            <w:r w:rsidR="00D70E0B" w:rsidRPr="00B05503">
              <w:rPr>
                <w:rFonts w:ascii="Arial" w:hAnsi="Arial" w:cs="Arial"/>
                <w:b/>
              </w:rPr>
              <w:t xml:space="preserve"> Fees</w:t>
            </w:r>
          </w:p>
          <w:p w14:paraId="07B881D6" w14:textId="5DFF21CF" w:rsidR="00D70E0B" w:rsidRPr="00B05503" w:rsidRDefault="00D70E0B" w:rsidP="00D70E0B">
            <w:pPr>
              <w:jc w:val="left"/>
              <w:rPr>
                <w:rFonts w:ascii="Arial" w:hAnsi="Arial" w:cs="Arial"/>
              </w:rPr>
            </w:pPr>
            <w:r w:rsidRPr="00B05503">
              <w:rPr>
                <w:rFonts w:ascii="Arial" w:hAnsi="Arial" w:cs="Arial"/>
              </w:rPr>
              <w:t xml:space="preserve"> (a) Fees may be determined as different amounts for Associate </w:t>
            </w:r>
            <w:r w:rsidRPr="00B05503">
              <w:rPr>
                <w:rFonts w:ascii="Arial" w:hAnsi="Arial" w:cs="Arial"/>
              </w:rPr>
              <w:lastRenderedPageBreak/>
              <w:t>Members</w:t>
            </w:r>
            <w:del w:id="58" w:author="YAMASHITA AI" w:date="2023-10-13T11:12:00Z">
              <w:r w:rsidRPr="00D70E0B">
                <w:rPr>
                  <w:rFonts w:ascii="Arial" w:hAnsi="Arial" w:cs="Arial"/>
                </w:rPr>
                <w:delText>, Industrial Members</w:delText>
              </w:r>
            </w:del>
            <w:r w:rsidR="00591B8B" w:rsidRPr="00B05503">
              <w:rPr>
                <w:rFonts w:ascii="Arial" w:hAnsi="Arial" w:cs="Arial"/>
              </w:rPr>
              <w:t xml:space="preserve"> </w:t>
            </w:r>
            <w:r w:rsidR="00591B8B" w:rsidRPr="002A36DF">
              <w:rPr>
                <w:rFonts w:ascii="Arial" w:hAnsi="Arial"/>
                <w:highlight w:val="cyan"/>
              </w:rPr>
              <w:t>and</w:t>
            </w:r>
            <w:r w:rsidRPr="00B05503">
              <w:rPr>
                <w:rFonts w:ascii="Arial" w:hAnsi="Arial" w:cs="Arial"/>
              </w:rPr>
              <w:t xml:space="preserve"> </w:t>
            </w:r>
            <w:del w:id="59" w:author="YAMASHITA AI" w:date="2023-10-13T11:12:00Z">
              <w:r w:rsidRPr="00D70E0B">
                <w:rPr>
                  <w:rFonts w:ascii="Arial" w:hAnsi="Arial" w:cs="Arial"/>
                </w:rPr>
                <w:delText xml:space="preserve">other </w:delText>
              </w:r>
            </w:del>
            <w:r w:rsidRPr="00997FE4">
              <w:rPr>
                <w:rFonts w:ascii="Arial" w:hAnsi="Arial"/>
                <w:highlight w:val="cyan"/>
                <w:shd w:val="clear" w:color="auto" w:fill="E6E6E6"/>
              </w:rPr>
              <w:t>Affiliate Members</w:t>
            </w:r>
            <w:ins w:id="60" w:author="YAMASHITA AI" w:date="2023-10-13T11:12:00Z">
              <w:r w:rsidR="00591B8B" w:rsidRPr="00997FE4">
                <w:rPr>
                  <w:rFonts w:ascii="Arial" w:hAnsi="Arial" w:cs="Arial"/>
                  <w:highlight w:val="cyan"/>
                  <w:shd w:val="clear" w:color="auto" w:fill="E6E6E6"/>
                </w:rPr>
                <w:t>,</w:t>
              </w:r>
            </w:ins>
            <w:r w:rsidRPr="00997FE4">
              <w:rPr>
                <w:rFonts w:ascii="Arial" w:hAnsi="Arial" w:cs="Arial"/>
                <w:highlight w:val="cyan"/>
              </w:rPr>
              <w:t xml:space="preserve"> but </w:t>
            </w:r>
            <w:del w:id="61" w:author="YAMASHITA AI" w:date="2023-10-13T11:12:00Z">
              <w:r w:rsidRPr="00997FE4">
                <w:rPr>
                  <w:rFonts w:ascii="Arial" w:hAnsi="Arial" w:cs="Arial"/>
                  <w:highlight w:val="cyan"/>
                </w:rPr>
                <w:delText>shall</w:delText>
              </w:r>
            </w:del>
            <w:ins w:id="62" w:author="YAMASHITA AI" w:date="2023-10-13T11:12:00Z">
              <w:r w:rsidR="00FB7491" w:rsidRPr="00997FE4">
                <w:rPr>
                  <w:rFonts w:ascii="Arial" w:hAnsi="Arial" w:cs="Arial"/>
                  <w:highlight w:val="cyan"/>
                </w:rPr>
                <w:t>will</w:t>
              </w:r>
            </w:ins>
            <w:r w:rsidRPr="00997FE4">
              <w:rPr>
                <w:rFonts w:ascii="Arial" w:hAnsi="Arial" w:cs="Arial"/>
                <w:highlight w:val="cyan"/>
              </w:rPr>
              <w:t xml:space="preserve"> be the same within each membership category.</w:t>
            </w:r>
          </w:p>
          <w:p w14:paraId="4C599F85" w14:textId="45F40FBA" w:rsidR="00D70E0B" w:rsidRPr="00B05503" w:rsidRDefault="00D70E0B" w:rsidP="00D70E0B">
            <w:pPr>
              <w:jc w:val="left"/>
              <w:rPr>
                <w:rFonts w:ascii="Arial" w:hAnsi="Arial" w:cs="Arial"/>
              </w:rPr>
            </w:pPr>
            <w:r w:rsidRPr="00B05503">
              <w:rPr>
                <w:rFonts w:ascii="Arial" w:hAnsi="Arial" w:cs="Arial"/>
              </w:rPr>
              <w:t xml:space="preserve"> (b) Associate Members and Affiliate Members who fail to pay fees by the due date may be subject to suspension of membership rights and benefits in </w:t>
            </w:r>
            <w:del w:id="63" w:author="YAMASHITA AI" w:date="2023-10-13T11:12:00Z">
              <w:r w:rsidRPr="00D70E0B">
                <w:rPr>
                  <w:rFonts w:ascii="Arial" w:hAnsi="Arial" w:cs="Arial"/>
                </w:rPr>
                <w:delText>accordance</w:delText>
              </w:r>
            </w:del>
            <w:ins w:id="64" w:author="YAMASHITA AI" w:date="2023-10-13T11:12:00Z">
              <w:r w:rsidR="00C70767" w:rsidRPr="00B05503">
                <w:rPr>
                  <w:rFonts w:ascii="Arial" w:hAnsi="Arial" w:cs="Arial"/>
                  <w:highlight w:val="cyan"/>
                </w:rPr>
                <w:t>line</w:t>
              </w:r>
            </w:ins>
            <w:r w:rsidR="00C70767" w:rsidRPr="002A36DF">
              <w:rPr>
                <w:rFonts w:ascii="Arial" w:hAnsi="Arial"/>
                <w:highlight w:val="cyan"/>
              </w:rPr>
              <w:t xml:space="preserve"> </w:t>
            </w:r>
            <w:r w:rsidRPr="00B05503">
              <w:rPr>
                <w:rFonts w:ascii="Arial" w:hAnsi="Arial" w:cs="Arial"/>
              </w:rPr>
              <w:t xml:space="preserve">with </w:t>
            </w:r>
            <w:del w:id="65" w:author="YAMASHITA AI" w:date="2023-10-13T11:12:00Z">
              <w:r w:rsidRPr="00D70E0B">
                <w:rPr>
                  <w:rFonts w:ascii="Arial" w:hAnsi="Arial" w:cs="Arial"/>
                </w:rPr>
                <w:delText>Article</w:delText>
              </w:r>
            </w:del>
            <w:ins w:id="66" w:author="YAMASHITA AI" w:date="2023-10-13T11:12:00Z">
              <w:r w:rsidR="00E03F89" w:rsidRPr="00B05503">
                <w:rPr>
                  <w:rFonts w:ascii="Arial" w:hAnsi="Arial" w:cs="Arial"/>
                  <w:highlight w:val="cyan"/>
                </w:rPr>
                <w:t>Item</w:t>
              </w:r>
            </w:ins>
            <w:r w:rsidRPr="00B05503">
              <w:rPr>
                <w:rFonts w:ascii="Arial" w:hAnsi="Arial" w:cs="Arial"/>
              </w:rPr>
              <w:t xml:space="preserve"> 2.5.</w:t>
            </w:r>
          </w:p>
          <w:p w14:paraId="1C79CC3E" w14:textId="77777777" w:rsidR="00CE29BB" w:rsidRPr="00B05503" w:rsidRDefault="00CE29BB" w:rsidP="1FBB2FB6">
            <w:pPr>
              <w:jc w:val="left"/>
              <w:rPr>
                <w:ins w:id="67" w:author="YAMASHITA AI" w:date="2023-10-13T11:12:00Z"/>
                <w:rFonts w:ascii="Arial" w:hAnsi="Arial" w:cs="Arial"/>
                <w:b/>
                <w:bCs/>
              </w:rPr>
            </w:pPr>
          </w:p>
          <w:p w14:paraId="2FDFB70A" w14:textId="77777777" w:rsidR="004138EC" w:rsidRPr="00B05503" w:rsidRDefault="004138EC" w:rsidP="1FBB2FB6">
            <w:pPr>
              <w:jc w:val="left"/>
              <w:rPr>
                <w:ins w:id="68" w:author="YAMASHITA AI" w:date="2023-10-13T11:12:00Z"/>
                <w:rFonts w:ascii="Arial" w:hAnsi="Arial" w:cs="Arial"/>
                <w:b/>
                <w:bCs/>
              </w:rPr>
            </w:pPr>
          </w:p>
          <w:p w14:paraId="254994AC" w14:textId="4F643D16" w:rsidR="00D70E0B" w:rsidRPr="00B05503" w:rsidRDefault="004201B0" w:rsidP="00D70E0B">
            <w:pPr>
              <w:jc w:val="left"/>
              <w:rPr>
                <w:rFonts w:ascii="Arial" w:hAnsi="Arial" w:cs="Arial"/>
                <w:b/>
              </w:rPr>
            </w:pPr>
            <w:ins w:id="69" w:author="YAMASHITA AI" w:date="2023-10-13T11:12:00Z">
              <w:r w:rsidRPr="00B05503">
                <w:rPr>
                  <w:rFonts w:ascii="Arial" w:hAnsi="Arial" w:cs="Arial"/>
                  <w:b/>
                </w:rPr>
                <w:t>2-</w:t>
              </w:r>
            </w:ins>
            <w:r w:rsidR="00D70E0B" w:rsidRPr="00B05503">
              <w:rPr>
                <w:rFonts w:ascii="Arial" w:hAnsi="Arial" w:cs="Arial"/>
                <w:b/>
              </w:rPr>
              <w:t>5</w:t>
            </w:r>
            <w:del w:id="70" w:author="YAMASHITA AI" w:date="2023-10-13T11:12:00Z">
              <w:r w:rsidR="00D70E0B" w:rsidRPr="00BA2E4C">
                <w:rPr>
                  <w:rFonts w:ascii="Arial" w:hAnsi="Arial" w:cs="Arial"/>
                  <w:b/>
                </w:rPr>
                <w:delText>.</w:delText>
              </w:r>
            </w:del>
            <w:r w:rsidR="00D70E0B" w:rsidRPr="00B05503">
              <w:rPr>
                <w:rFonts w:ascii="Arial" w:hAnsi="Arial" w:cs="Arial"/>
                <w:b/>
              </w:rPr>
              <w:t xml:space="preserve"> Suspension and Reinstatement of Associate and Affiliate </w:t>
            </w:r>
            <w:del w:id="71" w:author="YAMASHITA AI" w:date="2023-10-13T11:12:00Z">
              <w:r w:rsidR="00D70E0B" w:rsidRPr="00BA2E4C">
                <w:rPr>
                  <w:rFonts w:ascii="Arial" w:hAnsi="Arial" w:cs="Arial"/>
                  <w:b/>
                </w:rPr>
                <w:delText>Membership</w:delText>
              </w:r>
            </w:del>
            <w:ins w:id="72" w:author="YAMASHITA AI" w:date="2023-10-13T11:12:00Z">
              <w:r w:rsidR="00754126" w:rsidRPr="00B05503">
                <w:rPr>
                  <w:rFonts w:ascii="Arial" w:hAnsi="Arial" w:cs="Arial" w:hint="eastAsia"/>
                  <w:b/>
                  <w:highlight w:val="cyan"/>
                </w:rPr>
                <w:t>m</w:t>
              </w:r>
              <w:r w:rsidR="00D70E0B" w:rsidRPr="00B05503">
                <w:rPr>
                  <w:rFonts w:ascii="Arial" w:hAnsi="Arial" w:cs="Arial"/>
                  <w:b/>
                </w:rPr>
                <w:t>embership</w:t>
              </w:r>
            </w:ins>
          </w:p>
          <w:p w14:paraId="61173D26" w14:textId="77777777" w:rsidR="00D70E0B" w:rsidRPr="00D70E0B" w:rsidRDefault="00D70E0B" w:rsidP="00D70E0B">
            <w:pPr>
              <w:jc w:val="left"/>
              <w:rPr>
                <w:del w:id="73" w:author="YAMASHITA AI" w:date="2023-10-13T11:12:00Z"/>
                <w:rFonts w:ascii="Arial" w:hAnsi="Arial" w:cs="Arial"/>
              </w:rPr>
            </w:pPr>
            <w:r w:rsidRPr="00B05503">
              <w:rPr>
                <w:rFonts w:ascii="Arial" w:hAnsi="Arial" w:cs="Arial"/>
              </w:rPr>
              <w:t>(</w:t>
            </w:r>
            <w:r w:rsidR="00FE0D13" w:rsidRPr="00B05503">
              <w:rPr>
                <w:rFonts w:ascii="Arial" w:hAnsi="Arial" w:cs="Arial"/>
              </w:rPr>
              <w:t>a</w:t>
            </w:r>
            <w:r w:rsidRPr="00B05503">
              <w:rPr>
                <w:rFonts w:ascii="Arial" w:hAnsi="Arial" w:cs="Arial"/>
              </w:rPr>
              <w:t xml:space="preserve">) The </w:t>
            </w:r>
            <w:del w:id="74" w:author="YAMASHITA AI" w:date="2023-10-13T11:12:00Z">
              <w:r w:rsidRPr="00D70E0B">
                <w:rPr>
                  <w:rFonts w:ascii="Arial" w:hAnsi="Arial" w:cs="Arial"/>
                </w:rPr>
                <w:delText>Council</w:delText>
              </w:r>
            </w:del>
            <w:ins w:id="75" w:author="YAMASHITA AI" w:date="2023-10-13T11:12:00Z">
              <w:r w:rsidRPr="00B05503">
                <w:rPr>
                  <w:rFonts w:ascii="Arial" w:hAnsi="Arial" w:cs="Arial"/>
                </w:rPr>
                <w:t>General Assembly</w:t>
              </w:r>
            </w:ins>
            <w:r w:rsidRPr="00B05503">
              <w:rPr>
                <w:rFonts w:ascii="Arial" w:hAnsi="Arial" w:cs="Arial"/>
              </w:rPr>
              <w:t xml:space="preserve"> may </w:t>
            </w:r>
            <w:r w:rsidRPr="00997FE4">
              <w:rPr>
                <w:rFonts w:ascii="Arial" w:hAnsi="Arial"/>
                <w:highlight w:val="cyan"/>
                <w:shd w:val="clear" w:color="auto" w:fill="E6E6E6"/>
              </w:rPr>
              <w:t xml:space="preserve">suspend an Associate </w:t>
            </w:r>
            <w:del w:id="76" w:author="YAMASHITA AI" w:date="2023-10-13T11:12:00Z">
              <w:r w:rsidRPr="00D70E0B">
                <w:rPr>
                  <w:rFonts w:ascii="Arial" w:hAnsi="Arial" w:cs="Arial"/>
                </w:rPr>
                <w:delText xml:space="preserve">or Affiliate </w:delText>
              </w:r>
            </w:del>
            <w:r w:rsidRPr="004162CA">
              <w:rPr>
                <w:rFonts w:ascii="Arial" w:hAnsi="Arial"/>
                <w:highlight w:val="cyan"/>
                <w:shd w:val="clear" w:color="auto" w:fill="E6E6E6"/>
              </w:rPr>
              <w:t>membership</w:t>
            </w:r>
            <w:r w:rsidRPr="00B05503">
              <w:rPr>
                <w:rFonts w:ascii="Arial" w:hAnsi="Arial" w:cs="Arial"/>
              </w:rPr>
              <w:t xml:space="preserve"> </w:t>
            </w:r>
            <w:r w:rsidR="0006164B" w:rsidRPr="00BF17DD">
              <w:rPr>
                <w:rFonts w:ascii="Arial" w:hAnsi="Arial"/>
                <w:highlight w:val="cyan"/>
              </w:rPr>
              <w:t>for non</w:t>
            </w:r>
            <w:del w:id="77" w:author="YAMASHITA AI" w:date="2023-10-13T11:12:00Z">
              <w:r w:rsidRPr="00D70E0B">
                <w:rPr>
                  <w:rFonts w:cs="ＭＳ ゴシック" w:hint="eastAsia"/>
                </w:rPr>
                <w:delText>‐</w:delText>
              </w:r>
            </w:del>
            <w:ins w:id="78" w:author="YAMASHITA AI" w:date="2023-10-13T11:12:00Z">
              <w:r w:rsidR="0006164B" w:rsidRPr="00B05503">
                <w:rPr>
                  <w:rFonts w:ascii="Arial" w:hAnsi="Arial" w:cs="Arial"/>
                  <w:highlight w:val="cyan"/>
                </w:rPr>
                <w:t>-</w:t>
              </w:r>
            </w:ins>
            <w:r w:rsidR="0006164B" w:rsidRPr="00BF17DD">
              <w:rPr>
                <w:rFonts w:ascii="Arial" w:hAnsi="Arial"/>
                <w:highlight w:val="cyan"/>
              </w:rPr>
              <w:t xml:space="preserve">payment of </w:t>
            </w:r>
            <w:r w:rsidR="00A1450C" w:rsidRPr="00BF17DD">
              <w:rPr>
                <w:rFonts w:ascii="Arial" w:hAnsi="Arial"/>
                <w:highlight w:val="cyan"/>
              </w:rPr>
              <w:t>fees</w:t>
            </w:r>
            <w:r w:rsidR="0006164B" w:rsidRPr="00BF17DD">
              <w:rPr>
                <w:rFonts w:ascii="Arial" w:hAnsi="Arial"/>
                <w:highlight w:val="cyan"/>
              </w:rPr>
              <w:t xml:space="preserve"> according to the escalation procedure established in the Financial Regulations</w:t>
            </w:r>
            <w:del w:id="79" w:author="YAMASHITA AI" w:date="2023-10-13T11:12:00Z">
              <w:r w:rsidRPr="00D70E0B">
                <w:rPr>
                  <w:rFonts w:ascii="Arial" w:hAnsi="Arial" w:cs="Arial"/>
                </w:rPr>
                <w:delText>.</w:delText>
              </w:r>
            </w:del>
          </w:p>
          <w:p w14:paraId="3815DF65" w14:textId="5391D77C" w:rsidR="00D70E0B" w:rsidRPr="00B05503" w:rsidRDefault="00D70E0B" w:rsidP="00D70E0B">
            <w:pPr>
              <w:jc w:val="left"/>
              <w:rPr>
                <w:rFonts w:ascii="Arial" w:hAnsi="Arial" w:cs="Arial"/>
              </w:rPr>
            </w:pPr>
            <w:del w:id="80" w:author="YAMASHITA AI" w:date="2023-10-13T11:12:00Z">
              <w:r w:rsidRPr="00D70E0B">
                <w:rPr>
                  <w:rFonts w:ascii="Arial" w:hAnsi="Arial" w:cs="Arial"/>
                </w:rPr>
                <w:delText xml:space="preserve">(b) The General Assembly may suspend an Associate membership and the Council may suspend an Affiliate membership </w:delText>
              </w:r>
            </w:del>
            <w:ins w:id="81" w:author="YAMASHITA AI" w:date="2023-10-13T11:12:00Z">
              <w:r w:rsidR="00C96293" w:rsidRPr="00B05503">
                <w:rPr>
                  <w:rFonts w:ascii="Arial" w:hAnsi="Arial" w:cs="Arial"/>
                  <w:highlight w:val="cyan"/>
                </w:rPr>
                <w:t xml:space="preserve"> </w:t>
              </w:r>
              <w:r w:rsidRPr="00B05503">
                <w:rPr>
                  <w:rFonts w:ascii="Arial" w:hAnsi="Arial" w:cs="Arial"/>
                  <w:highlight w:val="cyan"/>
                </w:rPr>
                <w:t xml:space="preserve">and </w:t>
              </w:r>
            </w:ins>
            <w:r w:rsidRPr="00B05503">
              <w:rPr>
                <w:rFonts w:ascii="Arial" w:hAnsi="Arial" w:cs="Arial"/>
              </w:rPr>
              <w:t>for any justifiable cause in the best interest of the Organization.</w:t>
            </w:r>
          </w:p>
          <w:p w14:paraId="501FED6E" w14:textId="622FFC89" w:rsidR="0096159D" w:rsidRPr="00B05503" w:rsidRDefault="0096159D" w:rsidP="00D70E0B">
            <w:pPr>
              <w:jc w:val="left"/>
              <w:rPr>
                <w:ins w:id="82" w:author="YAMASHITA AI" w:date="2023-10-13T11:12:00Z"/>
                <w:rFonts w:ascii="Arial" w:hAnsi="Arial" w:cs="Arial"/>
              </w:rPr>
            </w:pPr>
            <w:ins w:id="83" w:author="YAMASHITA AI" w:date="2023-10-13T11:12:00Z">
              <w:r w:rsidRPr="00B05503">
                <w:rPr>
                  <w:rFonts w:ascii="Arial" w:hAnsi="Arial" w:cs="Arial"/>
                </w:rPr>
                <w:t xml:space="preserve">(b) The Council may suspend an Affiliate membership for non-payment of fees according to the escalation procedure established in the Financial Regulations </w:t>
              </w:r>
              <w:r w:rsidRPr="00B05503">
                <w:rPr>
                  <w:rFonts w:ascii="Arial" w:hAnsi="Arial" w:cs="Arial"/>
                  <w:highlight w:val="cyan"/>
                </w:rPr>
                <w:t>and for any justifiable cause in the best interest of the Organization</w:t>
              </w:r>
              <w:r w:rsidRPr="00B05503">
                <w:rPr>
                  <w:rFonts w:ascii="Arial" w:hAnsi="Arial" w:cs="Arial"/>
                </w:rPr>
                <w:t>.</w:t>
              </w:r>
            </w:ins>
          </w:p>
          <w:p w14:paraId="3A27FD22" w14:textId="7638BFEC" w:rsidR="00D70E0B" w:rsidRPr="00B05503" w:rsidRDefault="00D70E0B" w:rsidP="00D70E0B">
            <w:pPr>
              <w:jc w:val="left"/>
              <w:rPr>
                <w:rFonts w:ascii="Arial" w:hAnsi="Arial" w:cs="Arial"/>
              </w:rPr>
            </w:pPr>
            <w:r w:rsidRPr="00B05503">
              <w:rPr>
                <w:rFonts w:ascii="Arial" w:hAnsi="Arial" w:cs="Arial"/>
              </w:rPr>
              <w:t>(c)</w:t>
            </w:r>
            <w:bookmarkStart w:id="84" w:name="_Hlk147418653"/>
            <w:r w:rsidRPr="00B05503">
              <w:rPr>
                <w:rFonts w:ascii="Arial" w:hAnsi="Arial" w:cs="Arial"/>
              </w:rPr>
              <w:t xml:space="preserve"> The Secretary-General </w:t>
            </w:r>
            <w:del w:id="85" w:author="YAMASHITA AI" w:date="2023-10-13T11:12:00Z">
              <w:r w:rsidRPr="00D70E0B">
                <w:rPr>
                  <w:rFonts w:ascii="Arial" w:hAnsi="Arial" w:cs="Arial"/>
                </w:rPr>
                <w:delText>reinstates</w:delText>
              </w:r>
            </w:del>
            <w:ins w:id="86" w:author="YAMASHITA AI" w:date="2023-10-13T11:12:00Z">
              <w:r w:rsidR="006D4734" w:rsidRPr="00B05503">
                <w:rPr>
                  <w:rFonts w:ascii="Arial" w:hAnsi="Arial" w:cs="Arial"/>
                  <w:highlight w:val="cyan"/>
                </w:rPr>
                <w:t>should advi</w:t>
              </w:r>
              <w:r w:rsidR="00C96293" w:rsidRPr="00B05503">
                <w:rPr>
                  <w:rFonts w:ascii="Arial" w:hAnsi="Arial" w:cs="Arial"/>
                  <w:highlight w:val="green"/>
                </w:rPr>
                <w:t>s</w:t>
              </w:r>
              <w:r w:rsidR="006D4734" w:rsidRPr="00B05503">
                <w:rPr>
                  <w:rFonts w:ascii="Arial" w:hAnsi="Arial" w:cs="Arial"/>
                  <w:highlight w:val="cyan"/>
                </w:rPr>
                <w:t xml:space="preserve">e the </w:t>
              </w:r>
              <w:r w:rsidR="00FE0D13" w:rsidRPr="00B05503">
                <w:rPr>
                  <w:rFonts w:ascii="Arial" w:hAnsi="Arial" w:cs="Arial"/>
                  <w:highlight w:val="cyan"/>
                </w:rPr>
                <w:t xml:space="preserve">General </w:t>
              </w:r>
              <w:r w:rsidR="00ED233D" w:rsidRPr="00B05503">
                <w:rPr>
                  <w:rFonts w:ascii="Arial" w:hAnsi="Arial" w:cs="Arial"/>
                  <w:highlight w:val="cyan"/>
                </w:rPr>
                <w:t xml:space="preserve">Assembly </w:t>
              </w:r>
              <w:r w:rsidR="006D4734" w:rsidRPr="00B05503">
                <w:rPr>
                  <w:rFonts w:ascii="Arial" w:hAnsi="Arial" w:cs="Arial"/>
                  <w:highlight w:val="cyan"/>
                </w:rPr>
                <w:t xml:space="preserve">to </w:t>
              </w:r>
              <w:r w:rsidRPr="00B05503">
                <w:rPr>
                  <w:rFonts w:ascii="Arial" w:hAnsi="Arial" w:cs="Arial"/>
                  <w:highlight w:val="cyan"/>
                </w:rPr>
                <w:t>reinstate</w:t>
              </w:r>
            </w:ins>
            <w:r w:rsidRPr="00B05503">
              <w:rPr>
                <w:rFonts w:ascii="Arial" w:hAnsi="Arial" w:cs="Arial"/>
              </w:rPr>
              <w:t xml:space="preserve"> an Associate </w:t>
            </w:r>
            <w:del w:id="87" w:author="YAMASHITA AI" w:date="2023-10-13T11:12:00Z">
              <w:r w:rsidRPr="00D70E0B">
                <w:rPr>
                  <w:rFonts w:ascii="Arial" w:hAnsi="Arial" w:cs="Arial"/>
                </w:rPr>
                <w:delText xml:space="preserve">or Affiliate </w:delText>
              </w:r>
            </w:del>
            <w:r w:rsidRPr="00B05503">
              <w:rPr>
                <w:rFonts w:ascii="Arial" w:hAnsi="Arial" w:cs="Arial"/>
              </w:rPr>
              <w:t xml:space="preserve">membership suspended under </w:t>
            </w:r>
            <w:bookmarkEnd w:id="84"/>
            <w:del w:id="88" w:author="YAMASHITA AI" w:date="2023-10-13T11:12:00Z">
              <w:r w:rsidRPr="00D70E0B">
                <w:rPr>
                  <w:rFonts w:ascii="Arial" w:hAnsi="Arial" w:cs="Arial"/>
                </w:rPr>
                <w:delText>Article</w:delText>
              </w:r>
            </w:del>
            <w:ins w:id="89" w:author="YAMASHITA AI" w:date="2023-10-13T11:12:00Z">
              <w:r w:rsidR="00E03F89" w:rsidRPr="00B05503">
                <w:rPr>
                  <w:rFonts w:ascii="Arial" w:hAnsi="Arial" w:cs="Arial"/>
                  <w:highlight w:val="cyan"/>
                </w:rPr>
                <w:t>Item</w:t>
              </w:r>
            </w:ins>
            <w:r w:rsidRPr="00B05503">
              <w:rPr>
                <w:rFonts w:ascii="Arial" w:hAnsi="Arial" w:cs="Arial"/>
              </w:rPr>
              <w:t xml:space="preserve"> 2.5 (a) when the Associate Member </w:t>
            </w:r>
            <w:del w:id="90" w:author="YAMASHITA AI" w:date="2023-10-13T11:12:00Z">
              <w:r w:rsidRPr="00D70E0B">
                <w:rPr>
                  <w:rFonts w:ascii="Arial" w:hAnsi="Arial" w:cs="Arial"/>
                </w:rPr>
                <w:delText xml:space="preserve">or Affiliate Member </w:delText>
              </w:r>
            </w:del>
            <w:r w:rsidRPr="00B05503">
              <w:rPr>
                <w:rFonts w:ascii="Arial" w:hAnsi="Arial" w:cs="Arial"/>
              </w:rPr>
              <w:t>has paid advised arrears of fees</w:t>
            </w:r>
            <w:del w:id="91" w:author="YAMASHITA AI" w:date="2023-10-13T11:12:00Z">
              <w:r w:rsidRPr="00D70E0B">
                <w:rPr>
                  <w:rFonts w:ascii="Arial" w:hAnsi="Arial" w:cs="Arial"/>
                </w:rPr>
                <w:delText>.</w:delText>
              </w:r>
            </w:del>
            <w:ins w:id="92" w:author="YAMASHITA AI" w:date="2023-10-13T11:12:00Z">
              <w:r w:rsidR="00ED233D" w:rsidRPr="00B05503">
                <w:rPr>
                  <w:rFonts w:ascii="Arial" w:hAnsi="Arial" w:cs="Arial"/>
                </w:rPr>
                <w:t xml:space="preserve"> and </w:t>
              </w:r>
              <w:r w:rsidR="00ED233D" w:rsidRPr="00B05503">
                <w:rPr>
                  <w:rFonts w:ascii="Arial" w:hAnsi="Arial" w:cs="Arial"/>
                  <w:highlight w:val="cyan"/>
                </w:rPr>
                <w:t xml:space="preserve">when </w:t>
              </w:r>
              <w:r w:rsidR="00ED233D" w:rsidRPr="00B05503">
                <w:rPr>
                  <w:rFonts w:ascii="Arial" w:hAnsi="Arial" w:cs="Arial"/>
                  <w:highlight w:val="cyan"/>
                </w:rPr>
                <w:lastRenderedPageBreak/>
                <w:t>the Associate Member has met</w:t>
              </w:r>
              <w:r w:rsidR="00ED233D" w:rsidRPr="00B05503">
                <w:rPr>
                  <w:rFonts w:ascii="Arial" w:hAnsi="Arial" w:cs="Arial"/>
                </w:rPr>
                <w:t xml:space="preserve"> </w:t>
              </w:r>
              <w:r w:rsidR="00ED233D" w:rsidRPr="004162CA">
                <w:rPr>
                  <w:rFonts w:ascii="Arial" w:hAnsi="Arial" w:cs="Arial"/>
                  <w:highlight w:val="cyan"/>
                  <w:shd w:val="clear" w:color="auto" w:fill="E6E6E6"/>
                </w:rPr>
                <w:t>the requirements set out by the General Assembly or the Council</w:t>
              </w:r>
              <w:r w:rsidRPr="004162CA">
                <w:rPr>
                  <w:rFonts w:ascii="Arial" w:hAnsi="Arial" w:cs="Arial"/>
                  <w:highlight w:val="cyan"/>
                </w:rPr>
                <w:t>.</w:t>
              </w:r>
            </w:ins>
            <w:r w:rsidRPr="00B05503">
              <w:rPr>
                <w:rFonts w:ascii="Arial" w:hAnsi="Arial" w:cs="Arial"/>
              </w:rPr>
              <w:t xml:space="preserve"> </w:t>
            </w:r>
            <w:r w:rsidR="006D4734" w:rsidRPr="00BF17DD">
              <w:rPr>
                <w:rFonts w:ascii="Arial" w:hAnsi="Arial"/>
                <w:highlight w:val="cyan"/>
              </w:rPr>
              <w:t>T</w:t>
            </w:r>
            <w:r w:rsidRPr="00B05503">
              <w:rPr>
                <w:rFonts w:ascii="Arial" w:hAnsi="Arial" w:cs="Arial"/>
              </w:rPr>
              <w:t xml:space="preserve">he </w:t>
            </w:r>
            <w:del w:id="93" w:author="YAMASHITA AI" w:date="2023-10-13T11:12:00Z">
              <w:r w:rsidRPr="00D70E0B">
                <w:rPr>
                  <w:rFonts w:ascii="Arial" w:hAnsi="Arial" w:cs="Arial"/>
                </w:rPr>
                <w:delText>Secretary</w:delText>
              </w:r>
              <w:r w:rsidRPr="00D70E0B">
                <w:rPr>
                  <w:rFonts w:cs="ＭＳ ゴシック" w:hint="eastAsia"/>
                </w:rPr>
                <w:delText>‐</w:delText>
              </w:r>
            </w:del>
            <w:r w:rsidR="00ED233D" w:rsidRPr="00BF17DD">
              <w:rPr>
                <w:rFonts w:ascii="Arial" w:hAnsi="Arial"/>
                <w:highlight w:val="cyan"/>
              </w:rPr>
              <w:t xml:space="preserve">General </w:t>
            </w:r>
            <w:del w:id="94" w:author="YAMASHITA AI" w:date="2023-10-13T11:12:00Z">
              <w:r w:rsidRPr="00D70E0B">
                <w:rPr>
                  <w:rFonts w:ascii="Arial" w:hAnsi="Arial" w:cs="Arial"/>
                </w:rPr>
                <w:delText>must advise the Council of</w:delText>
              </w:r>
            </w:del>
            <w:ins w:id="95" w:author="YAMASHITA AI" w:date="2023-10-13T11:12:00Z">
              <w:r w:rsidR="00ED233D" w:rsidRPr="00B05503">
                <w:rPr>
                  <w:rFonts w:ascii="Arial" w:hAnsi="Arial" w:cs="Arial"/>
                  <w:highlight w:val="cyan"/>
                </w:rPr>
                <w:t>Assembly</w:t>
              </w:r>
              <w:r w:rsidRPr="00B05503">
                <w:rPr>
                  <w:rFonts w:ascii="Arial" w:hAnsi="Arial" w:cs="Arial"/>
                </w:rPr>
                <w:t xml:space="preserve"> </w:t>
              </w:r>
              <w:r w:rsidR="006D4734" w:rsidRPr="00B05503">
                <w:rPr>
                  <w:rFonts w:ascii="Arial" w:hAnsi="Arial" w:cs="Arial"/>
                  <w:highlight w:val="cyan"/>
                </w:rPr>
                <w:t>takes</w:t>
              </w:r>
            </w:ins>
            <w:r w:rsidRPr="00B05503">
              <w:rPr>
                <w:rFonts w:ascii="Arial" w:hAnsi="Arial" w:cs="Arial"/>
              </w:rPr>
              <w:t xml:space="preserve"> such action at the </w:t>
            </w:r>
            <w:r w:rsidRPr="00BF17DD">
              <w:rPr>
                <w:rFonts w:ascii="Arial" w:hAnsi="Arial"/>
                <w:highlight w:val="cyan"/>
              </w:rPr>
              <w:t xml:space="preserve">next </w:t>
            </w:r>
            <w:del w:id="96" w:author="YAMASHITA AI" w:date="2023-10-13T11:12:00Z">
              <w:r w:rsidRPr="00D70E0B">
                <w:rPr>
                  <w:rFonts w:ascii="Arial" w:hAnsi="Arial" w:cs="Arial"/>
                </w:rPr>
                <w:delText>Council</w:delText>
              </w:r>
            </w:del>
            <w:ins w:id="97" w:author="YAMASHITA AI" w:date="2023-10-13T11:12:00Z">
              <w:r w:rsidR="00ED233D" w:rsidRPr="00B05503">
                <w:rPr>
                  <w:rFonts w:ascii="Arial" w:hAnsi="Arial" w:cs="Arial"/>
                  <w:highlight w:val="cyan"/>
                </w:rPr>
                <w:t>General Assembly</w:t>
              </w:r>
            </w:ins>
            <w:r w:rsidR="00ED233D" w:rsidRPr="00BF17DD">
              <w:rPr>
                <w:rFonts w:ascii="Arial" w:hAnsi="Arial"/>
                <w:highlight w:val="cyan"/>
              </w:rPr>
              <w:t xml:space="preserve"> </w:t>
            </w:r>
            <w:r w:rsidRPr="00B05503">
              <w:rPr>
                <w:rFonts w:ascii="Arial" w:hAnsi="Arial" w:cs="Arial"/>
              </w:rPr>
              <w:t>meeting.</w:t>
            </w:r>
          </w:p>
          <w:p w14:paraId="2B26DA38" w14:textId="651C24B4" w:rsidR="00D70E0B" w:rsidRPr="00B05503" w:rsidRDefault="00D70E0B" w:rsidP="00D70E0B">
            <w:pPr>
              <w:jc w:val="left"/>
              <w:rPr>
                <w:rFonts w:ascii="Arial" w:hAnsi="Arial" w:cs="Arial"/>
              </w:rPr>
            </w:pPr>
            <w:r w:rsidRPr="00B05503">
              <w:rPr>
                <w:rFonts w:ascii="Arial" w:hAnsi="Arial" w:cs="Arial"/>
              </w:rPr>
              <w:t xml:space="preserve">(d) </w:t>
            </w:r>
            <w:r w:rsidR="006F7645" w:rsidRPr="00BF17DD">
              <w:rPr>
                <w:rFonts w:ascii="Arial" w:hAnsi="Arial"/>
                <w:highlight w:val="cyan"/>
              </w:rPr>
              <w:t xml:space="preserve">The </w:t>
            </w:r>
            <w:ins w:id="98" w:author="YAMASHITA AI" w:date="2023-10-13T11:12:00Z">
              <w:r w:rsidR="006F7645" w:rsidRPr="00B05503">
                <w:rPr>
                  <w:rFonts w:ascii="Arial" w:hAnsi="Arial" w:cs="Arial"/>
                  <w:highlight w:val="cyan"/>
                </w:rPr>
                <w:t>Secretary-General should advi</w:t>
              </w:r>
              <w:r w:rsidR="00C96293" w:rsidRPr="00B05503">
                <w:rPr>
                  <w:rFonts w:ascii="Arial" w:hAnsi="Arial" w:cs="Arial"/>
                  <w:highlight w:val="green"/>
                </w:rPr>
                <w:t>s</w:t>
              </w:r>
              <w:r w:rsidR="006F7645" w:rsidRPr="00B05503">
                <w:rPr>
                  <w:rFonts w:ascii="Arial" w:hAnsi="Arial" w:cs="Arial"/>
                  <w:highlight w:val="cyan"/>
                </w:rPr>
                <w:t xml:space="preserve">e the </w:t>
              </w:r>
            </w:ins>
            <w:r w:rsidR="006F7645" w:rsidRPr="00BF17DD">
              <w:rPr>
                <w:rFonts w:ascii="Arial" w:hAnsi="Arial"/>
                <w:highlight w:val="cyan"/>
              </w:rPr>
              <w:t xml:space="preserve">Council </w:t>
            </w:r>
            <w:del w:id="99" w:author="YAMASHITA AI" w:date="2023-10-13T11:12:00Z">
              <w:r w:rsidRPr="00D70E0B">
                <w:rPr>
                  <w:rFonts w:ascii="Arial" w:hAnsi="Arial" w:cs="Arial"/>
                </w:rPr>
                <w:delText>reinstates</w:delText>
              </w:r>
            </w:del>
            <w:ins w:id="100" w:author="YAMASHITA AI" w:date="2023-10-13T11:12:00Z">
              <w:r w:rsidR="006F7645" w:rsidRPr="00B05503">
                <w:rPr>
                  <w:rFonts w:ascii="Arial" w:hAnsi="Arial" w:cs="Arial"/>
                  <w:highlight w:val="cyan"/>
                </w:rPr>
                <w:t>to reinstate</w:t>
              </w:r>
            </w:ins>
            <w:r w:rsidR="006F7645" w:rsidRPr="00BF17DD">
              <w:rPr>
                <w:rFonts w:ascii="Arial" w:hAnsi="Arial"/>
                <w:highlight w:val="cyan"/>
              </w:rPr>
              <w:t xml:space="preserve"> an </w:t>
            </w:r>
            <w:del w:id="101" w:author="YAMASHITA AI" w:date="2023-10-13T11:12:00Z">
              <w:r w:rsidRPr="00D70E0B">
                <w:rPr>
                  <w:rFonts w:ascii="Arial" w:hAnsi="Arial" w:cs="Arial"/>
                </w:rPr>
                <w:delText xml:space="preserve">Associate or </w:delText>
              </w:r>
            </w:del>
            <w:r w:rsidR="006F7645" w:rsidRPr="00BF17DD">
              <w:rPr>
                <w:rFonts w:ascii="Arial" w:hAnsi="Arial"/>
                <w:highlight w:val="cyan"/>
              </w:rPr>
              <w:t xml:space="preserve">Affiliate membership suspended under </w:t>
            </w:r>
            <w:del w:id="102" w:author="YAMASHITA AI" w:date="2023-10-13T11:12:00Z">
              <w:r w:rsidR="00AF730B" w:rsidRPr="00B13E8C">
                <w:rPr>
                  <w:rFonts w:ascii="Arial" w:hAnsi="Arial" w:cs="Arial" w:hint="eastAsia"/>
                  <w:color w:val="538135" w:themeColor="accent6" w:themeShade="BF"/>
                </w:rPr>
                <w:delText>A</w:delText>
              </w:r>
              <w:r w:rsidR="00AF730B" w:rsidRPr="00B13E8C">
                <w:rPr>
                  <w:rFonts w:ascii="Arial" w:hAnsi="Arial" w:cs="Arial"/>
                  <w:color w:val="538135" w:themeColor="accent6" w:themeShade="BF"/>
                </w:rPr>
                <w:delText>rticle</w:delText>
              </w:r>
            </w:del>
            <w:ins w:id="103" w:author="YAMASHITA AI" w:date="2023-10-13T11:12:00Z">
              <w:r w:rsidR="006F7645" w:rsidRPr="00B05503">
                <w:rPr>
                  <w:rFonts w:ascii="Arial" w:hAnsi="Arial" w:cs="Arial"/>
                  <w:highlight w:val="cyan"/>
                </w:rPr>
                <w:t>Item</w:t>
              </w:r>
            </w:ins>
            <w:r w:rsidR="006F7645" w:rsidRPr="00BF17DD">
              <w:rPr>
                <w:rFonts w:ascii="Arial" w:hAnsi="Arial"/>
                <w:highlight w:val="cyan"/>
              </w:rPr>
              <w:t xml:space="preserve"> 2.5 (b) when the </w:t>
            </w:r>
            <w:del w:id="104" w:author="YAMASHITA AI" w:date="2023-10-13T11:12:00Z">
              <w:r w:rsidRPr="00D70E0B">
                <w:rPr>
                  <w:rFonts w:ascii="Arial" w:hAnsi="Arial" w:cs="Arial"/>
                </w:rPr>
                <w:delText>Associate</w:delText>
              </w:r>
            </w:del>
            <w:ins w:id="105" w:author="YAMASHITA AI" w:date="2023-10-13T11:12:00Z">
              <w:r w:rsidR="006F7645" w:rsidRPr="00B05503">
                <w:rPr>
                  <w:rFonts w:ascii="Arial" w:hAnsi="Arial" w:cs="Arial"/>
                  <w:highlight w:val="cyan"/>
                </w:rPr>
                <w:t>Affiliate</w:t>
              </w:r>
            </w:ins>
            <w:r w:rsidR="006F7645" w:rsidRPr="00BF17DD">
              <w:rPr>
                <w:rFonts w:ascii="Arial" w:hAnsi="Arial"/>
                <w:highlight w:val="cyan"/>
              </w:rPr>
              <w:t xml:space="preserve"> Member </w:t>
            </w:r>
            <w:del w:id="106" w:author="YAMASHITA AI" w:date="2023-10-13T11:12:00Z">
              <w:r w:rsidRPr="00D70E0B">
                <w:rPr>
                  <w:rFonts w:ascii="Arial" w:hAnsi="Arial" w:cs="Arial"/>
                </w:rPr>
                <w:delText>or</w:delText>
              </w:r>
            </w:del>
            <w:ins w:id="107" w:author="YAMASHITA AI" w:date="2023-10-13T11:12:00Z">
              <w:r w:rsidR="006F7645" w:rsidRPr="00B05503">
                <w:rPr>
                  <w:rFonts w:ascii="Arial" w:hAnsi="Arial" w:cs="Arial"/>
                  <w:highlight w:val="cyan"/>
                </w:rPr>
                <w:t xml:space="preserve">has paid advised arrears of </w:t>
              </w:r>
              <w:r w:rsidR="00A1450C" w:rsidRPr="00B05503">
                <w:rPr>
                  <w:rFonts w:ascii="Arial" w:hAnsi="Arial" w:cs="Arial"/>
                  <w:highlight w:val="cyan"/>
                </w:rPr>
                <w:t>fees</w:t>
              </w:r>
              <w:r w:rsidR="006F7645" w:rsidRPr="00B05503">
                <w:rPr>
                  <w:rFonts w:ascii="Arial" w:hAnsi="Arial" w:cs="Arial"/>
                  <w:highlight w:val="cyan"/>
                </w:rPr>
                <w:t xml:space="preserve"> and when the</w:t>
              </w:r>
            </w:ins>
            <w:r w:rsidR="006F7645" w:rsidRPr="00BF17DD">
              <w:rPr>
                <w:rFonts w:ascii="Arial" w:hAnsi="Arial"/>
                <w:highlight w:val="cyan"/>
              </w:rPr>
              <w:t xml:space="preserve"> Affiliate Member has met </w:t>
            </w:r>
            <w:r w:rsidR="006F7645" w:rsidRPr="00BF17DD">
              <w:rPr>
                <w:rFonts w:ascii="Arial" w:hAnsi="Arial"/>
                <w:highlight w:val="cyan"/>
                <w:shd w:val="clear" w:color="auto" w:fill="E6E6E6"/>
              </w:rPr>
              <w:t>the requirements set out by the General Assembly or the Council</w:t>
            </w:r>
            <w:r w:rsidR="006F7645" w:rsidRPr="00BF17DD">
              <w:rPr>
                <w:rFonts w:ascii="Arial" w:hAnsi="Arial"/>
                <w:highlight w:val="cyan"/>
              </w:rPr>
              <w:t>.</w:t>
            </w:r>
            <w:ins w:id="108" w:author="YAMASHITA AI" w:date="2023-10-13T11:12:00Z">
              <w:r w:rsidR="006F7645" w:rsidRPr="00B05503">
                <w:rPr>
                  <w:rFonts w:ascii="Arial" w:hAnsi="Arial" w:cs="Arial"/>
                  <w:highlight w:val="cyan"/>
                </w:rPr>
                <w:t xml:space="preserve"> The Council takes such action at the next Council meeting.</w:t>
              </w:r>
            </w:ins>
          </w:p>
          <w:p w14:paraId="7152E702" w14:textId="77777777" w:rsidR="00A03821" w:rsidRPr="00B05503" w:rsidRDefault="00A03821" w:rsidP="1FBB2FB6">
            <w:pPr>
              <w:jc w:val="left"/>
              <w:rPr>
                <w:ins w:id="109" w:author="YAMASHITA AI" w:date="2023-10-13T11:12:00Z"/>
                <w:rFonts w:ascii="Arial" w:hAnsi="Arial" w:cs="Arial"/>
              </w:rPr>
            </w:pPr>
          </w:p>
          <w:p w14:paraId="0C8E5A28" w14:textId="6D1D53F5" w:rsidR="00D70E0B" w:rsidRPr="00B05503" w:rsidRDefault="007616A5" w:rsidP="00D70E0B">
            <w:pPr>
              <w:jc w:val="left"/>
              <w:rPr>
                <w:rFonts w:ascii="Arial" w:hAnsi="Arial" w:cs="Arial"/>
                <w:b/>
              </w:rPr>
            </w:pPr>
            <w:ins w:id="110" w:author="YAMASHITA AI" w:date="2023-10-13T11:12:00Z">
              <w:r w:rsidRPr="00B05503">
                <w:rPr>
                  <w:rFonts w:ascii="Arial" w:hAnsi="Arial" w:cs="Arial"/>
                  <w:b/>
                </w:rPr>
                <w:t>2-</w:t>
              </w:r>
            </w:ins>
            <w:r w:rsidR="00D70E0B" w:rsidRPr="00B05503">
              <w:rPr>
                <w:rFonts w:ascii="Arial" w:hAnsi="Arial" w:cs="Arial"/>
                <w:b/>
              </w:rPr>
              <w:t>6</w:t>
            </w:r>
            <w:del w:id="111" w:author="YAMASHITA AI" w:date="2023-10-13T11:12:00Z">
              <w:r w:rsidR="00D70E0B" w:rsidRPr="00BA2E4C">
                <w:rPr>
                  <w:rFonts w:ascii="Arial" w:hAnsi="Arial" w:cs="Arial"/>
                  <w:b/>
                </w:rPr>
                <w:delText>.</w:delText>
              </w:r>
            </w:del>
            <w:r w:rsidR="00D70E0B" w:rsidRPr="00B05503">
              <w:rPr>
                <w:rFonts w:ascii="Arial" w:hAnsi="Arial" w:cs="Arial"/>
                <w:b/>
              </w:rPr>
              <w:t xml:space="preserve"> Termination of Associate and Affiliate </w:t>
            </w:r>
            <w:del w:id="112" w:author="YAMASHITA AI" w:date="2023-10-13T11:12:00Z">
              <w:r w:rsidR="00D70E0B" w:rsidRPr="00BA2E4C">
                <w:rPr>
                  <w:rFonts w:ascii="Arial" w:hAnsi="Arial" w:cs="Arial"/>
                  <w:b/>
                </w:rPr>
                <w:delText>Membership</w:delText>
              </w:r>
            </w:del>
            <w:ins w:id="113" w:author="YAMASHITA AI" w:date="2023-10-13T11:12:00Z">
              <w:r w:rsidR="006F7645" w:rsidRPr="00B05503">
                <w:rPr>
                  <w:rFonts w:ascii="Arial" w:hAnsi="Arial" w:cs="Arial"/>
                  <w:b/>
                  <w:highlight w:val="cyan"/>
                </w:rPr>
                <w:t>m</w:t>
              </w:r>
              <w:r w:rsidR="00D70E0B" w:rsidRPr="00B05503">
                <w:rPr>
                  <w:rFonts w:ascii="Arial" w:hAnsi="Arial" w:cs="Arial"/>
                  <w:b/>
                </w:rPr>
                <w:t>embership</w:t>
              </w:r>
            </w:ins>
          </w:p>
          <w:p w14:paraId="4C2572C4" w14:textId="77777777" w:rsidR="00D70E0B" w:rsidRPr="00B05503" w:rsidRDefault="00D70E0B" w:rsidP="00D70E0B">
            <w:pPr>
              <w:jc w:val="left"/>
              <w:rPr>
                <w:rFonts w:ascii="Arial" w:hAnsi="Arial" w:cs="Arial"/>
              </w:rPr>
            </w:pPr>
            <w:r w:rsidRPr="00B05503">
              <w:rPr>
                <w:rFonts w:ascii="Arial" w:hAnsi="Arial" w:cs="Arial"/>
              </w:rPr>
              <w:t>Associate or Affiliate membership may be terminated:</w:t>
            </w:r>
          </w:p>
          <w:p w14:paraId="53B0B8EC" w14:textId="192AD2F8" w:rsidR="00D70E0B" w:rsidRPr="00B05503" w:rsidRDefault="00D70E0B" w:rsidP="00D70E0B">
            <w:pPr>
              <w:jc w:val="left"/>
              <w:rPr>
                <w:rFonts w:ascii="Arial" w:hAnsi="Arial" w:cs="Arial"/>
              </w:rPr>
            </w:pPr>
            <w:r w:rsidRPr="00B05503">
              <w:rPr>
                <w:rFonts w:ascii="Arial" w:hAnsi="Arial" w:cs="Arial"/>
              </w:rPr>
              <w:t>(a) by the Associate Member or Affiliate Member by notice in writing to the Secretariat at any time. Such termination will</w:t>
            </w:r>
            <w:r w:rsidR="00EC2939" w:rsidRPr="00B05503">
              <w:rPr>
                <w:rFonts w:ascii="Arial" w:hAnsi="Arial" w:cs="Arial" w:hint="eastAsia"/>
              </w:rPr>
              <w:t xml:space="preserve"> </w:t>
            </w:r>
            <w:del w:id="114" w:author="YAMASHITA AI" w:date="2023-10-13T11:12:00Z">
              <w:r w:rsidRPr="00D70E0B">
                <w:rPr>
                  <w:rFonts w:ascii="Arial" w:hAnsi="Arial" w:cs="Arial"/>
                </w:rPr>
                <w:delText>take effect</w:delText>
              </w:r>
            </w:del>
            <w:ins w:id="115" w:author="YAMASHITA AI" w:date="2023-10-13T11:12:00Z">
              <w:r w:rsidR="003C624F" w:rsidRPr="00B05503">
                <w:rPr>
                  <w:rFonts w:ascii="Arial" w:hAnsi="Arial" w:cs="Arial"/>
                  <w:highlight w:val="cyan"/>
                </w:rPr>
                <w:t>be realized</w:t>
              </w:r>
            </w:ins>
            <w:r w:rsidRPr="00B05503">
              <w:rPr>
                <w:rFonts w:ascii="Arial" w:hAnsi="Arial" w:cs="Arial"/>
              </w:rPr>
              <w:t>:</w:t>
            </w:r>
          </w:p>
          <w:p w14:paraId="3DB308E8" w14:textId="77777777" w:rsidR="00D70E0B" w:rsidRPr="00B05503" w:rsidRDefault="00D70E0B" w:rsidP="00D70E0B">
            <w:pPr>
              <w:jc w:val="left"/>
              <w:rPr>
                <w:rFonts w:ascii="Arial" w:hAnsi="Arial" w:cs="Arial"/>
              </w:rPr>
            </w:pPr>
            <w:proofErr w:type="spellStart"/>
            <w:r w:rsidRPr="00B05503">
              <w:rPr>
                <w:rFonts w:ascii="Arial" w:hAnsi="Arial" w:cs="Arial"/>
              </w:rPr>
              <w:t>i</w:t>
            </w:r>
            <w:proofErr w:type="spellEnd"/>
            <w:r w:rsidRPr="00B05503">
              <w:rPr>
                <w:rFonts w:ascii="Arial" w:hAnsi="Arial" w:cs="Arial"/>
              </w:rPr>
              <w:t xml:space="preserve"> on the date specified in the notice of termination; or</w:t>
            </w:r>
          </w:p>
          <w:p w14:paraId="18697796" w14:textId="71410EBF" w:rsidR="00D70E0B" w:rsidRPr="00B05503" w:rsidRDefault="00D70E0B" w:rsidP="00D70E0B">
            <w:pPr>
              <w:jc w:val="left"/>
              <w:rPr>
                <w:rFonts w:ascii="Arial" w:hAnsi="Arial" w:cs="Arial"/>
              </w:rPr>
            </w:pPr>
            <w:r w:rsidRPr="00B05503">
              <w:rPr>
                <w:rFonts w:ascii="Arial" w:hAnsi="Arial" w:cs="Arial"/>
              </w:rPr>
              <w:t>ii if no date is specified</w:t>
            </w:r>
            <w:ins w:id="116" w:author="YAMASHITA AI" w:date="2023-10-13T11:12:00Z">
              <w:r w:rsidR="00752842" w:rsidRPr="00B05503">
                <w:rPr>
                  <w:rFonts w:ascii="Arial" w:hAnsi="Arial" w:cs="Arial"/>
                </w:rPr>
                <w:t xml:space="preserve"> </w:t>
              </w:r>
              <w:r w:rsidR="00752842" w:rsidRPr="00B05503">
                <w:rPr>
                  <w:rFonts w:ascii="Arial" w:hAnsi="Arial" w:cs="Arial"/>
                  <w:highlight w:val="cyan"/>
                </w:rPr>
                <w:t>in the notice of termination</w:t>
              </w:r>
            </w:ins>
            <w:r w:rsidRPr="00B05503">
              <w:rPr>
                <w:rFonts w:ascii="Arial" w:hAnsi="Arial" w:cs="Arial"/>
              </w:rPr>
              <w:t>, thirty calendar days after the notice is received by the Secretariat;</w:t>
            </w:r>
          </w:p>
          <w:p w14:paraId="211D7E06" w14:textId="72DB661C" w:rsidR="00D70E0B" w:rsidRPr="00B05503" w:rsidRDefault="00D70E0B" w:rsidP="00D70E0B">
            <w:pPr>
              <w:jc w:val="left"/>
              <w:rPr>
                <w:rFonts w:ascii="Arial" w:hAnsi="Arial" w:cs="Arial"/>
              </w:rPr>
            </w:pPr>
            <w:r w:rsidRPr="00B05503">
              <w:rPr>
                <w:rFonts w:ascii="Arial" w:hAnsi="Arial" w:cs="Arial"/>
              </w:rPr>
              <w:t xml:space="preserve">(b) </w:t>
            </w:r>
            <w:ins w:id="117" w:author="YAMASHITA AI" w:date="2023-10-13T11:12:00Z">
              <w:r w:rsidR="003C624F" w:rsidRPr="00B05503">
                <w:rPr>
                  <w:rFonts w:ascii="Arial" w:hAnsi="Arial" w:cs="Arial"/>
                  <w:highlight w:val="cyan"/>
                </w:rPr>
                <w:t xml:space="preserve">by the General Assembly for Associate Members and </w:t>
              </w:r>
            </w:ins>
            <w:r w:rsidR="003C624F" w:rsidRPr="00BF17DD">
              <w:rPr>
                <w:rFonts w:ascii="Arial" w:hAnsi="Arial"/>
                <w:highlight w:val="cyan"/>
              </w:rPr>
              <w:t>by the Council</w:t>
            </w:r>
            <w:ins w:id="118" w:author="YAMASHITA AI" w:date="2023-10-13T11:12:00Z">
              <w:r w:rsidR="003C624F" w:rsidRPr="00B05503">
                <w:rPr>
                  <w:rFonts w:ascii="Arial" w:hAnsi="Arial" w:cs="Arial"/>
                  <w:highlight w:val="cyan"/>
                </w:rPr>
                <w:t xml:space="preserve"> for Affiliate Members,</w:t>
              </w:r>
            </w:ins>
            <w:r w:rsidR="003C624F" w:rsidRPr="00BF17DD">
              <w:rPr>
                <w:rFonts w:ascii="Arial" w:hAnsi="Arial"/>
                <w:highlight w:val="cyan"/>
              </w:rPr>
              <w:t xml:space="preserve"> </w:t>
            </w:r>
            <w:r w:rsidRPr="00B13E8C">
              <w:rPr>
                <w:rFonts w:ascii="Arial" w:hAnsi="Arial" w:cs="Arial"/>
                <w:highlight w:val="cyan"/>
              </w:rPr>
              <w:t>where a suspended Associate Member or Affiliate Member has not paid fees within twelve months of suspension for that non</w:t>
            </w:r>
            <w:del w:id="119" w:author="YAMASHITA AI" w:date="2023-10-13T11:12:00Z">
              <w:r w:rsidRPr="00B13E8C">
                <w:rPr>
                  <w:rFonts w:cs="ＭＳ ゴシック" w:hint="eastAsia"/>
                  <w:highlight w:val="cyan"/>
                </w:rPr>
                <w:delText>‐</w:delText>
              </w:r>
            </w:del>
            <w:ins w:id="120" w:author="YAMASHITA AI" w:date="2023-10-13T11:12:00Z">
              <w:r w:rsidR="007A3351" w:rsidRPr="00B13E8C">
                <w:rPr>
                  <w:rFonts w:ascii="Arial" w:hAnsi="Arial" w:cs="Arial"/>
                  <w:highlight w:val="cyan"/>
                </w:rPr>
                <w:t>-</w:t>
              </w:r>
            </w:ins>
            <w:r w:rsidRPr="00B13E8C">
              <w:rPr>
                <w:rFonts w:ascii="Arial" w:hAnsi="Arial" w:cs="Arial"/>
                <w:highlight w:val="cyan"/>
              </w:rPr>
              <w:t>payment. The Secretary</w:t>
            </w:r>
            <w:del w:id="121" w:author="YAMASHITA AI" w:date="2023-10-13T11:12:00Z">
              <w:r w:rsidRPr="00B13E8C">
                <w:rPr>
                  <w:rFonts w:cs="ＭＳ ゴシック" w:hint="eastAsia"/>
                  <w:highlight w:val="cyan"/>
                </w:rPr>
                <w:delText>‐</w:delText>
              </w:r>
            </w:del>
            <w:ins w:id="122" w:author="YAMASHITA AI" w:date="2023-10-13T11:12:00Z">
              <w:r w:rsidR="0022746E" w:rsidRPr="00B13E8C">
                <w:rPr>
                  <w:rFonts w:cs="ＭＳ ゴシック" w:hint="eastAsia"/>
                  <w:highlight w:val="cyan"/>
                </w:rPr>
                <w:t>-</w:t>
              </w:r>
            </w:ins>
            <w:r w:rsidRPr="00B13E8C">
              <w:rPr>
                <w:rFonts w:ascii="Arial" w:hAnsi="Arial" w:cs="Arial"/>
                <w:highlight w:val="cyan"/>
              </w:rPr>
              <w:t xml:space="preserve">General will notify </w:t>
            </w:r>
            <w:r w:rsidR="003C624F" w:rsidRPr="00B13E8C">
              <w:rPr>
                <w:rFonts w:ascii="Arial" w:hAnsi="Arial"/>
                <w:highlight w:val="cyan"/>
              </w:rPr>
              <w:t xml:space="preserve">the </w:t>
            </w:r>
            <w:ins w:id="123" w:author="YAMASHITA AI" w:date="2023-10-13T11:12:00Z">
              <w:r w:rsidR="003C624F" w:rsidRPr="00B13E8C">
                <w:rPr>
                  <w:rFonts w:ascii="Arial" w:hAnsi="Arial" w:cs="Arial"/>
                  <w:highlight w:val="cyan"/>
                </w:rPr>
                <w:t xml:space="preserve">General Assembly or </w:t>
              </w:r>
              <w:r w:rsidRPr="00B13E8C">
                <w:rPr>
                  <w:rFonts w:ascii="Arial" w:hAnsi="Arial" w:cs="Arial"/>
                  <w:highlight w:val="cyan"/>
                </w:rPr>
                <w:t xml:space="preserve">the </w:t>
              </w:r>
            </w:ins>
            <w:r w:rsidRPr="00B13E8C">
              <w:rPr>
                <w:rFonts w:ascii="Arial" w:hAnsi="Arial" w:cs="Arial"/>
                <w:highlight w:val="cyan"/>
              </w:rPr>
              <w:t xml:space="preserve">Council of any </w:t>
            </w:r>
            <w:r w:rsidRPr="00B13E8C">
              <w:rPr>
                <w:rFonts w:ascii="Arial" w:hAnsi="Arial" w:cs="Arial"/>
                <w:highlight w:val="cyan"/>
              </w:rPr>
              <w:lastRenderedPageBreak/>
              <w:t xml:space="preserve">such event at its next meeting. Such termination will </w:t>
            </w:r>
            <w:del w:id="124" w:author="YAMASHITA AI" w:date="2023-10-13T11:12:00Z">
              <w:r w:rsidRPr="00B13E8C">
                <w:rPr>
                  <w:rFonts w:ascii="Arial" w:hAnsi="Arial" w:cs="Arial"/>
                  <w:highlight w:val="cyan"/>
                </w:rPr>
                <w:delText>take effect</w:delText>
              </w:r>
            </w:del>
            <w:ins w:id="125" w:author="YAMASHITA AI" w:date="2023-10-13T11:12:00Z">
              <w:r w:rsidR="004B7811" w:rsidRPr="00B13E8C">
                <w:rPr>
                  <w:rFonts w:ascii="Arial" w:hAnsi="Arial" w:cs="Arial"/>
                  <w:highlight w:val="cyan"/>
                </w:rPr>
                <w:t>be realized</w:t>
              </w:r>
            </w:ins>
            <w:r w:rsidRPr="00B13E8C">
              <w:rPr>
                <w:rFonts w:ascii="Arial" w:hAnsi="Arial" w:cs="Arial"/>
                <w:highlight w:val="cyan"/>
              </w:rPr>
              <w:t xml:space="preserve"> from the date of the meeting at which</w:t>
            </w:r>
            <w:ins w:id="126" w:author="YAMASHITA AI" w:date="2023-10-13T11:12:00Z">
              <w:r w:rsidRPr="00B13E8C">
                <w:rPr>
                  <w:rFonts w:ascii="Arial" w:hAnsi="Arial" w:cs="Arial"/>
                  <w:highlight w:val="cyan"/>
                </w:rPr>
                <w:t xml:space="preserve"> </w:t>
              </w:r>
              <w:r w:rsidR="003C624F" w:rsidRPr="00B13E8C">
                <w:rPr>
                  <w:rFonts w:ascii="Arial" w:hAnsi="Arial" w:cs="Arial"/>
                  <w:highlight w:val="cyan"/>
                </w:rPr>
                <w:t>the General Assembly or</w:t>
              </w:r>
            </w:ins>
            <w:r w:rsidR="003C624F" w:rsidRPr="00B13E8C">
              <w:rPr>
                <w:rFonts w:ascii="Arial" w:hAnsi="Arial" w:cs="Arial"/>
                <w:highlight w:val="cyan"/>
              </w:rPr>
              <w:t xml:space="preserve"> </w:t>
            </w:r>
            <w:r w:rsidRPr="00B13E8C">
              <w:rPr>
                <w:rFonts w:ascii="Arial" w:hAnsi="Arial" w:cs="Arial"/>
                <w:highlight w:val="cyan"/>
              </w:rPr>
              <w:t>the Council terminates the membership</w:t>
            </w:r>
            <w:r w:rsidRPr="00B05503">
              <w:rPr>
                <w:rFonts w:ascii="Arial" w:hAnsi="Arial" w:cs="Arial"/>
              </w:rPr>
              <w:t>; or</w:t>
            </w:r>
          </w:p>
          <w:p w14:paraId="03787F6E" w14:textId="77777777" w:rsidR="00D70E0B" w:rsidRPr="00B05503" w:rsidRDefault="00D70E0B" w:rsidP="00D70E0B">
            <w:pPr>
              <w:jc w:val="left"/>
              <w:rPr>
                <w:rFonts w:ascii="Arial" w:hAnsi="Arial" w:cs="Arial"/>
              </w:rPr>
            </w:pPr>
            <w:r w:rsidRPr="00B05503">
              <w:rPr>
                <w:rFonts w:ascii="Arial" w:hAnsi="Arial" w:cs="Arial"/>
              </w:rPr>
              <w:t>(c) by the General Assembly for Associate Members and by the Council for Affiliate Members, for any justifiable cause in the best interest of the Organization.</w:t>
            </w:r>
          </w:p>
          <w:p w14:paraId="40BD4ADF" w14:textId="3B9DC0EC" w:rsidR="00D70E0B" w:rsidRPr="00B05503" w:rsidRDefault="00D70E0B" w:rsidP="00D70E0B">
            <w:pPr>
              <w:jc w:val="left"/>
              <w:rPr>
                <w:rFonts w:ascii="Arial" w:hAnsi="Arial" w:cs="Arial"/>
              </w:rPr>
            </w:pPr>
            <w:r w:rsidRPr="00B05503">
              <w:rPr>
                <w:rFonts w:ascii="Arial" w:hAnsi="Arial" w:cs="Arial"/>
              </w:rPr>
              <w:t>The Secretary</w:t>
            </w:r>
            <w:del w:id="127" w:author="YAMASHITA AI" w:date="2023-10-13T11:12:00Z">
              <w:r w:rsidRPr="00D70E0B">
                <w:rPr>
                  <w:rFonts w:cs="ＭＳ ゴシック" w:hint="eastAsia"/>
                </w:rPr>
                <w:delText>‐</w:delText>
              </w:r>
            </w:del>
            <w:ins w:id="128" w:author="YAMASHITA AI" w:date="2023-10-13T11:12:00Z">
              <w:r w:rsidR="006847A9" w:rsidRPr="00B05503">
                <w:rPr>
                  <w:rFonts w:ascii="Arial" w:hAnsi="Arial" w:cs="Arial"/>
                </w:rPr>
                <w:t>-</w:t>
              </w:r>
            </w:ins>
            <w:r w:rsidRPr="00B05503">
              <w:rPr>
                <w:rFonts w:ascii="Arial" w:hAnsi="Arial" w:cs="Arial"/>
              </w:rPr>
              <w:t xml:space="preserve">General must notify the Associate Member or Affiliate Member of the reason for termination and the date </w:t>
            </w:r>
            <w:del w:id="129" w:author="YAMASHITA AI" w:date="2023-10-13T11:12:00Z">
              <w:r w:rsidRPr="00D70E0B">
                <w:rPr>
                  <w:rFonts w:ascii="Arial" w:hAnsi="Arial" w:cs="Arial"/>
                </w:rPr>
                <w:delText xml:space="preserve">of effect of </w:delText>
              </w:r>
            </w:del>
            <w:r w:rsidRPr="00B05503">
              <w:rPr>
                <w:rFonts w:ascii="Arial" w:hAnsi="Arial" w:cs="Arial"/>
              </w:rPr>
              <w:t xml:space="preserve">termination within thirty calendar days of the decision being taken by </w:t>
            </w:r>
            <w:r w:rsidR="003C624F" w:rsidRPr="00CE4A73">
              <w:rPr>
                <w:rFonts w:ascii="Arial" w:hAnsi="Arial"/>
                <w:highlight w:val="cyan"/>
              </w:rPr>
              <w:t xml:space="preserve">the </w:t>
            </w:r>
            <w:del w:id="130" w:author="YAMASHITA AI" w:date="2023-10-13T11:12:00Z">
              <w:r w:rsidRPr="00D70E0B">
                <w:rPr>
                  <w:rFonts w:ascii="Arial" w:hAnsi="Arial" w:cs="Arial"/>
                </w:rPr>
                <w:delText xml:space="preserve">Council or the </w:delText>
              </w:r>
            </w:del>
            <w:r w:rsidR="003C624F" w:rsidRPr="00CE4A73">
              <w:rPr>
                <w:rFonts w:ascii="Arial" w:hAnsi="Arial"/>
                <w:highlight w:val="cyan"/>
              </w:rPr>
              <w:t>General Assembly</w:t>
            </w:r>
            <w:ins w:id="131" w:author="YAMASHITA AI" w:date="2023-10-13T11:12:00Z">
              <w:r w:rsidR="003C624F" w:rsidRPr="00B05503">
                <w:rPr>
                  <w:rFonts w:ascii="Arial" w:hAnsi="Arial" w:cs="Arial"/>
                  <w:highlight w:val="cyan"/>
                </w:rPr>
                <w:t xml:space="preserve"> or</w:t>
              </w:r>
              <w:r w:rsidR="003C624F" w:rsidRPr="00B05503">
                <w:rPr>
                  <w:rFonts w:ascii="Arial" w:hAnsi="Arial" w:cs="Arial"/>
                </w:rPr>
                <w:t xml:space="preserve"> </w:t>
              </w:r>
              <w:r w:rsidRPr="00B05503">
                <w:rPr>
                  <w:rFonts w:ascii="Arial" w:hAnsi="Arial" w:cs="Arial"/>
                </w:rPr>
                <w:t>the Council</w:t>
              </w:r>
            </w:ins>
            <w:r w:rsidRPr="00B05503">
              <w:rPr>
                <w:rFonts w:ascii="Arial" w:hAnsi="Arial" w:cs="Arial"/>
              </w:rPr>
              <w:t>.</w:t>
            </w:r>
          </w:p>
        </w:tc>
        <w:tc>
          <w:tcPr>
            <w:tcW w:w="7257" w:type="dxa"/>
          </w:tcPr>
          <w:p w14:paraId="38EE116C" w14:textId="77777777" w:rsidR="00A24277" w:rsidRPr="00B05503" w:rsidRDefault="00A24277" w:rsidP="0003192B">
            <w:pPr>
              <w:rPr>
                <w:rFonts w:ascii="Arial" w:hAnsi="Arial" w:cs="Arial"/>
              </w:rPr>
            </w:pPr>
          </w:p>
          <w:p w14:paraId="201F2FDB" w14:textId="77777777" w:rsidR="00453A01" w:rsidRPr="00B05503" w:rsidRDefault="00453A01" w:rsidP="0003192B">
            <w:pPr>
              <w:rPr>
                <w:rFonts w:ascii="Arial" w:hAnsi="Arial" w:cs="Arial"/>
              </w:rPr>
            </w:pPr>
          </w:p>
          <w:p w14:paraId="1E1950D9" w14:textId="77777777" w:rsidR="007D2B33" w:rsidRPr="00BC7D9B" w:rsidRDefault="007D2B33" w:rsidP="0003192B">
            <w:pPr>
              <w:rPr>
                <w:del w:id="132" w:author="YAMASHITA AI" w:date="2023-10-13T11:12:00Z"/>
                <w:rFonts w:ascii="Arial" w:hAnsi="Arial" w:cs="Arial"/>
              </w:rPr>
            </w:pPr>
          </w:p>
          <w:p w14:paraId="0F9AB3DF" w14:textId="43D3BD96" w:rsidR="00453A01" w:rsidRPr="00B05503" w:rsidRDefault="000913F5" w:rsidP="0003192B">
            <w:pPr>
              <w:rPr>
                <w:rFonts w:ascii="Arial" w:hAnsi="Arial" w:cs="Arial"/>
              </w:rPr>
            </w:pPr>
            <w:r w:rsidRPr="00722C43">
              <w:rPr>
                <w:rFonts w:ascii="Arial" w:hAnsi="Arial" w:cs="Arial"/>
              </w:rPr>
              <w:t>T</w:t>
            </w:r>
            <w:r w:rsidR="005F07BF" w:rsidRPr="00722C43">
              <w:rPr>
                <w:rFonts w:ascii="Arial" w:hAnsi="Arial" w:cs="Arial"/>
              </w:rPr>
              <w:t>he title of this subparagraph</w:t>
            </w:r>
            <w:r w:rsidRPr="00722C43">
              <w:rPr>
                <w:rFonts w:ascii="Arial" w:hAnsi="Arial" w:cs="Arial"/>
              </w:rPr>
              <w:t xml:space="preserve"> added</w:t>
            </w:r>
            <w:r w:rsidR="005F07BF" w:rsidRPr="00722C43">
              <w:rPr>
                <w:rFonts w:ascii="Arial" w:hAnsi="Arial" w:cs="Arial"/>
              </w:rPr>
              <w:t>.</w:t>
            </w:r>
          </w:p>
          <w:p w14:paraId="3CF32124" w14:textId="77777777" w:rsidR="007D2B33" w:rsidRPr="00B05503" w:rsidRDefault="007D2B33" w:rsidP="0003192B">
            <w:pPr>
              <w:rPr>
                <w:ins w:id="133" w:author="YAMASHITA AI" w:date="2023-10-13T11:12:00Z"/>
                <w:rFonts w:ascii="Arial" w:hAnsi="Arial" w:cs="Arial"/>
              </w:rPr>
            </w:pPr>
          </w:p>
          <w:p w14:paraId="564B4595" w14:textId="77777777" w:rsidR="007D2B33" w:rsidRPr="00B05503" w:rsidRDefault="007D2B33" w:rsidP="0003192B">
            <w:pPr>
              <w:rPr>
                <w:ins w:id="134" w:author="YAMASHITA AI" w:date="2023-10-13T11:12:00Z"/>
                <w:rFonts w:ascii="Arial" w:hAnsi="Arial" w:cs="Arial"/>
              </w:rPr>
            </w:pPr>
          </w:p>
          <w:p w14:paraId="20B9475D" w14:textId="77777777" w:rsidR="007D2B33" w:rsidRPr="00B05503" w:rsidRDefault="007D2B33" w:rsidP="0003192B">
            <w:pPr>
              <w:rPr>
                <w:ins w:id="135" w:author="YAMASHITA AI" w:date="2023-10-13T11:12:00Z"/>
                <w:rFonts w:ascii="Arial" w:hAnsi="Arial" w:cs="Arial"/>
              </w:rPr>
            </w:pPr>
          </w:p>
          <w:p w14:paraId="7EF37347" w14:textId="77777777" w:rsidR="007D2B33" w:rsidRPr="00B05503" w:rsidRDefault="007D2B33" w:rsidP="0003192B">
            <w:pPr>
              <w:rPr>
                <w:ins w:id="136" w:author="YAMASHITA AI" w:date="2023-10-13T11:12:00Z"/>
                <w:rFonts w:ascii="Arial" w:hAnsi="Arial" w:cs="Arial"/>
              </w:rPr>
            </w:pPr>
          </w:p>
          <w:p w14:paraId="2AC84D3B" w14:textId="1EA7354D" w:rsidR="007D2B33" w:rsidRPr="00B05503" w:rsidRDefault="007D2B33" w:rsidP="0003192B">
            <w:pPr>
              <w:rPr>
                <w:ins w:id="137" w:author="YAMASHITA AI" w:date="2023-10-13T11:12:00Z"/>
                <w:rFonts w:ascii="Arial" w:hAnsi="Arial" w:cs="Arial"/>
              </w:rPr>
            </w:pPr>
          </w:p>
          <w:p w14:paraId="6147985D" w14:textId="79D01D13" w:rsidR="007D2B33" w:rsidRPr="00B05503" w:rsidRDefault="007D2B33" w:rsidP="0003192B">
            <w:pPr>
              <w:rPr>
                <w:ins w:id="138" w:author="YAMASHITA AI" w:date="2023-10-13T11:12:00Z"/>
                <w:rFonts w:ascii="Arial" w:hAnsi="Arial" w:cs="Arial"/>
              </w:rPr>
            </w:pPr>
          </w:p>
          <w:p w14:paraId="3FF85F68" w14:textId="3670FC36" w:rsidR="0096159D" w:rsidRPr="00B05503" w:rsidRDefault="0096159D" w:rsidP="0003192B">
            <w:pPr>
              <w:rPr>
                <w:ins w:id="139" w:author="YAMASHITA AI" w:date="2023-10-13T11:12:00Z"/>
                <w:rFonts w:ascii="Arial" w:hAnsi="Arial" w:cs="Arial"/>
              </w:rPr>
            </w:pPr>
          </w:p>
          <w:p w14:paraId="27887EE2" w14:textId="77777777" w:rsidR="0096159D" w:rsidRPr="00B05503" w:rsidRDefault="0096159D" w:rsidP="0003192B">
            <w:pPr>
              <w:rPr>
                <w:ins w:id="140" w:author="YAMASHITA AI" w:date="2023-10-13T11:12:00Z"/>
                <w:rFonts w:ascii="Arial" w:hAnsi="Arial" w:cs="Arial"/>
              </w:rPr>
            </w:pPr>
          </w:p>
          <w:p w14:paraId="0AFCC0D8" w14:textId="77777777" w:rsidR="00722C43" w:rsidRDefault="00722C43" w:rsidP="0003192B">
            <w:pPr>
              <w:rPr>
                <w:rFonts w:ascii="Arial" w:hAnsi="Arial" w:cs="Arial"/>
              </w:rPr>
            </w:pPr>
          </w:p>
          <w:p w14:paraId="12AD1003" w14:textId="08275814" w:rsidR="00453A01" w:rsidRPr="00B05503" w:rsidRDefault="00FE32F7" w:rsidP="0003192B">
            <w:pPr>
              <w:rPr>
                <w:rFonts w:ascii="Arial" w:hAnsi="Arial" w:cs="Arial"/>
              </w:rPr>
            </w:pPr>
            <w:r w:rsidRPr="00B05503">
              <w:rPr>
                <w:rFonts w:ascii="Arial" w:hAnsi="Arial" w:cs="Arial"/>
              </w:rPr>
              <w:t xml:space="preserve">As applicants for Associate </w:t>
            </w:r>
            <w:r w:rsidR="008771A8" w:rsidRPr="00820B95">
              <w:rPr>
                <w:rFonts w:ascii="Arial" w:hAnsi="Arial" w:cs="Arial" w:hint="eastAsia"/>
              </w:rPr>
              <w:t>Members</w:t>
            </w:r>
            <w:r w:rsidRPr="00B05503">
              <w:rPr>
                <w:rFonts w:ascii="Arial" w:hAnsi="Arial" w:cs="Arial"/>
              </w:rPr>
              <w:t xml:space="preserve"> must</w:t>
            </w:r>
            <w:r w:rsidR="0005678B" w:rsidRPr="00B05503">
              <w:rPr>
                <w:rFonts w:ascii="Arial" w:hAnsi="Arial" w:cs="Arial"/>
              </w:rPr>
              <w:t xml:space="preserve"> wait for maximum th</w:t>
            </w:r>
            <w:r w:rsidRPr="00B05503">
              <w:rPr>
                <w:rFonts w:ascii="Arial" w:hAnsi="Arial" w:cs="Arial"/>
              </w:rPr>
              <w:t>ree years</w:t>
            </w:r>
            <w:r w:rsidR="00BB5498" w:rsidRPr="00B05503">
              <w:rPr>
                <w:rFonts w:ascii="Arial" w:hAnsi="Arial" w:cs="Arial"/>
              </w:rPr>
              <w:t xml:space="preserve"> </w:t>
            </w:r>
            <w:r w:rsidR="004B752D" w:rsidRPr="00B05503">
              <w:rPr>
                <w:rFonts w:ascii="Arial" w:hAnsi="Arial" w:cs="Arial"/>
              </w:rPr>
              <w:t>till</w:t>
            </w:r>
            <w:r w:rsidR="00BB5498" w:rsidRPr="00B05503">
              <w:rPr>
                <w:rFonts w:ascii="Arial" w:hAnsi="Arial" w:cs="Arial"/>
              </w:rPr>
              <w:t xml:space="preserve"> the General Assembly decides the membership</w:t>
            </w:r>
            <w:r w:rsidRPr="00B05503">
              <w:rPr>
                <w:rFonts w:ascii="Arial" w:hAnsi="Arial" w:cs="Arial"/>
              </w:rPr>
              <w:t xml:space="preserve">, </w:t>
            </w:r>
            <w:r w:rsidR="00AB460D" w:rsidRPr="00B05503">
              <w:rPr>
                <w:rFonts w:ascii="Arial" w:hAnsi="Arial" w:cs="Arial" w:hint="eastAsia"/>
              </w:rPr>
              <w:t>s</w:t>
            </w:r>
            <w:r w:rsidR="00AB460D" w:rsidRPr="00B05503">
              <w:rPr>
                <w:rFonts w:ascii="Arial" w:hAnsi="Arial" w:cs="Arial"/>
              </w:rPr>
              <w:t>ome arrangements</w:t>
            </w:r>
            <w:r w:rsidRPr="00B05503">
              <w:rPr>
                <w:rFonts w:ascii="Arial" w:hAnsi="Arial" w:cs="Arial"/>
              </w:rPr>
              <w:t>, such as provisional</w:t>
            </w:r>
            <w:r w:rsidR="00AB460D" w:rsidRPr="00B05503">
              <w:rPr>
                <w:rFonts w:ascii="Arial" w:hAnsi="Arial" w:cs="Arial"/>
              </w:rPr>
              <w:t xml:space="preserve"> or interim membership, </w:t>
            </w:r>
            <w:r w:rsidRPr="00B05503">
              <w:rPr>
                <w:rFonts w:ascii="Arial" w:hAnsi="Arial" w:cs="Arial"/>
              </w:rPr>
              <w:t>maybe helpful.</w:t>
            </w:r>
          </w:p>
          <w:p w14:paraId="30DE1BB9" w14:textId="587008BF" w:rsidR="1FBB2FB6" w:rsidRPr="00722C43" w:rsidRDefault="1FBB2FB6" w:rsidP="1FBB2FB6">
            <w:pPr>
              <w:rPr>
                <w:rFonts w:ascii="Arial" w:hAnsi="Arial" w:cs="Arial"/>
              </w:rPr>
            </w:pPr>
          </w:p>
          <w:p w14:paraId="1CA748ED" w14:textId="63376A1D" w:rsidR="1FBB2FB6" w:rsidRPr="00B05503" w:rsidRDefault="1FBB2FB6" w:rsidP="1FBB2FB6">
            <w:pPr>
              <w:rPr>
                <w:rFonts w:ascii="Arial" w:hAnsi="Arial" w:cs="Arial"/>
              </w:rPr>
            </w:pPr>
          </w:p>
          <w:p w14:paraId="674BE804" w14:textId="77777777" w:rsidR="00BA2430" w:rsidRPr="00B05503" w:rsidRDefault="00BA2430" w:rsidP="002A36DF">
            <w:pPr>
              <w:ind w:right="240"/>
              <w:rPr>
                <w:rFonts w:ascii="Arial" w:hAnsi="Arial" w:cs="Arial"/>
              </w:rPr>
            </w:pPr>
          </w:p>
          <w:p w14:paraId="267DF589" w14:textId="77777777" w:rsidR="00453A01" w:rsidRPr="00BC7D9B" w:rsidRDefault="00453A01" w:rsidP="0003192B">
            <w:pPr>
              <w:rPr>
                <w:del w:id="141" w:author="YAMASHITA AI" w:date="2023-10-13T11:12:00Z"/>
                <w:rFonts w:ascii="Arial" w:hAnsi="Arial" w:cs="Arial"/>
              </w:rPr>
            </w:pPr>
          </w:p>
          <w:p w14:paraId="39996BB6" w14:textId="77777777" w:rsidR="002F00AD" w:rsidRDefault="002F00AD" w:rsidP="00BA2430">
            <w:pPr>
              <w:ind w:right="240"/>
              <w:rPr>
                <w:rFonts w:ascii="Arial" w:hAnsi="Arial" w:cs="Arial"/>
              </w:rPr>
            </w:pPr>
          </w:p>
          <w:p w14:paraId="44FB1E82" w14:textId="77777777" w:rsidR="002F00AD" w:rsidRDefault="002F00AD" w:rsidP="00BA2430">
            <w:pPr>
              <w:ind w:right="240"/>
              <w:rPr>
                <w:rFonts w:ascii="Arial" w:hAnsi="Arial" w:cs="Arial"/>
              </w:rPr>
            </w:pPr>
          </w:p>
          <w:p w14:paraId="3277CFF4" w14:textId="77777777" w:rsidR="002F00AD" w:rsidRDefault="002F00AD" w:rsidP="00BA2430">
            <w:pPr>
              <w:ind w:right="240"/>
              <w:rPr>
                <w:rFonts w:ascii="Arial" w:hAnsi="Arial" w:cs="Arial"/>
              </w:rPr>
            </w:pPr>
          </w:p>
          <w:p w14:paraId="543AE5CE" w14:textId="77777777" w:rsidR="002F00AD" w:rsidRDefault="002F00AD" w:rsidP="00BA2430">
            <w:pPr>
              <w:ind w:right="240"/>
              <w:rPr>
                <w:rFonts w:ascii="Arial" w:hAnsi="Arial" w:cs="Arial"/>
              </w:rPr>
            </w:pPr>
          </w:p>
          <w:p w14:paraId="73397A64" w14:textId="77777777" w:rsidR="002F00AD" w:rsidRDefault="002F00AD" w:rsidP="00BA2430">
            <w:pPr>
              <w:ind w:right="240"/>
              <w:rPr>
                <w:rFonts w:ascii="Arial" w:hAnsi="Arial" w:cs="Arial"/>
              </w:rPr>
            </w:pPr>
          </w:p>
          <w:p w14:paraId="1D9A044B" w14:textId="77777777" w:rsidR="00E90A44" w:rsidRDefault="309088DB" w:rsidP="00BA2430">
            <w:pPr>
              <w:ind w:right="240"/>
              <w:rPr>
                <w:rFonts w:ascii="Arial" w:hAnsi="Arial"/>
              </w:rPr>
            </w:pPr>
            <w:r w:rsidRPr="00B05503">
              <w:rPr>
                <w:rFonts w:ascii="Arial" w:hAnsi="Arial" w:cs="Arial"/>
              </w:rPr>
              <w:t>“</w:t>
            </w:r>
            <w:r w:rsidR="002C4E52" w:rsidRPr="00B05503">
              <w:rPr>
                <w:rFonts w:ascii="Arial" w:hAnsi="Arial" w:cs="Arial"/>
              </w:rPr>
              <w:t xml:space="preserve">3. </w:t>
            </w:r>
            <w:r w:rsidRPr="00B05503">
              <w:rPr>
                <w:rFonts w:ascii="Arial" w:hAnsi="Arial" w:cs="Arial"/>
              </w:rPr>
              <w:t>Industrial Members” should be deleted</w:t>
            </w:r>
            <w:r w:rsidR="00F107A9" w:rsidRPr="00B05503">
              <w:rPr>
                <w:rFonts w:ascii="Arial" w:hAnsi="Arial" w:cs="Arial"/>
              </w:rPr>
              <w:t xml:space="preserve"> </w:t>
            </w:r>
            <w:r w:rsidR="00F107A9" w:rsidRPr="002A36DF">
              <w:rPr>
                <w:rFonts w:ascii="Arial" w:hAnsi="Arial" w:cs="Arial"/>
              </w:rPr>
              <w:t>because “Industrial member” is not stipulated</w:t>
            </w:r>
            <w:r w:rsidR="00F107A9" w:rsidRPr="002A36DF">
              <w:rPr>
                <w:rFonts w:ascii="Arial" w:hAnsi="Arial"/>
              </w:rPr>
              <w:t xml:space="preserve"> in the Convention</w:t>
            </w:r>
            <w:r w:rsidR="00ED0B66">
              <w:rPr>
                <w:rFonts w:ascii="Arial" w:hAnsi="Arial"/>
              </w:rPr>
              <w:t>.</w:t>
            </w:r>
          </w:p>
          <w:p w14:paraId="1940D9E8" w14:textId="28B75DE6" w:rsidR="00B01B47" w:rsidRPr="00B05503" w:rsidRDefault="00F107A9" w:rsidP="00BA2430">
            <w:pPr>
              <w:ind w:right="240"/>
              <w:rPr>
                <w:rFonts w:ascii="Arial" w:hAnsi="Arial" w:cs="Arial"/>
              </w:rPr>
            </w:pPr>
            <w:r w:rsidRPr="002A36DF">
              <w:rPr>
                <w:rFonts w:ascii="Arial" w:hAnsi="Arial" w:cs="Arial"/>
              </w:rPr>
              <w:t>Note: Japan is not against establishment of Industrial members Group, but the group should be informal entity established by Affiliate Members.</w:t>
            </w:r>
            <w:r w:rsidRPr="00B05503">
              <w:rPr>
                <w:rFonts w:ascii="Arial" w:hAnsi="Arial" w:cs="Arial"/>
              </w:rPr>
              <w:t xml:space="preserve"> </w:t>
            </w:r>
          </w:p>
          <w:p w14:paraId="776A1931" w14:textId="77777777" w:rsidR="00C37A33" w:rsidRDefault="00C37A33" w:rsidP="1FBB2FB6">
            <w:pPr>
              <w:rPr>
                <w:rFonts w:ascii="Arial" w:hAnsi="Arial" w:cs="Arial"/>
              </w:rPr>
            </w:pPr>
          </w:p>
          <w:p w14:paraId="43482A58" w14:textId="77777777" w:rsidR="00C37A33" w:rsidRDefault="00C37A33" w:rsidP="1FBB2FB6">
            <w:pPr>
              <w:rPr>
                <w:rFonts w:ascii="Arial" w:hAnsi="Arial" w:cs="Arial"/>
              </w:rPr>
            </w:pPr>
          </w:p>
          <w:p w14:paraId="4373D7EC" w14:textId="77777777" w:rsidR="00C37A33" w:rsidRDefault="00C37A33" w:rsidP="1FBB2FB6">
            <w:pPr>
              <w:rPr>
                <w:rFonts w:ascii="Arial" w:hAnsi="Arial" w:cs="Arial"/>
              </w:rPr>
            </w:pPr>
          </w:p>
          <w:p w14:paraId="0A822BEE" w14:textId="77777777" w:rsidR="00C37A33" w:rsidRDefault="00C37A33" w:rsidP="1FBB2FB6">
            <w:pPr>
              <w:rPr>
                <w:rFonts w:ascii="Arial" w:hAnsi="Arial" w:cs="Arial"/>
              </w:rPr>
            </w:pPr>
          </w:p>
          <w:p w14:paraId="1721C4C5" w14:textId="77777777" w:rsidR="00C37A33" w:rsidRDefault="00C37A33" w:rsidP="1FBB2FB6">
            <w:pPr>
              <w:rPr>
                <w:rFonts w:ascii="Arial" w:hAnsi="Arial" w:cs="Arial"/>
              </w:rPr>
            </w:pPr>
          </w:p>
          <w:p w14:paraId="123A235A" w14:textId="77777777" w:rsidR="00C37A33" w:rsidRDefault="00C37A33" w:rsidP="1FBB2FB6">
            <w:pPr>
              <w:rPr>
                <w:rFonts w:ascii="Arial" w:hAnsi="Arial" w:cs="Arial"/>
              </w:rPr>
            </w:pPr>
          </w:p>
          <w:p w14:paraId="2EC339B4" w14:textId="77777777" w:rsidR="00C37A33" w:rsidRDefault="00C37A33" w:rsidP="1FBB2FB6">
            <w:pPr>
              <w:rPr>
                <w:rFonts w:ascii="Arial" w:hAnsi="Arial" w:cs="Arial"/>
              </w:rPr>
            </w:pPr>
          </w:p>
          <w:p w14:paraId="3C81E78D" w14:textId="77777777" w:rsidR="00C37A33" w:rsidRDefault="00C37A33" w:rsidP="1FBB2FB6">
            <w:pPr>
              <w:rPr>
                <w:rFonts w:ascii="Arial" w:hAnsi="Arial" w:cs="Arial"/>
              </w:rPr>
            </w:pPr>
          </w:p>
          <w:p w14:paraId="456C1763" w14:textId="77777777" w:rsidR="00C37A33" w:rsidRDefault="00C37A33" w:rsidP="1FBB2FB6">
            <w:pPr>
              <w:rPr>
                <w:rFonts w:ascii="Arial" w:hAnsi="Arial" w:cs="Arial"/>
              </w:rPr>
            </w:pPr>
          </w:p>
          <w:p w14:paraId="09A86005" w14:textId="77777777" w:rsidR="00C37A33" w:rsidRDefault="00C37A33" w:rsidP="1FBB2FB6">
            <w:pPr>
              <w:rPr>
                <w:rFonts w:ascii="Arial" w:hAnsi="Arial" w:cs="Arial"/>
              </w:rPr>
            </w:pPr>
          </w:p>
          <w:p w14:paraId="6B3A6A7D" w14:textId="5A545D79" w:rsidR="00453A01" w:rsidRPr="00B05503" w:rsidRDefault="00DC31BB" w:rsidP="1FBB2FB6">
            <w:pPr>
              <w:rPr>
                <w:rFonts w:ascii="Arial" w:hAnsi="Arial" w:cs="Arial"/>
              </w:rPr>
            </w:pPr>
            <w:r w:rsidRPr="00B05503">
              <w:rPr>
                <w:rFonts w:ascii="Arial" w:hAnsi="Arial" w:cs="Arial"/>
              </w:rPr>
              <w:t>The phrase “me</w:t>
            </w:r>
            <w:r w:rsidR="00E72620" w:rsidRPr="00B05503">
              <w:rPr>
                <w:rFonts w:ascii="Arial" w:hAnsi="Arial" w:cs="Arial"/>
              </w:rPr>
              <w:t>mbership category”</w:t>
            </w:r>
            <w:r w:rsidRPr="00B05503">
              <w:rPr>
                <w:rFonts w:ascii="Arial" w:hAnsi="Arial" w:cs="Arial"/>
              </w:rPr>
              <w:t xml:space="preserve"> should be replaced by another </w:t>
            </w:r>
            <w:r w:rsidRPr="00B05503">
              <w:rPr>
                <w:rFonts w:ascii="Arial" w:hAnsi="Arial" w:cs="Arial"/>
              </w:rPr>
              <w:lastRenderedPageBreak/>
              <w:t>appropriate phrase, or some justification for differentiating the fees to different Affiliate Members should be given; a</w:t>
            </w:r>
            <w:r w:rsidR="00E72620" w:rsidRPr="00B05503">
              <w:rPr>
                <w:rFonts w:ascii="Arial" w:hAnsi="Arial" w:cs="Arial"/>
              </w:rPr>
              <w:t xml:space="preserve">ccording to the Convention, the types of membership are Member States, Associate Members and Affiliate Members. </w:t>
            </w:r>
          </w:p>
          <w:p w14:paraId="3B143393" w14:textId="6B366B0E" w:rsidR="00453A01" w:rsidRPr="00B05503" w:rsidRDefault="00453A01" w:rsidP="0003192B">
            <w:pPr>
              <w:rPr>
                <w:rFonts w:ascii="Arial" w:hAnsi="Arial" w:cs="Arial"/>
              </w:rPr>
            </w:pPr>
          </w:p>
          <w:p w14:paraId="110B531D" w14:textId="77777777" w:rsidR="00453A01" w:rsidRPr="00B05503" w:rsidRDefault="00453A01" w:rsidP="0003192B">
            <w:pPr>
              <w:rPr>
                <w:rFonts w:ascii="Arial" w:hAnsi="Arial" w:cs="Arial"/>
              </w:rPr>
            </w:pPr>
          </w:p>
          <w:p w14:paraId="1B1ED3E1" w14:textId="77777777" w:rsidR="00FD2355" w:rsidRPr="002A36DF" w:rsidRDefault="00FD2355" w:rsidP="0003192B">
            <w:pPr>
              <w:rPr>
                <w:rFonts w:ascii="Arial" w:hAnsi="Arial" w:cs="Arial"/>
              </w:rPr>
            </w:pPr>
          </w:p>
          <w:p w14:paraId="2EFF1161" w14:textId="77777777" w:rsidR="00FD2355" w:rsidRPr="00B05503" w:rsidRDefault="00FD2355" w:rsidP="0003192B">
            <w:pPr>
              <w:rPr>
                <w:rFonts w:ascii="Arial" w:hAnsi="Arial" w:cs="Arial"/>
              </w:rPr>
            </w:pPr>
          </w:p>
          <w:p w14:paraId="1B28313A" w14:textId="06035B5C" w:rsidR="00FD2355" w:rsidRPr="00B05503" w:rsidRDefault="00FD2355" w:rsidP="0003192B">
            <w:pPr>
              <w:rPr>
                <w:rFonts w:ascii="Arial" w:hAnsi="Arial" w:cs="Arial"/>
              </w:rPr>
            </w:pPr>
          </w:p>
          <w:p w14:paraId="4548B9D8" w14:textId="77777777" w:rsidR="00BF17DD" w:rsidRPr="00BC7D9B" w:rsidRDefault="00BF17DD" w:rsidP="0003192B">
            <w:pPr>
              <w:rPr>
                <w:del w:id="142" w:author="YAMASHITA AI" w:date="2023-10-13T11:12:00Z"/>
                <w:rFonts w:ascii="Arial" w:hAnsi="Arial" w:cs="Arial" w:hint="eastAsia"/>
              </w:rPr>
            </w:pPr>
          </w:p>
          <w:p w14:paraId="0EDCA272" w14:textId="3E1E78C0" w:rsidR="003A44AB" w:rsidRPr="00B05503" w:rsidRDefault="00192ED9" w:rsidP="0003192B">
            <w:pPr>
              <w:rPr>
                <w:ins w:id="143" w:author="YAMASHITA AI" w:date="2023-10-13T11:12:00Z"/>
                <w:rFonts w:ascii="Arial" w:hAnsi="Arial" w:cs="Arial"/>
              </w:rPr>
            </w:pPr>
            <w:r w:rsidRPr="00B05503">
              <w:rPr>
                <w:rFonts w:ascii="Arial" w:hAnsi="Arial" w:cs="Arial"/>
              </w:rPr>
              <w:t>Paragraphs</w:t>
            </w:r>
            <w:r w:rsidR="003A360E" w:rsidRPr="00B05503">
              <w:rPr>
                <w:rFonts w:ascii="Arial" w:hAnsi="Arial" w:cs="Arial"/>
              </w:rPr>
              <w:t xml:space="preserve"> about Associate membership should come first. </w:t>
            </w:r>
          </w:p>
          <w:p w14:paraId="54EC9620" w14:textId="77777777" w:rsidR="003A360E" w:rsidRPr="00B05503" w:rsidRDefault="003A360E" w:rsidP="0003192B">
            <w:pPr>
              <w:rPr>
                <w:ins w:id="144" w:author="YAMASHITA AI" w:date="2023-10-13T11:12:00Z"/>
                <w:rFonts w:ascii="Arial" w:hAnsi="Arial" w:cs="Arial"/>
              </w:rPr>
            </w:pPr>
          </w:p>
          <w:p w14:paraId="4F88B0FD" w14:textId="77777777" w:rsidR="0096159D" w:rsidRPr="00B05503" w:rsidRDefault="0096159D" w:rsidP="0003192B">
            <w:pPr>
              <w:rPr>
                <w:ins w:id="145" w:author="YAMASHITA AI" w:date="2023-10-13T11:12:00Z"/>
                <w:rFonts w:ascii="Arial" w:hAnsi="Arial" w:cs="Arial"/>
              </w:rPr>
            </w:pPr>
          </w:p>
          <w:p w14:paraId="3413444D" w14:textId="6A363FB0" w:rsidR="0096159D" w:rsidRDefault="0096159D" w:rsidP="0003192B">
            <w:pPr>
              <w:rPr>
                <w:rFonts w:ascii="Arial" w:hAnsi="Arial" w:cs="Arial"/>
              </w:rPr>
            </w:pPr>
          </w:p>
          <w:p w14:paraId="3E362F0F" w14:textId="3FB83069" w:rsidR="00BF17DD" w:rsidRDefault="00BF17DD" w:rsidP="0003192B">
            <w:pPr>
              <w:rPr>
                <w:rFonts w:ascii="Arial" w:hAnsi="Arial" w:cs="Arial"/>
              </w:rPr>
            </w:pPr>
          </w:p>
          <w:p w14:paraId="1825FD72" w14:textId="6F79ACB6" w:rsidR="00BF17DD" w:rsidRDefault="00BF17DD" w:rsidP="0003192B">
            <w:pPr>
              <w:rPr>
                <w:rFonts w:ascii="Arial" w:hAnsi="Arial" w:cs="Arial"/>
              </w:rPr>
            </w:pPr>
          </w:p>
          <w:p w14:paraId="29E3B1C3" w14:textId="77777777" w:rsidR="00BF17DD" w:rsidRPr="00B05503" w:rsidRDefault="00BF17DD" w:rsidP="0003192B">
            <w:pPr>
              <w:rPr>
                <w:ins w:id="146" w:author="YAMASHITA AI" w:date="2023-10-13T11:12:00Z"/>
                <w:rFonts w:ascii="Arial" w:hAnsi="Arial" w:cs="Arial"/>
              </w:rPr>
            </w:pPr>
          </w:p>
          <w:p w14:paraId="2BAB4FE2" w14:textId="65F8074F" w:rsidR="00CD3FD7" w:rsidRPr="00B05503" w:rsidRDefault="003A360E" w:rsidP="0003192B">
            <w:pPr>
              <w:rPr>
                <w:rFonts w:ascii="Arial" w:hAnsi="Arial" w:cs="Arial"/>
              </w:rPr>
            </w:pPr>
            <w:r w:rsidRPr="00B05503">
              <w:rPr>
                <w:rFonts w:ascii="Arial" w:hAnsi="Arial" w:cs="Arial"/>
              </w:rPr>
              <w:t>“Associate” is d</w:t>
            </w:r>
            <w:r w:rsidR="1F1CAA19" w:rsidRPr="00B05503">
              <w:rPr>
                <w:rFonts w:ascii="Arial" w:hAnsi="Arial" w:cs="Arial"/>
              </w:rPr>
              <w:t>eleted</w:t>
            </w:r>
            <w:r w:rsidR="1AA7C6A3" w:rsidRPr="00B05503">
              <w:rPr>
                <w:rFonts w:ascii="Arial" w:hAnsi="Arial" w:cs="Arial"/>
              </w:rPr>
              <w:t>,</w:t>
            </w:r>
            <w:r w:rsidR="1F1CAA19" w:rsidRPr="00B05503">
              <w:rPr>
                <w:rFonts w:ascii="Arial" w:hAnsi="Arial" w:cs="Arial"/>
              </w:rPr>
              <w:t xml:space="preserve"> </w:t>
            </w:r>
            <w:r w:rsidR="7925E821" w:rsidRPr="00B05503">
              <w:rPr>
                <w:rFonts w:ascii="Arial" w:hAnsi="Arial" w:cs="Arial"/>
              </w:rPr>
              <w:t>because</w:t>
            </w:r>
            <w:r w:rsidR="1F1CAA19" w:rsidRPr="00B05503">
              <w:rPr>
                <w:rFonts w:ascii="Arial" w:hAnsi="Arial" w:cs="Arial"/>
              </w:rPr>
              <w:t xml:space="preserve"> the </w:t>
            </w:r>
            <w:r w:rsidR="38628131" w:rsidRPr="00B05503">
              <w:rPr>
                <w:rFonts w:ascii="Arial" w:hAnsi="Arial" w:cs="Arial"/>
              </w:rPr>
              <w:t xml:space="preserve">Council does not have </w:t>
            </w:r>
            <w:r w:rsidR="4B4F3AD6" w:rsidRPr="00B05503">
              <w:rPr>
                <w:rFonts w:ascii="Arial" w:hAnsi="Arial" w:cs="Arial"/>
              </w:rPr>
              <w:t xml:space="preserve">a mandate </w:t>
            </w:r>
            <w:r w:rsidR="4B9608C0" w:rsidRPr="00B05503">
              <w:rPr>
                <w:rFonts w:ascii="Arial" w:hAnsi="Arial" w:cs="Arial"/>
              </w:rPr>
              <w:t xml:space="preserve">to suspend an Associate </w:t>
            </w:r>
            <w:r w:rsidR="00BA51FF" w:rsidRPr="00B05503">
              <w:rPr>
                <w:rFonts w:ascii="Arial" w:hAnsi="Arial" w:cs="Arial"/>
              </w:rPr>
              <w:t>m</w:t>
            </w:r>
            <w:r w:rsidR="4B9608C0" w:rsidRPr="00B05503">
              <w:rPr>
                <w:rFonts w:ascii="Arial" w:hAnsi="Arial" w:cs="Arial"/>
              </w:rPr>
              <w:t>embership</w:t>
            </w:r>
            <w:r w:rsidR="00E97D82" w:rsidRPr="00B05503">
              <w:rPr>
                <w:rFonts w:ascii="Arial" w:hAnsi="Arial" w:cs="Arial"/>
              </w:rPr>
              <w:t xml:space="preserve"> -</w:t>
            </w:r>
            <w:r w:rsidR="00CB28C4" w:rsidRPr="00B05503">
              <w:rPr>
                <w:rFonts w:ascii="Arial" w:hAnsi="Arial" w:cs="Arial"/>
              </w:rPr>
              <w:t xml:space="preserve"> </w:t>
            </w:r>
            <w:r w:rsidR="00E97D82" w:rsidRPr="00B05503">
              <w:rPr>
                <w:rFonts w:ascii="Arial" w:hAnsi="Arial" w:cs="Arial"/>
              </w:rPr>
              <w:t>General Assembly does</w:t>
            </w:r>
            <w:r w:rsidR="4B9608C0" w:rsidRPr="00B05503">
              <w:rPr>
                <w:rFonts w:ascii="Arial" w:hAnsi="Arial" w:cs="Arial"/>
              </w:rPr>
              <w:t xml:space="preserve"> </w:t>
            </w:r>
            <w:r w:rsidR="00CB28C4" w:rsidRPr="00B05503">
              <w:rPr>
                <w:rFonts w:ascii="Arial" w:hAnsi="Arial" w:cs="Arial"/>
              </w:rPr>
              <w:t xml:space="preserve">so </w:t>
            </w:r>
            <w:r w:rsidR="4B9608C0" w:rsidRPr="00B05503">
              <w:rPr>
                <w:rFonts w:ascii="Arial" w:hAnsi="Arial" w:cs="Arial"/>
              </w:rPr>
              <w:t>according to Article</w:t>
            </w:r>
            <w:r w:rsidR="00D12D68" w:rsidRPr="00B05503">
              <w:rPr>
                <w:rFonts w:ascii="Arial" w:hAnsi="Arial" w:cs="Arial"/>
              </w:rPr>
              <w:t xml:space="preserve"> </w:t>
            </w:r>
            <w:r w:rsidR="4B9608C0" w:rsidRPr="00B05503">
              <w:rPr>
                <w:rFonts w:ascii="Arial" w:hAnsi="Arial" w:cs="Arial"/>
              </w:rPr>
              <w:t>7</w:t>
            </w:r>
            <w:r w:rsidR="101D5234" w:rsidRPr="00B05503">
              <w:rPr>
                <w:rFonts w:ascii="Arial" w:hAnsi="Arial" w:cs="Arial"/>
              </w:rPr>
              <w:t xml:space="preserve"> of the Convention</w:t>
            </w:r>
            <w:r w:rsidR="4B9608C0" w:rsidRPr="00B05503">
              <w:rPr>
                <w:rFonts w:ascii="Arial" w:hAnsi="Arial" w:cs="Arial"/>
              </w:rPr>
              <w:t xml:space="preserve">. </w:t>
            </w:r>
          </w:p>
          <w:p w14:paraId="32062C99" w14:textId="773D3EFB" w:rsidR="000E6548" w:rsidRPr="00B05503" w:rsidRDefault="00E161B1">
            <w:pPr>
              <w:rPr>
                <w:rFonts w:ascii="Arial" w:hAnsi="Arial" w:cs="Arial"/>
              </w:rPr>
            </w:pPr>
            <w:r w:rsidRPr="00B05503">
              <w:rPr>
                <w:rFonts w:ascii="Arial" w:hAnsi="Arial" w:cs="Arial"/>
              </w:rPr>
              <w:t xml:space="preserve">Regarding (b), </w:t>
            </w:r>
            <w:r w:rsidR="000E6548" w:rsidRPr="00B05503">
              <w:rPr>
                <w:rFonts w:ascii="Arial" w:hAnsi="Arial" w:cs="Arial"/>
              </w:rPr>
              <w:t>Japan</w:t>
            </w:r>
            <w:r w:rsidR="003A360E" w:rsidRPr="00B05503">
              <w:rPr>
                <w:rFonts w:ascii="Arial" w:hAnsi="Arial" w:cs="Arial"/>
              </w:rPr>
              <w:t xml:space="preserve"> believe</w:t>
            </w:r>
            <w:r w:rsidR="000E6548" w:rsidRPr="00B05503">
              <w:rPr>
                <w:rFonts w:ascii="Arial" w:hAnsi="Arial" w:cs="Arial"/>
              </w:rPr>
              <w:t>s</w:t>
            </w:r>
            <w:r w:rsidR="003A360E" w:rsidRPr="00B05503">
              <w:rPr>
                <w:rFonts w:ascii="Arial" w:hAnsi="Arial" w:cs="Arial"/>
              </w:rPr>
              <w:t xml:space="preserve"> that the</w:t>
            </w:r>
            <w:r w:rsidR="000E6548" w:rsidRPr="00B05503">
              <w:rPr>
                <w:rFonts w:ascii="Arial" w:hAnsi="Arial" w:cs="Arial"/>
              </w:rPr>
              <w:t xml:space="preserve"> Article 7-7 (k) of the Convention includes suspension and termination of Affiliate membership</w:t>
            </w:r>
            <w:r w:rsidR="00AE49DD" w:rsidRPr="00B05503">
              <w:rPr>
                <w:rFonts w:ascii="Arial" w:hAnsi="Arial" w:cs="Arial" w:hint="eastAsia"/>
              </w:rPr>
              <w:t xml:space="preserve"> </w:t>
            </w:r>
            <w:r w:rsidR="00AE49DD" w:rsidRPr="00B05503">
              <w:rPr>
                <w:rFonts w:ascii="Arial" w:hAnsi="Arial" w:cs="Arial"/>
              </w:rPr>
              <w:t>by GA</w:t>
            </w:r>
            <w:r w:rsidR="00CD3FD7" w:rsidRPr="00B05503">
              <w:rPr>
                <w:rFonts w:ascii="Arial" w:hAnsi="Arial" w:cs="Arial"/>
              </w:rPr>
              <w:t>.</w:t>
            </w:r>
            <w:r w:rsidR="000E6548" w:rsidRPr="00B05503">
              <w:rPr>
                <w:rFonts w:ascii="Arial" w:hAnsi="Arial" w:cs="Arial"/>
              </w:rPr>
              <w:t xml:space="preserve"> </w:t>
            </w:r>
          </w:p>
          <w:p w14:paraId="2E678C4C" w14:textId="2E3AD8E7" w:rsidR="00CD3FD7" w:rsidRPr="00B05503" w:rsidRDefault="0096159D">
            <w:pPr>
              <w:rPr>
                <w:ins w:id="147" w:author="YAMASHITA AI" w:date="2023-10-13T11:12:00Z"/>
                <w:rFonts w:ascii="Arial" w:hAnsi="Arial" w:cs="Arial"/>
              </w:rPr>
            </w:pPr>
            <w:r w:rsidRPr="00B05503">
              <w:rPr>
                <w:rFonts w:ascii="Arial" w:hAnsi="Arial" w:cs="Arial"/>
              </w:rPr>
              <w:t>Regarding (c), t</w:t>
            </w:r>
            <w:r w:rsidR="00CD3FD7" w:rsidRPr="00B05503">
              <w:rPr>
                <w:rFonts w:ascii="Arial" w:hAnsi="Arial" w:cs="Arial"/>
              </w:rPr>
              <w:t xml:space="preserve">he SG does not have mandate to decide membership of Associate/Affiliate Members. </w:t>
            </w:r>
          </w:p>
          <w:p w14:paraId="29089619" w14:textId="5008FDEE" w:rsidR="001C2052" w:rsidRPr="00B05503" w:rsidRDefault="001C2052">
            <w:pPr>
              <w:rPr>
                <w:ins w:id="148" w:author="YAMASHITA AI" w:date="2023-10-13T11:12:00Z"/>
                <w:rFonts w:ascii="Arial" w:hAnsi="Arial" w:cs="Arial"/>
              </w:rPr>
            </w:pPr>
          </w:p>
          <w:p w14:paraId="7B5DDD54" w14:textId="209F5BF9" w:rsidR="00680B82" w:rsidRDefault="00680B82" w:rsidP="1FBB2FB6">
            <w:pPr>
              <w:rPr>
                <w:rFonts w:ascii="Arial" w:hAnsi="Arial" w:cs="Arial"/>
              </w:rPr>
            </w:pPr>
          </w:p>
          <w:p w14:paraId="1C98231F" w14:textId="13881091" w:rsidR="00BF17DD" w:rsidRDefault="00BF17DD" w:rsidP="1FBB2FB6">
            <w:pPr>
              <w:rPr>
                <w:rFonts w:ascii="Arial" w:hAnsi="Arial" w:cs="Arial"/>
              </w:rPr>
            </w:pPr>
          </w:p>
          <w:p w14:paraId="65F035E8" w14:textId="77777777" w:rsidR="00BF17DD" w:rsidRPr="00B05503" w:rsidRDefault="00BF17DD" w:rsidP="1FBB2FB6">
            <w:pPr>
              <w:rPr>
                <w:ins w:id="149" w:author="YAMASHITA AI" w:date="2023-10-13T11:12:00Z"/>
                <w:rFonts w:ascii="Arial" w:hAnsi="Arial" w:cs="Arial"/>
              </w:rPr>
            </w:pPr>
          </w:p>
          <w:p w14:paraId="2965C75C" w14:textId="30F2B5B8" w:rsidR="2E0348F2" w:rsidRPr="00B05503" w:rsidRDefault="00C153C4" w:rsidP="1FBB2FB6">
            <w:pPr>
              <w:rPr>
                <w:ins w:id="150" w:author="YAMASHITA AI" w:date="2023-10-13T11:12:00Z"/>
                <w:rFonts w:ascii="Arial" w:hAnsi="Arial" w:cs="Arial"/>
              </w:rPr>
            </w:pPr>
            <w:r w:rsidRPr="00B05503">
              <w:rPr>
                <w:rFonts w:ascii="Arial" w:hAnsi="Arial" w:cs="Arial"/>
              </w:rPr>
              <w:t>Comment same as 5(a): a</w:t>
            </w:r>
            <w:r w:rsidR="2E0348F2" w:rsidRPr="00B05503">
              <w:rPr>
                <w:rFonts w:ascii="Arial" w:hAnsi="Arial" w:cs="Arial"/>
              </w:rPr>
              <w:t>ccording to the</w:t>
            </w:r>
            <w:r w:rsidR="00C96293" w:rsidRPr="00B05503">
              <w:rPr>
                <w:rFonts w:ascii="Arial" w:hAnsi="Arial" w:cs="Arial"/>
              </w:rPr>
              <w:t xml:space="preserve"> </w:t>
            </w:r>
            <w:r w:rsidR="00C96293" w:rsidRPr="00C403AE">
              <w:rPr>
                <w:rFonts w:ascii="Arial" w:hAnsi="Arial" w:cs="Arial"/>
              </w:rPr>
              <w:t>Article</w:t>
            </w:r>
            <w:r w:rsidR="00C96293" w:rsidRPr="00B05503">
              <w:rPr>
                <w:rFonts w:ascii="Arial" w:hAnsi="Arial" w:cs="Arial"/>
              </w:rPr>
              <w:t xml:space="preserve"> </w:t>
            </w:r>
            <w:r w:rsidR="2E0348F2" w:rsidRPr="00B05503">
              <w:rPr>
                <w:rFonts w:ascii="Arial" w:hAnsi="Arial" w:cs="Arial"/>
              </w:rPr>
              <w:t>7</w:t>
            </w:r>
            <w:r w:rsidR="006E296D" w:rsidRPr="00B05503">
              <w:rPr>
                <w:rFonts w:ascii="Arial" w:hAnsi="Arial" w:cs="Arial"/>
              </w:rPr>
              <w:t xml:space="preserve"> of the Convention</w:t>
            </w:r>
            <w:r w:rsidR="2E0348F2" w:rsidRPr="00B05503">
              <w:rPr>
                <w:rFonts w:ascii="Arial" w:hAnsi="Arial" w:cs="Arial"/>
              </w:rPr>
              <w:t>, the Council does not have a mandate to reinstate an Associate membership suspended.</w:t>
            </w:r>
            <w:r w:rsidR="4BFAA0BC" w:rsidRPr="00B05503">
              <w:rPr>
                <w:rFonts w:ascii="Arial" w:hAnsi="Arial" w:cs="Arial"/>
              </w:rPr>
              <w:t xml:space="preserve"> Delegation by the General Assembly is required.</w:t>
            </w:r>
          </w:p>
          <w:p w14:paraId="3BB6F2A2" w14:textId="229FECC3" w:rsidR="000A278D" w:rsidRPr="00B05503" w:rsidRDefault="000A278D" w:rsidP="0003192B">
            <w:pPr>
              <w:rPr>
                <w:ins w:id="151" w:author="YAMASHITA AI" w:date="2023-10-13T11:12:00Z"/>
                <w:rFonts w:ascii="Arial" w:hAnsi="Arial" w:cs="Arial"/>
              </w:rPr>
            </w:pPr>
          </w:p>
          <w:p w14:paraId="6C4ABC52" w14:textId="0A277A92" w:rsidR="0096159D" w:rsidRPr="00B05503" w:rsidRDefault="0096159D" w:rsidP="0003192B">
            <w:pPr>
              <w:rPr>
                <w:ins w:id="152" w:author="YAMASHITA AI" w:date="2023-10-13T11:12:00Z"/>
                <w:rFonts w:ascii="Arial" w:hAnsi="Arial" w:cs="Arial"/>
              </w:rPr>
            </w:pPr>
          </w:p>
          <w:p w14:paraId="35A7593D" w14:textId="77777777" w:rsidR="0096159D" w:rsidRPr="00B05503" w:rsidRDefault="0096159D" w:rsidP="0003192B">
            <w:pPr>
              <w:rPr>
                <w:ins w:id="153" w:author="YAMASHITA AI" w:date="2023-10-13T11:12:00Z"/>
                <w:rFonts w:ascii="Arial" w:hAnsi="Arial" w:cs="Arial"/>
              </w:rPr>
            </w:pPr>
          </w:p>
          <w:p w14:paraId="1064F1B2" w14:textId="6A322D3B" w:rsidR="00453A01" w:rsidRPr="00B05503" w:rsidRDefault="001450BD" w:rsidP="0003192B">
            <w:pPr>
              <w:rPr>
                <w:ins w:id="154" w:author="YAMASHITA AI" w:date="2023-10-13T11:12:00Z"/>
                <w:rFonts w:ascii="Arial" w:hAnsi="Arial" w:cs="Arial"/>
              </w:rPr>
            </w:pPr>
            <w:r w:rsidRPr="00B05503">
              <w:rPr>
                <w:rFonts w:ascii="Arial" w:hAnsi="Arial" w:cs="Arial"/>
              </w:rPr>
              <w:t xml:space="preserve">We understand that the General Assembly and the Council will set the requirements </w:t>
            </w:r>
            <w:r w:rsidR="005E6AE3" w:rsidRPr="00B05503">
              <w:rPr>
                <w:rFonts w:ascii="Arial" w:hAnsi="Arial" w:cs="Arial"/>
              </w:rPr>
              <w:t xml:space="preserve">for reinstating the membership </w:t>
            </w:r>
            <w:r w:rsidR="00BC32C9" w:rsidRPr="00B05503">
              <w:rPr>
                <w:rFonts w:ascii="Arial" w:hAnsi="Arial" w:cs="Arial"/>
              </w:rPr>
              <w:t xml:space="preserve">accordingly </w:t>
            </w:r>
            <w:r w:rsidR="00854A49" w:rsidRPr="00B05503">
              <w:rPr>
                <w:rFonts w:ascii="Arial" w:hAnsi="Arial" w:cs="Arial"/>
              </w:rPr>
              <w:t>soon after th</w:t>
            </w:r>
            <w:r w:rsidR="00E04886" w:rsidRPr="00B05503">
              <w:rPr>
                <w:rFonts w:ascii="Arial" w:hAnsi="Arial" w:cs="Arial"/>
              </w:rPr>
              <w:t xml:space="preserve">e </w:t>
            </w:r>
            <w:r w:rsidR="008E2C74" w:rsidRPr="00B05503">
              <w:rPr>
                <w:rFonts w:ascii="Arial" w:hAnsi="Arial" w:cs="Arial"/>
              </w:rPr>
              <w:t>regulation</w:t>
            </w:r>
            <w:r w:rsidR="00A03821" w:rsidRPr="00B05503">
              <w:rPr>
                <w:rFonts w:ascii="Arial" w:hAnsi="Arial" w:cs="Arial"/>
              </w:rPr>
              <w:t xml:space="preserve"> is </w:t>
            </w:r>
            <w:r w:rsidR="006E296D" w:rsidRPr="00B05503">
              <w:rPr>
                <w:rFonts w:ascii="Arial" w:hAnsi="Arial" w:cs="Arial"/>
                <w:u w:val="single"/>
              </w:rPr>
              <w:t>adopted</w:t>
            </w:r>
            <w:r w:rsidR="00A03821" w:rsidRPr="00B05503">
              <w:rPr>
                <w:rFonts w:ascii="Arial" w:hAnsi="Arial" w:cs="Arial"/>
              </w:rPr>
              <w:t>.</w:t>
            </w:r>
            <w:r w:rsidR="006847A9" w:rsidRPr="00B05503">
              <w:rPr>
                <w:rFonts w:ascii="Arial" w:hAnsi="Arial" w:cs="Arial"/>
              </w:rPr>
              <w:t xml:space="preserve"> </w:t>
            </w:r>
            <w:r w:rsidR="00F95DEC" w:rsidRPr="00B05503">
              <w:rPr>
                <w:rFonts w:ascii="Arial" w:hAnsi="Arial" w:cs="Arial"/>
              </w:rPr>
              <w:t>Please clarify.</w:t>
            </w:r>
          </w:p>
          <w:p w14:paraId="0B98E49A" w14:textId="77777777" w:rsidR="00453A01" w:rsidRPr="00B05503" w:rsidRDefault="00453A01" w:rsidP="0003192B">
            <w:pPr>
              <w:rPr>
                <w:rFonts w:ascii="Arial" w:hAnsi="Arial" w:cs="Arial"/>
              </w:rPr>
            </w:pPr>
          </w:p>
          <w:p w14:paraId="03869E7F" w14:textId="77777777" w:rsidR="00453A01" w:rsidRPr="00B05503" w:rsidRDefault="00453A01" w:rsidP="0003192B">
            <w:pPr>
              <w:rPr>
                <w:rFonts w:ascii="Arial" w:hAnsi="Arial" w:cs="Arial"/>
              </w:rPr>
            </w:pPr>
          </w:p>
          <w:p w14:paraId="2D3787E6" w14:textId="77777777" w:rsidR="006F7645" w:rsidRPr="00B05503" w:rsidRDefault="006F7645" w:rsidP="1FBB2FB6">
            <w:pPr>
              <w:rPr>
                <w:rFonts w:ascii="Arial" w:hAnsi="Arial" w:cs="Arial"/>
              </w:rPr>
            </w:pPr>
          </w:p>
          <w:p w14:paraId="3A614013" w14:textId="77777777" w:rsidR="006F7645" w:rsidRPr="00B05503" w:rsidRDefault="006F7645" w:rsidP="1FBB2FB6">
            <w:pPr>
              <w:rPr>
                <w:rFonts w:ascii="Arial" w:hAnsi="Arial" w:cs="Arial"/>
              </w:rPr>
            </w:pPr>
          </w:p>
          <w:p w14:paraId="0ED12937" w14:textId="77777777" w:rsidR="006F7645" w:rsidRPr="00B05503" w:rsidRDefault="006F7645" w:rsidP="1FBB2FB6">
            <w:pPr>
              <w:rPr>
                <w:rFonts w:ascii="Arial" w:hAnsi="Arial" w:cs="Arial"/>
              </w:rPr>
            </w:pPr>
          </w:p>
          <w:p w14:paraId="3C9E1658" w14:textId="77777777" w:rsidR="006F7645" w:rsidRPr="00B05503" w:rsidRDefault="006F7645" w:rsidP="1FBB2FB6">
            <w:pPr>
              <w:rPr>
                <w:rFonts w:ascii="Arial" w:hAnsi="Arial" w:cs="Arial"/>
              </w:rPr>
            </w:pPr>
          </w:p>
          <w:p w14:paraId="67AEBC33" w14:textId="5EC15344" w:rsidR="00453A01" w:rsidRPr="00B05503" w:rsidRDefault="00BB051A" w:rsidP="1FBB2FB6">
            <w:pPr>
              <w:rPr>
                <w:rFonts w:ascii="Arial" w:hAnsi="Arial" w:cs="Arial"/>
              </w:rPr>
            </w:pPr>
            <w:r w:rsidRPr="00B05503">
              <w:rPr>
                <w:rFonts w:ascii="Arial" w:hAnsi="Arial" w:cs="Arial"/>
              </w:rPr>
              <w:t>According to the Article</w:t>
            </w:r>
            <w:r w:rsidR="0005678B" w:rsidRPr="00B05503">
              <w:rPr>
                <w:rFonts w:ascii="Arial" w:hAnsi="Arial" w:cs="Arial"/>
              </w:rPr>
              <w:t xml:space="preserve"> </w:t>
            </w:r>
            <w:r w:rsidRPr="00B05503">
              <w:rPr>
                <w:rFonts w:ascii="Arial" w:hAnsi="Arial" w:cs="Arial"/>
              </w:rPr>
              <w:t xml:space="preserve">7.7(j) of the Convention, </w:t>
            </w:r>
            <w:r w:rsidR="00DC31BB" w:rsidRPr="00B05503">
              <w:rPr>
                <w:rFonts w:ascii="Arial" w:hAnsi="Arial" w:cs="Arial"/>
              </w:rPr>
              <w:t>decision</w:t>
            </w:r>
            <w:r w:rsidRPr="00B05503">
              <w:rPr>
                <w:rFonts w:ascii="Arial" w:hAnsi="Arial" w:cs="Arial"/>
              </w:rPr>
              <w:t>s</w:t>
            </w:r>
            <w:r w:rsidR="00DC31BB" w:rsidRPr="00B05503">
              <w:rPr>
                <w:rFonts w:ascii="Arial" w:hAnsi="Arial" w:cs="Arial"/>
              </w:rPr>
              <w:t xml:space="preserve"> on Associate M</w:t>
            </w:r>
            <w:r w:rsidR="0005678B" w:rsidRPr="00B05503">
              <w:rPr>
                <w:rFonts w:ascii="Arial" w:hAnsi="Arial" w:cs="Arial"/>
              </w:rPr>
              <w:t xml:space="preserve">embership is under the authority of the General Assembly. </w:t>
            </w:r>
            <w:r w:rsidR="00DC31BB" w:rsidRPr="00B05503">
              <w:rPr>
                <w:rFonts w:ascii="Arial" w:hAnsi="Arial" w:cs="Arial"/>
              </w:rPr>
              <w:t xml:space="preserve">In this regard, </w:t>
            </w:r>
            <w:r w:rsidR="0005678B" w:rsidRPr="00B05503">
              <w:rPr>
                <w:rFonts w:ascii="Arial" w:hAnsi="Arial" w:cs="Arial"/>
              </w:rPr>
              <w:t>the termination should be decided by the General Assembly.</w:t>
            </w:r>
            <w:r w:rsidR="00D368D7" w:rsidRPr="00B05503">
              <w:rPr>
                <w:rFonts w:ascii="Arial" w:hAnsi="Arial" w:cs="Arial"/>
              </w:rPr>
              <w:t xml:space="preserve"> </w:t>
            </w:r>
          </w:p>
          <w:p w14:paraId="3576D2FC" w14:textId="77777777" w:rsidR="00453A01" w:rsidRPr="00B05503" w:rsidRDefault="00453A01" w:rsidP="0003192B">
            <w:pPr>
              <w:rPr>
                <w:rFonts w:ascii="Arial" w:hAnsi="Arial" w:cs="Arial"/>
              </w:rPr>
            </w:pPr>
          </w:p>
          <w:p w14:paraId="2A88DAF3" w14:textId="77777777" w:rsidR="00453A01" w:rsidRPr="00B05503" w:rsidRDefault="00453A01" w:rsidP="0003192B">
            <w:pPr>
              <w:rPr>
                <w:rFonts w:ascii="Arial" w:hAnsi="Arial" w:cs="Arial"/>
              </w:rPr>
            </w:pPr>
          </w:p>
          <w:p w14:paraId="5F44681A" w14:textId="77777777" w:rsidR="00453A01" w:rsidRPr="00B05503" w:rsidRDefault="00453A01" w:rsidP="0005678B">
            <w:pPr>
              <w:rPr>
                <w:rFonts w:ascii="Arial" w:hAnsi="Arial" w:cs="Arial"/>
              </w:rPr>
            </w:pPr>
          </w:p>
        </w:tc>
      </w:tr>
      <w:tr w:rsidR="00B05503" w:rsidRPr="00B05503" w14:paraId="5F974EAD" w14:textId="77777777" w:rsidTr="3FB14405">
        <w:trPr>
          <w:trHeight w:val="2505"/>
        </w:trPr>
        <w:tc>
          <w:tcPr>
            <w:tcW w:w="7257" w:type="dxa"/>
          </w:tcPr>
          <w:p w14:paraId="56BC16E0" w14:textId="72F84D8F" w:rsidR="00D70E0B" w:rsidRPr="00B05503" w:rsidRDefault="00D70E0B" w:rsidP="00D70E0B">
            <w:pPr>
              <w:jc w:val="left"/>
              <w:rPr>
                <w:rFonts w:ascii="Arial" w:hAnsi="Arial" w:cs="Arial"/>
                <w:b/>
              </w:rPr>
            </w:pPr>
            <w:del w:id="155" w:author="YAMASHITA AI" w:date="2023-10-13T11:12:00Z">
              <w:r w:rsidRPr="00BA2E4C">
                <w:rPr>
                  <w:rFonts w:ascii="Arial" w:hAnsi="Arial" w:cs="Arial"/>
                  <w:b/>
                </w:rPr>
                <w:lastRenderedPageBreak/>
                <w:delText>Article</w:delText>
              </w:r>
            </w:del>
            <w:ins w:id="156" w:author="YAMASHITA AI" w:date="2023-10-13T11:12:00Z">
              <w:r w:rsidR="00E03F89" w:rsidRPr="00B05503">
                <w:rPr>
                  <w:rFonts w:ascii="Arial" w:hAnsi="Arial" w:cs="Arial"/>
                  <w:b/>
                  <w:highlight w:val="cyan"/>
                </w:rPr>
                <w:t>Item</w:t>
              </w:r>
            </w:ins>
            <w:r w:rsidRPr="00B05503">
              <w:rPr>
                <w:rFonts w:ascii="Arial" w:hAnsi="Arial" w:cs="Arial"/>
                <w:b/>
              </w:rPr>
              <w:t xml:space="preserve"> 3</w:t>
            </w:r>
          </w:p>
          <w:p w14:paraId="08C66446" w14:textId="77777777" w:rsidR="00D70E0B" w:rsidRPr="00B05503" w:rsidRDefault="00D70E0B" w:rsidP="00D70E0B">
            <w:pPr>
              <w:jc w:val="left"/>
              <w:rPr>
                <w:rFonts w:ascii="Arial" w:hAnsi="Arial" w:cs="Arial"/>
                <w:b/>
              </w:rPr>
            </w:pPr>
            <w:r w:rsidRPr="00B05503">
              <w:rPr>
                <w:rFonts w:ascii="Arial" w:hAnsi="Arial" w:cs="Arial"/>
                <w:b/>
              </w:rPr>
              <w:t>The General Assembly</w:t>
            </w:r>
          </w:p>
          <w:p w14:paraId="3E017D30" w14:textId="77777777" w:rsidR="00D70E0B" w:rsidRPr="00B05503" w:rsidRDefault="00D70E0B" w:rsidP="00D70E0B">
            <w:pPr>
              <w:jc w:val="left"/>
              <w:rPr>
                <w:rFonts w:ascii="Arial" w:hAnsi="Arial" w:cs="Arial"/>
              </w:rPr>
            </w:pPr>
          </w:p>
          <w:p w14:paraId="5A2C7746" w14:textId="3AC46CC6" w:rsidR="00D70E0B" w:rsidRPr="00B05503" w:rsidRDefault="00D52255" w:rsidP="00D70E0B">
            <w:pPr>
              <w:jc w:val="left"/>
              <w:rPr>
                <w:rFonts w:ascii="Arial" w:hAnsi="Arial" w:cs="Arial"/>
                <w:b/>
              </w:rPr>
            </w:pPr>
            <w:ins w:id="157" w:author="YAMASHITA AI" w:date="2023-10-13T11:12:00Z">
              <w:r w:rsidRPr="00B05503">
                <w:rPr>
                  <w:rFonts w:ascii="Arial" w:hAnsi="Arial" w:cs="Arial"/>
                  <w:b/>
                </w:rPr>
                <w:t>3-</w:t>
              </w:r>
            </w:ins>
            <w:r w:rsidR="00D70E0B" w:rsidRPr="00B05503">
              <w:rPr>
                <w:rFonts w:ascii="Arial" w:hAnsi="Arial" w:cs="Arial"/>
                <w:b/>
              </w:rPr>
              <w:t>1</w:t>
            </w:r>
            <w:del w:id="158" w:author="YAMASHITA AI" w:date="2023-10-13T11:12:00Z">
              <w:r w:rsidR="00D70E0B" w:rsidRPr="00BA2E4C">
                <w:rPr>
                  <w:rFonts w:ascii="Arial" w:hAnsi="Arial" w:cs="Arial"/>
                  <w:b/>
                </w:rPr>
                <w:delText>.</w:delText>
              </w:r>
            </w:del>
            <w:r w:rsidR="00D70E0B" w:rsidRPr="00B05503">
              <w:rPr>
                <w:rFonts w:ascii="Arial" w:hAnsi="Arial" w:cs="Arial"/>
                <w:b/>
              </w:rPr>
              <w:t xml:space="preserve"> Convening</w:t>
            </w:r>
          </w:p>
          <w:p w14:paraId="76E8944A" w14:textId="01F11B0A" w:rsidR="00D70E0B" w:rsidRPr="00B05503" w:rsidRDefault="00D70E0B" w:rsidP="00D70E0B">
            <w:pPr>
              <w:jc w:val="left"/>
              <w:rPr>
                <w:rFonts w:ascii="Arial" w:hAnsi="Arial" w:cs="Arial"/>
              </w:rPr>
            </w:pPr>
            <w:r w:rsidRPr="00B05503">
              <w:rPr>
                <w:rFonts w:ascii="Arial" w:hAnsi="Arial" w:cs="Arial"/>
              </w:rPr>
              <w:t xml:space="preserve">(a) The </w:t>
            </w:r>
            <w:ins w:id="159" w:author="YAMASHITA AI" w:date="2023-10-13T11:12:00Z">
              <w:r w:rsidR="00A913E3" w:rsidRPr="00B05503">
                <w:rPr>
                  <w:rFonts w:ascii="Arial" w:hAnsi="Arial" w:cs="Arial"/>
                  <w:highlight w:val="cyan"/>
                </w:rPr>
                <w:t>regular session</w:t>
              </w:r>
              <w:r w:rsidR="00833D1B" w:rsidRPr="00B05503">
                <w:rPr>
                  <w:rFonts w:ascii="Arial" w:hAnsi="Arial" w:cs="Arial"/>
                  <w:highlight w:val="cyan"/>
                </w:rPr>
                <w:t>s of the</w:t>
              </w:r>
              <w:r w:rsidR="00A913E3" w:rsidRPr="00B05503">
                <w:rPr>
                  <w:rFonts w:ascii="Arial" w:hAnsi="Arial" w:cs="Arial"/>
                </w:rPr>
                <w:t xml:space="preserve"> </w:t>
              </w:r>
            </w:ins>
            <w:r w:rsidRPr="00B05503">
              <w:rPr>
                <w:rFonts w:ascii="Arial" w:hAnsi="Arial" w:cs="Arial"/>
              </w:rPr>
              <w:t xml:space="preserve">General Assembly </w:t>
            </w:r>
            <w:del w:id="160" w:author="YAMASHITA AI" w:date="2023-10-13T11:12:00Z">
              <w:r w:rsidRPr="00D70E0B">
                <w:rPr>
                  <w:rFonts w:ascii="Arial" w:hAnsi="Arial" w:cs="Arial"/>
                </w:rPr>
                <w:delText>shall</w:delText>
              </w:r>
            </w:del>
            <w:ins w:id="161" w:author="YAMASHITA AI" w:date="2023-10-13T11:12:00Z">
              <w:r w:rsidRPr="00B05503">
                <w:rPr>
                  <w:rFonts w:ascii="Arial" w:hAnsi="Arial" w:cs="Arial"/>
                </w:rPr>
                <w:t>shall</w:t>
              </w:r>
            </w:ins>
            <w:r w:rsidRPr="00B05503">
              <w:rPr>
                <w:rFonts w:ascii="Arial" w:hAnsi="Arial" w:cs="Arial"/>
              </w:rPr>
              <w:t xml:space="preserve"> ordinarily be convened once every three years by </w:t>
            </w:r>
            <w:del w:id="162" w:author="YAMASHITA AI" w:date="2023-10-13T11:12:00Z">
              <w:r w:rsidRPr="00D70E0B">
                <w:rPr>
                  <w:rFonts w:ascii="Arial" w:hAnsi="Arial" w:cs="Arial"/>
                </w:rPr>
                <w:delText xml:space="preserve">order of </w:delText>
              </w:r>
            </w:del>
            <w:r w:rsidRPr="00B05503">
              <w:rPr>
                <w:rFonts w:ascii="Arial" w:hAnsi="Arial" w:cs="Arial"/>
              </w:rPr>
              <w:t>the Council</w:t>
            </w:r>
            <w:ins w:id="163" w:author="YAMASHITA AI" w:date="2023-10-13T11:12:00Z">
              <w:r w:rsidR="001E165C" w:rsidRPr="00B05503">
                <w:rPr>
                  <w:rFonts w:ascii="Arial" w:hAnsi="Arial" w:cs="Arial"/>
                </w:rPr>
                <w:t xml:space="preserve"> in</w:t>
              </w:r>
              <w:r w:rsidR="004226FB" w:rsidRPr="00B05503">
                <w:rPr>
                  <w:rFonts w:ascii="Arial" w:hAnsi="Arial" w:cs="Arial"/>
                </w:rPr>
                <w:t xml:space="preserve"> accordance with </w:t>
              </w:r>
              <w:r w:rsidR="00833D1B" w:rsidRPr="00B05503">
                <w:rPr>
                  <w:rFonts w:ascii="Arial" w:hAnsi="Arial" w:cs="Arial"/>
                </w:rPr>
                <w:t xml:space="preserve">paragraph </w:t>
              </w:r>
              <w:r w:rsidR="00833D1B" w:rsidRPr="00B05503">
                <w:rPr>
                  <w:rFonts w:ascii="Arial" w:hAnsi="Arial" w:cs="Arial"/>
                  <w:highlight w:val="cyan"/>
                </w:rPr>
                <w:t xml:space="preserve">4. and </w:t>
              </w:r>
              <w:proofErr w:type="gramStart"/>
              <w:r w:rsidR="00833D1B" w:rsidRPr="00B05503">
                <w:rPr>
                  <w:rFonts w:ascii="Arial" w:hAnsi="Arial" w:cs="Arial"/>
                  <w:highlight w:val="cyan"/>
                </w:rPr>
                <w:t>8.(</w:t>
              </w:r>
              <w:proofErr w:type="gramEnd"/>
              <w:r w:rsidR="00833D1B" w:rsidRPr="00B05503">
                <w:rPr>
                  <w:rFonts w:ascii="Arial" w:hAnsi="Arial" w:cs="Arial"/>
                  <w:highlight w:val="cyan"/>
                </w:rPr>
                <w:t xml:space="preserve">e) of </w:t>
              </w:r>
              <w:r w:rsidR="004226FB" w:rsidRPr="00B05503">
                <w:rPr>
                  <w:rFonts w:ascii="Arial" w:hAnsi="Arial" w:cs="Arial"/>
                  <w:highlight w:val="cyan"/>
                </w:rPr>
                <w:t>Article 8. of the Convention</w:t>
              </w:r>
            </w:ins>
            <w:r w:rsidRPr="00B05503">
              <w:rPr>
                <w:rFonts w:ascii="Arial" w:hAnsi="Arial" w:cs="Arial"/>
              </w:rPr>
              <w:t>.</w:t>
            </w:r>
          </w:p>
          <w:p w14:paraId="538DCF3F" w14:textId="2F38ACAE" w:rsidR="00D70E0B" w:rsidRPr="00B05503" w:rsidRDefault="00D70E0B" w:rsidP="00D70E0B">
            <w:pPr>
              <w:jc w:val="left"/>
              <w:rPr>
                <w:rFonts w:ascii="Arial" w:hAnsi="Arial" w:cs="Arial"/>
              </w:rPr>
            </w:pPr>
            <w:r w:rsidRPr="00B05503">
              <w:rPr>
                <w:rFonts w:ascii="Arial" w:hAnsi="Arial" w:cs="Arial"/>
              </w:rPr>
              <w:t xml:space="preserve">(b) </w:t>
            </w:r>
            <w:r w:rsidRPr="00B13E8C">
              <w:rPr>
                <w:rFonts w:ascii="Arial" w:hAnsi="Arial" w:cs="Arial"/>
                <w:highlight w:val="cyan"/>
              </w:rPr>
              <w:t xml:space="preserve">The </w:t>
            </w:r>
            <w:ins w:id="164" w:author="YAMASHITA AI" w:date="2023-10-13T11:12:00Z">
              <w:r w:rsidR="00833D1B" w:rsidRPr="00B13E8C">
                <w:rPr>
                  <w:rFonts w:ascii="Arial" w:hAnsi="Arial" w:cs="Arial"/>
                  <w:highlight w:val="cyan"/>
                </w:rPr>
                <w:t xml:space="preserve">regular session of the </w:t>
              </w:r>
            </w:ins>
            <w:r w:rsidRPr="00B13E8C">
              <w:rPr>
                <w:rFonts w:ascii="Arial" w:hAnsi="Arial" w:cs="Arial"/>
                <w:highlight w:val="cyan"/>
              </w:rPr>
              <w:t xml:space="preserve">General Assembly </w:t>
            </w:r>
            <w:del w:id="165" w:author="YAMASHITA AI" w:date="2023-10-13T11:12:00Z">
              <w:r w:rsidRPr="00B13E8C">
                <w:rPr>
                  <w:rFonts w:ascii="Arial" w:hAnsi="Arial" w:cs="Arial"/>
                  <w:highlight w:val="cyan"/>
                </w:rPr>
                <w:delText>shall</w:delText>
              </w:r>
            </w:del>
            <w:ins w:id="166" w:author="YAMASHITA AI" w:date="2023-10-13T11:12:00Z">
              <w:r w:rsidR="00A913E3" w:rsidRPr="00B13E8C">
                <w:rPr>
                  <w:rFonts w:ascii="Arial" w:hAnsi="Arial" w:cs="Arial"/>
                  <w:highlight w:val="cyan"/>
                </w:rPr>
                <w:t>should</w:t>
              </w:r>
            </w:ins>
            <w:r w:rsidRPr="00B13E8C">
              <w:rPr>
                <w:rFonts w:ascii="Arial" w:hAnsi="Arial" w:cs="Arial"/>
                <w:highlight w:val="cyan"/>
              </w:rPr>
              <w:t>, where possible, be convened during the same period and at the same location as the Organization’s conference</w:t>
            </w:r>
            <w:r w:rsidRPr="00B05503">
              <w:rPr>
                <w:rFonts w:ascii="Arial" w:hAnsi="Arial" w:cs="Arial"/>
              </w:rPr>
              <w:t xml:space="preserve">, but in any case, </w:t>
            </w:r>
            <w:del w:id="167" w:author="YAMASHITA AI" w:date="2023-10-13T11:12:00Z">
              <w:r w:rsidRPr="00D70E0B">
                <w:rPr>
                  <w:rFonts w:ascii="Arial" w:hAnsi="Arial" w:cs="Arial"/>
                </w:rPr>
                <w:delText>must</w:delText>
              </w:r>
            </w:del>
            <w:ins w:id="168" w:author="YAMASHITA AI" w:date="2023-10-13T11:12:00Z">
              <w:r w:rsidR="009E4BB3" w:rsidRPr="00B05503">
                <w:rPr>
                  <w:rFonts w:ascii="Arial" w:hAnsi="Arial" w:cs="Arial"/>
                </w:rPr>
                <w:t>should</w:t>
              </w:r>
            </w:ins>
            <w:r w:rsidRPr="00B05503">
              <w:rPr>
                <w:rFonts w:ascii="Arial" w:hAnsi="Arial" w:cs="Arial"/>
              </w:rPr>
              <w:t xml:space="preserve"> be held no earlier than June </w:t>
            </w:r>
            <w:ins w:id="169" w:author="YAMASHITA AI" w:date="2023-10-13T11:12:00Z">
              <w:r w:rsidR="006F35A6" w:rsidRPr="00B05503">
                <w:rPr>
                  <w:rFonts w:ascii="Arial" w:hAnsi="Arial" w:cs="Arial"/>
                  <w:highlight w:val="cyan"/>
                </w:rPr>
                <w:t>in</w:t>
              </w:r>
              <w:r w:rsidR="006F35A6" w:rsidRPr="00B05503">
                <w:rPr>
                  <w:rFonts w:ascii="Arial" w:hAnsi="Arial" w:cs="Arial"/>
                </w:rPr>
                <w:t xml:space="preserve"> </w:t>
              </w:r>
              <w:r w:rsidRPr="00B05503">
                <w:rPr>
                  <w:rFonts w:ascii="Arial" w:hAnsi="Arial" w:cs="Arial"/>
                </w:rPr>
                <w:t xml:space="preserve">the </w:t>
              </w:r>
              <w:r w:rsidR="006F35A6" w:rsidRPr="00B05503">
                <w:rPr>
                  <w:rFonts w:ascii="Arial" w:hAnsi="Arial" w:cs="Arial"/>
                  <w:highlight w:val="cyan"/>
                </w:rPr>
                <w:t xml:space="preserve">year the regular sessions </w:t>
              </w:r>
            </w:ins>
            <w:r w:rsidR="006F35A6" w:rsidRPr="00CE4A73">
              <w:rPr>
                <w:rFonts w:ascii="Arial" w:hAnsi="Arial"/>
                <w:highlight w:val="cyan"/>
              </w:rPr>
              <w:t>of</w:t>
            </w:r>
            <w:r w:rsidR="00C83C13" w:rsidRPr="00B05503">
              <w:rPr>
                <w:rFonts w:ascii="Arial" w:hAnsi="Arial" w:cs="Arial"/>
              </w:rPr>
              <w:t xml:space="preserve"> </w:t>
            </w:r>
            <w:r w:rsidR="00C83C13" w:rsidRPr="00CE4A73">
              <w:rPr>
                <w:rFonts w:ascii="Arial" w:hAnsi="Arial"/>
                <w:highlight w:val="cyan"/>
              </w:rPr>
              <w:t>the</w:t>
            </w:r>
            <w:r w:rsidR="006F35A6" w:rsidRPr="00B05503">
              <w:rPr>
                <w:rFonts w:ascii="Arial" w:hAnsi="Arial" w:cs="Arial"/>
              </w:rPr>
              <w:t xml:space="preserve"> </w:t>
            </w:r>
            <w:r w:rsidRPr="00B05503">
              <w:rPr>
                <w:rFonts w:ascii="Arial" w:hAnsi="Arial" w:cs="Arial"/>
              </w:rPr>
              <w:t>General Assembly</w:t>
            </w:r>
            <w:del w:id="170" w:author="YAMASHITA AI" w:date="2023-10-13T11:12:00Z">
              <w:r w:rsidRPr="00D70E0B">
                <w:rPr>
                  <w:rFonts w:ascii="Arial" w:hAnsi="Arial" w:cs="Arial"/>
                </w:rPr>
                <w:delText xml:space="preserve"> year</w:delText>
              </w:r>
            </w:del>
            <w:r w:rsidRPr="00B05503">
              <w:rPr>
                <w:rFonts w:ascii="Arial" w:hAnsi="Arial" w:cs="Arial"/>
              </w:rPr>
              <w:t xml:space="preserve">. For reasons of necessity, the Council may determine an alternate time, in which case the </w:t>
            </w:r>
            <w:r w:rsidRPr="00B05503">
              <w:rPr>
                <w:rFonts w:ascii="Arial" w:hAnsi="Arial" w:cs="Arial"/>
              </w:rPr>
              <w:lastRenderedPageBreak/>
              <w:t xml:space="preserve">General Assembly will be convened at a location determined by the Council. </w:t>
            </w:r>
            <w:r w:rsidRPr="00B13E8C">
              <w:rPr>
                <w:rFonts w:ascii="Arial" w:hAnsi="Arial"/>
                <w:highlight w:val="cyan"/>
                <w:shd w:val="clear" w:color="auto" w:fill="E6E6E6"/>
              </w:rPr>
              <w:t>Under exceptional circumstances</w:t>
            </w:r>
            <w:r w:rsidRPr="00B05503">
              <w:rPr>
                <w:rFonts w:ascii="Arial" w:hAnsi="Arial" w:cs="Arial"/>
              </w:rPr>
              <w:t xml:space="preserve"> the Council may decide </w:t>
            </w:r>
            <w:ins w:id="171" w:author="YAMASHITA AI" w:date="2023-10-13T13:14:00Z">
              <w:r w:rsidR="00996094">
                <w:rPr>
                  <w:rFonts w:ascii="Arial" w:hAnsi="Arial" w:cs="Arial"/>
                </w:rPr>
                <w:t xml:space="preserve">not </w:t>
              </w:r>
            </w:ins>
            <w:r w:rsidRPr="00B05503">
              <w:rPr>
                <w:rFonts w:ascii="Arial" w:hAnsi="Arial" w:cs="Arial"/>
              </w:rPr>
              <w:t>to convene the General Assembly</w:t>
            </w:r>
            <w:r w:rsidR="00CA337C" w:rsidRPr="00B05503">
              <w:rPr>
                <w:rFonts w:ascii="Arial" w:hAnsi="Arial" w:cs="Arial"/>
              </w:rPr>
              <w:t xml:space="preserve"> </w:t>
            </w:r>
            <w:del w:id="172" w:author="YAMASHITA AI" w:date="2023-10-13T13:14:00Z">
              <w:r w:rsidR="00996094" w:rsidDel="00996094">
                <w:rPr>
                  <w:rFonts w:ascii="Arial" w:hAnsi="Arial" w:cs="Arial"/>
                </w:rPr>
                <w:delText>virtually</w:delText>
              </w:r>
            </w:del>
            <w:ins w:id="173" w:author="YAMASHITA AI" w:date="2023-10-13T13:14:00Z">
              <w:r w:rsidR="00996094">
                <w:rPr>
                  <w:rFonts w:ascii="Arial" w:hAnsi="Arial" w:cs="Arial"/>
                </w:rPr>
                <w:t>in person</w:t>
              </w:r>
            </w:ins>
            <w:r w:rsidRPr="00B05503">
              <w:rPr>
                <w:rFonts w:ascii="Arial" w:hAnsi="Arial" w:cs="Arial"/>
              </w:rPr>
              <w:t>.</w:t>
            </w:r>
          </w:p>
          <w:p w14:paraId="0254812D" w14:textId="51E0BE6D" w:rsidR="00D70E0B" w:rsidRPr="00B05503" w:rsidRDefault="00D70E0B" w:rsidP="00D70E0B">
            <w:pPr>
              <w:jc w:val="left"/>
              <w:rPr>
                <w:rFonts w:ascii="Arial" w:hAnsi="Arial" w:cs="Arial"/>
              </w:rPr>
            </w:pPr>
            <w:r w:rsidRPr="00B05503">
              <w:rPr>
                <w:rFonts w:ascii="Arial" w:hAnsi="Arial" w:cs="Arial"/>
              </w:rPr>
              <w:t xml:space="preserve">(c) It </w:t>
            </w:r>
            <w:del w:id="174" w:author="YAMASHITA AI" w:date="2023-10-13T11:12:00Z">
              <w:r w:rsidRPr="00D70E0B">
                <w:rPr>
                  <w:rFonts w:ascii="Arial" w:hAnsi="Arial" w:cs="Arial"/>
                </w:rPr>
                <w:delText>shall</w:delText>
              </w:r>
            </w:del>
            <w:ins w:id="175" w:author="YAMASHITA AI" w:date="2023-10-13T11:12:00Z">
              <w:r w:rsidR="000739C7" w:rsidRPr="00B05503">
                <w:rPr>
                  <w:rFonts w:ascii="Arial" w:hAnsi="Arial" w:cs="Arial"/>
                  <w:highlight w:val="cyan"/>
                </w:rPr>
                <w:t>should</w:t>
              </w:r>
            </w:ins>
            <w:r w:rsidRPr="00B05503">
              <w:rPr>
                <w:rFonts w:ascii="Arial" w:hAnsi="Arial" w:cs="Arial"/>
              </w:rPr>
              <w:t xml:space="preserve"> be a condition for convening the General Assembly at a location other than the seat of the Organization that the Member State</w:t>
            </w:r>
            <w:ins w:id="176" w:author="YAMASHITA AI" w:date="2023-10-13T11:12:00Z">
              <w:r w:rsidR="00F20F34" w:rsidRPr="00B05503">
                <w:rPr>
                  <w:rFonts w:ascii="Arial" w:hAnsi="Arial" w:cs="Arial"/>
                </w:rPr>
                <w:t>,</w:t>
              </w:r>
            </w:ins>
            <w:r w:rsidRPr="00B05503">
              <w:rPr>
                <w:rFonts w:ascii="Arial" w:hAnsi="Arial" w:cs="Arial"/>
              </w:rPr>
              <w:t xml:space="preserve"> in whose territory it is proposed to hold the General Assembly</w:t>
            </w:r>
            <w:ins w:id="177" w:author="YAMASHITA AI" w:date="2023-10-13T11:12:00Z">
              <w:r w:rsidR="00F20F34" w:rsidRPr="00B05503">
                <w:rPr>
                  <w:rFonts w:ascii="Arial" w:hAnsi="Arial" w:cs="Arial"/>
                </w:rPr>
                <w:t>,</w:t>
              </w:r>
            </w:ins>
            <w:r w:rsidRPr="00B05503">
              <w:rPr>
                <w:rFonts w:ascii="Arial" w:hAnsi="Arial" w:cs="Arial"/>
              </w:rPr>
              <w:t xml:space="preserve"> gives assurances that, at the time of the offer, </w:t>
            </w:r>
            <w:del w:id="178" w:author="YAMASHITA AI" w:date="2023-10-13T11:12:00Z">
              <w:r w:rsidRPr="00D70E0B">
                <w:rPr>
                  <w:rFonts w:ascii="Arial" w:hAnsi="Arial" w:cs="Arial"/>
                </w:rPr>
                <w:delText>no</w:delText>
              </w:r>
            </w:del>
            <w:ins w:id="179" w:author="YAMASHITA AI" w:date="2023-10-13T11:12:00Z">
              <w:r w:rsidR="000739C7" w:rsidRPr="00B05503">
                <w:rPr>
                  <w:rFonts w:ascii="Arial" w:hAnsi="Arial" w:cs="Arial"/>
                  <w:highlight w:val="cyan"/>
                </w:rPr>
                <w:t>th</w:t>
              </w:r>
              <w:r w:rsidR="00AC2B4F" w:rsidRPr="00B05503">
                <w:rPr>
                  <w:rFonts w:ascii="Arial" w:hAnsi="Arial" w:cs="Arial"/>
                  <w:highlight w:val="cyan"/>
                </w:rPr>
                <w:t>e</w:t>
              </w:r>
              <w:r w:rsidR="000739C7" w:rsidRPr="00B05503">
                <w:rPr>
                  <w:rFonts w:ascii="Arial" w:hAnsi="Arial" w:cs="Arial"/>
                  <w:highlight w:val="cyan"/>
                </w:rPr>
                <w:t xml:space="preserve"> </w:t>
              </w:r>
              <w:r w:rsidR="00AC2B4F" w:rsidRPr="00B05503">
                <w:rPr>
                  <w:rFonts w:ascii="Arial" w:hAnsi="Arial" w:cs="Arial"/>
                  <w:highlight w:val="cyan"/>
                </w:rPr>
                <w:t>said</w:t>
              </w:r>
            </w:ins>
            <w:r w:rsidR="000739C7" w:rsidRPr="00CE4A73">
              <w:rPr>
                <w:rFonts w:ascii="Arial" w:hAnsi="Arial"/>
                <w:highlight w:val="cyan"/>
              </w:rPr>
              <w:t xml:space="preserve"> Member State</w:t>
            </w:r>
            <w:ins w:id="180" w:author="YAMASHITA AI" w:date="2023-10-13T11:12:00Z">
              <w:r w:rsidR="004B2138" w:rsidRPr="00B05503">
                <w:rPr>
                  <w:rFonts w:ascii="Arial" w:hAnsi="Arial" w:cs="Arial"/>
                  <w:highlight w:val="cyan"/>
                </w:rPr>
                <w:t xml:space="preserve"> takes necessary measures </w:t>
              </w:r>
              <w:r w:rsidR="001017CD" w:rsidRPr="00B05503">
                <w:rPr>
                  <w:rFonts w:ascii="Arial" w:hAnsi="Arial" w:cs="Arial"/>
                  <w:highlight w:val="cyan"/>
                </w:rPr>
                <w:t>for</w:t>
              </w:r>
              <w:r w:rsidR="001017CD" w:rsidRPr="001E4246">
                <w:rPr>
                  <w:rFonts w:ascii="Arial" w:hAnsi="Arial" w:cs="Arial"/>
                  <w:highlight w:val="cyan"/>
                  <w:shd w:val="clear" w:color="auto" w:fill="E6E6E6"/>
                </w:rPr>
                <w:t xml:space="preserve"> </w:t>
              </w:r>
              <w:r w:rsidRPr="00E52E81">
                <w:rPr>
                  <w:rFonts w:ascii="Arial" w:hAnsi="Arial" w:cs="Arial"/>
                  <w:highlight w:val="cyan"/>
                  <w:shd w:val="clear" w:color="auto" w:fill="E6E6E6"/>
                </w:rPr>
                <w:t>Member State</w:t>
              </w:r>
              <w:r w:rsidR="001017CD" w:rsidRPr="00E52E81">
                <w:rPr>
                  <w:rFonts w:ascii="Arial" w:hAnsi="Arial" w:cs="Arial"/>
                  <w:highlight w:val="cyan"/>
                  <w:shd w:val="clear" w:color="auto" w:fill="E6E6E6"/>
                </w:rPr>
                <w:t>s</w:t>
              </w:r>
            </w:ins>
            <w:r w:rsidRPr="00E52E81">
              <w:rPr>
                <w:rFonts w:ascii="Arial" w:hAnsi="Arial"/>
                <w:highlight w:val="cyan"/>
                <w:shd w:val="clear" w:color="auto" w:fill="E6E6E6"/>
              </w:rPr>
              <w:t xml:space="preserve">, Associate </w:t>
            </w:r>
            <w:del w:id="181" w:author="YAMASHITA AI" w:date="2023-10-13T11:12:00Z">
              <w:r w:rsidRPr="00D70E0B">
                <w:rPr>
                  <w:rFonts w:ascii="Arial" w:hAnsi="Arial" w:cs="Arial"/>
                </w:rPr>
                <w:delText>Member</w:delText>
              </w:r>
            </w:del>
            <w:ins w:id="182" w:author="YAMASHITA AI" w:date="2023-10-13T11:12:00Z">
              <w:r w:rsidRPr="00E52E81">
                <w:rPr>
                  <w:rFonts w:ascii="Arial" w:hAnsi="Arial" w:cs="Arial"/>
                  <w:highlight w:val="cyan"/>
                  <w:shd w:val="clear" w:color="auto" w:fill="E6E6E6"/>
                </w:rPr>
                <w:t>Member</w:t>
              </w:r>
              <w:r w:rsidR="001017CD" w:rsidRPr="00E52E81">
                <w:rPr>
                  <w:rFonts w:ascii="Arial" w:hAnsi="Arial" w:cs="Arial"/>
                  <w:highlight w:val="cyan"/>
                  <w:shd w:val="clear" w:color="auto" w:fill="E6E6E6"/>
                </w:rPr>
                <w:t>s</w:t>
              </w:r>
            </w:ins>
            <w:r w:rsidRPr="00E52E81">
              <w:rPr>
                <w:rFonts w:ascii="Arial" w:hAnsi="Arial"/>
                <w:highlight w:val="cyan"/>
                <w:shd w:val="clear" w:color="auto" w:fill="E6E6E6"/>
              </w:rPr>
              <w:t xml:space="preserve"> or Affiliate </w:t>
            </w:r>
            <w:del w:id="183" w:author="YAMASHITA AI" w:date="2023-10-13T11:12:00Z">
              <w:r w:rsidRPr="00D70E0B">
                <w:rPr>
                  <w:rFonts w:ascii="Arial" w:hAnsi="Arial" w:cs="Arial"/>
                </w:rPr>
                <w:delText>Member</w:delText>
              </w:r>
            </w:del>
            <w:ins w:id="184" w:author="YAMASHITA AI" w:date="2023-10-13T11:12:00Z">
              <w:r w:rsidRPr="00E52E81">
                <w:rPr>
                  <w:rFonts w:ascii="Arial" w:hAnsi="Arial" w:cs="Arial"/>
                  <w:highlight w:val="cyan"/>
                  <w:shd w:val="clear" w:color="auto" w:fill="E6E6E6"/>
                </w:rPr>
                <w:t>Member</w:t>
              </w:r>
              <w:r w:rsidR="001017CD" w:rsidRPr="00E52E81">
                <w:rPr>
                  <w:rFonts w:ascii="Arial" w:hAnsi="Arial" w:cs="Arial"/>
                  <w:highlight w:val="cyan"/>
                  <w:shd w:val="clear" w:color="auto" w:fill="E6E6E6"/>
                </w:rPr>
                <w:t>s</w:t>
              </w:r>
            </w:ins>
            <w:r w:rsidRPr="00E52E81">
              <w:rPr>
                <w:rFonts w:ascii="Arial" w:hAnsi="Arial"/>
                <w:highlight w:val="cyan"/>
                <w:shd w:val="clear" w:color="auto" w:fill="E6E6E6"/>
              </w:rPr>
              <w:t xml:space="preserve"> of the Organization </w:t>
            </w:r>
            <w:del w:id="185" w:author="YAMASHITA AI" w:date="2023-10-13T11:12:00Z">
              <w:r w:rsidRPr="00D70E0B">
                <w:rPr>
                  <w:rFonts w:ascii="Arial" w:hAnsi="Arial" w:cs="Arial"/>
                </w:rPr>
                <w:delText>will be prevented from entering the host country</w:delText>
              </w:r>
            </w:del>
            <w:ins w:id="186" w:author="YAMASHITA AI" w:date="2023-10-13T11:12:00Z">
              <w:r w:rsidR="001017CD" w:rsidRPr="00B05503">
                <w:rPr>
                  <w:rFonts w:ascii="Arial" w:hAnsi="Arial" w:cs="Arial"/>
                  <w:highlight w:val="cyan"/>
                  <w:shd w:val="clear" w:color="auto" w:fill="E6E6E6"/>
                </w:rPr>
                <w:t xml:space="preserve"> to </w:t>
              </w:r>
              <w:r w:rsidR="00931E57" w:rsidRPr="00B05503">
                <w:rPr>
                  <w:rFonts w:ascii="Arial" w:hAnsi="Arial" w:cs="Arial"/>
                  <w:highlight w:val="cyan"/>
                  <w:shd w:val="clear" w:color="auto" w:fill="E6E6E6"/>
                </w:rPr>
                <w:t xml:space="preserve">enter </w:t>
              </w:r>
              <w:r w:rsidR="000739C7" w:rsidRPr="00B05503">
                <w:rPr>
                  <w:rFonts w:ascii="Arial" w:hAnsi="Arial" w:cs="Arial"/>
                  <w:highlight w:val="cyan"/>
                  <w:shd w:val="clear" w:color="auto" w:fill="E6E6E6"/>
                </w:rPr>
                <w:t>th</w:t>
              </w:r>
              <w:r w:rsidR="00D6038D" w:rsidRPr="00B05503">
                <w:rPr>
                  <w:rFonts w:ascii="Arial" w:hAnsi="Arial" w:cs="Arial"/>
                  <w:highlight w:val="cyan"/>
                  <w:shd w:val="clear" w:color="auto" w:fill="E6E6E6"/>
                </w:rPr>
                <w:t>e</w:t>
              </w:r>
              <w:r w:rsidR="000739C7" w:rsidRPr="00B05503">
                <w:rPr>
                  <w:rFonts w:ascii="Arial" w:hAnsi="Arial" w:cs="Arial"/>
                  <w:highlight w:val="cyan"/>
                  <w:shd w:val="clear" w:color="auto" w:fill="E6E6E6"/>
                </w:rPr>
                <w:t xml:space="preserve"> </w:t>
              </w:r>
              <w:r w:rsidR="00D6038D" w:rsidRPr="00B05503">
                <w:rPr>
                  <w:rFonts w:ascii="Arial" w:hAnsi="Arial" w:cs="Arial"/>
                  <w:highlight w:val="cyan"/>
                  <w:shd w:val="clear" w:color="auto" w:fill="E6E6E6"/>
                </w:rPr>
                <w:t>said</w:t>
              </w:r>
              <w:r w:rsidR="000739C7" w:rsidRPr="00B05503">
                <w:rPr>
                  <w:rFonts w:ascii="Arial" w:hAnsi="Arial" w:cs="Arial"/>
                  <w:highlight w:val="cyan"/>
                  <w:shd w:val="clear" w:color="auto" w:fill="E6E6E6"/>
                </w:rPr>
                <w:t xml:space="preserve"> Member State</w:t>
              </w:r>
            </w:ins>
            <w:r w:rsidRPr="001E4246">
              <w:rPr>
                <w:rFonts w:ascii="Arial" w:hAnsi="Arial"/>
                <w:highlight w:val="cyan"/>
                <w:shd w:val="clear" w:color="auto" w:fill="E6E6E6"/>
              </w:rPr>
              <w:t xml:space="preserve"> for the purpose of the General Assembly</w:t>
            </w:r>
            <w:r w:rsidRPr="00B05503">
              <w:rPr>
                <w:rFonts w:ascii="Arial" w:hAnsi="Arial" w:cs="Arial"/>
              </w:rPr>
              <w:t>.</w:t>
            </w:r>
          </w:p>
          <w:p w14:paraId="7EEC544A" w14:textId="700F683F" w:rsidR="00D70E0B" w:rsidRPr="00B05503" w:rsidRDefault="00D70E0B" w:rsidP="00D70E0B">
            <w:pPr>
              <w:jc w:val="left"/>
              <w:rPr>
                <w:rFonts w:ascii="Arial" w:hAnsi="Arial" w:cs="Arial"/>
              </w:rPr>
            </w:pPr>
            <w:r w:rsidRPr="00B05503">
              <w:rPr>
                <w:rFonts w:ascii="Arial" w:hAnsi="Arial" w:cs="Arial"/>
              </w:rPr>
              <w:t xml:space="preserve">(d) The Council may, </w:t>
            </w:r>
            <w:ins w:id="187" w:author="YAMASHITA AI" w:date="2023-10-13T11:12:00Z">
              <w:r w:rsidR="00ED01BA" w:rsidRPr="00B13E8C">
                <w:rPr>
                  <w:rFonts w:ascii="Arial" w:hAnsi="Arial" w:cs="Arial" w:hint="eastAsia"/>
                  <w:highlight w:val="cyan"/>
                </w:rPr>
                <w:t>i</w:t>
              </w:r>
              <w:r w:rsidR="00ED01BA" w:rsidRPr="00B13E8C">
                <w:rPr>
                  <w:rFonts w:ascii="Arial" w:hAnsi="Arial" w:cs="Arial"/>
                  <w:highlight w:val="cyan"/>
                </w:rPr>
                <w:t>f deemed it necessary,</w:t>
              </w:r>
              <w:r w:rsidR="00ED01BA" w:rsidRPr="00B05503">
                <w:rPr>
                  <w:rFonts w:ascii="Arial" w:hAnsi="Arial" w:cs="Arial"/>
                </w:rPr>
                <w:t xml:space="preserve"> </w:t>
              </w:r>
            </w:ins>
            <w:r w:rsidRPr="00B05503">
              <w:rPr>
                <w:rFonts w:ascii="Arial" w:hAnsi="Arial" w:cs="Arial"/>
              </w:rPr>
              <w:t>after a notice of ninety calendar days, convene an extraordinary session of the General Assembly at which time and place as it determines.</w:t>
            </w:r>
          </w:p>
          <w:p w14:paraId="4B6A9CE3" w14:textId="2D338A49" w:rsidR="00D70E0B" w:rsidRPr="00B05503" w:rsidRDefault="00D70E0B" w:rsidP="00D70E0B">
            <w:pPr>
              <w:jc w:val="left"/>
              <w:rPr>
                <w:rFonts w:ascii="Arial" w:hAnsi="Arial" w:cs="Arial"/>
              </w:rPr>
            </w:pPr>
            <w:r w:rsidRPr="00B05503">
              <w:rPr>
                <w:rFonts w:ascii="Arial" w:hAnsi="Arial" w:cs="Arial"/>
              </w:rPr>
              <w:t>(e) The Secretary</w:t>
            </w:r>
            <w:del w:id="188" w:author="YAMASHITA AI" w:date="2023-10-13T11:12:00Z">
              <w:r w:rsidRPr="00D70E0B">
                <w:rPr>
                  <w:rFonts w:cs="ＭＳ ゴシック" w:hint="eastAsia"/>
                </w:rPr>
                <w:delText>‐</w:delText>
              </w:r>
            </w:del>
            <w:ins w:id="189" w:author="YAMASHITA AI" w:date="2023-10-13T11:12:00Z">
              <w:r w:rsidR="0022746E" w:rsidRPr="00B05503">
                <w:rPr>
                  <w:rFonts w:cs="ＭＳ ゴシック" w:hint="eastAsia"/>
                </w:rPr>
                <w:t>-</w:t>
              </w:r>
            </w:ins>
            <w:r w:rsidRPr="00B05503">
              <w:rPr>
                <w:rFonts w:ascii="Arial" w:hAnsi="Arial" w:cs="Arial"/>
              </w:rPr>
              <w:t xml:space="preserve">General </w:t>
            </w:r>
            <w:del w:id="190" w:author="YAMASHITA AI" w:date="2023-10-13T11:12:00Z">
              <w:r w:rsidRPr="00D70E0B">
                <w:rPr>
                  <w:rFonts w:ascii="Arial" w:hAnsi="Arial" w:cs="Arial"/>
                </w:rPr>
                <w:delText>shall</w:delText>
              </w:r>
            </w:del>
            <w:ins w:id="191" w:author="YAMASHITA AI" w:date="2023-10-13T11:12:00Z">
              <w:r w:rsidR="00FB7491" w:rsidRPr="00B05503">
                <w:rPr>
                  <w:rFonts w:ascii="Arial" w:hAnsi="Arial" w:cs="Arial"/>
                  <w:highlight w:val="cyan"/>
                </w:rPr>
                <w:t>will</w:t>
              </w:r>
            </w:ins>
            <w:r w:rsidRPr="00B05503">
              <w:rPr>
                <w:rFonts w:ascii="Arial" w:hAnsi="Arial" w:cs="Arial"/>
              </w:rPr>
              <w:t>, after a notice of ninety calendar days, convene an extraordinary session of the General Assembly within one hundred twenty calendar days of receipt by the Secretary</w:t>
            </w:r>
            <w:del w:id="192" w:author="YAMASHITA AI" w:date="2023-10-13T11:12:00Z">
              <w:r w:rsidRPr="00D70E0B">
                <w:rPr>
                  <w:rFonts w:cs="ＭＳ ゴシック" w:hint="eastAsia"/>
                </w:rPr>
                <w:delText>‐</w:delText>
              </w:r>
            </w:del>
            <w:ins w:id="193" w:author="YAMASHITA AI" w:date="2023-10-13T11:12:00Z">
              <w:r w:rsidR="0022746E" w:rsidRPr="00B05503">
                <w:rPr>
                  <w:rFonts w:cs="ＭＳ ゴシック" w:hint="eastAsia"/>
                </w:rPr>
                <w:t>-</w:t>
              </w:r>
            </w:ins>
            <w:r w:rsidRPr="00B05503">
              <w:rPr>
                <w:rFonts w:ascii="Arial" w:hAnsi="Arial" w:cs="Arial"/>
              </w:rPr>
              <w:t>General of requests to do so from one</w:t>
            </w:r>
            <w:r w:rsidRPr="00B05503">
              <w:rPr>
                <w:rFonts w:cs="ＭＳ ゴシック" w:hint="eastAsia"/>
              </w:rPr>
              <w:t>‐</w:t>
            </w:r>
            <w:r w:rsidRPr="00B05503">
              <w:rPr>
                <w:rFonts w:ascii="Arial" w:hAnsi="Arial" w:cs="Arial"/>
              </w:rPr>
              <w:t>third of the Member States, the time and place of which session will be determined by the Secretary</w:t>
            </w:r>
            <w:del w:id="194" w:author="YAMASHITA AI" w:date="2023-10-13T11:12:00Z">
              <w:r w:rsidRPr="00D70E0B">
                <w:rPr>
                  <w:rFonts w:cs="ＭＳ ゴシック" w:hint="eastAsia"/>
                </w:rPr>
                <w:delText>‐</w:delText>
              </w:r>
            </w:del>
            <w:ins w:id="195" w:author="YAMASHITA AI" w:date="2023-10-13T11:12:00Z">
              <w:r w:rsidR="0022746E" w:rsidRPr="00B05503">
                <w:rPr>
                  <w:rFonts w:cs="ＭＳ ゴシック" w:hint="eastAsia"/>
                </w:rPr>
                <w:t>-</w:t>
              </w:r>
            </w:ins>
            <w:r w:rsidRPr="00B05503">
              <w:rPr>
                <w:rFonts w:ascii="Arial" w:hAnsi="Arial" w:cs="Arial"/>
              </w:rPr>
              <w:t>General.</w:t>
            </w:r>
          </w:p>
          <w:p w14:paraId="28AE9DB4" w14:textId="77777777" w:rsidR="00FC1D29" w:rsidRPr="00B05503" w:rsidRDefault="00FC1D29" w:rsidP="00D70E0B">
            <w:pPr>
              <w:jc w:val="left"/>
              <w:rPr>
                <w:ins w:id="196" w:author="YAMASHITA AI" w:date="2023-10-13T11:12:00Z"/>
                <w:rFonts w:ascii="Arial" w:hAnsi="Arial" w:cs="Arial"/>
                <w:b/>
              </w:rPr>
            </w:pPr>
          </w:p>
          <w:p w14:paraId="54118090" w14:textId="2D4CCD7D" w:rsidR="00D70E0B" w:rsidRPr="00B05503" w:rsidRDefault="00FC1D29" w:rsidP="00D70E0B">
            <w:pPr>
              <w:jc w:val="left"/>
              <w:rPr>
                <w:rFonts w:ascii="Arial" w:hAnsi="Arial" w:cs="Arial"/>
                <w:b/>
              </w:rPr>
            </w:pPr>
            <w:ins w:id="197" w:author="YAMASHITA AI" w:date="2023-10-13T11:12:00Z">
              <w:r w:rsidRPr="00B05503">
                <w:rPr>
                  <w:rFonts w:ascii="Arial" w:hAnsi="Arial" w:cs="Arial"/>
                  <w:b/>
                </w:rPr>
                <w:t>3-</w:t>
              </w:r>
            </w:ins>
            <w:r w:rsidR="00D70E0B" w:rsidRPr="00B05503">
              <w:rPr>
                <w:rFonts w:ascii="Arial" w:hAnsi="Arial" w:cs="Arial"/>
                <w:b/>
              </w:rPr>
              <w:t>2</w:t>
            </w:r>
            <w:del w:id="198" w:author="YAMASHITA AI" w:date="2023-10-13T11:12:00Z">
              <w:r w:rsidR="00D70E0B" w:rsidRPr="00BA2E4C">
                <w:rPr>
                  <w:rFonts w:ascii="Arial" w:hAnsi="Arial" w:cs="Arial"/>
                  <w:b/>
                </w:rPr>
                <w:delText>.</w:delText>
              </w:r>
            </w:del>
            <w:r w:rsidR="00D70E0B" w:rsidRPr="00B05503">
              <w:rPr>
                <w:rFonts w:ascii="Arial" w:hAnsi="Arial" w:cs="Arial"/>
                <w:b/>
              </w:rPr>
              <w:t xml:space="preserve"> Attendance</w:t>
            </w:r>
          </w:p>
          <w:p w14:paraId="3E7DF4D2" w14:textId="187348E0" w:rsidR="00D70E0B" w:rsidRPr="00B05503" w:rsidRDefault="00D70E0B" w:rsidP="00D70E0B">
            <w:pPr>
              <w:jc w:val="left"/>
              <w:rPr>
                <w:rFonts w:ascii="Arial" w:hAnsi="Arial" w:cs="Arial"/>
              </w:rPr>
            </w:pPr>
            <w:r w:rsidRPr="00433477">
              <w:rPr>
                <w:rFonts w:ascii="Arial" w:hAnsi="Arial" w:cs="Arial"/>
                <w:highlight w:val="cyan"/>
              </w:rPr>
              <w:t>(a)</w:t>
            </w:r>
            <w:r w:rsidR="006B4668" w:rsidRPr="00433477">
              <w:rPr>
                <w:rFonts w:ascii="Arial" w:hAnsi="Arial" w:cs="Arial"/>
                <w:highlight w:val="cyan"/>
              </w:rPr>
              <w:t xml:space="preserve"> </w:t>
            </w:r>
            <w:ins w:id="199" w:author="YAMASHITA AI" w:date="2023-10-13T13:15:00Z">
              <w:r w:rsidR="00996094" w:rsidRPr="00433477">
                <w:rPr>
                  <w:rFonts w:ascii="Arial" w:hAnsi="Arial" w:cs="Arial"/>
                  <w:highlight w:val="cyan"/>
                </w:rPr>
                <w:t xml:space="preserve">All </w:t>
              </w:r>
            </w:ins>
            <w:r w:rsidRPr="00433477">
              <w:rPr>
                <w:rFonts w:ascii="Arial" w:hAnsi="Arial" w:cs="Arial"/>
                <w:highlight w:val="cyan"/>
              </w:rPr>
              <w:t xml:space="preserve">Member States, Associate Members and Affiliate Members of the Organization </w:t>
            </w:r>
            <w:ins w:id="200" w:author="YAMASHITA AI" w:date="2023-10-13T13:15:00Z">
              <w:r w:rsidR="00996094" w:rsidRPr="00433477">
                <w:rPr>
                  <w:rFonts w:ascii="Arial" w:hAnsi="Arial" w:cs="Arial"/>
                  <w:highlight w:val="cyan"/>
                </w:rPr>
                <w:t>have the right to attend</w:t>
              </w:r>
            </w:ins>
            <w:r w:rsidR="00996094" w:rsidRPr="00433477">
              <w:rPr>
                <w:rFonts w:ascii="Arial" w:hAnsi="Arial" w:cs="Arial"/>
                <w:highlight w:val="cyan"/>
              </w:rPr>
              <w:t xml:space="preserve"> </w:t>
            </w:r>
            <w:del w:id="201" w:author="YAMASHITA AI" w:date="2023-10-13T13:16:00Z">
              <w:r w:rsidR="00996094" w:rsidRPr="00433477" w:rsidDel="00996094">
                <w:rPr>
                  <w:rFonts w:ascii="Arial" w:hAnsi="Arial" w:cs="Arial"/>
                  <w:highlight w:val="cyan"/>
                </w:rPr>
                <w:delText>attending</w:delText>
              </w:r>
            </w:del>
            <w:r w:rsidRPr="00433477">
              <w:rPr>
                <w:rFonts w:ascii="Arial" w:hAnsi="Arial" w:cs="Arial"/>
                <w:highlight w:val="cyan"/>
              </w:rPr>
              <w:t xml:space="preserve"> the General </w:t>
            </w:r>
            <w:r w:rsidRPr="00433477">
              <w:rPr>
                <w:rFonts w:ascii="Arial" w:hAnsi="Arial" w:cs="Arial"/>
                <w:highlight w:val="cyan"/>
              </w:rPr>
              <w:lastRenderedPageBreak/>
              <w:t xml:space="preserve">Assembly </w:t>
            </w:r>
            <w:ins w:id="202" w:author="YAMASHITA AI" w:date="2023-10-13T13:16:00Z">
              <w:r w:rsidR="00996094" w:rsidRPr="00433477">
                <w:rPr>
                  <w:rFonts w:ascii="Arial" w:hAnsi="Arial" w:cs="Arial"/>
                  <w:highlight w:val="cyan"/>
                </w:rPr>
                <w:t xml:space="preserve">without any expenses other than </w:t>
              </w:r>
            </w:ins>
            <w:r w:rsidRPr="00433477">
              <w:rPr>
                <w:rFonts w:ascii="Arial" w:hAnsi="Arial" w:cs="Arial"/>
                <w:highlight w:val="cyan"/>
              </w:rPr>
              <w:t>are responsible</w:t>
            </w:r>
            <w:r w:rsidR="006B4668" w:rsidRPr="00433477">
              <w:rPr>
                <w:rFonts w:ascii="Arial" w:hAnsi="Arial" w:cs="Arial"/>
                <w:highlight w:val="cyan"/>
              </w:rPr>
              <w:t xml:space="preserve"> </w:t>
            </w:r>
            <w:r w:rsidRPr="00433477">
              <w:rPr>
                <w:rFonts w:ascii="Arial" w:hAnsi="Arial" w:cs="Arial"/>
                <w:highlight w:val="cyan"/>
              </w:rPr>
              <w:t>for their own travelling and accommodation expenses.</w:t>
            </w:r>
          </w:p>
          <w:p w14:paraId="0125F455" w14:textId="3DE28DA7" w:rsidR="00D70E0B" w:rsidRPr="00B05503" w:rsidRDefault="00D70E0B" w:rsidP="00D70E0B">
            <w:pPr>
              <w:jc w:val="left"/>
              <w:rPr>
                <w:rFonts w:ascii="Arial" w:hAnsi="Arial" w:cs="Arial"/>
              </w:rPr>
            </w:pPr>
            <w:r w:rsidRPr="00B05503">
              <w:rPr>
                <w:rFonts w:ascii="Arial" w:hAnsi="Arial" w:cs="Arial"/>
              </w:rPr>
              <w:t>(b) The Secretary</w:t>
            </w:r>
            <w:del w:id="203" w:author="YAMASHITA AI" w:date="2023-10-13T11:12:00Z">
              <w:r w:rsidRPr="00D70E0B">
                <w:rPr>
                  <w:rFonts w:cs="ＭＳ ゴシック" w:hint="eastAsia"/>
                </w:rPr>
                <w:delText>‐</w:delText>
              </w:r>
            </w:del>
            <w:ins w:id="204" w:author="YAMASHITA AI" w:date="2023-10-13T11:12:00Z">
              <w:r w:rsidR="00540FE9" w:rsidRPr="00B05503">
                <w:rPr>
                  <w:rFonts w:ascii="Arial" w:hAnsi="Arial" w:cs="Arial"/>
                </w:rPr>
                <w:t>-</w:t>
              </w:r>
            </w:ins>
            <w:r w:rsidRPr="00B05503">
              <w:rPr>
                <w:rFonts w:ascii="Arial" w:hAnsi="Arial" w:cs="Arial"/>
              </w:rPr>
              <w:t xml:space="preserve">General is authorised to invite, on behalf of the Council and </w:t>
            </w:r>
            <w:del w:id="205" w:author="YAMASHITA AI" w:date="2023-10-13T11:12:00Z">
              <w:r w:rsidRPr="00D70E0B">
                <w:rPr>
                  <w:rFonts w:ascii="Arial" w:hAnsi="Arial" w:cs="Arial"/>
                </w:rPr>
                <w:delText>subject to</w:delText>
              </w:r>
            </w:del>
            <w:ins w:id="206" w:author="YAMASHITA AI" w:date="2023-10-13T11:12:00Z">
              <w:r w:rsidR="00B314E4" w:rsidRPr="00B05503">
                <w:rPr>
                  <w:rFonts w:ascii="Arial" w:hAnsi="Arial" w:cs="Arial" w:hint="eastAsia"/>
                  <w:highlight w:val="cyan"/>
                </w:rPr>
                <w:t>w</w:t>
              </w:r>
              <w:r w:rsidR="00B314E4" w:rsidRPr="00B05503">
                <w:rPr>
                  <w:rFonts w:ascii="Arial" w:hAnsi="Arial" w:cs="Arial"/>
                  <w:highlight w:val="cyan"/>
                </w:rPr>
                <w:t>ith the condition of</w:t>
              </w:r>
            </w:ins>
            <w:r w:rsidR="00B314E4" w:rsidRPr="00F858DD">
              <w:rPr>
                <w:rFonts w:ascii="Arial" w:hAnsi="Arial"/>
                <w:highlight w:val="cyan"/>
              </w:rPr>
              <w:t xml:space="preserve"> </w:t>
            </w:r>
            <w:r w:rsidRPr="00B05503">
              <w:rPr>
                <w:rFonts w:ascii="Arial" w:hAnsi="Arial" w:cs="Arial"/>
              </w:rPr>
              <w:t>consent of the General Assembly, observers from:</w:t>
            </w:r>
          </w:p>
          <w:p w14:paraId="281B24C4" w14:textId="4566DFC5" w:rsidR="00D70E0B" w:rsidRPr="00B05503" w:rsidRDefault="00D70E0B" w:rsidP="00D70E0B">
            <w:pPr>
              <w:jc w:val="left"/>
              <w:rPr>
                <w:rFonts w:ascii="Arial" w:hAnsi="Arial" w:cs="Arial"/>
              </w:rPr>
            </w:pPr>
            <w:proofErr w:type="spellStart"/>
            <w:r w:rsidRPr="00B05503">
              <w:rPr>
                <w:rFonts w:ascii="Arial" w:hAnsi="Arial" w:cs="Arial"/>
              </w:rPr>
              <w:t>i</w:t>
            </w:r>
            <w:proofErr w:type="spellEnd"/>
            <w:r w:rsidRPr="00B05503">
              <w:rPr>
                <w:rFonts w:ascii="Arial" w:hAnsi="Arial" w:cs="Arial"/>
              </w:rPr>
              <w:t xml:space="preserve"> </w:t>
            </w:r>
            <w:ins w:id="207" w:author="YAMASHITA AI" w:date="2023-10-13T13:17:00Z">
              <w:r w:rsidR="00996094">
                <w:rPr>
                  <w:rFonts w:ascii="Arial" w:hAnsi="Arial" w:cs="Arial"/>
                </w:rPr>
                <w:t>those</w:t>
              </w:r>
            </w:ins>
            <w:r w:rsidR="009B1382" w:rsidRPr="00B05503">
              <w:rPr>
                <w:rFonts w:ascii="Arial" w:hAnsi="Arial" w:cs="Arial"/>
              </w:rPr>
              <w:t xml:space="preserve"> </w:t>
            </w:r>
            <w:del w:id="208" w:author="YAMASHITA AI" w:date="2023-10-13T11:49:00Z">
              <w:r w:rsidR="00A71765" w:rsidDel="00A71765">
                <w:rPr>
                  <w:rFonts w:ascii="Arial" w:hAnsi="Arial" w:cs="Arial"/>
                </w:rPr>
                <w:delText xml:space="preserve">states </w:delText>
              </w:r>
            </w:del>
            <w:del w:id="209" w:author="YAMASHITA AI" w:date="2023-10-13T13:18:00Z">
              <w:r w:rsidR="00996094" w:rsidDel="00996094">
                <w:rPr>
                  <w:rFonts w:ascii="Arial" w:hAnsi="Arial" w:cs="Arial"/>
                </w:rPr>
                <w:delText xml:space="preserve">that are </w:delText>
              </w:r>
            </w:del>
            <w:ins w:id="210" w:author="YAMASHITA AI" w:date="2023-10-13T11:12:00Z">
              <w:r w:rsidR="78A7D848" w:rsidRPr="00433477">
                <w:rPr>
                  <w:rFonts w:ascii="Arial" w:hAnsi="Arial" w:cs="Arial"/>
                  <w:highlight w:val="cyan"/>
                </w:rPr>
                <w:t>t</w:t>
              </w:r>
              <w:r w:rsidR="78A7D848" w:rsidRPr="00433477">
                <w:rPr>
                  <w:rFonts w:ascii="Arial" w:hAnsi="Arial" w:cs="Arial"/>
                  <w:highlight w:val="cyan"/>
                  <w:shd w:val="clear" w:color="auto" w:fill="E6E6E6"/>
                </w:rPr>
                <w:t>erritory or group of territories that</w:t>
              </w:r>
            </w:ins>
            <w:r w:rsidR="00E7179B" w:rsidRPr="00B05503">
              <w:rPr>
                <w:rFonts w:ascii="Arial" w:hAnsi="Arial" w:cs="Arial"/>
              </w:rPr>
              <w:t xml:space="preserve"> are</w:t>
            </w:r>
            <w:r w:rsidRPr="00B05503">
              <w:rPr>
                <w:rFonts w:ascii="Arial" w:hAnsi="Arial" w:cs="Arial"/>
              </w:rPr>
              <w:t xml:space="preserve"> not </w:t>
            </w:r>
            <w:del w:id="211" w:author="YAMASHITA AI" w:date="2023-10-13T11:49:00Z">
              <w:r w:rsidR="00A71765" w:rsidDel="00A71765">
                <w:rPr>
                  <w:rFonts w:ascii="Arial" w:hAnsi="Arial" w:cs="Arial"/>
                </w:rPr>
                <w:delText>parties</w:delText>
              </w:r>
            </w:del>
            <w:ins w:id="212" w:author="YAMASHITA AI" w:date="2023-10-13T11:12:00Z">
              <w:r w:rsidRPr="00433477">
                <w:rPr>
                  <w:rFonts w:ascii="Arial" w:hAnsi="Arial" w:cs="Arial"/>
                  <w:highlight w:val="cyan"/>
                </w:rPr>
                <w:t xml:space="preserve"> </w:t>
              </w:r>
              <w:r w:rsidR="00B74C65" w:rsidRPr="00433477">
                <w:rPr>
                  <w:rFonts w:ascii="Arial" w:hAnsi="Arial" w:cs="Arial"/>
                  <w:highlight w:val="cyan"/>
                </w:rPr>
                <w:t>Associate membe</w:t>
              </w:r>
              <w:r w:rsidR="00B74C65" w:rsidRPr="00433477">
                <w:rPr>
                  <w:rFonts w:ascii="Arial" w:hAnsi="Arial" w:cs="Arial" w:hint="eastAsia"/>
                  <w:highlight w:val="cyan"/>
                </w:rPr>
                <w:t>r</w:t>
              </w:r>
            </w:ins>
            <w:r w:rsidR="00B74C65" w:rsidRPr="00B05503">
              <w:rPr>
                <w:rFonts w:ascii="Arial" w:hAnsi="Arial" w:cs="Arial" w:hint="eastAsia"/>
              </w:rPr>
              <w:t xml:space="preserve"> </w:t>
            </w:r>
            <w:r w:rsidR="00E7179B" w:rsidRPr="00B05503">
              <w:rPr>
                <w:rFonts w:ascii="Arial" w:hAnsi="Arial" w:cs="Arial"/>
              </w:rPr>
              <w:t>of</w:t>
            </w:r>
            <w:r w:rsidRPr="00B05503">
              <w:rPr>
                <w:rFonts w:ascii="Arial" w:hAnsi="Arial" w:cs="Arial"/>
              </w:rPr>
              <w:t xml:space="preserve"> the Convention; or</w:t>
            </w:r>
          </w:p>
          <w:p w14:paraId="345E3C69" w14:textId="71968000" w:rsidR="00D70E0B" w:rsidRPr="00B05503" w:rsidRDefault="00D70E0B" w:rsidP="00D70E0B">
            <w:pPr>
              <w:jc w:val="left"/>
              <w:rPr>
                <w:rFonts w:ascii="Arial" w:hAnsi="Arial" w:cs="Arial"/>
              </w:rPr>
            </w:pPr>
            <w:r w:rsidRPr="00B05503">
              <w:rPr>
                <w:rFonts w:ascii="Arial" w:hAnsi="Arial" w:cs="Arial"/>
              </w:rPr>
              <w:t xml:space="preserve">ii intergovernmental or non-governmental international organizations whose activities </w:t>
            </w:r>
            <w:r w:rsidR="000730EE" w:rsidRPr="00A71765">
              <w:rPr>
                <w:rFonts w:ascii="Arial" w:hAnsi="Arial"/>
                <w:highlight w:val="cyan"/>
              </w:rPr>
              <w:t>are</w:t>
            </w:r>
            <w:r w:rsidR="000730EE" w:rsidRPr="00B05503">
              <w:rPr>
                <w:rFonts w:ascii="Arial" w:hAnsi="Arial" w:cs="Arial"/>
              </w:rPr>
              <w:t xml:space="preserve"> </w:t>
            </w:r>
            <w:del w:id="213" w:author="YAMASHITA AI" w:date="2023-10-13T11:12:00Z">
              <w:r w:rsidRPr="00D70E0B">
                <w:rPr>
                  <w:rFonts w:ascii="Arial" w:hAnsi="Arial" w:cs="Arial"/>
                </w:rPr>
                <w:delText>connected with</w:delText>
              </w:r>
            </w:del>
            <w:ins w:id="214" w:author="YAMASHITA AI" w:date="2023-10-13T11:12:00Z">
              <w:r w:rsidR="00654698" w:rsidRPr="00B05503">
                <w:rPr>
                  <w:rFonts w:ascii="Arial" w:hAnsi="Arial" w:cs="Arial"/>
                </w:rPr>
                <w:t>relate</w:t>
              </w:r>
              <w:r w:rsidR="00585526" w:rsidRPr="00B05503">
                <w:rPr>
                  <w:rFonts w:ascii="Arial" w:hAnsi="Arial" w:cs="Arial"/>
                </w:rPr>
                <w:t>d</w:t>
              </w:r>
              <w:r w:rsidR="00654698" w:rsidRPr="00B05503">
                <w:rPr>
                  <w:rFonts w:ascii="Arial" w:hAnsi="Arial" w:cs="Arial"/>
                </w:rPr>
                <w:t xml:space="preserve"> to</w:t>
              </w:r>
            </w:ins>
            <w:r w:rsidRPr="00B05503">
              <w:rPr>
                <w:rFonts w:ascii="Arial" w:hAnsi="Arial" w:cs="Arial"/>
              </w:rPr>
              <w:t xml:space="preserve"> those of the Organization.</w:t>
            </w:r>
          </w:p>
          <w:p w14:paraId="1E4058E2" w14:textId="4497FEF7" w:rsidR="00D70E0B" w:rsidRPr="00B05503" w:rsidRDefault="00D70E0B" w:rsidP="00D70E0B">
            <w:pPr>
              <w:jc w:val="left"/>
              <w:rPr>
                <w:rFonts w:ascii="Arial" w:hAnsi="Arial" w:cs="Arial"/>
              </w:rPr>
            </w:pPr>
            <w:r w:rsidRPr="00B05503">
              <w:rPr>
                <w:rFonts w:ascii="Arial" w:hAnsi="Arial" w:cs="Arial"/>
              </w:rPr>
              <w:t xml:space="preserve">(c) Each Member State </w:t>
            </w:r>
            <w:del w:id="215" w:author="YAMASHITA AI" w:date="2023-10-13T11:12:00Z">
              <w:r w:rsidRPr="00D70E0B">
                <w:rPr>
                  <w:rFonts w:ascii="Arial" w:hAnsi="Arial" w:cs="Arial"/>
                </w:rPr>
                <w:delText>shall</w:delText>
              </w:r>
            </w:del>
            <w:ins w:id="216" w:author="YAMASHITA AI" w:date="2023-10-13T11:12:00Z">
              <w:r w:rsidR="00FB7491" w:rsidRPr="00B05503">
                <w:rPr>
                  <w:rFonts w:ascii="Arial" w:hAnsi="Arial" w:cs="Arial"/>
                  <w:highlight w:val="cyan"/>
                </w:rPr>
                <w:t>will</w:t>
              </w:r>
            </w:ins>
            <w:r w:rsidRPr="00B05503">
              <w:rPr>
                <w:rFonts w:ascii="Arial" w:hAnsi="Arial" w:cs="Arial"/>
              </w:rPr>
              <w:t xml:space="preserve"> communicate in writing, in </w:t>
            </w:r>
            <w:del w:id="217" w:author="YAMASHITA AI" w:date="2023-10-13T11:12:00Z">
              <w:r w:rsidRPr="00D70E0B">
                <w:rPr>
                  <w:rFonts w:ascii="Arial" w:hAnsi="Arial" w:cs="Arial"/>
                </w:rPr>
                <w:delText>accordance</w:delText>
              </w:r>
            </w:del>
            <w:ins w:id="218" w:author="YAMASHITA AI" w:date="2023-10-13T11:12:00Z">
              <w:r w:rsidR="009E4BB3" w:rsidRPr="00B05503">
                <w:rPr>
                  <w:rFonts w:ascii="Arial" w:hAnsi="Arial" w:cs="Arial"/>
                  <w:highlight w:val="cyan"/>
                </w:rPr>
                <w:t>line</w:t>
              </w:r>
            </w:ins>
            <w:r w:rsidRPr="00B05503">
              <w:rPr>
                <w:rFonts w:ascii="Arial" w:hAnsi="Arial" w:cs="Arial"/>
              </w:rPr>
              <w:t xml:space="preserve"> with its own practice, to the Secretary</w:t>
            </w:r>
            <w:del w:id="219" w:author="YAMASHITA AI" w:date="2023-10-13T11:12:00Z">
              <w:r w:rsidRPr="00D70E0B">
                <w:rPr>
                  <w:rFonts w:cs="ＭＳ ゴシック" w:hint="eastAsia"/>
                </w:rPr>
                <w:delText>‐</w:delText>
              </w:r>
            </w:del>
            <w:ins w:id="220" w:author="YAMASHITA AI" w:date="2023-10-13T11:12:00Z">
              <w:r w:rsidR="0022746E" w:rsidRPr="00B05503">
                <w:rPr>
                  <w:rFonts w:cs="ＭＳ ゴシック" w:hint="eastAsia"/>
                </w:rPr>
                <w:t>-</w:t>
              </w:r>
            </w:ins>
            <w:r w:rsidRPr="00B05503">
              <w:rPr>
                <w:rFonts w:ascii="Arial" w:hAnsi="Arial" w:cs="Arial"/>
              </w:rPr>
              <w:t>General the names of the persons composing its delegation to the General Assembly, designating its principal delegate, as well as its alternate. This communication signed by an appropriate government authority of the Member State will be regarded as appropriate credentials for the participation of the named individuals in all activities of the General Assembly.</w:t>
            </w:r>
          </w:p>
          <w:p w14:paraId="259E91EF" w14:textId="75243E24" w:rsidR="00D70E0B" w:rsidRPr="00B05503" w:rsidRDefault="00D70E0B" w:rsidP="00D70E0B">
            <w:pPr>
              <w:jc w:val="left"/>
              <w:rPr>
                <w:rFonts w:ascii="Arial" w:hAnsi="Arial" w:cs="Arial"/>
              </w:rPr>
            </w:pPr>
            <w:r w:rsidRPr="00B05503">
              <w:rPr>
                <w:rFonts w:ascii="Arial" w:hAnsi="Arial" w:cs="Arial"/>
              </w:rPr>
              <w:t xml:space="preserve">(d) Each Associate Member and Affiliate Member </w:t>
            </w:r>
            <w:del w:id="221" w:author="YAMASHITA AI" w:date="2023-10-13T11:12:00Z">
              <w:r w:rsidRPr="00D70E0B">
                <w:rPr>
                  <w:rFonts w:ascii="Arial" w:hAnsi="Arial" w:cs="Arial"/>
                </w:rPr>
                <w:delText>shall</w:delText>
              </w:r>
            </w:del>
            <w:ins w:id="222" w:author="YAMASHITA AI" w:date="2023-10-13T11:12:00Z">
              <w:r w:rsidR="00FB7491" w:rsidRPr="00B05503">
                <w:rPr>
                  <w:rFonts w:ascii="Arial" w:hAnsi="Arial" w:cs="Arial"/>
                  <w:highlight w:val="cyan"/>
                </w:rPr>
                <w:t>will</w:t>
              </w:r>
            </w:ins>
            <w:r w:rsidRPr="00B05503">
              <w:rPr>
                <w:rFonts w:ascii="Arial" w:hAnsi="Arial" w:cs="Arial"/>
              </w:rPr>
              <w:t xml:space="preserve"> communicate in writing to the Secretary</w:t>
            </w:r>
            <w:del w:id="223" w:author="YAMASHITA AI" w:date="2023-10-13T11:12:00Z">
              <w:r w:rsidRPr="00D70E0B">
                <w:rPr>
                  <w:rFonts w:cs="ＭＳ ゴシック" w:hint="eastAsia"/>
                </w:rPr>
                <w:delText>‐</w:delText>
              </w:r>
            </w:del>
            <w:ins w:id="224" w:author="YAMASHITA AI" w:date="2023-10-13T11:12:00Z">
              <w:r w:rsidR="0022746E" w:rsidRPr="00B05503">
                <w:rPr>
                  <w:rFonts w:cs="ＭＳ ゴシック" w:hint="eastAsia"/>
                </w:rPr>
                <w:t>-</w:t>
              </w:r>
            </w:ins>
            <w:r w:rsidRPr="00B05503">
              <w:rPr>
                <w:rFonts w:ascii="Arial" w:hAnsi="Arial" w:cs="Arial"/>
              </w:rPr>
              <w:t>General the names of the persons attending the General Assembly.</w:t>
            </w:r>
          </w:p>
          <w:p w14:paraId="549C1FA5" w14:textId="77777777" w:rsidR="00F34B93" w:rsidRPr="00B05503" w:rsidRDefault="00F34B93" w:rsidP="00D70E0B">
            <w:pPr>
              <w:jc w:val="left"/>
              <w:rPr>
                <w:ins w:id="225" w:author="YAMASHITA AI" w:date="2023-10-13T11:12:00Z"/>
                <w:rFonts w:ascii="Arial" w:hAnsi="Arial" w:cs="Arial"/>
                <w:b/>
              </w:rPr>
            </w:pPr>
          </w:p>
          <w:p w14:paraId="4F514604" w14:textId="0A70E9C9" w:rsidR="00D70E0B" w:rsidRPr="00B05503" w:rsidRDefault="008022B2" w:rsidP="00D70E0B">
            <w:pPr>
              <w:jc w:val="left"/>
              <w:rPr>
                <w:rFonts w:ascii="Arial" w:hAnsi="Arial" w:cs="Arial"/>
                <w:b/>
              </w:rPr>
            </w:pPr>
            <w:r w:rsidRPr="00B05503">
              <w:rPr>
                <w:rFonts w:ascii="Arial" w:hAnsi="Arial" w:cs="Arial"/>
                <w:b/>
              </w:rPr>
              <w:t>3</w:t>
            </w:r>
            <w:del w:id="226" w:author="YAMASHITA AI" w:date="2023-10-13T11:12:00Z">
              <w:r w:rsidR="00D70E0B" w:rsidRPr="00BA2E4C">
                <w:rPr>
                  <w:rFonts w:ascii="Arial" w:hAnsi="Arial" w:cs="Arial"/>
                  <w:b/>
                </w:rPr>
                <w:delText>.</w:delText>
              </w:r>
            </w:del>
            <w:ins w:id="227" w:author="YAMASHITA AI" w:date="2023-10-13T11:12:00Z">
              <w:r w:rsidRPr="00B05503">
                <w:rPr>
                  <w:rFonts w:ascii="Arial" w:hAnsi="Arial" w:cs="Arial"/>
                  <w:b/>
                </w:rPr>
                <w:t>-</w:t>
              </w:r>
              <w:r w:rsidR="00D70E0B" w:rsidRPr="00B05503">
                <w:rPr>
                  <w:rFonts w:ascii="Arial" w:hAnsi="Arial" w:cs="Arial"/>
                  <w:b/>
                </w:rPr>
                <w:t>3</w:t>
              </w:r>
            </w:ins>
            <w:r w:rsidR="00D70E0B" w:rsidRPr="00B05503">
              <w:rPr>
                <w:rFonts w:ascii="Arial" w:hAnsi="Arial" w:cs="Arial"/>
                <w:b/>
              </w:rPr>
              <w:t xml:space="preserve"> Organization</w:t>
            </w:r>
          </w:p>
          <w:p w14:paraId="7BF7F4E2" w14:textId="3B6C0A77" w:rsidR="00D70E0B" w:rsidRPr="00B05503" w:rsidRDefault="00D70E0B" w:rsidP="00D70E0B">
            <w:pPr>
              <w:jc w:val="left"/>
              <w:rPr>
                <w:rFonts w:ascii="Arial" w:hAnsi="Arial" w:cs="Arial"/>
              </w:rPr>
            </w:pPr>
            <w:r w:rsidRPr="00B05503">
              <w:rPr>
                <w:rFonts w:ascii="Arial" w:hAnsi="Arial" w:cs="Arial"/>
              </w:rPr>
              <w:t xml:space="preserve">(a) The </w:t>
            </w:r>
            <w:ins w:id="228" w:author="YAMASHITA AI" w:date="2023-10-13T11:12:00Z">
              <w:r w:rsidR="002E5A20" w:rsidRPr="00B05503">
                <w:rPr>
                  <w:rFonts w:ascii="Arial" w:hAnsi="Arial" w:cs="Arial"/>
                  <w:highlight w:val="cyan"/>
                </w:rPr>
                <w:t>regular sessions of the</w:t>
              </w:r>
              <w:r w:rsidR="002E5A20" w:rsidRPr="00B05503">
                <w:rPr>
                  <w:rFonts w:ascii="Arial" w:hAnsi="Arial" w:cs="Arial"/>
                </w:rPr>
                <w:t xml:space="preserve"> </w:t>
              </w:r>
            </w:ins>
            <w:r w:rsidRPr="00B05503">
              <w:rPr>
                <w:rFonts w:ascii="Arial" w:hAnsi="Arial" w:cs="Arial"/>
              </w:rPr>
              <w:t>General Assembly is to be prepared and organised by the Secretary</w:t>
            </w:r>
            <w:del w:id="229" w:author="YAMASHITA AI" w:date="2023-10-13T11:12:00Z">
              <w:r w:rsidRPr="00D70E0B">
                <w:rPr>
                  <w:rFonts w:cs="ＭＳ ゴシック" w:hint="eastAsia"/>
                </w:rPr>
                <w:delText>‐</w:delText>
              </w:r>
            </w:del>
            <w:ins w:id="230" w:author="YAMASHITA AI" w:date="2023-10-13T11:12:00Z">
              <w:r w:rsidR="00670ACD" w:rsidRPr="00B05503">
                <w:rPr>
                  <w:rFonts w:ascii="Arial" w:hAnsi="Arial" w:cs="Arial"/>
                </w:rPr>
                <w:t>-</w:t>
              </w:r>
            </w:ins>
            <w:r w:rsidRPr="00B05503">
              <w:rPr>
                <w:rFonts w:ascii="Arial" w:hAnsi="Arial" w:cs="Arial"/>
              </w:rPr>
              <w:t xml:space="preserve">General using the </w:t>
            </w:r>
            <w:r w:rsidRPr="00B05503">
              <w:rPr>
                <w:rFonts w:ascii="Arial" w:hAnsi="Arial" w:cs="Arial"/>
              </w:rPr>
              <w:lastRenderedPageBreak/>
              <w:t xml:space="preserve">resources of the Secretariat and those other resources as </w:t>
            </w:r>
            <w:del w:id="231" w:author="YAMASHITA AI" w:date="2023-10-13T11:12:00Z">
              <w:r w:rsidRPr="00D70E0B">
                <w:rPr>
                  <w:rFonts w:ascii="Arial" w:hAnsi="Arial" w:cs="Arial"/>
                </w:rPr>
                <w:delText>agreed</w:delText>
              </w:r>
            </w:del>
            <w:ins w:id="232" w:author="YAMASHITA AI" w:date="2023-10-13T11:12:00Z">
              <w:r w:rsidR="002E5A20" w:rsidRPr="00B05503">
                <w:rPr>
                  <w:rFonts w:ascii="Arial" w:hAnsi="Arial" w:cs="Arial"/>
                  <w:highlight w:val="cyan"/>
                </w:rPr>
                <w:t>consented</w:t>
              </w:r>
            </w:ins>
            <w:r w:rsidRPr="00B05503">
              <w:rPr>
                <w:rFonts w:ascii="Arial" w:hAnsi="Arial" w:cs="Arial"/>
              </w:rPr>
              <w:t xml:space="preserve"> in writing with the Member State hosting the General Assembly.</w:t>
            </w:r>
          </w:p>
          <w:p w14:paraId="727A7A22" w14:textId="3ADA39D8" w:rsidR="00D70E0B" w:rsidRPr="004345DB" w:rsidRDefault="00D70E0B" w:rsidP="1FBB2FB6">
            <w:pPr>
              <w:jc w:val="left"/>
              <w:rPr>
                <w:rFonts w:ascii="Arial" w:hAnsi="Arial"/>
                <w:highlight w:val="cyan"/>
              </w:rPr>
            </w:pPr>
            <w:r w:rsidRPr="004345DB">
              <w:rPr>
                <w:rFonts w:ascii="Arial" w:hAnsi="Arial"/>
                <w:highlight w:val="cyan"/>
                <w:shd w:val="clear" w:color="auto" w:fill="E6E6E6"/>
              </w:rPr>
              <w:t xml:space="preserve">(b) One hundred eighty calendar days before the opening of the </w:t>
            </w:r>
            <w:ins w:id="233" w:author="YAMASHITA AI" w:date="2023-10-13T11:12:00Z">
              <w:r w:rsidR="002E5A20" w:rsidRPr="004345DB">
                <w:rPr>
                  <w:rFonts w:ascii="Arial" w:hAnsi="Arial" w:cs="Arial" w:hint="eastAsia"/>
                  <w:highlight w:val="cyan"/>
                  <w:shd w:val="clear" w:color="auto" w:fill="E6E6E6"/>
                </w:rPr>
                <w:t>r</w:t>
              </w:r>
              <w:r w:rsidR="002E5A20" w:rsidRPr="004345DB">
                <w:rPr>
                  <w:rFonts w:ascii="Arial" w:hAnsi="Arial" w:cs="Arial"/>
                  <w:highlight w:val="cyan"/>
                  <w:shd w:val="clear" w:color="auto" w:fill="E6E6E6"/>
                </w:rPr>
                <w:t xml:space="preserve">egular </w:t>
              </w:r>
              <w:r w:rsidR="6701293B" w:rsidRPr="004345DB">
                <w:rPr>
                  <w:rFonts w:ascii="Arial" w:hAnsi="Arial" w:cs="Arial"/>
                  <w:highlight w:val="cyan"/>
                </w:rPr>
                <w:t>session</w:t>
              </w:r>
              <w:r w:rsidR="002E5A20" w:rsidRPr="004345DB">
                <w:rPr>
                  <w:rFonts w:ascii="Arial" w:hAnsi="Arial" w:cs="Arial"/>
                  <w:highlight w:val="cyan"/>
                </w:rPr>
                <w:t>s</w:t>
              </w:r>
              <w:r w:rsidR="6701293B" w:rsidRPr="004345DB">
                <w:rPr>
                  <w:rFonts w:ascii="Arial" w:hAnsi="Arial" w:cs="Arial"/>
                  <w:highlight w:val="cyan"/>
                </w:rPr>
                <w:t xml:space="preserve"> of </w:t>
              </w:r>
              <w:r w:rsidR="3F40B06E" w:rsidRPr="004345DB">
                <w:rPr>
                  <w:rFonts w:ascii="Arial" w:hAnsi="Arial" w:cs="Arial"/>
                  <w:highlight w:val="cyan"/>
                </w:rPr>
                <w:t xml:space="preserve">the </w:t>
              </w:r>
            </w:ins>
            <w:r w:rsidRPr="004345DB">
              <w:rPr>
                <w:rFonts w:ascii="Arial" w:hAnsi="Arial"/>
                <w:highlight w:val="cyan"/>
                <w:shd w:val="clear" w:color="auto" w:fill="E6E6E6"/>
              </w:rPr>
              <w:t xml:space="preserve">General Assembly the Secretariat </w:t>
            </w:r>
            <w:del w:id="234" w:author="YAMASHITA AI" w:date="2023-10-13T11:12:00Z">
              <w:r w:rsidRPr="004345DB">
                <w:rPr>
                  <w:rFonts w:ascii="Arial" w:hAnsi="Arial" w:cs="Arial"/>
                  <w:highlight w:val="cyan"/>
                </w:rPr>
                <w:delText>shall</w:delText>
              </w:r>
            </w:del>
            <w:ins w:id="235" w:author="YAMASHITA AI" w:date="2023-10-13T11:12:00Z">
              <w:r w:rsidR="00FB7491" w:rsidRPr="004345DB">
                <w:rPr>
                  <w:rFonts w:ascii="Arial" w:hAnsi="Arial" w:cs="Arial"/>
                  <w:highlight w:val="cyan"/>
                  <w:shd w:val="clear" w:color="auto" w:fill="E6E6E6"/>
                </w:rPr>
                <w:t>will</w:t>
              </w:r>
            </w:ins>
            <w:r w:rsidRPr="004345DB">
              <w:rPr>
                <w:rFonts w:ascii="Arial" w:hAnsi="Arial"/>
                <w:highlight w:val="cyan"/>
                <w:shd w:val="clear" w:color="auto" w:fill="E6E6E6"/>
              </w:rPr>
              <w:t xml:space="preserve"> invite Member States to submit proposals that they wish to discuss at the General Assembly. These will be received by the Secretariat for the following sixty calendar days.</w:t>
            </w:r>
          </w:p>
          <w:p w14:paraId="5FAC6A41" w14:textId="064243E8" w:rsidR="00D70E0B" w:rsidRPr="00A71765" w:rsidRDefault="00D70E0B" w:rsidP="1FBB2FB6">
            <w:pPr>
              <w:jc w:val="left"/>
              <w:rPr>
                <w:rFonts w:ascii="Arial" w:hAnsi="Arial"/>
                <w:highlight w:val="yellow"/>
              </w:rPr>
            </w:pPr>
            <w:r w:rsidRPr="004345DB">
              <w:rPr>
                <w:rFonts w:ascii="Arial" w:hAnsi="Arial"/>
                <w:highlight w:val="cyan"/>
                <w:shd w:val="clear" w:color="auto" w:fill="E6E6E6"/>
              </w:rPr>
              <w:t xml:space="preserve">(c) One hundred twenty calendar days before the opening of the </w:t>
            </w:r>
            <w:ins w:id="236" w:author="YAMASHITA AI" w:date="2023-10-13T11:12:00Z">
              <w:r w:rsidR="002E5A20" w:rsidRPr="004345DB">
                <w:rPr>
                  <w:rFonts w:ascii="Arial" w:hAnsi="Arial" w:cs="Arial"/>
                  <w:highlight w:val="cyan"/>
                  <w:shd w:val="clear" w:color="auto" w:fill="E6E6E6"/>
                </w:rPr>
                <w:t xml:space="preserve">regular </w:t>
              </w:r>
              <w:r w:rsidR="3E598C9C" w:rsidRPr="004345DB">
                <w:rPr>
                  <w:rFonts w:ascii="Arial" w:hAnsi="Arial" w:cs="Arial"/>
                  <w:highlight w:val="cyan"/>
                </w:rPr>
                <w:t>session</w:t>
              </w:r>
              <w:r w:rsidR="002E5A20" w:rsidRPr="004345DB">
                <w:rPr>
                  <w:rFonts w:ascii="Arial" w:hAnsi="Arial" w:cs="Arial"/>
                  <w:highlight w:val="cyan"/>
                </w:rPr>
                <w:t>s</w:t>
              </w:r>
              <w:r w:rsidR="3E598C9C" w:rsidRPr="004345DB">
                <w:rPr>
                  <w:rFonts w:ascii="Arial" w:hAnsi="Arial" w:cs="Arial"/>
                  <w:highlight w:val="cyan"/>
                </w:rPr>
                <w:t xml:space="preserve"> of the </w:t>
              </w:r>
            </w:ins>
            <w:r w:rsidRPr="004345DB">
              <w:rPr>
                <w:rFonts w:ascii="Arial" w:hAnsi="Arial"/>
                <w:highlight w:val="cyan"/>
                <w:shd w:val="clear" w:color="auto" w:fill="E6E6E6"/>
              </w:rPr>
              <w:t xml:space="preserve">General Assembly submitted proposals together with those prepared by the Council </w:t>
            </w:r>
            <w:del w:id="237" w:author="YAMASHITA AI" w:date="2023-10-13T11:12:00Z">
              <w:r w:rsidRPr="004345DB">
                <w:rPr>
                  <w:rFonts w:ascii="Arial" w:hAnsi="Arial" w:cs="Arial"/>
                  <w:highlight w:val="cyan"/>
                </w:rPr>
                <w:delText>shall</w:delText>
              </w:r>
            </w:del>
            <w:ins w:id="238" w:author="YAMASHITA AI" w:date="2023-10-13T11:12:00Z">
              <w:r w:rsidR="00FB7491" w:rsidRPr="004345DB">
                <w:rPr>
                  <w:rFonts w:ascii="Arial" w:hAnsi="Arial" w:cs="Arial"/>
                  <w:highlight w:val="cyan"/>
                  <w:shd w:val="clear" w:color="auto" w:fill="E6E6E6"/>
                </w:rPr>
                <w:t>will</w:t>
              </w:r>
            </w:ins>
            <w:r w:rsidRPr="004345DB">
              <w:rPr>
                <w:rFonts w:ascii="Arial" w:hAnsi="Arial"/>
                <w:highlight w:val="cyan"/>
                <w:shd w:val="clear" w:color="auto" w:fill="E6E6E6"/>
              </w:rPr>
              <w:t xml:space="preserve"> be circulated to all Member States, Associate Members and Affiliate Members, who </w:t>
            </w:r>
            <w:del w:id="239" w:author="YAMASHITA AI" w:date="2023-10-13T11:12:00Z">
              <w:r w:rsidRPr="004345DB">
                <w:rPr>
                  <w:rFonts w:ascii="Arial" w:hAnsi="Arial" w:cs="Arial"/>
                  <w:highlight w:val="cyan"/>
                </w:rPr>
                <w:delText>shall</w:delText>
              </w:r>
            </w:del>
            <w:ins w:id="240" w:author="YAMASHITA AI" w:date="2023-10-13T11:12:00Z">
              <w:r w:rsidR="00FB7491" w:rsidRPr="004345DB">
                <w:rPr>
                  <w:rFonts w:ascii="Arial" w:hAnsi="Arial" w:cs="Arial"/>
                  <w:highlight w:val="cyan"/>
                  <w:shd w:val="clear" w:color="auto" w:fill="E6E6E6"/>
                </w:rPr>
                <w:t>will</w:t>
              </w:r>
            </w:ins>
            <w:r w:rsidRPr="004345DB">
              <w:rPr>
                <w:rFonts w:ascii="Arial" w:hAnsi="Arial"/>
                <w:highlight w:val="cyan"/>
                <w:shd w:val="clear" w:color="auto" w:fill="E6E6E6"/>
              </w:rPr>
              <w:t xml:space="preserve"> be invited to forward their comments to the Secretariat within sixty calendar days.</w:t>
            </w:r>
          </w:p>
          <w:p w14:paraId="74751BD9" w14:textId="3733C218" w:rsidR="00D70E0B" w:rsidRPr="00B05503" w:rsidRDefault="00D70E0B" w:rsidP="00D70E0B">
            <w:pPr>
              <w:jc w:val="left"/>
              <w:rPr>
                <w:rFonts w:ascii="Arial" w:hAnsi="Arial" w:cs="Arial"/>
              </w:rPr>
            </w:pPr>
            <w:r w:rsidRPr="00B05503">
              <w:rPr>
                <w:rFonts w:ascii="Arial" w:hAnsi="Arial" w:cs="Arial"/>
              </w:rPr>
              <w:t xml:space="preserve">After this date no proposals </w:t>
            </w:r>
            <w:del w:id="241" w:author="YAMASHITA AI" w:date="2023-10-13T11:12:00Z">
              <w:r w:rsidRPr="00D70E0B">
                <w:rPr>
                  <w:rFonts w:ascii="Arial" w:hAnsi="Arial" w:cs="Arial"/>
                </w:rPr>
                <w:delText>shall</w:delText>
              </w:r>
            </w:del>
            <w:ins w:id="242" w:author="YAMASHITA AI" w:date="2023-10-13T11:12:00Z">
              <w:r w:rsidR="00FB7491" w:rsidRPr="00B05503">
                <w:rPr>
                  <w:rFonts w:ascii="Arial" w:hAnsi="Arial" w:cs="Arial"/>
                  <w:highlight w:val="cyan"/>
                </w:rPr>
                <w:t>will</w:t>
              </w:r>
            </w:ins>
            <w:r w:rsidRPr="00B05503">
              <w:rPr>
                <w:rFonts w:ascii="Arial" w:hAnsi="Arial" w:cs="Arial"/>
              </w:rPr>
              <w:t xml:space="preserve"> be accepted unless:</w:t>
            </w:r>
          </w:p>
          <w:p w14:paraId="4BBA44AC" w14:textId="77777777" w:rsidR="00D70E0B" w:rsidRPr="00B05503" w:rsidRDefault="00D70E0B" w:rsidP="00D70E0B">
            <w:pPr>
              <w:jc w:val="left"/>
              <w:rPr>
                <w:rFonts w:ascii="Arial" w:hAnsi="Arial" w:cs="Arial"/>
              </w:rPr>
            </w:pPr>
            <w:proofErr w:type="spellStart"/>
            <w:r w:rsidRPr="00B05503">
              <w:rPr>
                <w:rFonts w:ascii="Arial" w:hAnsi="Arial" w:cs="Arial"/>
              </w:rPr>
              <w:t>i</w:t>
            </w:r>
            <w:proofErr w:type="spellEnd"/>
            <w:r w:rsidRPr="00B05503">
              <w:rPr>
                <w:rFonts w:ascii="Arial" w:hAnsi="Arial" w:cs="Arial"/>
              </w:rPr>
              <w:t xml:space="preserve"> there are exceptional circumstances, in which case the proposal should be approved by the General Assembly for inclusion; or</w:t>
            </w:r>
          </w:p>
          <w:p w14:paraId="43E9699A" w14:textId="57A9F001" w:rsidR="00D70E0B" w:rsidRPr="00B05503" w:rsidRDefault="00D70E0B" w:rsidP="00D70E0B">
            <w:pPr>
              <w:jc w:val="left"/>
              <w:rPr>
                <w:rFonts w:ascii="Arial" w:hAnsi="Arial" w:cs="Arial"/>
              </w:rPr>
            </w:pPr>
            <w:r w:rsidRPr="00B05503">
              <w:rPr>
                <w:rFonts w:ascii="Arial" w:hAnsi="Arial" w:cs="Arial"/>
              </w:rPr>
              <w:t>ii the proposal</w:t>
            </w:r>
            <w:r w:rsidR="002E5A20" w:rsidRPr="00B05503">
              <w:rPr>
                <w:rFonts w:ascii="Arial" w:hAnsi="Arial" w:cs="Arial"/>
              </w:rPr>
              <w:t xml:space="preserve"> </w:t>
            </w:r>
            <w:del w:id="243" w:author="YAMASHITA AI" w:date="2023-10-13T11:12:00Z">
              <w:r w:rsidRPr="00D70E0B">
                <w:rPr>
                  <w:rFonts w:ascii="Arial" w:hAnsi="Arial" w:cs="Arial"/>
                </w:rPr>
                <w:delText>amends</w:delText>
              </w:r>
            </w:del>
            <w:ins w:id="244" w:author="YAMASHITA AI" w:date="2023-10-13T11:12:00Z">
              <w:r w:rsidR="002E5A20" w:rsidRPr="00B05503">
                <w:rPr>
                  <w:rFonts w:ascii="Arial" w:hAnsi="Arial" w:cs="Arial"/>
                  <w:highlight w:val="cyan"/>
                </w:rPr>
                <w:t>modifies</w:t>
              </w:r>
            </w:ins>
            <w:r w:rsidRPr="00B05503">
              <w:rPr>
                <w:rFonts w:ascii="Arial" w:hAnsi="Arial" w:cs="Arial"/>
              </w:rPr>
              <w:t xml:space="preserve"> or provides an alternative to a proposal already submitted, in which case it may be received until thirty calendar days before the General Assembly.</w:t>
            </w:r>
          </w:p>
          <w:p w14:paraId="6C852118" w14:textId="383CE31F" w:rsidR="00D70E0B" w:rsidRPr="00B05503" w:rsidRDefault="00D70E0B" w:rsidP="00D70E0B">
            <w:pPr>
              <w:jc w:val="left"/>
              <w:rPr>
                <w:rFonts w:ascii="Arial" w:hAnsi="Arial" w:cs="Arial"/>
              </w:rPr>
            </w:pPr>
            <w:r w:rsidRPr="00B05503">
              <w:rPr>
                <w:rFonts w:ascii="Arial" w:hAnsi="Arial" w:cs="Arial"/>
              </w:rPr>
              <w:t xml:space="preserve">(d) All final papers, including the provisional agenda but excluding any </w:t>
            </w:r>
            <w:del w:id="245" w:author="YAMASHITA AI" w:date="2023-10-13T11:12:00Z">
              <w:r w:rsidRPr="00D70E0B">
                <w:rPr>
                  <w:rFonts w:ascii="Arial" w:hAnsi="Arial" w:cs="Arial"/>
                </w:rPr>
                <w:delText>amending</w:delText>
              </w:r>
            </w:del>
            <w:ins w:id="246" w:author="YAMASHITA AI" w:date="2023-10-13T11:12:00Z">
              <w:r w:rsidR="002E5A20" w:rsidRPr="00B05503">
                <w:rPr>
                  <w:rFonts w:ascii="Arial" w:hAnsi="Arial" w:cs="Arial"/>
                  <w:highlight w:val="cyan"/>
                </w:rPr>
                <w:t>modifying</w:t>
              </w:r>
            </w:ins>
            <w:r w:rsidRPr="00B05503">
              <w:rPr>
                <w:rFonts w:ascii="Arial" w:hAnsi="Arial" w:cs="Arial"/>
              </w:rPr>
              <w:t xml:space="preserve"> or alternative proposals, </w:t>
            </w:r>
            <w:del w:id="247" w:author="YAMASHITA AI" w:date="2023-10-13T11:12:00Z">
              <w:r w:rsidRPr="00D70E0B">
                <w:rPr>
                  <w:rFonts w:ascii="Arial" w:hAnsi="Arial" w:cs="Arial"/>
                </w:rPr>
                <w:delText>shall</w:delText>
              </w:r>
            </w:del>
            <w:ins w:id="248" w:author="YAMASHITA AI" w:date="2023-10-13T11:12:00Z">
              <w:r w:rsidR="00FB7491" w:rsidRPr="00B05503">
                <w:rPr>
                  <w:rFonts w:ascii="Arial" w:hAnsi="Arial" w:cs="Arial"/>
                  <w:highlight w:val="cyan"/>
                </w:rPr>
                <w:t>will</w:t>
              </w:r>
            </w:ins>
            <w:r w:rsidRPr="00B05503">
              <w:rPr>
                <w:rFonts w:ascii="Arial" w:hAnsi="Arial" w:cs="Arial"/>
              </w:rPr>
              <w:t xml:space="preserve"> be circulated to Member States, Associate Members and Affiliate Members at least sixty calendar days before the opening of the General Assembly.</w:t>
            </w:r>
          </w:p>
          <w:p w14:paraId="4A5381FD" w14:textId="69F6FF16" w:rsidR="00D70E0B" w:rsidRPr="00B05503" w:rsidRDefault="00D70E0B" w:rsidP="00D70E0B">
            <w:pPr>
              <w:jc w:val="left"/>
              <w:rPr>
                <w:rFonts w:ascii="Arial" w:hAnsi="Arial" w:cs="Arial"/>
              </w:rPr>
            </w:pPr>
            <w:r w:rsidRPr="00B05503">
              <w:rPr>
                <w:rFonts w:ascii="Arial" w:hAnsi="Arial" w:cs="Arial"/>
              </w:rPr>
              <w:lastRenderedPageBreak/>
              <w:t xml:space="preserve">(e) The provisional agenda for an </w:t>
            </w:r>
            <w:del w:id="249" w:author="YAMASHITA AI" w:date="2023-10-13T11:12:00Z">
              <w:r w:rsidRPr="00D70E0B">
                <w:rPr>
                  <w:rFonts w:ascii="Arial" w:hAnsi="Arial" w:cs="Arial"/>
                </w:rPr>
                <w:delText>ordinary</w:delText>
              </w:r>
            </w:del>
            <w:ins w:id="250" w:author="YAMASHITA AI" w:date="2023-10-13T11:12:00Z">
              <w:r w:rsidR="00776DED" w:rsidRPr="00B05503">
                <w:rPr>
                  <w:rFonts w:ascii="Arial" w:hAnsi="Arial" w:cs="Arial"/>
                  <w:highlight w:val="cyan"/>
                </w:rPr>
                <w:t>regular</w:t>
              </w:r>
            </w:ins>
            <w:r w:rsidRPr="00B05503">
              <w:rPr>
                <w:rFonts w:ascii="Arial" w:hAnsi="Arial" w:cs="Arial"/>
              </w:rPr>
              <w:t xml:space="preserve"> session of General Assembly </w:t>
            </w:r>
            <w:del w:id="251" w:author="YAMASHITA AI" w:date="2023-10-13T11:12:00Z">
              <w:r w:rsidRPr="00D70E0B">
                <w:rPr>
                  <w:rFonts w:ascii="Arial" w:hAnsi="Arial" w:cs="Arial"/>
                </w:rPr>
                <w:delText>shall</w:delText>
              </w:r>
            </w:del>
            <w:ins w:id="252" w:author="YAMASHITA AI" w:date="2023-10-13T11:12:00Z">
              <w:r w:rsidR="00776DED" w:rsidRPr="00B05503">
                <w:rPr>
                  <w:rFonts w:ascii="Arial" w:hAnsi="Arial" w:cs="Arial"/>
                  <w:highlight w:val="cyan"/>
                </w:rPr>
                <w:t>should</w:t>
              </w:r>
            </w:ins>
            <w:r w:rsidRPr="00B05503">
              <w:rPr>
                <w:rFonts w:ascii="Arial" w:hAnsi="Arial" w:cs="Arial"/>
              </w:rPr>
              <w:t xml:space="preserve"> be prepared by the Secretariat for approval by the Council and </w:t>
            </w:r>
            <w:del w:id="253" w:author="YAMASHITA AI" w:date="2023-10-13T11:12:00Z">
              <w:r w:rsidRPr="00D70E0B">
                <w:rPr>
                  <w:rFonts w:ascii="Arial" w:hAnsi="Arial" w:cs="Arial"/>
                </w:rPr>
                <w:delText>shall</w:delText>
              </w:r>
            </w:del>
            <w:ins w:id="254" w:author="YAMASHITA AI" w:date="2023-10-13T11:12:00Z">
              <w:r w:rsidR="00807D61" w:rsidRPr="00B05503">
                <w:rPr>
                  <w:rFonts w:ascii="Arial" w:hAnsi="Arial" w:cs="Arial"/>
                </w:rPr>
                <w:t xml:space="preserve">it </w:t>
              </w:r>
              <w:r w:rsidR="00776DED" w:rsidRPr="00B05503">
                <w:rPr>
                  <w:rFonts w:ascii="Arial" w:hAnsi="Arial" w:cs="Arial"/>
                  <w:highlight w:val="cyan"/>
                </w:rPr>
                <w:t>should</w:t>
              </w:r>
            </w:ins>
            <w:r w:rsidRPr="00B05503">
              <w:rPr>
                <w:rFonts w:ascii="Arial" w:hAnsi="Arial" w:cs="Arial"/>
              </w:rPr>
              <w:t xml:space="preserve"> normally include:</w:t>
            </w:r>
          </w:p>
          <w:p w14:paraId="00AEB2E3" w14:textId="2631DF9B" w:rsidR="00D70E0B" w:rsidRPr="00B05503" w:rsidRDefault="00D70E0B" w:rsidP="00D70E0B">
            <w:pPr>
              <w:jc w:val="left"/>
              <w:rPr>
                <w:rFonts w:ascii="Arial" w:hAnsi="Arial" w:cs="Arial"/>
              </w:rPr>
            </w:pPr>
            <w:proofErr w:type="spellStart"/>
            <w:r w:rsidRPr="00B05503">
              <w:rPr>
                <w:rFonts w:ascii="Arial" w:hAnsi="Arial" w:cs="Arial"/>
              </w:rPr>
              <w:t>i</w:t>
            </w:r>
            <w:proofErr w:type="spellEnd"/>
            <w:r w:rsidRPr="00B05503">
              <w:rPr>
                <w:rFonts w:ascii="Arial" w:hAnsi="Arial" w:cs="Arial"/>
              </w:rPr>
              <w:t xml:space="preserve"> </w:t>
            </w:r>
            <w:del w:id="255" w:author="YAMASHITA AI" w:date="2023-10-13T11:12:00Z">
              <w:r w:rsidRPr="00D70E0B">
                <w:rPr>
                  <w:rFonts w:ascii="Arial" w:hAnsi="Arial" w:cs="Arial"/>
                </w:rPr>
                <w:delText>Approval</w:delText>
              </w:r>
            </w:del>
            <w:ins w:id="256" w:author="YAMASHITA AI" w:date="2023-10-13T11:12:00Z">
              <w:r w:rsidRPr="00B05503">
                <w:rPr>
                  <w:rFonts w:ascii="Arial" w:hAnsi="Arial" w:cs="Arial"/>
                </w:rPr>
                <w:t>A</w:t>
              </w:r>
              <w:r w:rsidR="00807D61" w:rsidRPr="00B05503">
                <w:rPr>
                  <w:rFonts w:ascii="Arial" w:hAnsi="Arial" w:cs="Arial"/>
                </w:rPr>
                <w:t>d</w:t>
              </w:r>
              <w:r w:rsidR="008A53BB" w:rsidRPr="00B05503">
                <w:rPr>
                  <w:rFonts w:ascii="Arial" w:hAnsi="Arial" w:cs="Arial"/>
                </w:rPr>
                <w:t>o</w:t>
              </w:r>
              <w:r w:rsidR="00807D61" w:rsidRPr="00B05503">
                <w:rPr>
                  <w:rFonts w:ascii="Arial" w:hAnsi="Arial" w:cs="Arial"/>
                </w:rPr>
                <w:t>ption</w:t>
              </w:r>
            </w:ins>
            <w:r w:rsidRPr="00B05503">
              <w:rPr>
                <w:rFonts w:ascii="Arial" w:hAnsi="Arial" w:cs="Arial"/>
              </w:rPr>
              <w:t xml:space="preserve"> of the </w:t>
            </w:r>
            <w:del w:id="257" w:author="YAMASHITA AI" w:date="2023-10-13T11:12:00Z">
              <w:r w:rsidRPr="00D70E0B">
                <w:rPr>
                  <w:rFonts w:ascii="Arial" w:hAnsi="Arial" w:cs="Arial"/>
                </w:rPr>
                <w:delText>Agenda</w:delText>
              </w:r>
            </w:del>
            <w:ins w:id="258" w:author="YAMASHITA AI" w:date="2023-10-13T11:12:00Z">
              <w:r w:rsidR="008A53BB" w:rsidRPr="00B05503">
                <w:rPr>
                  <w:rFonts w:ascii="Arial" w:hAnsi="Arial" w:cs="Arial"/>
                </w:rPr>
                <w:t>agenda</w:t>
              </w:r>
            </w:ins>
          </w:p>
          <w:p w14:paraId="49115820" w14:textId="77777777" w:rsidR="00D70E0B" w:rsidRPr="00B05503" w:rsidRDefault="00D70E0B" w:rsidP="00D70E0B">
            <w:pPr>
              <w:jc w:val="left"/>
              <w:rPr>
                <w:rFonts w:ascii="Arial" w:hAnsi="Arial" w:cs="Arial"/>
              </w:rPr>
            </w:pPr>
            <w:r w:rsidRPr="00B05503">
              <w:rPr>
                <w:rFonts w:ascii="Arial" w:hAnsi="Arial" w:cs="Arial"/>
              </w:rPr>
              <w:t>ii Election of the President and the Vice President</w:t>
            </w:r>
          </w:p>
          <w:p w14:paraId="396E9D2B" w14:textId="625BF55A" w:rsidR="00D70E0B" w:rsidRPr="00B05503" w:rsidRDefault="00D70E0B" w:rsidP="00D70E0B">
            <w:pPr>
              <w:jc w:val="left"/>
              <w:rPr>
                <w:rFonts w:ascii="Arial" w:hAnsi="Arial" w:cs="Arial"/>
              </w:rPr>
            </w:pPr>
            <w:r w:rsidRPr="00B05503">
              <w:rPr>
                <w:rFonts w:ascii="Arial" w:hAnsi="Arial" w:cs="Arial"/>
              </w:rPr>
              <w:t>iii Report of the Secretary</w:t>
            </w:r>
            <w:del w:id="259" w:author="YAMASHITA AI" w:date="2023-10-13T11:12:00Z">
              <w:r w:rsidRPr="00D70E0B">
                <w:rPr>
                  <w:rFonts w:cs="ＭＳ ゴシック" w:hint="eastAsia"/>
                </w:rPr>
                <w:delText>‐</w:delText>
              </w:r>
            </w:del>
            <w:ins w:id="260" w:author="YAMASHITA AI" w:date="2023-10-13T11:12:00Z">
              <w:r w:rsidR="00A33591" w:rsidRPr="00B05503">
                <w:rPr>
                  <w:rFonts w:ascii="Arial" w:hAnsi="Arial" w:cs="Arial"/>
                </w:rPr>
                <w:t>-</w:t>
              </w:r>
            </w:ins>
            <w:r w:rsidRPr="00B05503">
              <w:rPr>
                <w:rFonts w:ascii="Arial" w:hAnsi="Arial" w:cs="Arial"/>
              </w:rPr>
              <w:t>General</w:t>
            </w:r>
          </w:p>
          <w:p w14:paraId="63903BE2" w14:textId="77777777" w:rsidR="00D70E0B" w:rsidRPr="00B05503" w:rsidRDefault="00D70E0B" w:rsidP="00D70E0B">
            <w:pPr>
              <w:jc w:val="left"/>
              <w:rPr>
                <w:rFonts w:ascii="Arial" w:hAnsi="Arial" w:cs="Arial"/>
              </w:rPr>
            </w:pPr>
            <w:r w:rsidRPr="00B05503">
              <w:rPr>
                <w:rFonts w:ascii="Arial" w:hAnsi="Arial" w:cs="Arial"/>
              </w:rPr>
              <w:t>iv Election of the Council</w:t>
            </w:r>
          </w:p>
          <w:p w14:paraId="2F562EF6" w14:textId="7CE078CD" w:rsidR="00D70E0B" w:rsidRPr="00B05503" w:rsidRDefault="00D70E0B" w:rsidP="00D70E0B">
            <w:pPr>
              <w:jc w:val="left"/>
              <w:rPr>
                <w:rFonts w:ascii="Arial" w:hAnsi="Arial" w:cs="Arial"/>
              </w:rPr>
            </w:pPr>
            <w:r w:rsidRPr="00B05503">
              <w:rPr>
                <w:rFonts w:ascii="Arial" w:hAnsi="Arial" w:cs="Arial"/>
              </w:rPr>
              <w:t>v Election of the Secretary</w:t>
            </w:r>
            <w:del w:id="261" w:author="YAMASHITA AI" w:date="2023-10-13T11:12:00Z">
              <w:r w:rsidRPr="00D70E0B">
                <w:rPr>
                  <w:rFonts w:cs="ＭＳ ゴシック" w:hint="eastAsia"/>
                </w:rPr>
                <w:delText>‐</w:delText>
              </w:r>
            </w:del>
            <w:ins w:id="262" w:author="YAMASHITA AI" w:date="2023-10-13T11:12:00Z">
              <w:r w:rsidR="00A33591" w:rsidRPr="00B05503">
                <w:rPr>
                  <w:rFonts w:ascii="Arial" w:hAnsi="Arial" w:cs="Arial"/>
                </w:rPr>
                <w:t>-</w:t>
              </w:r>
            </w:ins>
            <w:r w:rsidRPr="00B05503">
              <w:rPr>
                <w:rFonts w:ascii="Arial" w:hAnsi="Arial" w:cs="Arial"/>
              </w:rPr>
              <w:t>General</w:t>
            </w:r>
          </w:p>
          <w:p w14:paraId="18544F63" w14:textId="77777777" w:rsidR="00D70E0B" w:rsidRPr="00B05503" w:rsidRDefault="00D70E0B" w:rsidP="00D70E0B">
            <w:pPr>
              <w:jc w:val="left"/>
              <w:rPr>
                <w:rFonts w:ascii="Arial" w:hAnsi="Arial" w:cs="Arial"/>
              </w:rPr>
            </w:pPr>
            <w:r w:rsidRPr="00B05503">
              <w:rPr>
                <w:rFonts w:ascii="Arial" w:hAnsi="Arial" w:cs="Arial"/>
              </w:rPr>
              <w:t>vi Establishment and termination of Committees and subsidiary bodies and review and approval of their Terms of Reference</w:t>
            </w:r>
          </w:p>
          <w:p w14:paraId="75764F65" w14:textId="77777777" w:rsidR="00D70E0B" w:rsidRPr="00B05503" w:rsidRDefault="00D70E0B" w:rsidP="00D70E0B">
            <w:pPr>
              <w:jc w:val="left"/>
              <w:rPr>
                <w:rFonts w:ascii="Arial" w:hAnsi="Arial" w:cs="Arial"/>
              </w:rPr>
            </w:pPr>
            <w:r w:rsidRPr="00B05503">
              <w:rPr>
                <w:rFonts w:ascii="Arial" w:hAnsi="Arial" w:cs="Arial"/>
              </w:rPr>
              <w:t>vii Review and approval of the financial arrangements</w:t>
            </w:r>
          </w:p>
          <w:p w14:paraId="56D0CC01" w14:textId="77777777" w:rsidR="00D70E0B" w:rsidRPr="00B05503" w:rsidRDefault="00D70E0B" w:rsidP="00D70E0B">
            <w:pPr>
              <w:jc w:val="left"/>
              <w:rPr>
                <w:rFonts w:ascii="Arial" w:hAnsi="Arial" w:cs="Arial"/>
              </w:rPr>
            </w:pPr>
            <w:r w:rsidRPr="00B05503">
              <w:rPr>
                <w:rFonts w:ascii="Arial" w:hAnsi="Arial" w:cs="Arial"/>
              </w:rPr>
              <w:t>viii Approval of the strategic vision</w:t>
            </w:r>
          </w:p>
          <w:p w14:paraId="232F1503" w14:textId="77777777" w:rsidR="00D70E0B" w:rsidRPr="00B05503" w:rsidRDefault="00D70E0B" w:rsidP="00D70E0B">
            <w:pPr>
              <w:jc w:val="left"/>
              <w:rPr>
                <w:rFonts w:ascii="Arial" w:hAnsi="Arial" w:cs="Arial"/>
              </w:rPr>
            </w:pPr>
            <w:r w:rsidRPr="00B05503">
              <w:rPr>
                <w:rFonts w:ascii="Arial" w:hAnsi="Arial" w:cs="Arial"/>
              </w:rPr>
              <w:t>ix Review and approval of the General Regulations and Financial Regulations</w:t>
            </w:r>
          </w:p>
          <w:p w14:paraId="6045D4FA" w14:textId="77777777" w:rsidR="00D70E0B" w:rsidRPr="00B05503" w:rsidRDefault="00D70E0B" w:rsidP="00D70E0B">
            <w:pPr>
              <w:jc w:val="left"/>
              <w:rPr>
                <w:rFonts w:ascii="Arial" w:hAnsi="Arial" w:cs="Arial"/>
              </w:rPr>
            </w:pPr>
            <w:r w:rsidRPr="00B05503">
              <w:rPr>
                <w:rFonts w:ascii="Arial" w:hAnsi="Arial" w:cs="Arial"/>
              </w:rPr>
              <w:t>x Approval of standards</w:t>
            </w:r>
          </w:p>
          <w:p w14:paraId="72086032" w14:textId="77777777" w:rsidR="00D70E0B" w:rsidRPr="00B05503" w:rsidRDefault="00D70E0B" w:rsidP="00D70E0B">
            <w:pPr>
              <w:jc w:val="left"/>
              <w:rPr>
                <w:rFonts w:ascii="Arial" w:hAnsi="Arial" w:cs="Arial"/>
              </w:rPr>
            </w:pPr>
            <w:r w:rsidRPr="00B05503">
              <w:rPr>
                <w:rFonts w:ascii="Arial" w:hAnsi="Arial" w:cs="Arial"/>
              </w:rPr>
              <w:t>xi Decision on Associate membership</w:t>
            </w:r>
          </w:p>
          <w:p w14:paraId="465F5526" w14:textId="65B3F101" w:rsidR="00D70E0B" w:rsidRPr="00A71765" w:rsidRDefault="00D70E0B" w:rsidP="1FBB2FB6">
            <w:pPr>
              <w:jc w:val="left"/>
              <w:rPr>
                <w:rFonts w:ascii="Arial" w:hAnsi="Arial"/>
                <w:highlight w:val="yellow"/>
              </w:rPr>
            </w:pPr>
            <w:r w:rsidRPr="00B05503">
              <w:rPr>
                <w:rFonts w:ascii="Arial" w:hAnsi="Arial" w:cs="Arial"/>
              </w:rPr>
              <w:t xml:space="preserve">xii </w:t>
            </w:r>
            <w:r w:rsidRPr="004345DB">
              <w:rPr>
                <w:rFonts w:ascii="Arial" w:hAnsi="Arial" w:cs="Arial"/>
                <w:highlight w:val="cyan"/>
              </w:rPr>
              <w:t xml:space="preserve">Consideration </w:t>
            </w:r>
            <w:del w:id="263" w:author="YAMASHITA AI" w:date="2023-10-13T12:09:00Z">
              <w:r w:rsidR="00096D41" w:rsidDel="00096D41">
                <w:rPr>
                  <w:rFonts w:ascii="Arial" w:hAnsi="Arial" w:cs="Arial"/>
                </w:rPr>
                <w:delText xml:space="preserve">of reports and </w:delText>
              </w:r>
            </w:del>
            <w:r w:rsidRPr="00B05503">
              <w:rPr>
                <w:rFonts w:ascii="Arial" w:hAnsi="Arial" w:cs="Arial"/>
              </w:rPr>
              <w:t>proposals received from Member States,</w:t>
            </w:r>
            <w:r w:rsidR="6BD63ED9" w:rsidRPr="004345DB">
              <w:rPr>
                <w:rFonts w:ascii="Arial" w:hAnsi="Arial"/>
                <w:highlight w:val="cyan"/>
              </w:rPr>
              <w:t xml:space="preserve"> </w:t>
            </w:r>
            <w:del w:id="264" w:author="YAMASHITA AI" w:date="2023-10-13T12:10:00Z">
              <w:r w:rsidR="00096D41" w:rsidRPr="004345DB" w:rsidDel="00096D41">
                <w:rPr>
                  <w:rFonts w:ascii="Arial" w:hAnsi="Arial"/>
                  <w:highlight w:val="cyan"/>
                </w:rPr>
                <w:delText xml:space="preserve">Associate Members and Affiliate Members </w:delText>
              </w:r>
            </w:del>
            <w:ins w:id="265" w:author="YAMASHITA AI" w:date="2023-10-13T11:12:00Z">
              <w:r w:rsidR="6BD63ED9" w:rsidRPr="004345DB">
                <w:rPr>
                  <w:rFonts w:ascii="Arial" w:hAnsi="Arial" w:cs="Arial"/>
                  <w:highlight w:val="cyan"/>
                </w:rPr>
                <w:t>Council or the Secretary</w:t>
              </w:r>
              <w:r w:rsidR="0022746E" w:rsidRPr="004345DB">
                <w:rPr>
                  <w:rFonts w:ascii="Arial" w:hAnsi="Arial" w:cs="Arial"/>
                  <w:highlight w:val="cyan"/>
                </w:rPr>
                <w:t>-</w:t>
              </w:r>
              <w:r w:rsidR="6BD63ED9" w:rsidRPr="004345DB">
                <w:rPr>
                  <w:rFonts w:ascii="Arial" w:hAnsi="Arial" w:cs="Arial"/>
                  <w:highlight w:val="cyan"/>
                </w:rPr>
                <w:t xml:space="preserve">General </w:t>
              </w:r>
            </w:ins>
          </w:p>
          <w:p w14:paraId="52527DBA" w14:textId="0D6F49D8" w:rsidR="00D70E0B" w:rsidRDefault="00D70E0B" w:rsidP="00D70E0B">
            <w:pPr>
              <w:jc w:val="left"/>
              <w:rPr>
                <w:rFonts w:ascii="Arial" w:hAnsi="Arial" w:cs="Arial"/>
              </w:rPr>
            </w:pPr>
            <w:r w:rsidRPr="00B05503">
              <w:rPr>
                <w:rFonts w:ascii="Arial" w:hAnsi="Arial" w:cs="Arial"/>
              </w:rPr>
              <w:t>xiii Any other business</w:t>
            </w:r>
          </w:p>
          <w:p w14:paraId="0170A543" w14:textId="7AFC7920" w:rsidR="00723C62" w:rsidRPr="00B05503" w:rsidRDefault="00723C62" w:rsidP="00D70E0B">
            <w:pPr>
              <w:jc w:val="left"/>
              <w:rPr>
                <w:rFonts w:ascii="Arial" w:hAnsi="Arial" w:cs="Arial"/>
              </w:rPr>
            </w:pPr>
            <w:ins w:id="266" w:author="YAMASHITA AI" w:date="2023-10-13T11:56:00Z">
              <w:r w:rsidRPr="00B05503">
                <w:rPr>
                  <w:rFonts w:ascii="Arial" w:hAnsi="Arial" w:cs="Arial"/>
                </w:rPr>
                <w:t>xiv Consideration of reports</w:t>
              </w:r>
            </w:ins>
          </w:p>
          <w:p w14:paraId="5192FA7F" w14:textId="40F0140B" w:rsidR="00D70E0B" w:rsidRPr="00B05503" w:rsidRDefault="00D70E0B" w:rsidP="00D70E0B">
            <w:pPr>
              <w:jc w:val="left"/>
              <w:rPr>
                <w:rFonts w:ascii="Arial" w:hAnsi="Arial" w:cs="Arial"/>
              </w:rPr>
            </w:pPr>
            <w:r w:rsidRPr="00B05503">
              <w:rPr>
                <w:rFonts w:ascii="Arial" w:hAnsi="Arial" w:cs="Arial"/>
              </w:rPr>
              <w:t xml:space="preserve">(f) The provisional agenda for an extraordinary session of General Assembly called by the Council </w:t>
            </w:r>
            <w:del w:id="267" w:author="YAMASHITA AI" w:date="2023-10-13T11:12:00Z">
              <w:r w:rsidRPr="00D70E0B">
                <w:rPr>
                  <w:rFonts w:ascii="Arial" w:hAnsi="Arial" w:cs="Arial"/>
                </w:rPr>
                <w:delText>shall</w:delText>
              </w:r>
            </w:del>
            <w:ins w:id="268" w:author="YAMASHITA AI" w:date="2023-10-13T11:12:00Z">
              <w:r w:rsidR="00776DED" w:rsidRPr="00B05503">
                <w:rPr>
                  <w:rFonts w:ascii="Arial" w:hAnsi="Arial" w:cs="Arial"/>
                  <w:highlight w:val="cyan"/>
                </w:rPr>
                <w:t>should</w:t>
              </w:r>
            </w:ins>
            <w:r w:rsidRPr="00B05503">
              <w:rPr>
                <w:rFonts w:ascii="Arial" w:hAnsi="Arial" w:cs="Arial"/>
              </w:rPr>
              <w:t xml:space="preserve"> be prepared by the Secretary-General for approval by the Council and </w:t>
            </w:r>
            <w:del w:id="269" w:author="YAMASHITA AI" w:date="2023-10-13T11:12:00Z">
              <w:r w:rsidRPr="00D70E0B">
                <w:rPr>
                  <w:rFonts w:ascii="Arial" w:hAnsi="Arial" w:cs="Arial"/>
                </w:rPr>
                <w:delText>shall</w:delText>
              </w:r>
            </w:del>
            <w:ins w:id="270" w:author="YAMASHITA AI" w:date="2023-10-13T11:12:00Z">
              <w:r w:rsidR="00776DED" w:rsidRPr="00B05503">
                <w:rPr>
                  <w:rFonts w:ascii="Arial" w:hAnsi="Arial" w:cs="Arial"/>
                  <w:highlight w:val="cyan"/>
                </w:rPr>
                <w:t>should</w:t>
              </w:r>
            </w:ins>
            <w:r w:rsidRPr="00B05503">
              <w:rPr>
                <w:rFonts w:ascii="Arial" w:hAnsi="Arial" w:cs="Arial"/>
              </w:rPr>
              <w:t xml:space="preserve"> include consideration of the question(s) for which the session was </w:t>
            </w:r>
            <w:r w:rsidRPr="00B05503">
              <w:rPr>
                <w:rFonts w:ascii="Arial" w:hAnsi="Arial" w:cs="Arial"/>
              </w:rPr>
              <w:lastRenderedPageBreak/>
              <w:t>convened.</w:t>
            </w:r>
          </w:p>
          <w:p w14:paraId="0EA0B10F" w14:textId="196845B4" w:rsidR="00D70E0B" w:rsidRPr="00B05503" w:rsidRDefault="00D70E0B" w:rsidP="00D70E0B">
            <w:pPr>
              <w:jc w:val="left"/>
              <w:rPr>
                <w:rFonts w:ascii="Arial" w:hAnsi="Arial" w:cs="Arial"/>
              </w:rPr>
            </w:pPr>
            <w:r w:rsidRPr="00B05503">
              <w:rPr>
                <w:rFonts w:ascii="Arial" w:hAnsi="Arial" w:cs="Arial"/>
              </w:rPr>
              <w:t xml:space="preserve">(g) The provisional agenda for an extraordinary session of General Assembly called by the Member States </w:t>
            </w:r>
            <w:del w:id="271" w:author="YAMASHITA AI" w:date="2023-10-13T11:12:00Z">
              <w:r w:rsidRPr="00D70E0B">
                <w:rPr>
                  <w:rFonts w:ascii="Arial" w:hAnsi="Arial" w:cs="Arial"/>
                </w:rPr>
                <w:delText>shall</w:delText>
              </w:r>
            </w:del>
            <w:ins w:id="272" w:author="YAMASHITA AI" w:date="2023-10-13T11:12:00Z">
              <w:r w:rsidR="00776DED" w:rsidRPr="00B05503">
                <w:rPr>
                  <w:rFonts w:ascii="Arial" w:hAnsi="Arial" w:cs="Arial"/>
                  <w:highlight w:val="cyan"/>
                </w:rPr>
                <w:t>should</w:t>
              </w:r>
            </w:ins>
            <w:r w:rsidRPr="00B05503">
              <w:rPr>
                <w:rFonts w:ascii="Arial" w:hAnsi="Arial" w:cs="Arial"/>
              </w:rPr>
              <w:t xml:space="preserve"> be prepared by the Secretary</w:t>
            </w:r>
            <w:del w:id="273" w:author="YAMASHITA AI" w:date="2023-10-13T11:12:00Z">
              <w:r w:rsidRPr="00D70E0B">
                <w:rPr>
                  <w:rFonts w:cs="ＭＳ ゴシック" w:hint="eastAsia"/>
                </w:rPr>
                <w:delText>‐</w:delText>
              </w:r>
            </w:del>
            <w:ins w:id="274" w:author="YAMASHITA AI" w:date="2023-10-13T11:12:00Z">
              <w:r w:rsidR="0022746E" w:rsidRPr="00B05503">
                <w:rPr>
                  <w:rFonts w:cs="ＭＳ ゴシック" w:hint="eastAsia"/>
                </w:rPr>
                <w:t>-</w:t>
              </w:r>
            </w:ins>
            <w:r w:rsidRPr="00B05503">
              <w:rPr>
                <w:rFonts w:ascii="Arial" w:hAnsi="Arial" w:cs="Arial"/>
              </w:rPr>
              <w:t xml:space="preserve">General and </w:t>
            </w:r>
            <w:del w:id="275" w:author="YAMASHITA AI" w:date="2023-10-13T11:12:00Z">
              <w:r w:rsidRPr="00D70E0B">
                <w:rPr>
                  <w:rFonts w:ascii="Arial" w:hAnsi="Arial" w:cs="Arial"/>
                </w:rPr>
                <w:delText>shall</w:delText>
              </w:r>
            </w:del>
            <w:ins w:id="276" w:author="YAMASHITA AI" w:date="2023-10-13T11:12:00Z">
              <w:r w:rsidR="00776DED" w:rsidRPr="00B05503">
                <w:rPr>
                  <w:rFonts w:ascii="Arial" w:hAnsi="Arial" w:cs="Arial"/>
                  <w:highlight w:val="cyan"/>
                </w:rPr>
                <w:t>should</w:t>
              </w:r>
            </w:ins>
            <w:r w:rsidRPr="00B05503">
              <w:rPr>
                <w:rFonts w:ascii="Arial" w:hAnsi="Arial" w:cs="Arial"/>
              </w:rPr>
              <w:t xml:space="preserve"> include consideration of the question(s) for which the session was convened.</w:t>
            </w:r>
          </w:p>
          <w:p w14:paraId="2DB64D1A" w14:textId="77777777" w:rsidR="00670ACD" w:rsidRPr="00B05503" w:rsidRDefault="00670ACD" w:rsidP="00D70E0B">
            <w:pPr>
              <w:jc w:val="left"/>
              <w:rPr>
                <w:ins w:id="277" w:author="YAMASHITA AI" w:date="2023-10-13T11:12:00Z"/>
                <w:rFonts w:ascii="Arial" w:hAnsi="Arial" w:cs="Arial"/>
                <w:b/>
              </w:rPr>
            </w:pPr>
          </w:p>
          <w:p w14:paraId="45B53489" w14:textId="5046D7F1" w:rsidR="00D70E0B" w:rsidRPr="00B05503" w:rsidRDefault="00670ACD" w:rsidP="00D70E0B">
            <w:pPr>
              <w:jc w:val="left"/>
              <w:rPr>
                <w:rFonts w:ascii="Arial" w:hAnsi="Arial" w:cs="Arial"/>
                <w:b/>
              </w:rPr>
            </w:pPr>
            <w:ins w:id="278" w:author="YAMASHITA AI" w:date="2023-10-13T11:12:00Z">
              <w:r w:rsidRPr="00B05503">
                <w:rPr>
                  <w:rFonts w:ascii="Arial" w:hAnsi="Arial" w:cs="Arial"/>
                  <w:b/>
                </w:rPr>
                <w:t>3-</w:t>
              </w:r>
            </w:ins>
            <w:r w:rsidR="00D70E0B" w:rsidRPr="00B05503">
              <w:rPr>
                <w:rFonts w:ascii="Arial" w:hAnsi="Arial" w:cs="Arial"/>
                <w:b/>
              </w:rPr>
              <w:t>4</w:t>
            </w:r>
            <w:del w:id="279" w:author="YAMASHITA AI" w:date="2023-10-13T11:12:00Z">
              <w:r w:rsidR="00D70E0B" w:rsidRPr="00BA2E4C">
                <w:rPr>
                  <w:rFonts w:ascii="Arial" w:hAnsi="Arial" w:cs="Arial"/>
                  <w:b/>
                </w:rPr>
                <w:delText>.</w:delText>
              </w:r>
            </w:del>
            <w:r w:rsidR="00D70E0B" w:rsidRPr="00B05503">
              <w:rPr>
                <w:rFonts w:ascii="Arial" w:hAnsi="Arial" w:cs="Arial"/>
                <w:b/>
              </w:rPr>
              <w:t xml:space="preserve"> Rules of Procedure</w:t>
            </w:r>
          </w:p>
          <w:p w14:paraId="53AD4C6D" w14:textId="48D71251" w:rsidR="00D70E0B" w:rsidRPr="00B05503" w:rsidRDefault="00D70E0B" w:rsidP="00D70E0B">
            <w:pPr>
              <w:jc w:val="left"/>
              <w:rPr>
                <w:rFonts w:ascii="Arial" w:hAnsi="Arial" w:cs="Arial"/>
              </w:rPr>
            </w:pPr>
            <w:r w:rsidRPr="00B05503">
              <w:rPr>
                <w:rFonts w:ascii="Arial" w:hAnsi="Arial" w:cs="Arial"/>
              </w:rPr>
              <w:t xml:space="preserve">The following Rules of Procedure </w:t>
            </w:r>
            <w:del w:id="280" w:author="YAMASHITA AI" w:date="2023-10-13T11:12:00Z">
              <w:r w:rsidRPr="00D70E0B">
                <w:rPr>
                  <w:rFonts w:ascii="Arial" w:hAnsi="Arial" w:cs="Arial"/>
                </w:rPr>
                <w:delText>shall</w:delText>
              </w:r>
            </w:del>
            <w:ins w:id="281" w:author="YAMASHITA AI" w:date="2023-10-13T11:12:00Z">
              <w:r w:rsidR="00776DED" w:rsidRPr="00B05503">
                <w:rPr>
                  <w:rFonts w:ascii="Arial" w:hAnsi="Arial" w:cs="Arial"/>
                  <w:highlight w:val="cyan"/>
                </w:rPr>
                <w:t>should</w:t>
              </w:r>
            </w:ins>
            <w:r w:rsidRPr="00B05503">
              <w:rPr>
                <w:rFonts w:ascii="Arial" w:hAnsi="Arial" w:cs="Arial"/>
              </w:rPr>
              <w:t xml:space="preserve"> apply to the conduct of the work of the General Assembly:</w:t>
            </w:r>
          </w:p>
          <w:p w14:paraId="1C2EC0D4" w14:textId="77777777" w:rsidR="00670ACD" w:rsidRPr="00B05503" w:rsidRDefault="00670ACD" w:rsidP="00D70E0B">
            <w:pPr>
              <w:jc w:val="left"/>
              <w:rPr>
                <w:ins w:id="282" w:author="YAMASHITA AI" w:date="2023-10-13T11:12:00Z"/>
                <w:rFonts w:ascii="Arial" w:hAnsi="Arial" w:cs="Arial"/>
                <w:b/>
              </w:rPr>
            </w:pPr>
          </w:p>
          <w:p w14:paraId="3A59D793" w14:textId="7DE67820" w:rsidR="00D70E0B" w:rsidRPr="00B05503" w:rsidRDefault="002A79E7" w:rsidP="00D70E0B">
            <w:pPr>
              <w:jc w:val="left"/>
              <w:rPr>
                <w:rFonts w:ascii="Arial" w:hAnsi="Arial" w:cs="Arial"/>
                <w:b/>
              </w:rPr>
            </w:pPr>
            <w:ins w:id="283" w:author="YAMASHITA AI" w:date="2023-10-13T11:12:00Z">
              <w:r w:rsidRPr="00B05503">
                <w:rPr>
                  <w:rFonts w:ascii="Arial" w:hAnsi="Arial" w:cs="Arial"/>
                  <w:b/>
                </w:rPr>
                <w:t>3</w:t>
              </w:r>
              <w:r w:rsidR="00670ACD" w:rsidRPr="00B05503">
                <w:rPr>
                  <w:rFonts w:ascii="Arial" w:hAnsi="Arial" w:cs="Arial"/>
                  <w:b/>
                </w:rPr>
                <w:t>-</w:t>
              </w:r>
            </w:ins>
            <w:r w:rsidR="00D70E0B" w:rsidRPr="00B05503">
              <w:rPr>
                <w:rFonts w:ascii="Arial" w:hAnsi="Arial" w:cs="Arial"/>
                <w:b/>
              </w:rPr>
              <w:t>4.1</w:t>
            </w:r>
            <w:del w:id="284" w:author="YAMASHITA AI" w:date="2023-10-13T11:12:00Z">
              <w:r w:rsidR="00D70E0B" w:rsidRPr="00BA2E4C">
                <w:rPr>
                  <w:rFonts w:ascii="Arial" w:hAnsi="Arial" w:cs="Arial"/>
                  <w:b/>
                </w:rPr>
                <w:delText>.</w:delText>
              </w:r>
            </w:del>
            <w:r w:rsidR="00D70E0B" w:rsidRPr="00B05503">
              <w:rPr>
                <w:rFonts w:ascii="Arial" w:hAnsi="Arial" w:cs="Arial"/>
                <w:b/>
              </w:rPr>
              <w:t xml:space="preserve"> The Role of the Chair</w:t>
            </w:r>
          </w:p>
          <w:p w14:paraId="23B00469" w14:textId="77777777" w:rsidR="00D70E0B" w:rsidRPr="00B05503" w:rsidRDefault="00D70E0B" w:rsidP="00D70E0B">
            <w:pPr>
              <w:jc w:val="left"/>
              <w:rPr>
                <w:rFonts w:ascii="Arial" w:hAnsi="Arial" w:cs="Arial"/>
              </w:rPr>
            </w:pPr>
            <w:r w:rsidRPr="00B05503">
              <w:rPr>
                <w:rFonts w:ascii="Arial" w:hAnsi="Arial" w:cs="Arial"/>
              </w:rPr>
              <w:t>(a) The Chair will open and close the meeting, direct discussions, ensure the observance of the procedures in the Convention and these General Regulations, accord the right to speak, put questions to a vote and announce decisions.</w:t>
            </w:r>
          </w:p>
          <w:p w14:paraId="32A5FA1A" w14:textId="0D9B6781" w:rsidR="00D70E0B" w:rsidRPr="00B05503" w:rsidRDefault="00D70E0B" w:rsidP="00D70E0B">
            <w:pPr>
              <w:jc w:val="left"/>
              <w:rPr>
                <w:rFonts w:ascii="Arial" w:hAnsi="Arial" w:cs="Arial"/>
              </w:rPr>
            </w:pPr>
            <w:r w:rsidRPr="00B05503">
              <w:rPr>
                <w:rFonts w:ascii="Arial" w:hAnsi="Arial" w:cs="Arial"/>
              </w:rPr>
              <w:t xml:space="preserve">(b) The Chair will have control over the proceedings and may rule on points of order and </w:t>
            </w:r>
            <w:del w:id="285" w:author="YAMASHITA AI" w:date="2023-10-13T11:12:00Z">
              <w:r w:rsidRPr="00D70E0B">
                <w:rPr>
                  <w:rFonts w:ascii="Arial" w:hAnsi="Arial" w:cs="Arial"/>
                </w:rPr>
                <w:delText>shall</w:delText>
              </w:r>
            </w:del>
            <w:ins w:id="286" w:author="YAMASHITA AI" w:date="2023-10-13T11:12:00Z">
              <w:r w:rsidR="00FB7491" w:rsidRPr="00B05503">
                <w:rPr>
                  <w:rFonts w:ascii="Arial" w:hAnsi="Arial" w:cs="Arial"/>
                  <w:highlight w:val="cyan"/>
                </w:rPr>
                <w:t>will</w:t>
              </w:r>
            </w:ins>
            <w:r w:rsidRPr="00B05503">
              <w:rPr>
                <w:rFonts w:ascii="Arial" w:hAnsi="Arial" w:cs="Arial"/>
              </w:rPr>
              <w:t xml:space="preserve"> have the power to propose adjournment or closure of debates or adjournment or suspension of the meeting.</w:t>
            </w:r>
          </w:p>
          <w:p w14:paraId="247875A3" w14:textId="0991EECB" w:rsidR="00D70E0B" w:rsidRPr="00B05503" w:rsidRDefault="005D5440" w:rsidP="00D70E0B">
            <w:pPr>
              <w:jc w:val="left"/>
              <w:rPr>
                <w:rFonts w:ascii="Arial" w:hAnsi="Arial" w:cs="Arial"/>
                <w:b/>
              </w:rPr>
            </w:pPr>
            <w:ins w:id="287" w:author="YAMASHITA AI" w:date="2023-10-13T11:12:00Z">
              <w:r w:rsidRPr="00B05503">
                <w:rPr>
                  <w:rFonts w:ascii="Arial" w:hAnsi="Arial" w:cs="Arial"/>
                  <w:b/>
                </w:rPr>
                <w:t>3</w:t>
              </w:r>
              <w:r w:rsidR="00670ACD" w:rsidRPr="00B05503">
                <w:rPr>
                  <w:rFonts w:ascii="Arial" w:hAnsi="Arial" w:cs="Arial"/>
                  <w:b/>
                </w:rPr>
                <w:t>-</w:t>
              </w:r>
            </w:ins>
            <w:r w:rsidR="00D70E0B" w:rsidRPr="00B05503">
              <w:rPr>
                <w:rFonts w:ascii="Arial" w:hAnsi="Arial" w:cs="Arial"/>
                <w:b/>
              </w:rPr>
              <w:t>4.2. Conduct of Meetings</w:t>
            </w:r>
          </w:p>
          <w:p w14:paraId="3C45BEEA" w14:textId="782FB6F7" w:rsidR="00D70E0B" w:rsidRPr="00B05503" w:rsidRDefault="00D70E0B" w:rsidP="00D70E0B">
            <w:pPr>
              <w:jc w:val="left"/>
              <w:rPr>
                <w:rFonts w:ascii="Arial" w:hAnsi="Arial" w:cs="Arial"/>
              </w:rPr>
            </w:pPr>
            <w:r w:rsidRPr="00B05503">
              <w:rPr>
                <w:rFonts w:ascii="Arial" w:hAnsi="Arial" w:cs="Arial"/>
              </w:rPr>
              <w:t xml:space="preserve">(a) No person may address the General Assembly without having previously obtained the permission of the Chair. </w:t>
            </w:r>
            <w:del w:id="288" w:author="YAMASHITA AI" w:date="2023-10-13T11:12:00Z">
              <w:r w:rsidRPr="00D70E0B">
                <w:rPr>
                  <w:rFonts w:ascii="Arial" w:hAnsi="Arial" w:cs="Arial"/>
                </w:rPr>
                <w:delText>Subject to</w:delText>
              </w:r>
            </w:del>
            <w:ins w:id="289" w:author="YAMASHITA AI" w:date="2023-10-13T11:12:00Z">
              <w:r w:rsidR="003F7065" w:rsidRPr="00B05503">
                <w:rPr>
                  <w:rFonts w:ascii="Arial" w:hAnsi="Arial" w:cs="Arial"/>
                  <w:highlight w:val="cyan"/>
                </w:rPr>
                <w:t>Under the condition of</w:t>
              </w:r>
            </w:ins>
            <w:r w:rsidRPr="00B05503">
              <w:rPr>
                <w:rFonts w:ascii="Arial" w:hAnsi="Arial" w:cs="Arial"/>
              </w:rPr>
              <w:t xml:space="preserve"> this rule and rules b), c), g) and </w:t>
            </w:r>
            <w:proofErr w:type="spellStart"/>
            <w:r w:rsidRPr="00B05503">
              <w:rPr>
                <w:rFonts w:ascii="Arial" w:hAnsi="Arial" w:cs="Arial"/>
              </w:rPr>
              <w:t>i</w:t>
            </w:r>
            <w:proofErr w:type="spellEnd"/>
            <w:r w:rsidRPr="00B05503">
              <w:rPr>
                <w:rFonts w:ascii="Arial" w:hAnsi="Arial" w:cs="Arial"/>
              </w:rPr>
              <w:t xml:space="preserve">) below, the Chair </w:t>
            </w:r>
            <w:del w:id="290" w:author="YAMASHITA AI" w:date="2023-10-13T11:12:00Z">
              <w:r w:rsidRPr="00D70E0B">
                <w:rPr>
                  <w:rFonts w:ascii="Arial" w:hAnsi="Arial" w:cs="Arial"/>
                </w:rPr>
                <w:delText>shall</w:delText>
              </w:r>
            </w:del>
            <w:ins w:id="291" w:author="YAMASHITA AI" w:date="2023-10-13T11:12:00Z">
              <w:r w:rsidR="00FB7491" w:rsidRPr="00B05503">
                <w:rPr>
                  <w:rFonts w:ascii="Arial" w:hAnsi="Arial" w:cs="Arial"/>
                  <w:highlight w:val="cyan"/>
                </w:rPr>
                <w:t>will</w:t>
              </w:r>
            </w:ins>
            <w:r w:rsidRPr="00B05503">
              <w:rPr>
                <w:rFonts w:ascii="Arial" w:hAnsi="Arial" w:cs="Arial"/>
              </w:rPr>
              <w:t xml:space="preserve"> call upon speakers in the order in which they signify their </w:t>
            </w:r>
            <w:r w:rsidRPr="00B05503">
              <w:rPr>
                <w:rFonts w:ascii="Arial" w:hAnsi="Arial" w:cs="Arial"/>
              </w:rPr>
              <w:lastRenderedPageBreak/>
              <w:t>desire to speak. The Chair may call a speaker to order if the remarks of such speaker are not relevant to the subject under discussion.</w:t>
            </w:r>
          </w:p>
          <w:p w14:paraId="5AB9E289" w14:textId="77777777" w:rsidR="00D70E0B" w:rsidRPr="00B05503" w:rsidRDefault="00D70E0B" w:rsidP="00D70E0B">
            <w:pPr>
              <w:jc w:val="left"/>
              <w:rPr>
                <w:rFonts w:ascii="Arial" w:hAnsi="Arial" w:cs="Arial"/>
              </w:rPr>
            </w:pPr>
            <w:r w:rsidRPr="00B05503">
              <w:rPr>
                <w:rFonts w:ascii="Arial" w:hAnsi="Arial" w:cs="Arial"/>
              </w:rPr>
              <w:t>(b) The Chair of a Committee of a subsidiary body or his or her representative may be accorded precedence for the purpose of explaining the conclusion arrived at by that Committee or subsidiary body.</w:t>
            </w:r>
          </w:p>
          <w:p w14:paraId="28347F35" w14:textId="1D34BE8F" w:rsidR="00D70E0B" w:rsidRPr="00B05503" w:rsidRDefault="00D70E0B" w:rsidP="00D70E0B">
            <w:pPr>
              <w:jc w:val="left"/>
              <w:rPr>
                <w:rFonts w:ascii="Arial" w:hAnsi="Arial" w:cs="Arial"/>
              </w:rPr>
            </w:pPr>
            <w:r w:rsidRPr="00B05503">
              <w:rPr>
                <w:rFonts w:ascii="Arial" w:hAnsi="Arial" w:cs="Arial"/>
              </w:rPr>
              <w:t xml:space="preserve">(c) During the discussion of any matter, a delegate may rise to a point of order. Two delegates may speak in favour of, and two against, the point of order, after which the point of order </w:t>
            </w:r>
            <w:del w:id="292" w:author="YAMASHITA AI" w:date="2023-10-13T11:12:00Z">
              <w:r w:rsidRPr="00D70E0B">
                <w:rPr>
                  <w:rFonts w:ascii="Arial" w:hAnsi="Arial" w:cs="Arial"/>
                </w:rPr>
                <w:delText>shall</w:delText>
              </w:r>
            </w:del>
            <w:ins w:id="293" w:author="YAMASHITA AI" w:date="2023-10-13T11:12:00Z">
              <w:r w:rsidR="00FB7491" w:rsidRPr="00B05503">
                <w:rPr>
                  <w:rFonts w:ascii="Arial" w:hAnsi="Arial" w:cs="Arial"/>
                  <w:highlight w:val="cyan"/>
                </w:rPr>
                <w:t>will</w:t>
              </w:r>
            </w:ins>
            <w:r w:rsidRPr="00B05503">
              <w:rPr>
                <w:rFonts w:ascii="Arial" w:hAnsi="Arial" w:cs="Arial"/>
              </w:rPr>
              <w:t xml:space="preserve"> immediately be decided by the Chair. A delegate may appeal against the ruling of the Chair. The appeal </w:t>
            </w:r>
            <w:del w:id="294" w:author="YAMASHITA AI" w:date="2023-10-13T11:12:00Z">
              <w:r w:rsidRPr="00D70E0B">
                <w:rPr>
                  <w:rFonts w:ascii="Arial" w:hAnsi="Arial" w:cs="Arial"/>
                </w:rPr>
                <w:delText>shall</w:delText>
              </w:r>
            </w:del>
            <w:ins w:id="295" w:author="YAMASHITA AI" w:date="2023-10-13T11:12:00Z">
              <w:r w:rsidR="00FB7491" w:rsidRPr="00B05503">
                <w:rPr>
                  <w:rFonts w:ascii="Arial" w:hAnsi="Arial" w:cs="Arial"/>
                  <w:highlight w:val="cyan"/>
                </w:rPr>
                <w:t>will</w:t>
              </w:r>
            </w:ins>
            <w:r w:rsidRPr="00B05503">
              <w:rPr>
                <w:rFonts w:ascii="Arial" w:hAnsi="Arial" w:cs="Arial"/>
              </w:rPr>
              <w:t xml:space="preserve"> immediately be put to a vote and the Chair’s ruling </w:t>
            </w:r>
            <w:del w:id="296" w:author="YAMASHITA AI" w:date="2023-10-13T11:12:00Z">
              <w:r w:rsidRPr="00D70E0B">
                <w:rPr>
                  <w:rFonts w:ascii="Arial" w:hAnsi="Arial" w:cs="Arial"/>
                </w:rPr>
                <w:delText>shall</w:delText>
              </w:r>
            </w:del>
            <w:ins w:id="297" w:author="YAMASHITA AI" w:date="2023-10-13T11:12:00Z">
              <w:r w:rsidR="00FB7491" w:rsidRPr="00B05503">
                <w:rPr>
                  <w:rFonts w:ascii="Arial" w:hAnsi="Arial" w:cs="Arial"/>
                  <w:highlight w:val="cyan"/>
                </w:rPr>
                <w:t>will</w:t>
              </w:r>
            </w:ins>
            <w:r w:rsidRPr="00B05503">
              <w:rPr>
                <w:rFonts w:ascii="Arial" w:hAnsi="Arial" w:cs="Arial"/>
              </w:rPr>
              <w:t xml:space="preserve"> stand unless overruled by the majority of those present and voting. A delegate rising to a point of order may not speak on the substance of the matter under discussion.</w:t>
            </w:r>
          </w:p>
          <w:p w14:paraId="0100DB24" w14:textId="0B7F3969" w:rsidR="00D70E0B" w:rsidRPr="00B05503" w:rsidRDefault="00D70E0B" w:rsidP="00D70E0B">
            <w:pPr>
              <w:jc w:val="left"/>
              <w:rPr>
                <w:rFonts w:ascii="Arial" w:hAnsi="Arial" w:cs="Arial"/>
              </w:rPr>
            </w:pPr>
            <w:r w:rsidRPr="00B05503">
              <w:rPr>
                <w:rFonts w:ascii="Arial" w:hAnsi="Arial" w:cs="Arial"/>
              </w:rPr>
              <w:t xml:space="preserve">(d) The General Assembly may, on the proposal of the Chair, limit the time to be allowed to each speaker on any particular subject under discussion. When the debate is limited and a delegate has spoken for the allotted time, the Chair </w:t>
            </w:r>
            <w:del w:id="298" w:author="YAMASHITA AI" w:date="2023-10-13T11:12:00Z">
              <w:r w:rsidRPr="00D70E0B">
                <w:rPr>
                  <w:rFonts w:ascii="Arial" w:hAnsi="Arial" w:cs="Arial"/>
                </w:rPr>
                <w:delText>shall</w:delText>
              </w:r>
            </w:del>
            <w:ins w:id="299" w:author="YAMASHITA AI" w:date="2023-10-13T11:12:00Z">
              <w:r w:rsidR="00FB7491" w:rsidRPr="00B05503">
                <w:rPr>
                  <w:rFonts w:ascii="Arial" w:hAnsi="Arial" w:cs="Arial"/>
                  <w:highlight w:val="cyan"/>
                </w:rPr>
                <w:t>will</w:t>
              </w:r>
            </w:ins>
            <w:r w:rsidRPr="00B05503">
              <w:rPr>
                <w:rFonts w:ascii="Arial" w:hAnsi="Arial" w:cs="Arial"/>
              </w:rPr>
              <w:t xml:space="preserve"> call such delegate to order without delay.</w:t>
            </w:r>
          </w:p>
          <w:p w14:paraId="18E3A11D" w14:textId="77777777" w:rsidR="00D70E0B" w:rsidRPr="00B05503" w:rsidRDefault="00D70E0B" w:rsidP="00D70E0B">
            <w:pPr>
              <w:jc w:val="left"/>
              <w:rPr>
                <w:rFonts w:ascii="Arial" w:hAnsi="Arial" w:cs="Arial"/>
              </w:rPr>
            </w:pPr>
            <w:r w:rsidRPr="00B05503">
              <w:rPr>
                <w:rFonts w:ascii="Arial" w:hAnsi="Arial" w:cs="Arial"/>
              </w:rPr>
              <w:t xml:space="preserve">(e) During the course of a debate, the Chair may announce the list of speakers and, with the consent of the General Assembly, declare the list closed. The Chair may, however, accord the right of reply to any delegate if a speech delivered after the closure of </w:t>
            </w:r>
            <w:r w:rsidRPr="00B05503">
              <w:rPr>
                <w:rFonts w:ascii="Arial" w:hAnsi="Arial" w:cs="Arial"/>
              </w:rPr>
              <w:lastRenderedPageBreak/>
              <w:t>the list makes this desirable.</w:t>
            </w:r>
          </w:p>
          <w:p w14:paraId="6FA88F61" w14:textId="2ACA333C" w:rsidR="00D70E0B" w:rsidRPr="00B05503" w:rsidRDefault="00D70E0B" w:rsidP="00D70E0B">
            <w:pPr>
              <w:jc w:val="left"/>
              <w:rPr>
                <w:rFonts w:ascii="Arial" w:hAnsi="Arial" w:cs="Arial"/>
              </w:rPr>
            </w:pPr>
            <w:r w:rsidRPr="00B05503">
              <w:rPr>
                <w:rFonts w:ascii="Arial" w:hAnsi="Arial" w:cs="Arial"/>
              </w:rPr>
              <w:t xml:space="preserve">(f) During the discussion of any matter, a delegate may move the adjournment of the debate on the question under discussion. In addition to the proposer of the motion, two delegates may speak in favour of, and two against, the motion, after which the motion </w:t>
            </w:r>
            <w:del w:id="300" w:author="YAMASHITA AI" w:date="2023-10-13T11:12:00Z">
              <w:r w:rsidRPr="00D70E0B">
                <w:rPr>
                  <w:rFonts w:ascii="Arial" w:hAnsi="Arial" w:cs="Arial"/>
                </w:rPr>
                <w:delText>shall</w:delText>
              </w:r>
            </w:del>
            <w:ins w:id="301" w:author="YAMASHITA AI" w:date="2023-10-13T11:12:00Z">
              <w:r w:rsidR="00FB7491" w:rsidRPr="00B05503">
                <w:rPr>
                  <w:rFonts w:ascii="Arial" w:hAnsi="Arial" w:cs="Arial"/>
                  <w:highlight w:val="cyan"/>
                </w:rPr>
                <w:t>will</w:t>
              </w:r>
            </w:ins>
            <w:r w:rsidRPr="00B05503">
              <w:rPr>
                <w:rFonts w:ascii="Arial" w:hAnsi="Arial" w:cs="Arial"/>
              </w:rPr>
              <w:t xml:space="preserve"> immediately be put to a vote. The Chair may limit the time to be allowed to speakers under this rule.</w:t>
            </w:r>
          </w:p>
          <w:p w14:paraId="30916A46" w14:textId="3EEA423F" w:rsidR="00D70E0B" w:rsidRPr="00B05503" w:rsidRDefault="00D70E0B" w:rsidP="00D70E0B">
            <w:pPr>
              <w:jc w:val="left"/>
              <w:rPr>
                <w:rFonts w:ascii="Arial" w:hAnsi="Arial" w:cs="Arial"/>
              </w:rPr>
            </w:pPr>
            <w:r w:rsidRPr="00B05503">
              <w:rPr>
                <w:rFonts w:ascii="Arial" w:hAnsi="Arial" w:cs="Arial"/>
              </w:rPr>
              <w:t xml:space="preserve">(g) A delegate may, at any time, move the closure of the debate on the question under discussion, whether or not any other representative has signified his wish to speak. Permission to speak on the closure of the debate </w:t>
            </w:r>
            <w:del w:id="302" w:author="YAMASHITA AI" w:date="2023-10-13T11:12:00Z">
              <w:r w:rsidRPr="00D70E0B">
                <w:rPr>
                  <w:rFonts w:ascii="Arial" w:hAnsi="Arial" w:cs="Arial"/>
                </w:rPr>
                <w:delText>shall</w:delText>
              </w:r>
            </w:del>
            <w:ins w:id="303" w:author="YAMASHITA AI" w:date="2023-10-13T11:12:00Z">
              <w:r w:rsidR="00FB7491" w:rsidRPr="00B05503">
                <w:rPr>
                  <w:rFonts w:ascii="Arial" w:hAnsi="Arial" w:cs="Arial"/>
                  <w:highlight w:val="cyan"/>
                </w:rPr>
                <w:t>will</w:t>
              </w:r>
            </w:ins>
            <w:r w:rsidRPr="00B05503">
              <w:rPr>
                <w:rFonts w:ascii="Arial" w:hAnsi="Arial" w:cs="Arial"/>
              </w:rPr>
              <w:t xml:space="preserve"> be accorded only to two speakers opposing the closure, after which the motion </w:t>
            </w:r>
            <w:del w:id="304" w:author="YAMASHITA AI" w:date="2023-10-13T11:12:00Z">
              <w:r w:rsidRPr="00D70E0B">
                <w:rPr>
                  <w:rFonts w:ascii="Arial" w:hAnsi="Arial" w:cs="Arial"/>
                </w:rPr>
                <w:delText>shall</w:delText>
              </w:r>
            </w:del>
            <w:ins w:id="305" w:author="YAMASHITA AI" w:date="2023-10-13T11:12:00Z">
              <w:r w:rsidR="00FB7491" w:rsidRPr="00B05503">
                <w:rPr>
                  <w:rFonts w:ascii="Arial" w:hAnsi="Arial" w:cs="Arial"/>
                  <w:highlight w:val="cyan"/>
                </w:rPr>
                <w:t>will</w:t>
              </w:r>
            </w:ins>
            <w:r w:rsidRPr="00B05503">
              <w:rPr>
                <w:rFonts w:ascii="Arial" w:hAnsi="Arial" w:cs="Arial"/>
              </w:rPr>
              <w:t xml:space="preserve"> be immediately put to a vote. If the General Assembly is in favour of the closure, the Chair </w:t>
            </w:r>
            <w:del w:id="306" w:author="YAMASHITA AI" w:date="2023-10-13T11:12:00Z">
              <w:r w:rsidRPr="00D70E0B">
                <w:rPr>
                  <w:rFonts w:ascii="Arial" w:hAnsi="Arial" w:cs="Arial"/>
                </w:rPr>
                <w:delText>shall</w:delText>
              </w:r>
            </w:del>
            <w:ins w:id="307" w:author="YAMASHITA AI" w:date="2023-10-13T11:12:00Z">
              <w:r w:rsidR="00FB7491" w:rsidRPr="00B05503">
                <w:rPr>
                  <w:rFonts w:ascii="Arial" w:hAnsi="Arial" w:cs="Arial"/>
                  <w:highlight w:val="cyan"/>
                </w:rPr>
                <w:t>will</w:t>
              </w:r>
            </w:ins>
            <w:r w:rsidRPr="00B05503">
              <w:rPr>
                <w:rFonts w:ascii="Arial" w:hAnsi="Arial" w:cs="Arial"/>
              </w:rPr>
              <w:t xml:space="preserve"> declare the closure of the debate. The Chair may limit the time to be allowed to speakers under this rule.</w:t>
            </w:r>
          </w:p>
          <w:p w14:paraId="55A6BC32" w14:textId="565B96F5" w:rsidR="00D70E0B" w:rsidRPr="00B05503" w:rsidRDefault="00D70E0B" w:rsidP="00D70E0B">
            <w:pPr>
              <w:jc w:val="left"/>
              <w:rPr>
                <w:rFonts w:ascii="Arial" w:hAnsi="Arial" w:cs="Arial"/>
              </w:rPr>
            </w:pPr>
            <w:r w:rsidRPr="00B05503">
              <w:rPr>
                <w:rFonts w:ascii="Arial" w:hAnsi="Arial" w:cs="Arial"/>
              </w:rPr>
              <w:t xml:space="preserve">(h) During the discussion of any matter, a delegate may move the suspension or the adjournment of the meeting. Such motions </w:t>
            </w:r>
            <w:del w:id="308" w:author="YAMASHITA AI" w:date="2023-10-13T11:12:00Z">
              <w:r w:rsidRPr="00D70E0B">
                <w:rPr>
                  <w:rFonts w:ascii="Arial" w:hAnsi="Arial" w:cs="Arial"/>
                </w:rPr>
                <w:delText>shall</w:delText>
              </w:r>
            </w:del>
            <w:ins w:id="309" w:author="YAMASHITA AI" w:date="2023-10-13T11:12:00Z">
              <w:r w:rsidR="00FB7491" w:rsidRPr="00B05503">
                <w:rPr>
                  <w:rFonts w:ascii="Arial" w:hAnsi="Arial" w:cs="Arial"/>
                  <w:highlight w:val="cyan"/>
                </w:rPr>
                <w:t>will</w:t>
              </w:r>
            </w:ins>
            <w:r w:rsidRPr="00B05503">
              <w:rPr>
                <w:rFonts w:ascii="Arial" w:hAnsi="Arial" w:cs="Arial"/>
              </w:rPr>
              <w:t xml:space="preserve"> not be debated but </w:t>
            </w:r>
            <w:del w:id="310" w:author="YAMASHITA AI" w:date="2023-10-13T11:12:00Z">
              <w:r w:rsidRPr="00D70E0B">
                <w:rPr>
                  <w:rFonts w:ascii="Arial" w:hAnsi="Arial" w:cs="Arial"/>
                </w:rPr>
                <w:delText>shall</w:delText>
              </w:r>
            </w:del>
            <w:ins w:id="311" w:author="YAMASHITA AI" w:date="2023-10-13T11:12:00Z">
              <w:r w:rsidR="00FB7491" w:rsidRPr="00B05503">
                <w:rPr>
                  <w:rFonts w:ascii="Arial" w:hAnsi="Arial" w:cs="Arial"/>
                  <w:highlight w:val="cyan"/>
                </w:rPr>
                <w:t>will</w:t>
              </w:r>
            </w:ins>
            <w:r w:rsidRPr="00B05503">
              <w:rPr>
                <w:rFonts w:ascii="Arial" w:hAnsi="Arial" w:cs="Arial"/>
              </w:rPr>
              <w:t xml:space="preserve"> be immediately put to a vote. The Chair may limit the time to be allowed to the speaker moving the suspension or adjournment.</w:t>
            </w:r>
          </w:p>
          <w:p w14:paraId="788EAFEA" w14:textId="3142F775" w:rsidR="00D70E0B" w:rsidRPr="00B05503" w:rsidRDefault="00D70E0B" w:rsidP="00D70E0B">
            <w:pPr>
              <w:jc w:val="left"/>
              <w:rPr>
                <w:rFonts w:ascii="Arial" w:hAnsi="Arial" w:cs="Arial"/>
              </w:rPr>
            </w:pPr>
            <w:r w:rsidRPr="00B05503">
              <w:rPr>
                <w:rFonts w:ascii="Arial" w:hAnsi="Arial" w:cs="Arial"/>
              </w:rPr>
              <w:t>(</w:t>
            </w:r>
            <w:proofErr w:type="spellStart"/>
            <w:r w:rsidRPr="00B05503">
              <w:rPr>
                <w:rFonts w:ascii="Arial" w:hAnsi="Arial" w:cs="Arial"/>
              </w:rPr>
              <w:t>i</w:t>
            </w:r>
            <w:proofErr w:type="spellEnd"/>
            <w:r w:rsidRPr="00B05503">
              <w:rPr>
                <w:rFonts w:ascii="Arial" w:hAnsi="Arial" w:cs="Arial"/>
              </w:rPr>
              <w:t xml:space="preserve">) </w:t>
            </w:r>
            <w:del w:id="312" w:author="YAMASHITA AI" w:date="2023-10-13T11:12:00Z">
              <w:r w:rsidRPr="00D70E0B">
                <w:rPr>
                  <w:rFonts w:ascii="Arial" w:hAnsi="Arial" w:cs="Arial"/>
                </w:rPr>
                <w:delText>Subject to</w:delText>
              </w:r>
            </w:del>
            <w:ins w:id="313" w:author="YAMASHITA AI" w:date="2023-10-13T11:12:00Z">
              <w:r w:rsidR="00FA69B0" w:rsidRPr="00B05503">
                <w:rPr>
                  <w:rFonts w:ascii="Arial" w:hAnsi="Arial" w:cs="Arial"/>
                </w:rPr>
                <w:t>In line with</w:t>
              </w:r>
            </w:ins>
            <w:r w:rsidRPr="00B05503">
              <w:rPr>
                <w:rFonts w:ascii="Arial" w:hAnsi="Arial" w:cs="Arial"/>
              </w:rPr>
              <w:t xml:space="preserve"> rule </w:t>
            </w:r>
            <w:ins w:id="314" w:author="YAMASHITA AI" w:date="2023-10-13T11:12:00Z">
              <w:r w:rsidR="00CC5CDD" w:rsidRPr="00B05503">
                <w:rPr>
                  <w:rFonts w:ascii="Arial" w:hAnsi="Arial" w:cs="Arial"/>
                  <w:highlight w:val="cyan"/>
                </w:rPr>
                <w:t>(</w:t>
              </w:r>
            </w:ins>
            <w:r w:rsidRPr="00B05503">
              <w:rPr>
                <w:rFonts w:ascii="Arial" w:hAnsi="Arial" w:cs="Arial"/>
              </w:rPr>
              <w:t xml:space="preserve">c) above, the following motions </w:t>
            </w:r>
            <w:del w:id="315" w:author="YAMASHITA AI" w:date="2023-10-13T11:12:00Z">
              <w:r w:rsidRPr="00D70E0B">
                <w:rPr>
                  <w:rFonts w:ascii="Arial" w:hAnsi="Arial" w:cs="Arial"/>
                </w:rPr>
                <w:delText>shall</w:delText>
              </w:r>
            </w:del>
            <w:ins w:id="316" w:author="YAMASHITA AI" w:date="2023-10-13T11:12:00Z">
              <w:r w:rsidR="00FB7491" w:rsidRPr="00B05503">
                <w:rPr>
                  <w:rFonts w:ascii="Arial" w:hAnsi="Arial" w:cs="Arial"/>
                  <w:highlight w:val="cyan"/>
                </w:rPr>
                <w:t>will</w:t>
              </w:r>
            </w:ins>
            <w:r w:rsidRPr="00B05503">
              <w:rPr>
                <w:rFonts w:ascii="Arial" w:hAnsi="Arial" w:cs="Arial"/>
              </w:rPr>
              <w:t xml:space="preserve"> have precedence in the following order over all the other proposals or motions before the meeting:</w:t>
            </w:r>
          </w:p>
          <w:p w14:paraId="14FF977A" w14:textId="58147ECB" w:rsidR="00D70E0B" w:rsidRPr="00B05503" w:rsidRDefault="00D70E0B" w:rsidP="00D70E0B">
            <w:pPr>
              <w:jc w:val="left"/>
              <w:rPr>
                <w:rFonts w:ascii="Arial" w:hAnsi="Arial" w:cs="Arial"/>
              </w:rPr>
            </w:pPr>
            <w:proofErr w:type="spellStart"/>
            <w:r w:rsidRPr="00B05503">
              <w:rPr>
                <w:rFonts w:ascii="Arial" w:hAnsi="Arial" w:cs="Arial"/>
              </w:rPr>
              <w:t>i</w:t>
            </w:r>
            <w:proofErr w:type="spellEnd"/>
            <w:r w:rsidRPr="00B05503">
              <w:rPr>
                <w:rFonts w:ascii="Arial" w:hAnsi="Arial" w:cs="Arial"/>
              </w:rPr>
              <w:t xml:space="preserve"> to suspend the meeting;</w:t>
            </w:r>
          </w:p>
          <w:p w14:paraId="2C62D35A" w14:textId="72094832" w:rsidR="00D70E0B" w:rsidRPr="00B05503" w:rsidRDefault="00D70E0B" w:rsidP="00D70E0B">
            <w:pPr>
              <w:jc w:val="left"/>
              <w:rPr>
                <w:rFonts w:ascii="Arial" w:hAnsi="Arial" w:cs="Arial"/>
              </w:rPr>
            </w:pPr>
            <w:r w:rsidRPr="00B05503">
              <w:rPr>
                <w:rFonts w:ascii="Arial" w:hAnsi="Arial" w:cs="Arial"/>
              </w:rPr>
              <w:lastRenderedPageBreak/>
              <w:t>ii to adjourn the meeting;</w:t>
            </w:r>
          </w:p>
          <w:p w14:paraId="6652E7BA" w14:textId="43369EF6" w:rsidR="00D70E0B" w:rsidRPr="00B05503" w:rsidRDefault="00D70E0B" w:rsidP="00D70E0B">
            <w:pPr>
              <w:jc w:val="left"/>
              <w:rPr>
                <w:rFonts w:ascii="Arial" w:hAnsi="Arial" w:cs="Arial"/>
              </w:rPr>
            </w:pPr>
            <w:r w:rsidRPr="00B05503">
              <w:rPr>
                <w:rFonts w:ascii="Arial" w:hAnsi="Arial" w:cs="Arial"/>
              </w:rPr>
              <w:t>iii to adjourn the debate on the question under discussion; and</w:t>
            </w:r>
          </w:p>
          <w:p w14:paraId="1590C814" w14:textId="77777777" w:rsidR="00D70E0B" w:rsidRPr="00B05503" w:rsidRDefault="00D70E0B" w:rsidP="00D70E0B">
            <w:pPr>
              <w:jc w:val="left"/>
              <w:rPr>
                <w:rFonts w:ascii="Arial" w:hAnsi="Arial" w:cs="Arial"/>
              </w:rPr>
            </w:pPr>
            <w:r w:rsidRPr="00B05503">
              <w:rPr>
                <w:rFonts w:ascii="Arial" w:hAnsi="Arial" w:cs="Arial"/>
              </w:rPr>
              <w:t>iv for the closure of the debate on the question under discussion.</w:t>
            </w:r>
          </w:p>
          <w:p w14:paraId="6E586441" w14:textId="1A768C12" w:rsidR="00D70E0B" w:rsidRPr="00B05503" w:rsidRDefault="00D70E0B" w:rsidP="00D70E0B">
            <w:pPr>
              <w:jc w:val="left"/>
              <w:rPr>
                <w:rFonts w:ascii="Arial" w:hAnsi="Arial" w:cs="Arial"/>
              </w:rPr>
            </w:pPr>
            <w:r w:rsidRPr="00B05503">
              <w:rPr>
                <w:rFonts w:ascii="Arial" w:hAnsi="Arial" w:cs="Arial"/>
              </w:rPr>
              <w:t xml:space="preserve">(j) </w:t>
            </w:r>
            <w:del w:id="317" w:author="YAMASHITA AI" w:date="2023-10-13T11:12:00Z">
              <w:r w:rsidRPr="00D70E0B">
                <w:rPr>
                  <w:rFonts w:ascii="Arial" w:hAnsi="Arial" w:cs="Arial"/>
                </w:rPr>
                <w:delText>Subject to</w:delText>
              </w:r>
            </w:del>
            <w:ins w:id="318" w:author="YAMASHITA AI" w:date="2023-10-13T11:12:00Z">
              <w:r w:rsidR="007C0A3D" w:rsidRPr="00B05503">
                <w:rPr>
                  <w:rFonts w:ascii="Arial" w:hAnsi="Arial" w:cs="Arial"/>
                  <w:highlight w:val="cyan"/>
                </w:rPr>
                <w:t>In line with</w:t>
              </w:r>
            </w:ins>
            <w:r w:rsidRPr="00B05503">
              <w:rPr>
                <w:rFonts w:ascii="Arial" w:hAnsi="Arial" w:cs="Arial"/>
              </w:rPr>
              <w:t xml:space="preserve"> rule </w:t>
            </w:r>
            <w:ins w:id="319" w:author="YAMASHITA AI" w:date="2023-10-13T11:12:00Z">
              <w:r w:rsidR="00CC5CDD" w:rsidRPr="00B05503">
                <w:rPr>
                  <w:rFonts w:ascii="Arial" w:hAnsi="Arial" w:cs="Arial"/>
                  <w:highlight w:val="cyan"/>
                </w:rPr>
                <w:t>(</w:t>
              </w:r>
            </w:ins>
            <w:r w:rsidRPr="00B05503">
              <w:rPr>
                <w:rFonts w:ascii="Arial" w:hAnsi="Arial" w:cs="Arial"/>
              </w:rPr>
              <w:t xml:space="preserve">c) above, any motion calling for a decision on the competence of the General Assembly to discuss any matter or to adopt a proposal or </w:t>
            </w:r>
            <w:del w:id="320" w:author="YAMASHITA AI" w:date="2023-10-13T11:12:00Z">
              <w:r w:rsidRPr="00D70E0B">
                <w:rPr>
                  <w:rFonts w:ascii="Arial" w:hAnsi="Arial" w:cs="Arial"/>
                </w:rPr>
                <w:delText>an amendment</w:delText>
              </w:r>
            </w:del>
            <w:ins w:id="321" w:author="YAMASHITA AI" w:date="2023-10-13T11:12:00Z">
              <w:r w:rsidRPr="00B05503">
                <w:rPr>
                  <w:rFonts w:ascii="Arial" w:hAnsi="Arial" w:cs="Arial"/>
                </w:rPr>
                <w:t xml:space="preserve">a </w:t>
              </w:r>
              <w:r w:rsidR="004B3CD5" w:rsidRPr="00B05503">
                <w:rPr>
                  <w:rFonts w:ascii="Arial" w:hAnsi="Arial" w:cs="Arial" w:hint="eastAsia"/>
                  <w:highlight w:val="cyan"/>
                </w:rPr>
                <w:t>m</w:t>
              </w:r>
              <w:r w:rsidR="004B3CD5" w:rsidRPr="00B05503">
                <w:rPr>
                  <w:rFonts w:ascii="Arial" w:hAnsi="Arial" w:cs="Arial"/>
                  <w:highlight w:val="cyan"/>
                </w:rPr>
                <w:t>odification</w:t>
              </w:r>
            </w:ins>
            <w:r w:rsidR="004B3CD5" w:rsidRPr="00723C62">
              <w:rPr>
                <w:rFonts w:ascii="Arial" w:hAnsi="Arial"/>
                <w:highlight w:val="cyan"/>
              </w:rPr>
              <w:t xml:space="preserve"> </w:t>
            </w:r>
            <w:r w:rsidRPr="00B05503">
              <w:rPr>
                <w:rFonts w:ascii="Arial" w:hAnsi="Arial" w:cs="Arial"/>
              </w:rPr>
              <w:t xml:space="preserve">submitted to it </w:t>
            </w:r>
            <w:del w:id="322" w:author="YAMASHITA AI" w:date="2023-10-13T11:12:00Z">
              <w:r w:rsidRPr="00D70E0B">
                <w:rPr>
                  <w:rFonts w:ascii="Arial" w:hAnsi="Arial" w:cs="Arial"/>
                </w:rPr>
                <w:delText>shall</w:delText>
              </w:r>
            </w:del>
            <w:ins w:id="323" w:author="YAMASHITA AI" w:date="2023-10-13T11:12:00Z">
              <w:r w:rsidR="00FB7491" w:rsidRPr="00B05503">
                <w:rPr>
                  <w:rFonts w:ascii="Arial" w:hAnsi="Arial" w:cs="Arial"/>
                  <w:highlight w:val="cyan"/>
                </w:rPr>
                <w:t>will</w:t>
              </w:r>
            </w:ins>
            <w:r w:rsidRPr="00B05503">
              <w:rPr>
                <w:rFonts w:ascii="Arial" w:hAnsi="Arial" w:cs="Arial"/>
              </w:rPr>
              <w:t xml:space="preserve"> be put to a vote before the matter is discussed or a vote is taken on the proposal or </w:t>
            </w:r>
            <w:del w:id="324" w:author="YAMASHITA AI" w:date="2023-10-13T11:12:00Z">
              <w:r w:rsidRPr="00D70E0B">
                <w:rPr>
                  <w:rFonts w:ascii="Arial" w:hAnsi="Arial" w:cs="Arial"/>
                </w:rPr>
                <w:delText>amendment</w:delText>
              </w:r>
            </w:del>
            <w:ins w:id="325" w:author="YAMASHITA AI" w:date="2023-10-13T11:12:00Z">
              <w:r w:rsidR="004B3CD5" w:rsidRPr="00B05503">
                <w:rPr>
                  <w:rFonts w:ascii="Arial" w:hAnsi="Arial" w:cs="Arial"/>
                  <w:highlight w:val="cyan"/>
                </w:rPr>
                <w:t>modification</w:t>
              </w:r>
            </w:ins>
            <w:r w:rsidRPr="00B05503">
              <w:rPr>
                <w:rFonts w:ascii="Arial" w:hAnsi="Arial" w:cs="Arial"/>
              </w:rPr>
              <w:t xml:space="preserve"> in question.</w:t>
            </w:r>
          </w:p>
          <w:p w14:paraId="500B0C45" w14:textId="7D443690" w:rsidR="00D70E0B" w:rsidRPr="00B05503" w:rsidRDefault="00D70E0B" w:rsidP="00D70E0B">
            <w:pPr>
              <w:jc w:val="left"/>
              <w:rPr>
                <w:rFonts w:ascii="Arial" w:hAnsi="Arial" w:cs="Arial"/>
              </w:rPr>
            </w:pPr>
            <w:r w:rsidRPr="00B05503">
              <w:rPr>
                <w:rFonts w:ascii="Arial" w:hAnsi="Arial" w:cs="Arial"/>
              </w:rPr>
              <w:t xml:space="preserve">(k) A motion may be withdrawn by its proposer at any time before voting on it has commenced, provided that the motion has not been </w:t>
            </w:r>
            <w:del w:id="326" w:author="YAMASHITA AI" w:date="2023-10-13T11:12:00Z">
              <w:r w:rsidRPr="00D70E0B">
                <w:rPr>
                  <w:rFonts w:ascii="Arial" w:hAnsi="Arial" w:cs="Arial"/>
                </w:rPr>
                <w:delText>amended</w:delText>
              </w:r>
            </w:del>
            <w:ins w:id="327" w:author="YAMASHITA AI" w:date="2023-10-13T11:12:00Z">
              <w:r w:rsidR="004B3CD5" w:rsidRPr="00B05503">
                <w:rPr>
                  <w:rFonts w:ascii="Arial" w:hAnsi="Arial" w:cs="Arial"/>
                  <w:highlight w:val="cyan"/>
                </w:rPr>
                <w:t>modified</w:t>
              </w:r>
            </w:ins>
            <w:r w:rsidRPr="00B05503">
              <w:rPr>
                <w:rFonts w:ascii="Arial" w:hAnsi="Arial" w:cs="Arial"/>
              </w:rPr>
              <w:t xml:space="preserve"> or that </w:t>
            </w:r>
            <w:del w:id="328" w:author="YAMASHITA AI" w:date="2023-10-13T11:12:00Z">
              <w:r w:rsidRPr="00D70E0B">
                <w:rPr>
                  <w:rFonts w:ascii="Arial" w:hAnsi="Arial" w:cs="Arial"/>
                </w:rPr>
                <w:delText>an amendment</w:delText>
              </w:r>
            </w:del>
            <w:ins w:id="329" w:author="YAMASHITA AI" w:date="2023-10-13T11:12:00Z">
              <w:r w:rsidRPr="00B05503">
                <w:rPr>
                  <w:rFonts w:ascii="Arial" w:hAnsi="Arial" w:cs="Arial"/>
                </w:rPr>
                <w:t>a</w:t>
              </w:r>
              <w:r w:rsidRPr="00B05503">
                <w:rPr>
                  <w:rFonts w:ascii="Arial" w:hAnsi="Arial" w:cs="Arial"/>
                  <w:highlight w:val="cyan"/>
                </w:rPr>
                <w:t xml:space="preserve"> </w:t>
              </w:r>
              <w:r w:rsidR="004B3CD5" w:rsidRPr="00B05503">
                <w:rPr>
                  <w:rFonts w:ascii="Arial" w:hAnsi="Arial" w:cs="Arial"/>
                  <w:highlight w:val="cyan"/>
                </w:rPr>
                <w:t>modification</w:t>
              </w:r>
            </w:ins>
            <w:r w:rsidRPr="00B05503">
              <w:rPr>
                <w:rFonts w:ascii="Arial" w:hAnsi="Arial" w:cs="Arial"/>
              </w:rPr>
              <w:t xml:space="preserve"> to it is not under discussion. A motion which has thus been withdrawn may be reintroduced by any delegate.</w:t>
            </w:r>
          </w:p>
          <w:p w14:paraId="52E29A3E" w14:textId="1AE66EC0" w:rsidR="00D70E0B" w:rsidRPr="00B05503" w:rsidRDefault="00D70E0B" w:rsidP="00D70E0B">
            <w:pPr>
              <w:jc w:val="left"/>
              <w:rPr>
                <w:rFonts w:ascii="Arial" w:hAnsi="Arial" w:cs="Arial"/>
              </w:rPr>
            </w:pPr>
            <w:r w:rsidRPr="00B05503">
              <w:rPr>
                <w:rFonts w:ascii="Arial" w:hAnsi="Arial" w:cs="Arial"/>
              </w:rPr>
              <w:t xml:space="preserve">(l) When a proposal has been adopted or rejected it may not be reconsidered unless the General Assembly so decides. Permission to speak on a motion to reconsider </w:t>
            </w:r>
            <w:del w:id="330" w:author="YAMASHITA AI" w:date="2023-10-13T11:12:00Z">
              <w:r w:rsidRPr="00D70E0B">
                <w:rPr>
                  <w:rFonts w:ascii="Arial" w:hAnsi="Arial" w:cs="Arial"/>
                </w:rPr>
                <w:delText>shall</w:delText>
              </w:r>
            </w:del>
            <w:ins w:id="331" w:author="YAMASHITA AI" w:date="2023-10-13T11:12:00Z">
              <w:r w:rsidR="00FB7491" w:rsidRPr="00B05503">
                <w:rPr>
                  <w:rFonts w:ascii="Arial" w:hAnsi="Arial" w:cs="Arial"/>
                  <w:highlight w:val="cyan"/>
                </w:rPr>
                <w:t>will</w:t>
              </w:r>
            </w:ins>
            <w:r w:rsidRPr="00B05503">
              <w:rPr>
                <w:rFonts w:ascii="Arial" w:hAnsi="Arial" w:cs="Arial"/>
              </w:rPr>
              <w:t xml:space="preserve"> be accorded only to the mover and one other supporter and to two speakers opposing the motion, after which it </w:t>
            </w:r>
            <w:del w:id="332" w:author="YAMASHITA AI" w:date="2023-10-13T11:12:00Z">
              <w:r w:rsidRPr="00D70E0B">
                <w:rPr>
                  <w:rFonts w:ascii="Arial" w:hAnsi="Arial" w:cs="Arial"/>
                </w:rPr>
                <w:delText>shall</w:delText>
              </w:r>
            </w:del>
            <w:ins w:id="333" w:author="YAMASHITA AI" w:date="2023-10-13T11:12:00Z">
              <w:r w:rsidR="00FB7491" w:rsidRPr="00B05503">
                <w:rPr>
                  <w:rFonts w:ascii="Arial" w:hAnsi="Arial" w:cs="Arial"/>
                  <w:highlight w:val="cyan"/>
                </w:rPr>
                <w:t>will</w:t>
              </w:r>
            </w:ins>
            <w:r w:rsidRPr="00B05503">
              <w:rPr>
                <w:rFonts w:ascii="Arial" w:hAnsi="Arial" w:cs="Arial"/>
              </w:rPr>
              <w:t xml:space="preserve"> be put immediately to a vote.</w:t>
            </w:r>
          </w:p>
          <w:p w14:paraId="094124A7" w14:textId="77777777" w:rsidR="00CB32AA" w:rsidRPr="00B05503" w:rsidRDefault="00CB32AA" w:rsidP="00D70E0B">
            <w:pPr>
              <w:jc w:val="left"/>
              <w:rPr>
                <w:ins w:id="334" w:author="YAMASHITA AI" w:date="2023-10-13T11:12:00Z"/>
                <w:rFonts w:ascii="Arial" w:hAnsi="Arial" w:cs="Arial"/>
              </w:rPr>
            </w:pPr>
          </w:p>
          <w:p w14:paraId="5A441AEF" w14:textId="15338CAD" w:rsidR="00D70E0B" w:rsidRPr="00B05503" w:rsidRDefault="005D5440" w:rsidP="00D70E0B">
            <w:pPr>
              <w:jc w:val="left"/>
              <w:rPr>
                <w:rFonts w:ascii="Arial" w:hAnsi="Arial" w:cs="Arial"/>
                <w:b/>
              </w:rPr>
            </w:pPr>
            <w:ins w:id="335" w:author="YAMASHITA AI" w:date="2023-10-13T11:12:00Z">
              <w:r w:rsidRPr="00E52E81">
                <w:rPr>
                  <w:rFonts w:ascii="Arial" w:hAnsi="Arial" w:cs="Arial"/>
                  <w:b/>
                  <w:highlight w:val="cyan"/>
                </w:rPr>
                <w:t>3</w:t>
              </w:r>
              <w:r w:rsidR="00CB32AA" w:rsidRPr="00E52E81">
                <w:rPr>
                  <w:rFonts w:ascii="Arial" w:hAnsi="Arial" w:cs="Arial"/>
                  <w:b/>
                  <w:highlight w:val="cyan"/>
                </w:rPr>
                <w:t>-</w:t>
              </w:r>
            </w:ins>
            <w:r w:rsidR="00D70E0B" w:rsidRPr="00E52E81">
              <w:rPr>
                <w:rFonts w:ascii="Arial" w:hAnsi="Arial" w:cs="Arial"/>
                <w:b/>
                <w:highlight w:val="cyan"/>
              </w:rPr>
              <w:t>4.3</w:t>
            </w:r>
            <w:del w:id="336" w:author="YAMASHITA AI" w:date="2023-10-13T11:12:00Z">
              <w:r w:rsidR="00D70E0B" w:rsidRPr="00E52E81">
                <w:rPr>
                  <w:rFonts w:ascii="Arial" w:hAnsi="Arial" w:cs="Arial"/>
                  <w:b/>
                  <w:highlight w:val="cyan"/>
                </w:rPr>
                <w:delText>.</w:delText>
              </w:r>
            </w:del>
            <w:r w:rsidR="00D70E0B" w:rsidRPr="00E52E81">
              <w:rPr>
                <w:rFonts w:ascii="Arial" w:hAnsi="Arial" w:cs="Arial"/>
                <w:b/>
                <w:highlight w:val="cyan"/>
              </w:rPr>
              <w:t xml:space="preserve"> Voting</w:t>
            </w:r>
          </w:p>
          <w:p w14:paraId="01CA1792" w14:textId="5CB34271" w:rsidR="00D70E0B" w:rsidRPr="00B05503" w:rsidRDefault="00D70E0B" w:rsidP="00D70E0B">
            <w:pPr>
              <w:jc w:val="left"/>
              <w:rPr>
                <w:rFonts w:ascii="Arial" w:hAnsi="Arial" w:cs="Arial"/>
              </w:rPr>
            </w:pPr>
            <w:r w:rsidRPr="00B05503">
              <w:rPr>
                <w:rFonts w:ascii="Arial" w:hAnsi="Arial" w:cs="Arial"/>
              </w:rPr>
              <w:t xml:space="preserve">(a) The Chair </w:t>
            </w:r>
            <w:del w:id="337" w:author="YAMASHITA AI" w:date="2023-10-13T11:12:00Z">
              <w:r w:rsidRPr="00D70E0B">
                <w:rPr>
                  <w:rFonts w:ascii="Arial" w:hAnsi="Arial" w:cs="Arial"/>
                </w:rPr>
                <w:delText>shall</w:delText>
              </w:r>
            </w:del>
            <w:ins w:id="338" w:author="YAMASHITA AI" w:date="2023-10-13T11:12:00Z">
              <w:r w:rsidR="00FB7491" w:rsidRPr="00B05503">
                <w:rPr>
                  <w:rFonts w:ascii="Arial" w:hAnsi="Arial" w:cs="Arial"/>
                  <w:highlight w:val="cyan"/>
                </w:rPr>
                <w:t>will</w:t>
              </w:r>
            </w:ins>
            <w:r w:rsidRPr="00B05503">
              <w:rPr>
                <w:rFonts w:ascii="Arial" w:hAnsi="Arial" w:cs="Arial"/>
              </w:rPr>
              <w:t xml:space="preserve"> appoint two scrutineers from amongst the Member States who </w:t>
            </w:r>
            <w:del w:id="339" w:author="YAMASHITA AI" w:date="2023-10-13T11:12:00Z">
              <w:r w:rsidRPr="00D70E0B">
                <w:rPr>
                  <w:rFonts w:ascii="Arial" w:hAnsi="Arial" w:cs="Arial"/>
                </w:rPr>
                <w:delText>shall</w:delText>
              </w:r>
            </w:del>
            <w:ins w:id="340" w:author="YAMASHITA AI" w:date="2023-10-13T11:12:00Z">
              <w:r w:rsidR="00FB7491" w:rsidRPr="00B05503">
                <w:rPr>
                  <w:rFonts w:ascii="Arial" w:hAnsi="Arial" w:cs="Arial"/>
                  <w:highlight w:val="cyan"/>
                </w:rPr>
                <w:t>will</w:t>
              </w:r>
            </w:ins>
            <w:r w:rsidRPr="00B05503">
              <w:rPr>
                <w:rFonts w:ascii="Arial" w:hAnsi="Arial" w:cs="Arial"/>
              </w:rPr>
              <w:t xml:space="preserve"> proceed to scrutinise the votes cast and the counting of votes by the Secretariat.</w:t>
            </w:r>
          </w:p>
          <w:p w14:paraId="40F70039" w14:textId="6408D791" w:rsidR="00D70E0B" w:rsidRPr="00B05503" w:rsidRDefault="00D70E0B" w:rsidP="00D70E0B">
            <w:pPr>
              <w:jc w:val="left"/>
              <w:rPr>
                <w:rFonts w:ascii="Arial" w:hAnsi="Arial" w:cs="Arial"/>
              </w:rPr>
            </w:pPr>
            <w:r w:rsidRPr="00B05503">
              <w:rPr>
                <w:rFonts w:ascii="Arial" w:hAnsi="Arial" w:cs="Arial"/>
              </w:rPr>
              <w:lastRenderedPageBreak/>
              <w:t xml:space="preserve">(b) The principal delegate of a Member State </w:t>
            </w:r>
            <w:del w:id="341" w:author="YAMASHITA AI" w:date="2023-10-13T11:12:00Z">
              <w:r w:rsidRPr="00D70E0B">
                <w:rPr>
                  <w:rFonts w:ascii="Arial" w:hAnsi="Arial" w:cs="Arial"/>
                </w:rPr>
                <w:delText>shall</w:delText>
              </w:r>
            </w:del>
            <w:ins w:id="342" w:author="YAMASHITA AI" w:date="2023-10-13T11:12:00Z">
              <w:r w:rsidR="00FB7491" w:rsidRPr="00B05503">
                <w:rPr>
                  <w:rFonts w:ascii="Arial" w:hAnsi="Arial" w:cs="Arial"/>
                  <w:highlight w:val="cyan"/>
                </w:rPr>
                <w:t>will</w:t>
              </w:r>
            </w:ins>
            <w:r w:rsidRPr="00B05503">
              <w:rPr>
                <w:rFonts w:ascii="Arial" w:hAnsi="Arial" w:cs="Arial"/>
              </w:rPr>
              <w:t xml:space="preserve"> have the right to vote or to designate any other member of its delegation to vote on his or her behalf.</w:t>
            </w:r>
          </w:p>
          <w:p w14:paraId="5ED06FC9" w14:textId="4242D2CE" w:rsidR="00D70E0B" w:rsidRPr="00B05503" w:rsidRDefault="00D70E0B" w:rsidP="00D70E0B">
            <w:pPr>
              <w:jc w:val="left"/>
              <w:rPr>
                <w:rFonts w:ascii="Arial" w:hAnsi="Arial" w:cs="Arial"/>
              </w:rPr>
            </w:pPr>
            <w:r w:rsidRPr="00B05503">
              <w:rPr>
                <w:rFonts w:ascii="Arial" w:hAnsi="Arial" w:cs="Arial"/>
              </w:rPr>
              <w:t xml:space="preserve">(c) Member States abstaining from voting or casting an invalid vote </w:t>
            </w:r>
            <w:del w:id="343" w:author="YAMASHITA AI" w:date="2023-10-13T11:12:00Z">
              <w:r w:rsidRPr="00D70E0B">
                <w:rPr>
                  <w:rFonts w:ascii="Arial" w:hAnsi="Arial" w:cs="Arial"/>
                </w:rPr>
                <w:delText>shall</w:delText>
              </w:r>
            </w:del>
            <w:ins w:id="344" w:author="YAMASHITA AI" w:date="2023-10-13T11:12:00Z">
              <w:r w:rsidR="00FB7491" w:rsidRPr="00B05503">
                <w:rPr>
                  <w:rFonts w:ascii="Arial" w:hAnsi="Arial" w:cs="Arial"/>
                  <w:highlight w:val="cyan"/>
                </w:rPr>
                <w:t>will</w:t>
              </w:r>
            </w:ins>
            <w:r w:rsidRPr="00B05503">
              <w:rPr>
                <w:rFonts w:ascii="Arial" w:hAnsi="Arial" w:cs="Arial"/>
              </w:rPr>
              <w:t xml:space="preserve"> be considered as not voting.</w:t>
            </w:r>
          </w:p>
          <w:p w14:paraId="7D5D6422" w14:textId="189E0FB7" w:rsidR="00D70E0B" w:rsidRPr="00B05503" w:rsidRDefault="00D70E0B" w:rsidP="00D70E0B">
            <w:pPr>
              <w:jc w:val="left"/>
              <w:rPr>
                <w:rFonts w:ascii="Arial" w:hAnsi="Arial" w:cs="Arial"/>
              </w:rPr>
            </w:pPr>
            <w:r w:rsidRPr="00B05503">
              <w:rPr>
                <w:rFonts w:ascii="Arial" w:hAnsi="Arial" w:cs="Arial"/>
              </w:rPr>
              <w:t xml:space="preserve">(d) A Member State </w:t>
            </w:r>
            <w:del w:id="345" w:author="YAMASHITA AI" w:date="2023-10-13T11:12:00Z">
              <w:r w:rsidRPr="00D70E0B">
                <w:rPr>
                  <w:rFonts w:ascii="Arial" w:hAnsi="Arial" w:cs="Arial"/>
                </w:rPr>
                <w:delText>shall</w:delText>
              </w:r>
            </w:del>
            <w:ins w:id="346" w:author="YAMASHITA AI" w:date="2023-10-13T11:12:00Z">
              <w:r w:rsidR="00FB7491" w:rsidRPr="00B05503">
                <w:rPr>
                  <w:rFonts w:ascii="Arial" w:hAnsi="Arial" w:cs="Arial"/>
                  <w:highlight w:val="cyan"/>
                </w:rPr>
                <w:t>will</w:t>
              </w:r>
            </w:ins>
            <w:r w:rsidRPr="00B05503">
              <w:rPr>
                <w:rFonts w:ascii="Arial" w:hAnsi="Arial" w:cs="Arial"/>
              </w:rPr>
              <w:t xml:space="preserve"> not vote on behalf of another Member State.</w:t>
            </w:r>
          </w:p>
          <w:p w14:paraId="14E0CE47" w14:textId="77777777" w:rsidR="00FD390C" w:rsidRPr="00B05503" w:rsidRDefault="00FD390C" w:rsidP="00D70E0B">
            <w:pPr>
              <w:jc w:val="left"/>
              <w:rPr>
                <w:ins w:id="347" w:author="YAMASHITA AI" w:date="2023-10-13T11:12:00Z"/>
                <w:rFonts w:ascii="Arial" w:hAnsi="Arial" w:cs="Arial"/>
              </w:rPr>
            </w:pPr>
          </w:p>
          <w:p w14:paraId="02D75EB2" w14:textId="02CDA205" w:rsidR="00D70E0B" w:rsidRPr="00B05503" w:rsidRDefault="005D5440" w:rsidP="00D70E0B">
            <w:pPr>
              <w:jc w:val="left"/>
              <w:rPr>
                <w:rFonts w:ascii="Arial" w:hAnsi="Arial" w:cs="Arial"/>
                <w:b/>
              </w:rPr>
            </w:pPr>
            <w:ins w:id="348" w:author="YAMASHITA AI" w:date="2023-10-13T11:12:00Z">
              <w:r w:rsidRPr="00B05503">
                <w:rPr>
                  <w:rFonts w:ascii="Arial" w:hAnsi="Arial" w:cs="Arial"/>
                  <w:b/>
                </w:rPr>
                <w:t>3</w:t>
              </w:r>
              <w:r w:rsidR="00FD390C" w:rsidRPr="00B05503">
                <w:rPr>
                  <w:rFonts w:ascii="Arial" w:hAnsi="Arial" w:cs="Arial"/>
                  <w:b/>
                </w:rPr>
                <w:t>-</w:t>
              </w:r>
            </w:ins>
            <w:r w:rsidR="00D70E0B" w:rsidRPr="00B05503">
              <w:rPr>
                <w:rFonts w:ascii="Arial" w:hAnsi="Arial" w:cs="Arial"/>
                <w:b/>
              </w:rPr>
              <w:t>4.4</w:t>
            </w:r>
            <w:del w:id="349" w:author="YAMASHITA AI" w:date="2023-10-13T11:12:00Z">
              <w:r w:rsidR="00D70E0B" w:rsidRPr="00BA2E4C">
                <w:rPr>
                  <w:rFonts w:ascii="Arial" w:hAnsi="Arial" w:cs="Arial"/>
                  <w:b/>
                </w:rPr>
                <w:delText>.</w:delText>
              </w:r>
            </w:del>
            <w:r w:rsidR="00D70E0B" w:rsidRPr="00B05503">
              <w:rPr>
                <w:rFonts w:ascii="Arial" w:hAnsi="Arial" w:cs="Arial"/>
                <w:b/>
              </w:rPr>
              <w:t xml:space="preserve"> Decision Making and Reporting</w:t>
            </w:r>
          </w:p>
          <w:p w14:paraId="1B1DDFD6" w14:textId="25CD58AF" w:rsidR="00D70E0B" w:rsidRPr="00B05503" w:rsidRDefault="00D70E0B" w:rsidP="43D08C0C">
            <w:pPr>
              <w:jc w:val="left"/>
              <w:rPr>
                <w:ins w:id="350" w:author="YAMASHITA AI" w:date="2023-10-13T11:12:00Z"/>
                <w:rFonts w:ascii="Arial" w:hAnsi="Arial" w:cs="Arial"/>
              </w:rPr>
            </w:pPr>
            <w:del w:id="351" w:author="YAMASHITA AI" w:date="2023-10-13T11:12:00Z">
              <w:r w:rsidRPr="00D70E0B">
                <w:rPr>
                  <w:rFonts w:ascii="Arial" w:hAnsi="Arial" w:cs="Arial"/>
                </w:rPr>
                <w:delText>(a</w:delText>
              </w:r>
            </w:del>
            <w:ins w:id="352" w:author="YAMASHITA AI" w:date="2023-10-13T11:12:00Z">
              <w:r w:rsidRPr="00B05503">
                <w:rPr>
                  <w:rFonts w:ascii="Arial" w:hAnsi="Arial" w:cs="Arial"/>
                </w:rPr>
                <w:t xml:space="preserve">(a) </w:t>
              </w:r>
              <w:r w:rsidR="0083756C" w:rsidRPr="00B05503">
                <w:rPr>
                  <w:rFonts w:ascii="Arial" w:hAnsi="Arial" w:cs="Arial"/>
                  <w:highlight w:val="cyan"/>
                </w:rPr>
                <w:t xml:space="preserve">All efforts shall be made for the General Assembly </w:t>
              </w:r>
              <w:r w:rsidR="77702C9E" w:rsidRPr="00B05503">
                <w:rPr>
                  <w:rFonts w:ascii="Arial" w:hAnsi="Arial" w:cs="Arial"/>
                </w:rPr>
                <w:t xml:space="preserve">to adopt decisions by consensus </w:t>
              </w:r>
              <w:r w:rsidR="0083756C" w:rsidRPr="00B05503">
                <w:rPr>
                  <w:rFonts w:ascii="Arial" w:hAnsi="Arial" w:cs="Arial"/>
                  <w:highlight w:val="cyan"/>
                </w:rPr>
                <w:t>amongst Member States</w:t>
              </w:r>
              <w:r w:rsidR="0083756C" w:rsidRPr="00B05503">
                <w:rPr>
                  <w:rFonts w:ascii="Arial" w:hAnsi="Arial" w:cs="Arial"/>
                </w:rPr>
                <w:t xml:space="preserve"> </w:t>
              </w:r>
              <w:r w:rsidR="77702C9E" w:rsidRPr="00B05503">
                <w:rPr>
                  <w:rFonts w:ascii="Arial" w:hAnsi="Arial" w:cs="Arial"/>
                </w:rPr>
                <w:t xml:space="preserve">in accordance with </w:t>
              </w:r>
              <w:r w:rsidR="0083756C" w:rsidRPr="00B05503">
                <w:rPr>
                  <w:rFonts w:ascii="Arial" w:hAnsi="Arial" w:cs="Arial"/>
                  <w:highlight w:val="cyan"/>
                </w:rPr>
                <w:t>paragraph 1 of</w:t>
              </w:r>
              <w:r w:rsidR="0083756C" w:rsidRPr="00B05503">
                <w:rPr>
                  <w:rFonts w:ascii="Arial" w:hAnsi="Arial" w:cs="Arial"/>
                </w:rPr>
                <w:t xml:space="preserve"> </w:t>
              </w:r>
              <w:r w:rsidR="77702C9E" w:rsidRPr="00B05503">
                <w:rPr>
                  <w:rFonts w:ascii="Arial" w:hAnsi="Arial" w:cs="Arial"/>
                </w:rPr>
                <w:t xml:space="preserve">Article 11 of the Convention. </w:t>
              </w:r>
            </w:ins>
          </w:p>
          <w:p w14:paraId="1B588D56" w14:textId="51CFF443" w:rsidR="00D70E0B" w:rsidRPr="00B05503" w:rsidRDefault="77702C9E" w:rsidP="00D70E0B">
            <w:pPr>
              <w:jc w:val="left"/>
              <w:rPr>
                <w:rFonts w:ascii="Arial" w:hAnsi="Arial" w:cs="Arial"/>
              </w:rPr>
            </w:pPr>
            <w:ins w:id="353" w:author="YAMASHITA AI" w:date="2023-10-13T11:12:00Z">
              <w:r w:rsidRPr="00B05503">
                <w:rPr>
                  <w:rFonts w:ascii="Arial" w:hAnsi="Arial" w:cs="Arial"/>
                </w:rPr>
                <w:t>(b</w:t>
              </w:r>
            </w:ins>
            <w:r w:rsidRPr="00B05503">
              <w:rPr>
                <w:rFonts w:ascii="Arial" w:hAnsi="Arial" w:cs="Arial"/>
              </w:rPr>
              <w:t xml:space="preserve">) </w:t>
            </w:r>
            <w:r w:rsidR="00D70E0B" w:rsidRPr="00B05503">
              <w:rPr>
                <w:rFonts w:ascii="Arial" w:hAnsi="Arial" w:cs="Arial"/>
              </w:rPr>
              <w:t xml:space="preserve">Where the General Assembly is requested to </w:t>
            </w:r>
            <w:r w:rsidR="00172052" w:rsidRPr="00B05503">
              <w:rPr>
                <w:rFonts w:ascii="Arial" w:hAnsi="Arial" w:cs="Arial"/>
              </w:rPr>
              <w:t>make a decision</w:t>
            </w:r>
            <w:r w:rsidR="00D70E0B" w:rsidRPr="00B05503">
              <w:rPr>
                <w:rFonts w:ascii="Arial" w:hAnsi="Arial" w:cs="Arial"/>
              </w:rPr>
              <w:t xml:space="preserve">, that request </w:t>
            </w:r>
            <w:del w:id="354" w:author="YAMASHITA AI" w:date="2023-10-13T11:12:00Z">
              <w:r w:rsidR="00D70E0B" w:rsidRPr="00D70E0B">
                <w:rPr>
                  <w:rFonts w:ascii="Arial" w:hAnsi="Arial" w:cs="Arial"/>
                </w:rPr>
                <w:delText>shall</w:delText>
              </w:r>
            </w:del>
            <w:ins w:id="355" w:author="YAMASHITA AI" w:date="2023-10-13T11:12:00Z">
              <w:r w:rsidR="00FB7491" w:rsidRPr="00B05503">
                <w:rPr>
                  <w:rFonts w:ascii="Arial" w:hAnsi="Arial" w:cs="Arial"/>
                  <w:highlight w:val="cyan"/>
                </w:rPr>
                <w:t>will</w:t>
              </w:r>
            </w:ins>
            <w:r w:rsidR="00D70E0B" w:rsidRPr="00B05503">
              <w:rPr>
                <w:rFonts w:ascii="Arial" w:hAnsi="Arial" w:cs="Arial"/>
              </w:rPr>
              <w:t xml:space="preserve"> be put to the meeting in the form of a draft General Assembly resolution. Each draft resolution should include an implementation date, if relevant, and for convenience, the Chair may aggregate draft resolutions for approval and reporting purposes.</w:t>
            </w:r>
          </w:p>
          <w:p w14:paraId="2F32D857" w14:textId="5B129225" w:rsidR="00D70E0B" w:rsidRPr="00B05503" w:rsidRDefault="00D70E0B" w:rsidP="00D70E0B">
            <w:pPr>
              <w:jc w:val="left"/>
              <w:rPr>
                <w:rFonts w:ascii="Arial" w:hAnsi="Arial" w:cs="Arial"/>
              </w:rPr>
            </w:pPr>
            <w:r w:rsidRPr="00B05503">
              <w:rPr>
                <w:rFonts w:ascii="Arial" w:hAnsi="Arial" w:cs="Arial"/>
              </w:rPr>
              <w:t>(</w:t>
            </w:r>
            <w:del w:id="356" w:author="YAMASHITA AI" w:date="2023-10-13T11:12:00Z">
              <w:r w:rsidRPr="00D70E0B">
                <w:rPr>
                  <w:rFonts w:ascii="Arial" w:hAnsi="Arial" w:cs="Arial"/>
                </w:rPr>
                <w:delText>b</w:delText>
              </w:r>
            </w:del>
            <w:ins w:id="357" w:author="YAMASHITA AI" w:date="2023-10-13T11:12:00Z">
              <w:r w:rsidR="236580C6" w:rsidRPr="00B05503">
                <w:rPr>
                  <w:rFonts w:ascii="Arial" w:hAnsi="Arial" w:cs="Arial"/>
                </w:rPr>
                <w:t>c</w:t>
              </w:r>
            </w:ins>
            <w:r w:rsidRPr="00B05503">
              <w:rPr>
                <w:rFonts w:ascii="Arial" w:hAnsi="Arial" w:cs="Arial"/>
              </w:rPr>
              <w:t xml:space="preserve">) The Secretariat </w:t>
            </w:r>
            <w:del w:id="358" w:author="YAMASHITA AI" w:date="2023-10-13T11:12:00Z">
              <w:r w:rsidRPr="00D70E0B">
                <w:rPr>
                  <w:rFonts w:ascii="Arial" w:hAnsi="Arial" w:cs="Arial"/>
                </w:rPr>
                <w:delText>shall</w:delText>
              </w:r>
            </w:del>
            <w:ins w:id="359" w:author="YAMASHITA AI" w:date="2023-10-13T11:12:00Z">
              <w:r w:rsidR="00FB7491" w:rsidRPr="00B05503">
                <w:rPr>
                  <w:rFonts w:ascii="Arial" w:hAnsi="Arial" w:cs="Arial"/>
                  <w:highlight w:val="cyan"/>
                </w:rPr>
                <w:t>will</w:t>
              </w:r>
            </w:ins>
            <w:r w:rsidRPr="00B05503">
              <w:rPr>
                <w:rFonts w:ascii="Arial" w:hAnsi="Arial" w:cs="Arial"/>
              </w:rPr>
              <w:t xml:space="preserve"> arrange for the work of the General Assembly to be recorded in a report. The draft report </w:t>
            </w:r>
            <w:del w:id="360" w:author="YAMASHITA AI" w:date="2023-10-13T11:12:00Z">
              <w:r w:rsidRPr="00D70E0B">
                <w:rPr>
                  <w:rFonts w:ascii="Arial" w:hAnsi="Arial" w:cs="Arial"/>
                </w:rPr>
                <w:delText>shall</w:delText>
              </w:r>
            </w:del>
            <w:ins w:id="361" w:author="YAMASHITA AI" w:date="2023-10-13T11:12:00Z">
              <w:r w:rsidR="00FB7491" w:rsidRPr="00B05503">
                <w:rPr>
                  <w:rFonts w:ascii="Arial" w:hAnsi="Arial" w:cs="Arial"/>
                  <w:highlight w:val="cyan"/>
                </w:rPr>
                <w:t>will</w:t>
              </w:r>
            </w:ins>
            <w:r w:rsidRPr="00B05503">
              <w:rPr>
                <w:rFonts w:ascii="Arial" w:hAnsi="Arial" w:cs="Arial"/>
              </w:rPr>
              <w:t xml:space="preserve"> be </w:t>
            </w:r>
            <w:r w:rsidRPr="00096D41">
              <w:rPr>
                <w:rFonts w:ascii="Arial" w:hAnsi="Arial"/>
              </w:rPr>
              <w:t>distributed to those Member States, Associate Members and Affiliate Members attending, which may submit their proposed corrections in writing to the Chair</w:t>
            </w:r>
            <w:r w:rsidRPr="00B05503">
              <w:rPr>
                <w:rFonts w:ascii="Arial" w:hAnsi="Arial" w:cs="Arial"/>
              </w:rPr>
              <w:t xml:space="preserve">. Any </w:t>
            </w:r>
            <w:del w:id="362" w:author="YAMASHITA AI" w:date="2023-10-13T11:12:00Z">
              <w:r w:rsidRPr="00D70E0B">
                <w:rPr>
                  <w:rFonts w:ascii="Arial" w:hAnsi="Arial" w:cs="Arial"/>
                </w:rPr>
                <w:delText>disagreement</w:delText>
              </w:r>
            </w:del>
            <w:ins w:id="363" w:author="YAMASHITA AI" w:date="2023-10-13T11:12:00Z">
              <w:r w:rsidR="00646E9D" w:rsidRPr="00B05503">
                <w:rPr>
                  <w:rFonts w:ascii="Arial" w:hAnsi="Arial" w:cs="Arial"/>
                  <w:highlight w:val="cyan"/>
                </w:rPr>
                <w:t>difference of views</w:t>
              </w:r>
            </w:ins>
            <w:r w:rsidRPr="00B05503">
              <w:rPr>
                <w:rFonts w:ascii="Arial" w:hAnsi="Arial" w:cs="Arial"/>
              </w:rPr>
              <w:t xml:space="preserve"> on the proposed corrections </w:t>
            </w:r>
            <w:del w:id="364" w:author="YAMASHITA AI" w:date="2023-10-13T11:12:00Z">
              <w:r w:rsidRPr="00D70E0B">
                <w:rPr>
                  <w:rFonts w:ascii="Arial" w:hAnsi="Arial" w:cs="Arial"/>
                </w:rPr>
                <w:delText>shall</w:delText>
              </w:r>
            </w:del>
            <w:ins w:id="365" w:author="YAMASHITA AI" w:date="2023-10-13T11:12:00Z">
              <w:r w:rsidR="00FB7491" w:rsidRPr="00B05503">
                <w:rPr>
                  <w:rFonts w:ascii="Arial" w:hAnsi="Arial" w:cs="Arial"/>
                  <w:highlight w:val="cyan"/>
                </w:rPr>
                <w:t>will</w:t>
              </w:r>
            </w:ins>
            <w:r w:rsidRPr="00B05503">
              <w:rPr>
                <w:rFonts w:ascii="Arial" w:hAnsi="Arial" w:cs="Arial"/>
              </w:rPr>
              <w:t xml:space="preserve"> be </w:t>
            </w:r>
            <w:del w:id="366" w:author="YAMASHITA AI" w:date="2023-10-13T11:12:00Z">
              <w:r w:rsidRPr="00D70E0B">
                <w:rPr>
                  <w:rFonts w:ascii="Arial" w:hAnsi="Arial" w:cs="Arial"/>
                </w:rPr>
                <w:delText>decided</w:delText>
              </w:r>
            </w:del>
            <w:ins w:id="367" w:author="YAMASHITA AI" w:date="2023-10-13T11:12:00Z">
              <w:r w:rsidR="00646E9D" w:rsidRPr="00B05503">
                <w:rPr>
                  <w:rFonts w:ascii="Arial" w:hAnsi="Arial" w:cs="Arial"/>
                  <w:highlight w:val="cyan"/>
                </w:rPr>
                <w:t>coordinated</w:t>
              </w:r>
            </w:ins>
            <w:r w:rsidRPr="00B05503">
              <w:rPr>
                <w:rFonts w:ascii="Arial" w:hAnsi="Arial" w:cs="Arial"/>
              </w:rPr>
              <w:t xml:space="preserve"> by the Chair after consultation with the Member States, Associate </w:t>
            </w:r>
            <w:r w:rsidRPr="00B05503">
              <w:rPr>
                <w:rFonts w:ascii="Arial" w:hAnsi="Arial" w:cs="Arial"/>
              </w:rPr>
              <w:lastRenderedPageBreak/>
              <w:t>Members and Affiliate Members concerned.</w:t>
            </w:r>
          </w:p>
          <w:p w14:paraId="4CA23FA5" w14:textId="727D8947" w:rsidR="00D70E0B" w:rsidRPr="00B05503" w:rsidRDefault="00D70E0B" w:rsidP="00D70E0B">
            <w:pPr>
              <w:jc w:val="left"/>
              <w:rPr>
                <w:rFonts w:ascii="Arial" w:hAnsi="Arial" w:cs="Arial"/>
              </w:rPr>
            </w:pPr>
            <w:r w:rsidRPr="00B05503">
              <w:rPr>
                <w:rFonts w:ascii="Arial" w:hAnsi="Arial" w:cs="Arial"/>
              </w:rPr>
              <w:t>(</w:t>
            </w:r>
            <w:del w:id="368" w:author="YAMASHITA AI" w:date="2023-10-13T11:12:00Z">
              <w:r w:rsidRPr="00D70E0B">
                <w:rPr>
                  <w:rFonts w:ascii="Arial" w:hAnsi="Arial" w:cs="Arial"/>
                </w:rPr>
                <w:delText>c</w:delText>
              </w:r>
            </w:del>
            <w:ins w:id="369" w:author="YAMASHITA AI" w:date="2023-10-13T11:12:00Z">
              <w:r w:rsidR="0CC824C0" w:rsidRPr="00B05503">
                <w:rPr>
                  <w:rFonts w:ascii="Arial" w:hAnsi="Arial" w:cs="Arial"/>
                </w:rPr>
                <w:t>d</w:t>
              </w:r>
            </w:ins>
            <w:r w:rsidRPr="00B05503">
              <w:rPr>
                <w:rFonts w:ascii="Arial" w:hAnsi="Arial" w:cs="Arial"/>
              </w:rPr>
              <w:t>) The revised draft report will be adopted by the General Assembly in session, or if necessary, by correspondence.</w:t>
            </w:r>
          </w:p>
          <w:p w14:paraId="07708612" w14:textId="550861F3" w:rsidR="00D70E0B" w:rsidRPr="00B05503" w:rsidRDefault="00D70E0B" w:rsidP="00D70E0B">
            <w:pPr>
              <w:jc w:val="left"/>
              <w:rPr>
                <w:rFonts w:ascii="Arial" w:hAnsi="Arial" w:cs="Arial"/>
              </w:rPr>
            </w:pPr>
            <w:r w:rsidRPr="00B05503">
              <w:rPr>
                <w:rFonts w:ascii="Arial" w:hAnsi="Arial" w:cs="Arial"/>
              </w:rPr>
              <w:t>(</w:t>
            </w:r>
            <w:del w:id="370" w:author="YAMASHITA AI" w:date="2023-10-13T11:12:00Z">
              <w:r w:rsidRPr="00D70E0B">
                <w:rPr>
                  <w:rFonts w:ascii="Arial" w:hAnsi="Arial" w:cs="Arial"/>
                </w:rPr>
                <w:delText>d</w:delText>
              </w:r>
            </w:del>
            <w:ins w:id="371" w:author="YAMASHITA AI" w:date="2023-10-13T11:12:00Z">
              <w:r w:rsidR="3A25CF6F" w:rsidRPr="00B05503">
                <w:rPr>
                  <w:rFonts w:ascii="Arial" w:hAnsi="Arial" w:cs="Arial"/>
                </w:rPr>
                <w:t>e</w:t>
              </w:r>
            </w:ins>
            <w:r w:rsidRPr="00B05503">
              <w:rPr>
                <w:rFonts w:ascii="Arial" w:hAnsi="Arial" w:cs="Arial"/>
              </w:rPr>
              <w:t xml:space="preserve">) </w:t>
            </w:r>
            <w:r w:rsidRPr="00E52E81">
              <w:rPr>
                <w:rFonts w:ascii="Arial" w:hAnsi="Arial"/>
                <w:highlight w:val="cyan"/>
                <w:shd w:val="clear" w:color="auto" w:fill="E6E6E6"/>
              </w:rPr>
              <w:t>Member States, Associate Members and Affiliate Members who made statements during debate may request that such statement be attached to the report</w:t>
            </w:r>
            <w:r w:rsidRPr="00E52E81">
              <w:rPr>
                <w:rFonts w:ascii="Arial" w:hAnsi="Arial" w:cs="Arial"/>
                <w:highlight w:val="cyan"/>
              </w:rPr>
              <w:t>.</w:t>
            </w:r>
          </w:p>
          <w:p w14:paraId="02D40DF3" w14:textId="225C3E3D" w:rsidR="00D70E0B" w:rsidRPr="00B05503" w:rsidRDefault="00D70E0B" w:rsidP="00D70E0B">
            <w:pPr>
              <w:jc w:val="left"/>
              <w:rPr>
                <w:rFonts w:ascii="Arial" w:hAnsi="Arial" w:cs="Arial"/>
              </w:rPr>
            </w:pPr>
            <w:r w:rsidRPr="00B05503">
              <w:rPr>
                <w:rFonts w:ascii="Arial" w:hAnsi="Arial" w:cs="Arial"/>
              </w:rPr>
              <w:t>(</w:t>
            </w:r>
            <w:del w:id="372" w:author="YAMASHITA AI" w:date="2023-10-13T11:12:00Z">
              <w:r w:rsidRPr="00D70E0B">
                <w:rPr>
                  <w:rFonts w:ascii="Arial" w:hAnsi="Arial" w:cs="Arial"/>
                </w:rPr>
                <w:delText>e</w:delText>
              </w:r>
            </w:del>
            <w:ins w:id="373" w:author="YAMASHITA AI" w:date="2023-10-13T11:12:00Z">
              <w:r w:rsidR="77EC08CC" w:rsidRPr="00B05503">
                <w:rPr>
                  <w:rFonts w:ascii="Arial" w:hAnsi="Arial" w:cs="Arial"/>
                </w:rPr>
                <w:t>f</w:t>
              </w:r>
            </w:ins>
            <w:r w:rsidRPr="00B05503">
              <w:rPr>
                <w:rFonts w:ascii="Arial" w:hAnsi="Arial" w:cs="Arial"/>
              </w:rPr>
              <w:t xml:space="preserve">) </w:t>
            </w:r>
            <w:r w:rsidRPr="00E52E81">
              <w:rPr>
                <w:rFonts w:ascii="Arial" w:hAnsi="Arial"/>
                <w:highlight w:val="cyan"/>
                <w:shd w:val="clear" w:color="auto" w:fill="E6E6E6"/>
              </w:rPr>
              <w:t xml:space="preserve">The report, together with all relevant documents, </w:t>
            </w:r>
            <w:del w:id="374" w:author="YAMASHITA AI" w:date="2023-10-13T11:12:00Z">
              <w:r w:rsidRPr="00D70E0B">
                <w:rPr>
                  <w:rFonts w:ascii="Arial" w:hAnsi="Arial" w:cs="Arial"/>
                </w:rPr>
                <w:delText>shall</w:delText>
              </w:r>
            </w:del>
            <w:ins w:id="375" w:author="YAMASHITA AI" w:date="2023-10-13T11:12:00Z">
              <w:r w:rsidR="00FB7491" w:rsidRPr="00B05503">
                <w:rPr>
                  <w:rFonts w:ascii="Arial" w:hAnsi="Arial" w:cs="Arial"/>
                  <w:highlight w:val="cyan"/>
                  <w:shd w:val="clear" w:color="auto" w:fill="E6E6E6"/>
                </w:rPr>
                <w:t>will</w:t>
              </w:r>
            </w:ins>
            <w:r w:rsidRPr="00E52E81">
              <w:rPr>
                <w:rFonts w:ascii="Arial" w:hAnsi="Arial"/>
                <w:highlight w:val="cyan"/>
                <w:shd w:val="clear" w:color="auto" w:fill="E6E6E6"/>
              </w:rPr>
              <w:t xml:space="preserve"> be made available to the Member States, Associate Members and Affiliate Members</w:t>
            </w:r>
            <w:r w:rsidRPr="00B05503">
              <w:rPr>
                <w:rFonts w:ascii="Arial" w:hAnsi="Arial" w:cs="Arial"/>
              </w:rPr>
              <w:t xml:space="preserve"> within fourteen calendar days after their approval by the General Assembly.</w:t>
            </w:r>
          </w:p>
          <w:p w14:paraId="1C27D99A" w14:textId="0A0DDB67" w:rsidR="00D70E0B" w:rsidRPr="00B05503" w:rsidRDefault="00D70E0B" w:rsidP="00D70E0B">
            <w:pPr>
              <w:jc w:val="left"/>
              <w:rPr>
                <w:rFonts w:ascii="Arial" w:hAnsi="Arial" w:cs="Arial"/>
              </w:rPr>
            </w:pPr>
            <w:r w:rsidRPr="00B05503">
              <w:rPr>
                <w:rFonts w:ascii="Arial" w:hAnsi="Arial" w:cs="Arial"/>
              </w:rPr>
              <w:t>(</w:t>
            </w:r>
            <w:del w:id="376" w:author="YAMASHITA AI" w:date="2023-10-13T11:12:00Z">
              <w:r w:rsidRPr="00D70E0B">
                <w:rPr>
                  <w:rFonts w:ascii="Arial" w:hAnsi="Arial" w:cs="Arial"/>
                </w:rPr>
                <w:delText>f</w:delText>
              </w:r>
            </w:del>
            <w:ins w:id="377" w:author="YAMASHITA AI" w:date="2023-10-13T11:12:00Z">
              <w:r w:rsidR="2D1413C9" w:rsidRPr="00B05503">
                <w:rPr>
                  <w:rFonts w:ascii="Arial" w:hAnsi="Arial" w:cs="Arial"/>
                </w:rPr>
                <w:t>g</w:t>
              </w:r>
            </w:ins>
            <w:r w:rsidRPr="00B05503">
              <w:rPr>
                <w:rFonts w:ascii="Arial" w:hAnsi="Arial" w:cs="Arial"/>
              </w:rPr>
              <w:t xml:space="preserve">) </w:t>
            </w:r>
            <w:r w:rsidRPr="00E52E81">
              <w:rPr>
                <w:rFonts w:ascii="Arial" w:hAnsi="Arial" w:cs="Arial"/>
                <w:highlight w:val="cyan"/>
              </w:rPr>
              <w:t xml:space="preserve">Audio recordings of General Assembly sessions may be made and </w:t>
            </w:r>
            <w:del w:id="378" w:author="YAMASHITA AI" w:date="2023-10-13T11:12:00Z">
              <w:r w:rsidRPr="00E52E81">
                <w:rPr>
                  <w:rFonts w:ascii="Arial" w:hAnsi="Arial" w:cs="Arial"/>
                  <w:highlight w:val="cyan"/>
                </w:rPr>
                <w:delText>shall</w:delText>
              </w:r>
            </w:del>
            <w:ins w:id="379" w:author="YAMASHITA AI" w:date="2023-10-13T11:12:00Z">
              <w:r w:rsidR="00FB7491" w:rsidRPr="00E52E81">
                <w:rPr>
                  <w:rFonts w:ascii="Arial" w:hAnsi="Arial" w:cs="Arial"/>
                  <w:highlight w:val="cyan"/>
                </w:rPr>
                <w:t>will</w:t>
              </w:r>
            </w:ins>
            <w:r w:rsidRPr="00E52E81">
              <w:rPr>
                <w:rFonts w:ascii="Arial" w:hAnsi="Arial" w:cs="Arial"/>
                <w:highlight w:val="cyan"/>
              </w:rPr>
              <w:t xml:space="preserve"> be retained by the Secretariat for record purposes.</w:t>
            </w:r>
          </w:p>
          <w:p w14:paraId="772CE4FD" w14:textId="77777777" w:rsidR="00FD706B" w:rsidRPr="00B05503" w:rsidRDefault="00FD706B" w:rsidP="00D70E0B">
            <w:pPr>
              <w:jc w:val="left"/>
              <w:rPr>
                <w:ins w:id="380" w:author="YAMASHITA AI" w:date="2023-10-13T11:12:00Z"/>
                <w:rFonts w:ascii="Arial" w:hAnsi="Arial" w:cs="Arial"/>
                <w:b/>
              </w:rPr>
            </w:pPr>
          </w:p>
          <w:p w14:paraId="3FD3B6E0" w14:textId="50A6B33E" w:rsidR="00D70E0B" w:rsidRPr="00B05503" w:rsidRDefault="005D5440" w:rsidP="00D70E0B">
            <w:pPr>
              <w:jc w:val="left"/>
              <w:rPr>
                <w:rFonts w:ascii="Arial" w:hAnsi="Arial" w:cs="Arial"/>
                <w:b/>
              </w:rPr>
            </w:pPr>
            <w:ins w:id="381" w:author="YAMASHITA AI" w:date="2023-10-13T11:12:00Z">
              <w:r w:rsidRPr="00B05503">
                <w:rPr>
                  <w:rFonts w:ascii="Arial" w:hAnsi="Arial" w:cs="Arial"/>
                  <w:b/>
                </w:rPr>
                <w:t>3</w:t>
              </w:r>
              <w:r w:rsidR="002C4257" w:rsidRPr="00B05503">
                <w:rPr>
                  <w:rFonts w:ascii="Arial" w:hAnsi="Arial" w:cs="Arial"/>
                  <w:b/>
                </w:rPr>
                <w:t>-</w:t>
              </w:r>
            </w:ins>
            <w:r w:rsidR="00D70E0B" w:rsidRPr="00B05503">
              <w:rPr>
                <w:rFonts w:ascii="Arial" w:hAnsi="Arial" w:cs="Arial"/>
                <w:b/>
              </w:rPr>
              <w:t>5</w:t>
            </w:r>
            <w:del w:id="382" w:author="YAMASHITA AI" w:date="2023-10-13T11:12:00Z">
              <w:r w:rsidR="00D70E0B" w:rsidRPr="00BA2E4C">
                <w:rPr>
                  <w:rFonts w:ascii="Arial" w:hAnsi="Arial" w:cs="Arial"/>
                  <w:b/>
                </w:rPr>
                <w:delText>.</w:delText>
              </w:r>
            </w:del>
            <w:r w:rsidR="00D70E0B" w:rsidRPr="00B05503">
              <w:rPr>
                <w:rFonts w:ascii="Arial" w:hAnsi="Arial" w:cs="Arial"/>
                <w:b/>
              </w:rPr>
              <w:t xml:space="preserve"> Election of the President and the Vice President</w:t>
            </w:r>
          </w:p>
          <w:p w14:paraId="381B7642" w14:textId="26372D8A" w:rsidR="00D70E0B" w:rsidRPr="00B05503" w:rsidRDefault="00D70E0B" w:rsidP="00D70E0B">
            <w:pPr>
              <w:jc w:val="left"/>
              <w:rPr>
                <w:rFonts w:ascii="Arial" w:hAnsi="Arial" w:cs="Arial"/>
              </w:rPr>
            </w:pPr>
            <w:r w:rsidRPr="00B05503">
              <w:rPr>
                <w:rFonts w:ascii="Arial" w:hAnsi="Arial" w:cs="Arial"/>
              </w:rPr>
              <w:t xml:space="preserve">The General Assembly </w:t>
            </w:r>
            <w:del w:id="383" w:author="YAMASHITA AI" w:date="2023-10-13T11:12:00Z">
              <w:r w:rsidRPr="00D70E0B">
                <w:rPr>
                  <w:rFonts w:ascii="Arial" w:hAnsi="Arial" w:cs="Arial"/>
                </w:rPr>
                <w:delText>shall</w:delText>
              </w:r>
            </w:del>
            <w:ins w:id="384" w:author="YAMASHITA AI" w:date="2023-10-13T11:12:00Z">
              <w:r w:rsidR="00FB7491" w:rsidRPr="00B05503">
                <w:rPr>
                  <w:rFonts w:ascii="Arial" w:hAnsi="Arial" w:cs="Arial"/>
                  <w:highlight w:val="cyan"/>
                </w:rPr>
                <w:t>will</w:t>
              </w:r>
            </w:ins>
            <w:r w:rsidRPr="00B05503">
              <w:rPr>
                <w:rFonts w:ascii="Arial" w:hAnsi="Arial" w:cs="Arial"/>
              </w:rPr>
              <w:t xml:space="preserve"> elect the President and Vice President of the Organization as follows:</w:t>
            </w:r>
          </w:p>
          <w:p w14:paraId="10949560" w14:textId="2DDABCB5" w:rsidR="00D70E0B" w:rsidRPr="00B05503" w:rsidRDefault="00D70E0B" w:rsidP="00D70E0B">
            <w:pPr>
              <w:jc w:val="left"/>
              <w:rPr>
                <w:rFonts w:ascii="Arial" w:hAnsi="Arial" w:cs="Arial"/>
              </w:rPr>
            </w:pPr>
            <w:r w:rsidRPr="00B05503">
              <w:rPr>
                <w:rFonts w:ascii="Arial" w:hAnsi="Arial" w:cs="Arial"/>
              </w:rPr>
              <w:t>(a) The Secretary</w:t>
            </w:r>
            <w:del w:id="385" w:author="YAMASHITA AI" w:date="2023-10-13T11:12:00Z">
              <w:r w:rsidRPr="00D70E0B">
                <w:rPr>
                  <w:rFonts w:cs="ＭＳ ゴシック" w:hint="eastAsia"/>
                </w:rPr>
                <w:delText>‐</w:delText>
              </w:r>
            </w:del>
            <w:ins w:id="386" w:author="YAMASHITA AI" w:date="2023-10-13T11:12:00Z">
              <w:r w:rsidR="0022746E" w:rsidRPr="00B05503">
                <w:rPr>
                  <w:rFonts w:cs="ＭＳ ゴシック" w:hint="eastAsia"/>
                </w:rPr>
                <w:t>-</w:t>
              </w:r>
            </w:ins>
            <w:r w:rsidRPr="00B05503">
              <w:rPr>
                <w:rFonts w:ascii="Arial" w:hAnsi="Arial" w:cs="Arial"/>
              </w:rPr>
              <w:t>General will invite Member States to declare their candidacy for the Presidency or Vice Presidency one hundred eighty calendar days before the opening of the General Assembly. Nominations will be received by the Secretariat for the following hundred and twenty calendar days. Nominations should include:</w:t>
            </w:r>
          </w:p>
          <w:p w14:paraId="2F333DB9" w14:textId="77777777" w:rsidR="00D70E0B" w:rsidRPr="00B05503" w:rsidRDefault="00D70E0B" w:rsidP="00D70E0B">
            <w:pPr>
              <w:jc w:val="left"/>
              <w:rPr>
                <w:rFonts w:ascii="Arial" w:hAnsi="Arial" w:cs="Arial"/>
              </w:rPr>
            </w:pPr>
            <w:proofErr w:type="spellStart"/>
            <w:r w:rsidRPr="00B05503">
              <w:rPr>
                <w:rFonts w:ascii="Arial" w:hAnsi="Arial" w:cs="Arial"/>
              </w:rPr>
              <w:t>i</w:t>
            </w:r>
            <w:proofErr w:type="spellEnd"/>
            <w:r w:rsidRPr="00B05503">
              <w:rPr>
                <w:rFonts w:ascii="Arial" w:hAnsi="Arial" w:cs="Arial"/>
              </w:rPr>
              <w:t xml:space="preserve"> the name of Member State being nominated in each case; and</w:t>
            </w:r>
          </w:p>
          <w:p w14:paraId="5BD39E60" w14:textId="77777777" w:rsidR="00D70E0B" w:rsidRPr="00B05503" w:rsidRDefault="00D70E0B" w:rsidP="00D70E0B">
            <w:pPr>
              <w:jc w:val="left"/>
              <w:rPr>
                <w:rFonts w:ascii="Arial" w:hAnsi="Arial" w:cs="Arial"/>
              </w:rPr>
            </w:pPr>
            <w:r w:rsidRPr="00B05503">
              <w:rPr>
                <w:rFonts w:ascii="Arial" w:hAnsi="Arial" w:cs="Arial"/>
              </w:rPr>
              <w:t xml:space="preserve">ii a statement, in the form approved by the Council and provided by the Secretariat, outlining the credentials of the Member State in </w:t>
            </w:r>
            <w:r w:rsidRPr="00B05503">
              <w:rPr>
                <w:rFonts w:ascii="Arial" w:hAnsi="Arial" w:cs="Arial"/>
              </w:rPr>
              <w:lastRenderedPageBreak/>
              <w:t>each case.</w:t>
            </w:r>
          </w:p>
          <w:p w14:paraId="606F9D3E" w14:textId="286DD24C" w:rsidR="00D70E0B" w:rsidRPr="00B05503" w:rsidRDefault="00D70E0B" w:rsidP="00D70E0B">
            <w:pPr>
              <w:jc w:val="left"/>
              <w:rPr>
                <w:rFonts w:ascii="Arial" w:hAnsi="Arial" w:cs="Arial"/>
              </w:rPr>
            </w:pPr>
            <w:r w:rsidRPr="00B05503">
              <w:rPr>
                <w:rFonts w:ascii="Arial" w:hAnsi="Arial" w:cs="Arial"/>
              </w:rPr>
              <w:t xml:space="preserve">(b) Sixty calendar days before the opening of the General Assembly all nominations </w:t>
            </w:r>
            <w:del w:id="387" w:author="YAMASHITA AI" w:date="2023-10-13T11:12:00Z">
              <w:r w:rsidRPr="00D70E0B">
                <w:rPr>
                  <w:rFonts w:ascii="Arial" w:hAnsi="Arial" w:cs="Arial"/>
                </w:rPr>
                <w:delText>shall</w:delText>
              </w:r>
            </w:del>
            <w:ins w:id="388" w:author="YAMASHITA AI" w:date="2023-10-13T11:12:00Z">
              <w:r w:rsidR="00FB7491" w:rsidRPr="00B05503">
                <w:rPr>
                  <w:rFonts w:ascii="Arial" w:hAnsi="Arial" w:cs="Arial"/>
                  <w:highlight w:val="cyan"/>
                </w:rPr>
                <w:t>will</w:t>
              </w:r>
            </w:ins>
            <w:r w:rsidRPr="00B05503">
              <w:rPr>
                <w:rFonts w:ascii="Arial" w:hAnsi="Arial" w:cs="Arial"/>
              </w:rPr>
              <w:t xml:space="preserve"> be collated and circulated to all Member States by the Secretariat. After this date no nominations </w:t>
            </w:r>
            <w:del w:id="389" w:author="YAMASHITA AI" w:date="2023-10-13T11:12:00Z">
              <w:r w:rsidRPr="00D70E0B">
                <w:rPr>
                  <w:rFonts w:ascii="Arial" w:hAnsi="Arial" w:cs="Arial"/>
                </w:rPr>
                <w:delText>shall</w:delText>
              </w:r>
            </w:del>
            <w:ins w:id="390" w:author="YAMASHITA AI" w:date="2023-10-13T11:12:00Z">
              <w:r w:rsidR="00FB7491" w:rsidRPr="00B05503">
                <w:rPr>
                  <w:rFonts w:ascii="Arial" w:hAnsi="Arial" w:cs="Arial"/>
                  <w:highlight w:val="cyan"/>
                </w:rPr>
                <w:t>will</w:t>
              </w:r>
            </w:ins>
            <w:r w:rsidRPr="00B05503">
              <w:rPr>
                <w:rFonts w:ascii="Arial" w:hAnsi="Arial" w:cs="Arial"/>
              </w:rPr>
              <w:t xml:space="preserve"> be accepted unless there are </w:t>
            </w:r>
            <w:r w:rsidRPr="00E52E81">
              <w:rPr>
                <w:rFonts w:ascii="Arial" w:hAnsi="Arial" w:cs="Arial"/>
                <w:highlight w:val="cyan"/>
              </w:rPr>
              <w:t>exceptional circumstances</w:t>
            </w:r>
            <w:r w:rsidRPr="00B05503">
              <w:rPr>
                <w:rFonts w:ascii="Arial" w:hAnsi="Arial" w:cs="Arial"/>
              </w:rPr>
              <w:t>, in which case the nomination should be approved by the General Assembly for inclusion in the election.</w:t>
            </w:r>
          </w:p>
          <w:p w14:paraId="34F04198" w14:textId="77777777" w:rsidR="00D70E0B" w:rsidRPr="00B05503" w:rsidRDefault="00D70E0B" w:rsidP="00D70E0B">
            <w:pPr>
              <w:jc w:val="left"/>
              <w:rPr>
                <w:rFonts w:ascii="Arial" w:hAnsi="Arial" w:cs="Arial"/>
              </w:rPr>
            </w:pPr>
            <w:r w:rsidRPr="00B05503">
              <w:rPr>
                <w:rFonts w:ascii="Arial" w:hAnsi="Arial" w:cs="Arial"/>
              </w:rPr>
              <w:t>(c) A vote to elect first the President and second the Vice President from among the Member States nominated will be conducted by secret ballot.</w:t>
            </w:r>
          </w:p>
          <w:p w14:paraId="0011378B" w14:textId="0C12FA64" w:rsidR="00D70E0B" w:rsidRPr="00B05503" w:rsidRDefault="00D70E0B" w:rsidP="00D70E0B">
            <w:pPr>
              <w:jc w:val="left"/>
              <w:rPr>
                <w:rFonts w:ascii="Arial" w:hAnsi="Arial" w:cs="Arial"/>
              </w:rPr>
            </w:pPr>
            <w:r w:rsidRPr="00B05503">
              <w:rPr>
                <w:rFonts w:ascii="Arial" w:hAnsi="Arial" w:cs="Arial"/>
              </w:rPr>
              <w:t xml:space="preserve">(d) The Secretariat </w:t>
            </w:r>
            <w:del w:id="391" w:author="YAMASHITA AI" w:date="2023-10-13T11:12:00Z">
              <w:r w:rsidRPr="00D70E0B">
                <w:rPr>
                  <w:rFonts w:ascii="Arial" w:hAnsi="Arial" w:cs="Arial"/>
                </w:rPr>
                <w:delText>shall</w:delText>
              </w:r>
            </w:del>
            <w:ins w:id="392" w:author="YAMASHITA AI" w:date="2023-10-13T11:12:00Z">
              <w:r w:rsidR="00FB7491" w:rsidRPr="00B05503">
                <w:rPr>
                  <w:rFonts w:ascii="Arial" w:hAnsi="Arial" w:cs="Arial"/>
                  <w:highlight w:val="cyan"/>
                </w:rPr>
                <w:t>will</w:t>
              </w:r>
            </w:ins>
            <w:r w:rsidRPr="00B05503">
              <w:rPr>
                <w:rFonts w:ascii="Arial" w:hAnsi="Arial" w:cs="Arial"/>
              </w:rPr>
              <w:t xml:space="preserve"> produce a ballot form for nominees for the Presidency and Vice Presidency and each Member State </w:t>
            </w:r>
            <w:del w:id="393" w:author="YAMASHITA AI" w:date="2023-10-13T11:12:00Z">
              <w:r w:rsidRPr="00D70E0B">
                <w:rPr>
                  <w:rFonts w:ascii="Arial" w:hAnsi="Arial" w:cs="Arial"/>
                </w:rPr>
                <w:delText>shall</w:delText>
              </w:r>
            </w:del>
            <w:ins w:id="394" w:author="YAMASHITA AI" w:date="2023-10-13T11:12:00Z">
              <w:r w:rsidR="00FB7491" w:rsidRPr="00B05503">
                <w:rPr>
                  <w:rFonts w:ascii="Arial" w:hAnsi="Arial" w:cs="Arial"/>
                  <w:highlight w:val="cyan"/>
                </w:rPr>
                <w:t>will</w:t>
              </w:r>
            </w:ins>
            <w:r w:rsidRPr="00B05503">
              <w:rPr>
                <w:rFonts w:ascii="Arial" w:hAnsi="Arial" w:cs="Arial"/>
              </w:rPr>
              <w:t xml:space="preserve"> have one vote for each position.</w:t>
            </w:r>
          </w:p>
          <w:p w14:paraId="2F8C8260" w14:textId="171F05CF" w:rsidR="00D70E0B" w:rsidRPr="00B05503" w:rsidRDefault="00D70E0B" w:rsidP="00D70E0B">
            <w:pPr>
              <w:jc w:val="left"/>
              <w:rPr>
                <w:rFonts w:ascii="Arial" w:hAnsi="Arial" w:cs="Arial"/>
              </w:rPr>
            </w:pPr>
            <w:r w:rsidRPr="00B05503">
              <w:rPr>
                <w:rFonts w:ascii="Arial" w:hAnsi="Arial" w:cs="Arial"/>
              </w:rPr>
              <w:t xml:space="preserve">(e) The Chair </w:t>
            </w:r>
            <w:del w:id="395" w:author="YAMASHITA AI" w:date="2023-10-13T11:12:00Z">
              <w:r w:rsidRPr="00D70E0B">
                <w:rPr>
                  <w:rFonts w:ascii="Arial" w:hAnsi="Arial" w:cs="Arial"/>
                </w:rPr>
                <w:delText>shall</w:delText>
              </w:r>
            </w:del>
            <w:ins w:id="396" w:author="YAMASHITA AI" w:date="2023-10-13T11:12:00Z">
              <w:r w:rsidR="00FB7491" w:rsidRPr="00B05503">
                <w:rPr>
                  <w:rFonts w:ascii="Arial" w:hAnsi="Arial" w:cs="Arial"/>
                  <w:highlight w:val="cyan"/>
                </w:rPr>
                <w:t>will</w:t>
              </w:r>
            </w:ins>
            <w:r w:rsidRPr="00B05503">
              <w:rPr>
                <w:rFonts w:ascii="Arial" w:hAnsi="Arial" w:cs="Arial"/>
              </w:rPr>
              <w:t xml:space="preserve"> appoint two scrutineers from amongst the Member States who have not been nominated for either of the positions, who </w:t>
            </w:r>
            <w:del w:id="397" w:author="YAMASHITA AI" w:date="2023-10-13T11:12:00Z">
              <w:r w:rsidRPr="00D70E0B">
                <w:rPr>
                  <w:rFonts w:ascii="Arial" w:hAnsi="Arial" w:cs="Arial"/>
                </w:rPr>
                <w:delText>shall</w:delText>
              </w:r>
            </w:del>
            <w:ins w:id="398" w:author="YAMASHITA AI" w:date="2023-10-13T11:12:00Z">
              <w:r w:rsidR="00FB7491" w:rsidRPr="00B05503">
                <w:rPr>
                  <w:rFonts w:ascii="Arial" w:hAnsi="Arial" w:cs="Arial"/>
                  <w:highlight w:val="cyan"/>
                </w:rPr>
                <w:t>will</w:t>
              </w:r>
            </w:ins>
            <w:r w:rsidRPr="00B05503">
              <w:rPr>
                <w:rFonts w:ascii="Arial" w:hAnsi="Arial" w:cs="Arial"/>
              </w:rPr>
              <w:t xml:space="preserve"> proceed to scrutinise the votes cast and the counting of votes by the Secretariat.</w:t>
            </w:r>
          </w:p>
          <w:p w14:paraId="3C725D2A" w14:textId="77777777" w:rsidR="00D70E0B" w:rsidRPr="00B05503" w:rsidRDefault="00D70E0B" w:rsidP="00D70E0B">
            <w:pPr>
              <w:jc w:val="left"/>
              <w:rPr>
                <w:rFonts w:ascii="Arial" w:hAnsi="Arial" w:cs="Arial"/>
              </w:rPr>
            </w:pPr>
            <w:r w:rsidRPr="00B05503">
              <w:rPr>
                <w:rFonts w:ascii="Arial" w:hAnsi="Arial" w:cs="Arial"/>
              </w:rPr>
              <w:t>(f) The candidate winning a simple majority of votes will be elected. When several candidates compete for the position, and no candidate obtain a simple majority of votes, rounds of votes will be conducted, in order to eliminate each time, the candidate with fewer votes.</w:t>
            </w:r>
          </w:p>
          <w:p w14:paraId="0A6CF5E5" w14:textId="4350560E" w:rsidR="00D70E0B" w:rsidRPr="009276FA" w:rsidRDefault="00D70E0B" w:rsidP="08B3F14E">
            <w:pPr>
              <w:jc w:val="left"/>
              <w:rPr>
                <w:rFonts w:ascii="Arial" w:hAnsi="Arial"/>
                <w:highlight w:val="yellow"/>
              </w:rPr>
            </w:pPr>
            <w:r w:rsidRPr="00E52E81">
              <w:rPr>
                <w:rFonts w:ascii="Arial" w:hAnsi="Arial" w:cs="Arial"/>
                <w:highlight w:val="cyan"/>
              </w:rPr>
              <w:t>(g) Should the position of President</w:t>
            </w:r>
            <w:r w:rsidR="00E568F4" w:rsidRPr="00E52E81">
              <w:rPr>
                <w:rFonts w:ascii="Arial" w:hAnsi="Arial" w:cs="Arial"/>
                <w:highlight w:val="cyan"/>
              </w:rPr>
              <w:t xml:space="preserve"> </w:t>
            </w:r>
            <w:ins w:id="399" w:author="YAMASHITA AI" w:date="2023-10-13T13:20:00Z">
              <w:r w:rsidR="00996094" w:rsidRPr="00E52E81">
                <w:rPr>
                  <w:rFonts w:ascii="Arial" w:hAnsi="Arial" w:cs="Arial"/>
                  <w:highlight w:val="cyan"/>
                </w:rPr>
                <w:t xml:space="preserve">or Vice President </w:t>
              </w:r>
            </w:ins>
            <w:r w:rsidRPr="00E52E81">
              <w:rPr>
                <w:rFonts w:ascii="Arial" w:hAnsi="Arial" w:cs="Arial"/>
                <w:highlight w:val="cyan"/>
              </w:rPr>
              <w:t xml:space="preserve">become vacant, </w:t>
            </w:r>
            <w:del w:id="400" w:author="YAMASHITA AI" w:date="2023-10-13T13:21:00Z">
              <w:r w:rsidR="00996094" w:rsidRPr="00E52E81" w:rsidDel="00996094">
                <w:rPr>
                  <w:rFonts w:ascii="Arial" w:hAnsi="Arial" w:cs="Arial"/>
                  <w:highlight w:val="cyan"/>
                </w:rPr>
                <w:delText xml:space="preserve">the Vice President will assume this role and the position of Vice President will become vacant instead. In this event, </w:delText>
              </w:r>
            </w:del>
            <w:r w:rsidRPr="00E52E81">
              <w:rPr>
                <w:rFonts w:ascii="Arial" w:hAnsi="Arial" w:cs="Arial"/>
                <w:highlight w:val="cyan"/>
              </w:rPr>
              <w:t xml:space="preserve">the </w:t>
            </w:r>
            <w:r w:rsidRPr="00E52E81">
              <w:rPr>
                <w:rFonts w:ascii="Arial" w:hAnsi="Arial" w:cs="Arial"/>
                <w:highlight w:val="cyan"/>
              </w:rPr>
              <w:lastRenderedPageBreak/>
              <w:t>Secretary</w:t>
            </w:r>
            <w:del w:id="401" w:author="YAMASHITA AI" w:date="2023-10-13T11:12:00Z">
              <w:r w:rsidRPr="00E52E81">
                <w:rPr>
                  <w:rFonts w:cs="ＭＳ ゴシック" w:hint="eastAsia"/>
                  <w:highlight w:val="cyan"/>
                </w:rPr>
                <w:delText>‐</w:delText>
              </w:r>
            </w:del>
            <w:ins w:id="402" w:author="YAMASHITA AI" w:date="2023-10-13T11:12:00Z">
              <w:r w:rsidR="0022746E" w:rsidRPr="00E52E81">
                <w:rPr>
                  <w:rFonts w:cs="ＭＳ ゴシック"/>
                  <w:highlight w:val="cyan"/>
                </w:rPr>
                <w:t>-</w:t>
              </w:r>
            </w:ins>
            <w:r w:rsidRPr="00E52E81">
              <w:rPr>
                <w:rFonts w:ascii="Arial" w:hAnsi="Arial" w:cs="Arial"/>
                <w:highlight w:val="cyan"/>
              </w:rPr>
              <w:t xml:space="preserve">General </w:t>
            </w:r>
            <w:del w:id="403" w:author="YAMASHITA AI" w:date="2023-10-13T11:12:00Z">
              <w:r w:rsidRPr="00E52E81">
                <w:rPr>
                  <w:rFonts w:ascii="Arial" w:hAnsi="Arial" w:cs="Arial"/>
                  <w:highlight w:val="cyan"/>
                </w:rPr>
                <w:delText>shall</w:delText>
              </w:r>
            </w:del>
            <w:ins w:id="404" w:author="YAMASHITA AI" w:date="2023-10-13T11:12:00Z">
              <w:r w:rsidR="00FB7491" w:rsidRPr="00E52E81">
                <w:rPr>
                  <w:rFonts w:ascii="Arial" w:hAnsi="Arial" w:cs="Arial"/>
                  <w:highlight w:val="cyan"/>
                </w:rPr>
                <w:t>will</w:t>
              </w:r>
            </w:ins>
            <w:r w:rsidRPr="00E52E81">
              <w:rPr>
                <w:rFonts w:ascii="Arial" w:hAnsi="Arial" w:cs="Arial"/>
                <w:highlight w:val="cyan"/>
              </w:rPr>
              <w:t xml:space="preserve"> call for nominations to fill the vacant position and will conduct a ballot, either in session or electronically</w:t>
            </w:r>
            <w:del w:id="405" w:author="YAMASHITA AI" w:date="2023-10-13T11:12:00Z">
              <w:r w:rsidRPr="00E52E81">
                <w:rPr>
                  <w:rFonts w:ascii="Arial" w:hAnsi="Arial" w:cs="Arial"/>
                  <w:highlight w:val="cyan"/>
                </w:rPr>
                <w:delText>, in accordance with the provisions above.</w:delText>
              </w:r>
            </w:del>
            <w:ins w:id="406" w:author="YAMASHITA AI" w:date="2023-10-13T11:12:00Z">
              <w:r w:rsidRPr="00E52E81">
                <w:rPr>
                  <w:rFonts w:ascii="Arial" w:hAnsi="Arial" w:cs="Arial"/>
                  <w:highlight w:val="cyan"/>
                </w:rPr>
                <w:t xml:space="preserve">, in </w:t>
              </w:r>
              <w:r w:rsidR="007C0A3D" w:rsidRPr="00E52E81">
                <w:rPr>
                  <w:rFonts w:ascii="Arial" w:hAnsi="Arial" w:cs="Arial"/>
                  <w:highlight w:val="cyan"/>
                </w:rPr>
                <w:t>line</w:t>
              </w:r>
              <w:r w:rsidRPr="00E52E81">
                <w:rPr>
                  <w:rFonts w:ascii="Arial" w:hAnsi="Arial" w:cs="Arial"/>
                  <w:highlight w:val="cyan"/>
                </w:rPr>
                <w:t xml:space="preserve"> with the </w:t>
              </w:r>
              <w:r w:rsidR="00C32013" w:rsidRPr="00E52E81">
                <w:rPr>
                  <w:rFonts w:ascii="Arial" w:hAnsi="Arial" w:cs="Arial" w:hint="eastAsia"/>
                  <w:highlight w:val="cyan"/>
                </w:rPr>
                <w:t>items/</w:t>
              </w:r>
              <w:r w:rsidR="009270F0" w:rsidRPr="00E52E81">
                <w:rPr>
                  <w:rFonts w:ascii="Arial" w:hAnsi="Arial" w:cs="Arial"/>
                  <w:highlight w:val="cyan"/>
                </w:rPr>
                <w:t>paragraphs</w:t>
              </w:r>
              <w:r w:rsidRPr="00E52E81">
                <w:rPr>
                  <w:rFonts w:ascii="Arial" w:hAnsi="Arial" w:cs="Arial"/>
                  <w:highlight w:val="cyan"/>
                </w:rPr>
                <w:t xml:space="preserve"> above.</w:t>
              </w:r>
              <w:r w:rsidR="54E8182F" w:rsidRPr="00E52E81">
                <w:rPr>
                  <w:rFonts w:ascii="Arial" w:hAnsi="Arial" w:cs="Arial"/>
                  <w:highlight w:val="cyan"/>
                </w:rPr>
                <w:t xml:space="preserve"> When the position of President became vacant, the</w:t>
              </w:r>
              <w:r w:rsidR="3AA1212C" w:rsidRPr="00E52E81">
                <w:rPr>
                  <w:rFonts w:ascii="Arial" w:hAnsi="Arial" w:cs="Arial"/>
                  <w:highlight w:val="cyan"/>
                </w:rPr>
                <w:t xml:space="preserve"> Vice-President will serve as the Interim President</w:t>
              </w:r>
              <w:r w:rsidR="7946065D" w:rsidRPr="00E52E81">
                <w:rPr>
                  <w:rFonts w:ascii="Arial" w:hAnsi="Arial" w:cs="Arial"/>
                  <w:highlight w:val="cyan"/>
                </w:rPr>
                <w:t xml:space="preserve"> until the President will be elected.</w:t>
              </w:r>
            </w:ins>
          </w:p>
          <w:p w14:paraId="00F768A9" w14:textId="77777777" w:rsidR="002C4257" w:rsidRPr="00B05503" w:rsidRDefault="002C4257" w:rsidP="00D70E0B">
            <w:pPr>
              <w:jc w:val="left"/>
              <w:rPr>
                <w:ins w:id="407" w:author="YAMASHITA AI" w:date="2023-10-13T11:12:00Z"/>
                <w:rFonts w:ascii="Arial" w:hAnsi="Arial" w:cs="Arial"/>
                <w:b/>
              </w:rPr>
            </w:pPr>
          </w:p>
          <w:p w14:paraId="1121F94F" w14:textId="64B9A4FE" w:rsidR="00D70E0B" w:rsidRPr="00B05503" w:rsidRDefault="005D5440" w:rsidP="00D70E0B">
            <w:pPr>
              <w:jc w:val="left"/>
              <w:rPr>
                <w:rFonts w:ascii="Arial" w:hAnsi="Arial" w:cs="Arial"/>
                <w:b/>
              </w:rPr>
            </w:pPr>
            <w:ins w:id="408" w:author="YAMASHITA AI" w:date="2023-10-13T11:12:00Z">
              <w:r w:rsidRPr="00B05503">
                <w:rPr>
                  <w:rFonts w:ascii="Arial" w:hAnsi="Arial" w:cs="Arial"/>
                  <w:b/>
                </w:rPr>
                <w:t>3</w:t>
              </w:r>
              <w:r w:rsidR="002E3012" w:rsidRPr="00B05503">
                <w:rPr>
                  <w:rFonts w:ascii="Arial" w:hAnsi="Arial" w:cs="Arial"/>
                  <w:b/>
                </w:rPr>
                <w:t>-</w:t>
              </w:r>
            </w:ins>
            <w:r w:rsidR="00D70E0B" w:rsidRPr="00B05503">
              <w:rPr>
                <w:rFonts w:ascii="Arial" w:hAnsi="Arial" w:cs="Arial"/>
                <w:b/>
              </w:rPr>
              <w:t>6</w:t>
            </w:r>
            <w:del w:id="409" w:author="YAMASHITA AI" w:date="2023-10-13T11:12:00Z">
              <w:r w:rsidR="00D70E0B" w:rsidRPr="00BA2E4C">
                <w:rPr>
                  <w:rFonts w:ascii="Arial" w:hAnsi="Arial" w:cs="Arial"/>
                  <w:b/>
                </w:rPr>
                <w:delText>.</w:delText>
              </w:r>
            </w:del>
            <w:r w:rsidR="00D70E0B" w:rsidRPr="00B05503">
              <w:rPr>
                <w:rFonts w:ascii="Arial" w:hAnsi="Arial" w:cs="Arial"/>
                <w:b/>
              </w:rPr>
              <w:t xml:space="preserve"> Election of the Council</w:t>
            </w:r>
          </w:p>
          <w:p w14:paraId="5F65F821" w14:textId="40FB84C8" w:rsidR="00D70E0B" w:rsidRPr="00B05503" w:rsidRDefault="00D70E0B" w:rsidP="00D70E0B">
            <w:pPr>
              <w:jc w:val="left"/>
              <w:rPr>
                <w:rFonts w:ascii="Arial" w:hAnsi="Arial" w:cs="Arial"/>
              </w:rPr>
            </w:pPr>
            <w:r w:rsidRPr="00B05503">
              <w:rPr>
                <w:rFonts w:ascii="Arial" w:hAnsi="Arial" w:cs="Arial"/>
              </w:rPr>
              <w:t xml:space="preserve">The election of the Council </w:t>
            </w:r>
            <w:del w:id="410" w:author="YAMASHITA AI" w:date="2023-10-13T11:12:00Z">
              <w:r w:rsidRPr="00D70E0B">
                <w:rPr>
                  <w:rFonts w:ascii="Arial" w:hAnsi="Arial" w:cs="Arial"/>
                </w:rPr>
                <w:delText>shall</w:delText>
              </w:r>
            </w:del>
            <w:ins w:id="411" w:author="YAMASHITA AI" w:date="2023-10-13T11:12:00Z">
              <w:r w:rsidR="00FB7491" w:rsidRPr="00B05503">
                <w:rPr>
                  <w:rFonts w:ascii="Arial" w:hAnsi="Arial" w:cs="Arial"/>
                  <w:highlight w:val="cyan"/>
                </w:rPr>
                <w:t>will</w:t>
              </w:r>
            </w:ins>
            <w:r w:rsidRPr="00B05503">
              <w:rPr>
                <w:rFonts w:ascii="Arial" w:hAnsi="Arial" w:cs="Arial"/>
              </w:rPr>
              <w:t xml:space="preserve"> be conducted as follows:</w:t>
            </w:r>
          </w:p>
          <w:p w14:paraId="65ECFF2D" w14:textId="0C21C4B3" w:rsidR="00D70E0B" w:rsidRPr="00B05503" w:rsidRDefault="00D70E0B" w:rsidP="00D70E0B">
            <w:pPr>
              <w:jc w:val="left"/>
              <w:rPr>
                <w:rFonts w:ascii="Arial" w:hAnsi="Arial" w:cs="Arial"/>
              </w:rPr>
            </w:pPr>
            <w:r w:rsidRPr="00B05503">
              <w:rPr>
                <w:rFonts w:ascii="Arial" w:hAnsi="Arial" w:cs="Arial"/>
              </w:rPr>
              <w:t>(a) The Secretary</w:t>
            </w:r>
            <w:del w:id="412" w:author="YAMASHITA AI" w:date="2023-10-13T11:12:00Z">
              <w:r w:rsidRPr="00D70E0B">
                <w:rPr>
                  <w:rFonts w:cs="ＭＳ ゴシック" w:hint="eastAsia"/>
                </w:rPr>
                <w:delText>‐</w:delText>
              </w:r>
            </w:del>
            <w:ins w:id="413" w:author="YAMASHITA AI" w:date="2023-10-13T11:12:00Z">
              <w:r w:rsidR="0022746E" w:rsidRPr="00B05503">
                <w:rPr>
                  <w:rFonts w:cs="ＭＳ ゴシック" w:hint="eastAsia"/>
                </w:rPr>
                <w:t>-</w:t>
              </w:r>
            </w:ins>
            <w:r w:rsidRPr="00B05503">
              <w:rPr>
                <w:rFonts w:ascii="Arial" w:hAnsi="Arial" w:cs="Arial"/>
              </w:rPr>
              <w:t>General will invite Member States to declare their candidacy for the Council one hundred eighty calendar days before the opening of the General Assembly. Nominations will be received by the Secretariat for the following hundred and twenty calendar days. Nominations should include:</w:t>
            </w:r>
          </w:p>
          <w:p w14:paraId="50063E7C" w14:textId="77777777" w:rsidR="00D70E0B" w:rsidRPr="00B05503" w:rsidRDefault="00D70E0B" w:rsidP="00D70E0B">
            <w:pPr>
              <w:jc w:val="left"/>
              <w:rPr>
                <w:rFonts w:ascii="Arial" w:hAnsi="Arial" w:cs="Arial"/>
              </w:rPr>
            </w:pPr>
            <w:proofErr w:type="spellStart"/>
            <w:r w:rsidRPr="00B05503">
              <w:rPr>
                <w:rFonts w:ascii="Arial" w:hAnsi="Arial" w:cs="Arial"/>
              </w:rPr>
              <w:t>i</w:t>
            </w:r>
            <w:proofErr w:type="spellEnd"/>
            <w:r w:rsidRPr="00B05503">
              <w:rPr>
                <w:rFonts w:ascii="Arial" w:hAnsi="Arial" w:cs="Arial"/>
              </w:rPr>
              <w:t xml:space="preserve"> the name of the Member State being nominated; and</w:t>
            </w:r>
          </w:p>
          <w:p w14:paraId="1A97EC6C" w14:textId="77777777" w:rsidR="00D70E0B" w:rsidRPr="00B05503" w:rsidRDefault="00D70E0B" w:rsidP="00D70E0B">
            <w:pPr>
              <w:jc w:val="left"/>
              <w:rPr>
                <w:rFonts w:ascii="Arial" w:hAnsi="Arial" w:cs="Arial"/>
              </w:rPr>
            </w:pPr>
            <w:r w:rsidRPr="00B05503">
              <w:rPr>
                <w:rFonts w:ascii="Arial" w:hAnsi="Arial" w:cs="Arial"/>
              </w:rPr>
              <w:t>ii a statement, in the form approved by the Council and provided by the Secretariat, outlining the credentials of the Member State for a position on the Council.</w:t>
            </w:r>
          </w:p>
          <w:p w14:paraId="5155A8C0" w14:textId="090C3C37" w:rsidR="00D70E0B" w:rsidRPr="00B05503" w:rsidRDefault="00D70E0B" w:rsidP="00D70E0B">
            <w:pPr>
              <w:jc w:val="left"/>
              <w:rPr>
                <w:rFonts w:ascii="Arial" w:hAnsi="Arial" w:cs="Arial"/>
              </w:rPr>
            </w:pPr>
            <w:r w:rsidRPr="00B05503">
              <w:rPr>
                <w:rFonts w:ascii="Arial" w:hAnsi="Arial" w:cs="Arial"/>
              </w:rPr>
              <w:t xml:space="preserve">(b) Sixty calendar days before the opening of the General Assembly all nominations </w:t>
            </w:r>
            <w:del w:id="414" w:author="YAMASHITA AI" w:date="2023-10-13T11:12:00Z">
              <w:r w:rsidRPr="00D70E0B">
                <w:rPr>
                  <w:rFonts w:ascii="Arial" w:hAnsi="Arial" w:cs="Arial"/>
                </w:rPr>
                <w:delText>shall</w:delText>
              </w:r>
            </w:del>
            <w:ins w:id="415" w:author="YAMASHITA AI" w:date="2023-10-13T11:12:00Z">
              <w:r w:rsidR="00FB7491" w:rsidRPr="00B05503">
                <w:rPr>
                  <w:rFonts w:ascii="Arial" w:hAnsi="Arial" w:cs="Arial"/>
                  <w:highlight w:val="cyan"/>
                </w:rPr>
                <w:t>will</w:t>
              </w:r>
            </w:ins>
            <w:r w:rsidRPr="00B05503">
              <w:rPr>
                <w:rFonts w:ascii="Arial" w:hAnsi="Arial" w:cs="Arial"/>
              </w:rPr>
              <w:t xml:space="preserve"> be collated and circulated to all Member States by the Secretariat. After this date no nominations </w:t>
            </w:r>
            <w:del w:id="416" w:author="YAMASHITA AI" w:date="2023-10-13T11:12:00Z">
              <w:r w:rsidRPr="00D70E0B">
                <w:rPr>
                  <w:rFonts w:ascii="Arial" w:hAnsi="Arial" w:cs="Arial"/>
                </w:rPr>
                <w:delText>shall</w:delText>
              </w:r>
            </w:del>
            <w:ins w:id="417" w:author="YAMASHITA AI" w:date="2023-10-13T11:12:00Z">
              <w:r w:rsidR="00FB7491" w:rsidRPr="00B05503">
                <w:rPr>
                  <w:rFonts w:ascii="Arial" w:hAnsi="Arial" w:cs="Arial"/>
                  <w:highlight w:val="cyan"/>
                </w:rPr>
                <w:t>will</w:t>
              </w:r>
            </w:ins>
            <w:r w:rsidRPr="00B05503">
              <w:rPr>
                <w:rFonts w:ascii="Arial" w:hAnsi="Arial" w:cs="Arial"/>
              </w:rPr>
              <w:t xml:space="preserve"> be accepted unless there are </w:t>
            </w:r>
            <w:r w:rsidRPr="001E4246">
              <w:rPr>
                <w:rFonts w:ascii="Arial" w:hAnsi="Arial" w:cs="Arial"/>
                <w:highlight w:val="cyan"/>
              </w:rPr>
              <w:t>exceptional circumstances</w:t>
            </w:r>
            <w:r w:rsidRPr="00B05503">
              <w:rPr>
                <w:rFonts w:ascii="Arial" w:hAnsi="Arial" w:cs="Arial"/>
              </w:rPr>
              <w:t>, in which case the nomination should be approved by the General Assembly for inclusion in the election.</w:t>
            </w:r>
          </w:p>
          <w:p w14:paraId="5E37AC75" w14:textId="77777777" w:rsidR="00D70E0B" w:rsidRPr="00B05503" w:rsidRDefault="00D70E0B" w:rsidP="00D70E0B">
            <w:pPr>
              <w:jc w:val="left"/>
              <w:rPr>
                <w:rFonts w:ascii="Arial" w:hAnsi="Arial" w:cs="Arial"/>
              </w:rPr>
            </w:pPr>
            <w:r w:rsidRPr="00B05503">
              <w:rPr>
                <w:rFonts w:ascii="Arial" w:hAnsi="Arial" w:cs="Arial"/>
              </w:rPr>
              <w:t xml:space="preserve">(c) A vote to elect Council members from among those nominated </w:t>
            </w:r>
            <w:r w:rsidRPr="00B05503">
              <w:rPr>
                <w:rFonts w:ascii="Arial" w:hAnsi="Arial" w:cs="Arial"/>
              </w:rPr>
              <w:lastRenderedPageBreak/>
              <w:t>will be conducted by secret ballot.</w:t>
            </w:r>
          </w:p>
          <w:p w14:paraId="18DFF520" w14:textId="77104486" w:rsidR="00D70E0B" w:rsidRPr="00B05503" w:rsidRDefault="00D70E0B" w:rsidP="00D70E0B">
            <w:pPr>
              <w:jc w:val="left"/>
              <w:rPr>
                <w:rFonts w:ascii="Arial" w:hAnsi="Arial" w:cs="Arial"/>
              </w:rPr>
            </w:pPr>
            <w:r w:rsidRPr="00B05503">
              <w:rPr>
                <w:rFonts w:ascii="Arial" w:hAnsi="Arial" w:cs="Arial"/>
              </w:rPr>
              <w:t xml:space="preserve">(d) The Secretariat </w:t>
            </w:r>
            <w:del w:id="418" w:author="YAMASHITA AI" w:date="2023-10-13T11:12:00Z">
              <w:r w:rsidRPr="00D70E0B">
                <w:rPr>
                  <w:rFonts w:ascii="Arial" w:hAnsi="Arial" w:cs="Arial"/>
                </w:rPr>
                <w:delText>shall</w:delText>
              </w:r>
            </w:del>
            <w:ins w:id="419" w:author="YAMASHITA AI" w:date="2023-10-13T11:12:00Z">
              <w:r w:rsidR="00FB7491" w:rsidRPr="00B05503">
                <w:rPr>
                  <w:rFonts w:ascii="Arial" w:hAnsi="Arial" w:cs="Arial"/>
                  <w:highlight w:val="cyan"/>
                </w:rPr>
                <w:t>will</w:t>
              </w:r>
            </w:ins>
            <w:r w:rsidRPr="00B05503">
              <w:rPr>
                <w:rFonts w:ascii="Arial" w:hAnsi="Arial" w:cs="Arial"/>
              </w:rPr>
              <w:t xml:space="preserve"> produce a ballot form for nominees for the Council and each Member State </w:t>
            </w:r>
            <w:del w:id="420" w:author="YAMASHITA AI" w:date="2023-10-13T11:12:00Z">
              <w:r w:rsidRPr="00D70E0B">
                <w:rPr>
                  <w:rFonts w:ascii="Arial" w:hAnsi="Arial" w:cs="Arial"/>
                </w:rPr>
                <w:delText>shall</w:delText>
              </w:r>
            </w:del>
            <w:ins w:id="421" w:author="YAMASHITA AI" w:date="2023-10-13T11:12:00Z">
              <w:r w:rsidR="00FB7491" w:rsidRPr="00B05503">
                <w:rPr>
                  <w:rFonts w:ascii="Arial" w:hAnsi="Arial" w:cs="Arial"/>
                  <w:highlight w:val="cyan"/>
                </w:rPr>
                <w:t>will</w:t>
              </w:r>
            </w:ins>
            <w:r w:rsidRPr="00B05503">
              <w:rPr>
                <w:rFonts w:ascii="Arial" w:hAnsi="Arial" w:cs="Arial"/>
              </w:rPr>
              <w:t xml:space="preserve"> have one vote for each vacant seat on the Council.</w:t>
            </w:r>
          </w:p>
          <w:p w14:paraId="62CB8053" w14:textId="166F9718" w:rsidR="00D70E0B" w:rsidRPr="00B05503" w:rsidRDefault="00D70E0B" w:rsidP="00D70E0B">
            <w:pPr>
              <w:jc w:val="left"/>
              <w:rPr>
                <w:rFonts w:ascii="Arial" w:hAnsi="Arial" w:cs="Arial"/>
              </w:rPr>
            </w:pPr>
            <w:r w:rsidRPr="00B05503">
              <w:rPr>
                <w:rFonts w:ascii="Arial" w:hAnsi="Arial" w:cs="Arial"/>
              </w:rPr>
              <w:t xml:space="preserve">(e) The Chair </w:t>
            </w:r>
            <w:del w:id="422" w:author="YAMASHITA AI" w:date="2023-10-13T11:12:00Z">
              <w:r w:rsidRPr="00D70E0B">
                <w:rPr>
                  <w:rFonts w:ascii="Arial" w:hAnsi="Arial" w:cs="Arial"/>
                </w:rPr>
                <w:delText>shall</w:delText>
              </w:r>
            </w:del>
            <w:ins w:id="423" w:author="YAMASHITA AI" w:date="2023-10-13T11:12:00Z">
              <w:r w:rsidR="00FB7491" w:rsidRPr="00B05503">
                <w:rPr>
                  <w:rFonts w:ascii="Arial" w:hAnsi="Arial" w:cs="Arial"/>
                  <w:highlight w:val="cyan"/>
                </w:rPr>
                <w:t>will</w:t>
              </w:r>
            </w:ins>
            <w:r w:rsidRPr="00B05503">
              <w:rPr>
                <w:rFonts w:ascii="Arial" w:hAnsi="Arial" w:cs="Arial"/>
              </w:rPr>
              <w:t xml:space="preserve"> appoint two scrutineers from amongst the Member States who have not been nominated for the Council, who </w:t>
            </w:r>
            <w:del w:id="424" w:author="YAMASHITA AI" w:date="2023-10-13T11:12:00Z">
              <w:r w:rsidRPr="00D70E0B">
                <w:rPr>
                  <w:rFonts w:ascii="Arial" w:hAnsi="Arial" w:cs="Arial"/>
                </w:rPr>
                <w:delText>shall</w:delText>
              </w:r>
            </w:del>
            <w:ins w:id="425" w:author="YAMASHITA AI" w:date="2023-10-13T11:12:00Z">
              <w:r w:rsidR="00FB7491" w:rsidRPr="00B05503">
                <w:rPr>
                  <w:rFonts w:ascii="Arial" w:hAnsi="Arial" w:cs="Arial"/>
                  <w:highlight w:val="cyan"/>
                </w:rPr>
                <w:t>will</w:t>
              </w:r>
            </w:ins>
            <w:r w:rsidRPr="00B05503">
              <w:rPr>
                <w:rFonts w:ascii="Arial" w:hAnsi="Arial" w:cs="Arial"/>
              </w:rPr>
              <w:t xml:space="preserve"> proceed to scrutinise the votes cast and the counting of votes by the Secretariat.</w:t>
            </w:r>
          </w:p>
          <w:p w14:paraId="3406D6BB" w14:textId="05C20AEF" w:rsidR="00D70E0B" w:rsidRPr="00B05503" w:rsidRDefault="00D70E0B" w:rsidP="00D70E0B">
            <w:pPr>
              <w:jc w:val="left"/>
              <w:rPr>
                <w:rFonts w:ascii="Arial" w:hAnsi="Arial" w:cs="Arial"/>
              </w:rPr>
            </w:pPr>
            <w:r w:rsidRPr="00B05503">
              <w:rPr>
                <w:rFonts w:ascii="Arial" w:hAnsi="Arial" w:cs="Arial"/>
              </w:rPr>
              <w:t xml:space="preserve">(f) If two or more candidates obtain the same number of votes for the last seat or seats to be filled, there </w:t>
            </w:r>
            <w:del w:id="426" w:author="YAMASHITA AI" w:date="2023-10-13T11:12:00Z">
              <w:r w:rsidRPr="00D70E0B">
                <w:rPr>
                  <w:rFonts w:ascii="Arial" w:hAnsi="Arial" w:cs="Arial"/>
                </w:rPr>
                <w:delText>shall</w:delText>
              </w:r>
            </w:del>
            <w:ins w:id="427" w:author="YAMASHITA AI" w:date="2023-10-13T11:12:00Z">
              <w:r w:rsidR="00FB7491" w:rsidRPr="00B05503">
                <w:rPr>
                  <w:rFonts w:ascii="Arial" w:hAnsi="Arial" w:cs="Arial"/>
                  <w:highlight w:val="cyan"/>
                </w:rPr>
                <w:t>will</w:t>
              </w:r>
            </w:ins>
            <w:r w:rsidRPr="00B05503">
              <w:rPr>
                <w:rFonts w:ascii="Arial" w:hAnsi="Arial" w:cs="Arial"/>
              </w:rPr>
              <w:t xml:space="preserve"> be a further ballot from among these candidates only. Should the votes again be divided equally, the Chair </w:t>
            </w:r>
            <w:del w:id="428" w:author="YAMASHITA AI" w:date="2023-10-13T11:12:00Z">
              <w:r w:rsidRPr="00D70E0B">
                <w:rPr>
                  <w:rFonts w:ascii="Arial" w:hAnsi="Arial" w:cs="Arial"/>
                </w:rPr>
                <w:delText>shall</w:delText>
              </w:r>
            </w:del>
            <w:ins w:id="429" w:author="YAMASHITA AI" w:date="2023-10-13T11:12:00Z">
              <w:r w:rsidR="00FB7491" w:rsidRPr="00B05503">
                <w:rPr>
                  <w:rFonts w:ascii="Arial" w:hAnsi="Arial" w:cs="Arial"/>
                  <w:highlight w:val="cyan"/>
                </w:rPr>
                <w:t>will</w:t>
              </w:r>
            </w:ins>
            <w:r w:rsidRPr="00B05503">
              <w:rPr>
                <w:rFonts w:ascii="Arial" w:hAnsi="Arial" w:cs="Arial"/>
              </w:rPr>
              <w:t xml:space="preserve"> draw by lot the name of the candidate to be eliminated in any subsequent ballots.</w:t>
            </w:r>
          </w:p>
          <w:p w14:paraId="056890F7" w14:textId="002A1DB0" w:rsidR="00D70E0B" w:rsidRPr="00B05503" w:rsidRDefault="00D70E0B" w:rsidP="00D70E0B">
            <w:pPr>
              <w:jc w:val="left"/>
              <w:rPr>
                <w:rFonts w:ascii="Arial" w:hAnsi="Arial" w:cs="Arial"/>
              </w:rPr>
            </w:pPr>
            <w:r w:rsidRPr="00B05503">
              <w:rPr>
                <w:rFonts w:ascii="Arial" w:hAnsi="Arial" w:cs="Arial"/>
              </w:rPr>
              <w:t xml:space="preserve">(g) When voting and counting are completed the Chair </w:t>
            </w:r>
            <w:del w:id="430" w:author="YAMASHITA AI" w:date="2023-10-13T11:12:00Z">
              <w:r w:rsidRPr="00D70E0B">
                <w:rPr>
                  <w:rFonts w:ascii="Arial" w:hAnsi="Arial" w:cs="Arial"/>
                </w:rPr>
                <w:delText>shall</w:delText>
              </w:r>
            </w:del>
            <w:ins w:id="431" w:author="YAMASHITA AI" w:date="2023-10-13T11:12:00Z">
              <w:r w:rsidR="00FB7491" w:rsidRPr="00B05503">
                <w:rPr>
                  <w:rFonts w:ascii="Arial" w:hAnsi="Arial" w:cs="Arial"/>
                  <w:highlight w:val="cyan"/>
                </w:rPr>
                <w:t>will</w:t>
              </w:r>
            </w:ins>
            <w:r w:rsidRPr="00B05503">
              <w:rPr>
                <w:rFonts w:ascii="Arial" w:hAnsi="Arial" w:cs="Arial"/>
              </w:rPr>
              <w:t xml:space="preserve"> confirm the election and invite the newly elected Council to take up their duties.</w:t>
            </w:r>
          </w:p>
          <w:p w14:paraId="178DFCB8" w14:textId="77777777" w:rsidR="00D70E0B" w:rsidRPr="00B05503" w:rsidRDefault="00D70E0B" w:rsidP="00D70E0B">
            <w:pPr>
              <w:jc w:val="left"/>
              <w:rPr>
                <w:rFonts w:ascii="Arial" w:hAnsi="Arial" w:cs="Arial"/>
              </w:rPr>
            </w:pPr>
            <w:r w:rsidRPr="00B05503">
              <w:rPr>
                <w:rFonts w:ascii="Arial" w:hAnsi="Arial" w:cs="Arial"/>
              </w:rPr>
              <w:t>(h) The term of the Council is from confirmation of its election until the election of a new Council at the following ordinary General Assembly.</w:t>
            </w:r>
          </w:p>
          <w:p w14:paraId="43E80ED7" w14:textId="77777777" w:rsidR="002A79E7" w:rsidRPr="00B05503" w:rsidRDefault="002A79E7" w:rsidP="00D70E0B">
            <w:pPr>
              <w:jc w:val="left"/>
              <w:rPr>
                <w:ins w:id="432" w:author="YAMASHITA AI" w:date="2023-10-13T11:12:00Z"/>
                <w:rFonts w:ascii="Arial" w:hAnsi="Arial" w:cs="Arial"/>
                <w:b/>
              </w:rPr>
            </w:pPr>
          </w:p>
          <w:p w14:paraId="3D24E008" w14:textId="6AC19884" w:rsidR="00D70E0B" w:rsidRPr="00B05503" w:rsidRDefault="005D5440" w:rsidP="00D70E0B">
            <w:pPr>
              <w:jc w:val="left"/>
              <w:rPr>
                <w:rFonts w:ascii="Arial" w:hAnsi="Arial" w:cs="Arial"/>
                <w:b/>
              </w:rPr>
            </w:pPr>
            <w:ins w:id="433" w:author="YAMASHITA AI" w:date="2023-10-13T11:12:00Z">
              <w:r w:rsidRPr="00B05503">
                <w:rPr>
                  <w:rFonts w:ascii="Arial" w:hAnsi="Arial" w:cs="Arial"/>
                  <w:b/>
                </w:rPr>
                <w:t>3</w:t>
              </w:r>
              <w:r w:rsidR="002A79E7" w:rsidRPr="00B05503">
                <w:rPr>
                  <w:rFonts w:ascii="Arial" w:hAnsi="Arial" w:cs="Arial"/>
                  <w:b/>
                </w:rPr>
                <w:t>-</w:t>
              </w:r>
            </w:ins>
            <w:r w:rsidR="00D70E0B" w:rsidRPr="00B05503">
              <w:rPr>
                <w:rFonts w:ascii="Arial" w:hAnsi="Arial" w:cs="Arial"/>
                <w:b/>
              </w:rPr>
              <w:t>7</w:t>
            </w:r>
            <w:del w:id="434" w:author="YAMASHITA AI" w:date="2023-10-13T11:12:00Z">
              <w:r w:rsidR="00D70E0B" w:rsidRPr="00BA2E4C">
                <w:rPr>
                  <w:rFonts w:ascii="Arial" w:hAnsi="Arial" w:cs="Arial"/>
                  <w:b/>
                </w:rPr>
                <w:delText>.</w:delText>
              </w:r>
            </w:del>
            <w:r w:rsidR="00D70E0B" w:rsidRPr="00B05503">
              <w:rPr>
                <w:rFonts w:ascii="Arial" w:hAnsi="Arial" w:cs="Arial"/>
                <w:b/>
              </w:rPr>
              <w:t xml:space="preserve"> Election of the Secretary-General</w:t>
            </w:r>
          </w:p>
          <w:p w14:paraId="4AB36DCB" w14:textId="771B2A2B" w:rsidR="00D70E0B" w:rsidRPr="00B05503" w:rsidRDefault="00D70E0B" w:rsidP="00D70E0B">
            <w:pPr>
              <w:jc w:val="left"/>
              <w:rPr>
                <w:rFonts w:ascii="Arial" w:hAnsi="Arial" w:cs="Arial"/>
              </w:rPr>
            </w:pPr>
            <w:r w:rsidRPr="00B05503">
              <w:rPr>
                <w:rFonts w:ascii="Arial" w:hAnsi="Arial" w:cs="Arial"/>
              </w:rPr>
              <w:t>The election of the Secretary</w:t>
            </w:r>
            <w:del w:id="435" w:author="YAMASHITA AI" w:date="2023-10-13T11:12:00Z">
              <w:r w:rsidRPr="00D70E0B">
                <w:rPr>
                  <w:rFonts w:cs="ＭＳ ゴシック" w:hint="eastAsia"/>
                </w:rPr>
                <w:delText>‐</w:delText>
              </w:r>
            </w:del>
            <w:ins w:id="436" w:author="YAMASHITA AI" w:date="2023-10-13T11:12:00Z">
              <w:r w:rsidR="00B2099A" w:rsidRPr="00B05503">
                <w:rPr>
                  <w:rFonts w:ascii="Arial" w:hAnsi="Arial" w:cs="Arial"/>
                </w:rPr>
                <w:t>-</w:t>
              </w:r>
            </w:ins>
            <w:r w:rsidR="00B2099A" w:rsidRPr="00B05503">
              <w:rPr>
                <w:rFonts w:ascii="Arial" w:hAnsi="Arial" w:cs="Arial"/>
              </w:rPr>
              <w:t>G</w:t>
            </w:r>
            <w:r w:rsidRPr="00B05503">
              <w:rPr>
                <w:rFonts w:ascii="Arial" w:hAnsi="Arial" w:cs="Arial"/>
              </w:rPr>
              <w:t xml:space="preserve">eneral </w:t>
            </w:r>
            <w:del w:id="437" w:author="YAMASHITA AI" w:date="2023-10-13T11:12:00Z">
              <w:r w:rsidRPr="00D70E0B">
                <w:rPr>
                  <w:rFonts w:ascii="Arial" w:hAnsi="Arial" w:cs="Arial"/>
                </w:rPr>
                <w:delText>shall</w:delText>
              </w:r>
            </w:del>
            <w:ins w:id="438" w:author="YAMASHITA AI" w:date="2023-10-13T11:12:00Z">
              <w:r w:rsidR="00FB7491" w:rsidRPr="00B05503">
                <w:rPr>
                  <w:rFonts w:ascii="Arial" w:hAnsi="Arial" w:cs="Arial"/>
                  <w:highlight w:val="cyan"/>
                </w:rPr>
                <w:t>will</w:t>
              </w:r>
            </w:ins>
            <w:r w:rsidRPr="00B05503">
              <w:rPr>
                <w:rFonts w:ascii="Arial" w:hAnsi="Arial" w:cs="Arial"/>
              </w:rPr>
              <w:t xml:space="preserve"> be conducted as follows:</w:t>
            </w:r>
          </w:p>
          <w:p w14:paraId="6087EB3F" w14:textId="3CB7530F" w:rsidR="00D70E0B" w:rsidRPr="00B05503" w:rsidRDefault="00D70E0B" w:rsidP="00D70E0B">
            <w:pPr>
              <w:jc w:val="left"/>
              <w:rPr>
                <w:rFonts w:ascii="Arial" w:hAnsi="Arial" w:cs="Arial"/>
              </w:rPr>
            </w:pPr>
            <w:r w:rsidRPr="00B05503">
              <w:rPr>
                <w:rFonts w:ascii="Arial" w:hAnsi="Arial" w:cs="Arial"/>
              </w:rPr>
              <w:t xml:space="preserve">(a) The Council will invite Member States to nominate candidates from among its nationals within a period of ninety calendar days. </w:t>
            </w:r>
            <w:r w:rsidRPr="00B05503">
              <w:rPr>
                <w:rFonts w:ascii="Arial" w:hAnsi="Arial" w:cs="Arial"/>
              </w:rPr>
              <w:lastRenderedPageBreak/>
              <w:t xml:space="preserve">The list of candidates </w:t>
            </w:r>
            <w:del w:id="439" w:author="YAMASHITA AI" w:date="2023-10-13T11:12:00Z">
              <w:r w:rsidRPr="00D70E0B">
                <w:rPr>
                  <w:rFonts w:ascii="Arial" w:hAnsi="Arial" w:cs="Arial"/>
                </w:rPr>
                <w:delText>shall</w:delText>
              </w:r>
            </w:del>
            <w:ins w:id="440" w:author="YAMASHITA AI" w:date="2023-10-13T11:12:00Z">
              <w:r w:rsidR="00FB7491" w:rsidRPr="00B05503">
                <w:rPr>
                  <w:rFonts w:ascii="Arial" w:hAnsi="Arial" w:cs="Arial"/>
                  <w:highlight w:val="cyan"/>
                </w:rPr>
                <w:t>will</w:t>
              </w:r>
            </w:ins>
            <w:r w:rsidRPr="00B05503">
              <w:rPr>
                <w:rFonts w:ascii="Arial" w:hAnsi="Arial" w:cs="Arial"/>
              </w:rPr>
              <w:t xml:space="preserve"> be closed thirty calendar days prior to the opening day of the </w:t>
            </w:r>
            <w:del w:id="441" w:author="YAMASHITA AI" w:date="2023-10-13T11:12:00Z">
              <w:r w:rsidRPr="00D70E0B">
                <w:rPr>
                  <w:rFonts w:ascii="Arial" w:hAnsi="Arial" w:cs="Arial"/>
                </w:rPr>
                <w:delText>ordinary</w:delText>
              </w:r>
            </w:del>
            <w:ins w:id="442" w:author="YAMASHITA AI" w:date="2023-10-13T11:12:00Z">
              <w:r w:rsidR="001F5669" w:rsidRPr="001E4246">
                <w:rPr>
                  <w:rFonts w:ascii="Arial" w:hAnsi="Arial" w:cs="Arial"/>
                  <w:highlight w:val="cyan"/>
                </w:rPr>
                <w:t>regular</w:t>
              </w:r>
            </w:ins>
            <w:r w:rsidR="001F5669" w:rsidRPr="00B05503">
              <w:rPr>
                <w:rFonts w:ascii="Arial" w:hAnsi="Arial" w:cs="Arial"/>
              </w:rPr>
              <w:t xml:space="preserve"> </w:t>
            </w:r>
            <w:r w:rsidRPr="00B05503">
              <w:rPr>
                <w:rFonts w:ascii="Arial" w:hAnsi="Arial" w:cs="Arial"/>
              </w:rPr>
              <w:t>session of the General Assembly.</w:t>
            </w:r>
          </w:p>
          <w:p w14:paraId="5958BC4F" w14:textId="5FFA2AEF" w:rsidR="00D70E0B" w:rsidRPr="00B05503" w:rsidRDefault="00D70E0B" w:rsidP="00D70E0B">
            <w:pPr>
              <w:jc w:val="left"/>
              <w:rPr>
                <w:rFonts w:ascii="Arial" w:hAnsi="Arial" w:cs="Arial"/>
              </w:rPr>
            </w:pPr>
            <w:r w:rsidRPr="00B05503">
              <w:rPr>
                <w:rFonts w:ascii="Arial" w:hAnsi="Arial" w:cs="Arial"/>
              </w:rPr>
              <w:t xml:space="preserve">(b) The nominations </w:t>
            </w:r>
            <w:del w:id="443" w:author="YAMASHITA AI" w:date="2023-10-13T11:12:00Z">
              <w:r w:rsidRPr="00D70E0B">
                <w:rPr>
                  <w:rFonts w:ascii="Arial" w:hAnsi="Arial" w:cs="Arial"/>
                </w:rPr>
                <w:delText>shall</w:delText>
              </w:r>
            </w:del>
            <w:ins w:id="444" w:author="YAMASHITA AI" w:date="2023-10-13T11:12:00Z">
              <w:r w:rsidR="00FB7491" w:rsidRPr="00B05503">
                <w:rPr>
                  <w:rFonts w:ascii="Arial" w:hAnsi="Arial" w:cs="Arial"/>
                  <w:highlight w:val="cyan"/>
                </w:rPr>
                <w:t>will</w:t>
              </w:r>
            </w:ins>
            <w:r w:rsidRPr="00B05503">
              <w:rPr>
                <w:rFonts w:ascii="Arial" w:hAnsi="Arial" w:cs="Arial"/>
              </w:rPr>
              <w:t xml:space="preserve"> be notified to all Member States by the Secretariat as soon as they are received.</w:t>
            </w:r>
          </w:p>
          <w:p w14:paraId="3C3CF62B" w14:textId="1B4DED6A" w:rsidR="00D70E0B" w:rsidRPr="00B05503" w:rsidRDefault="00D70E0B" w:rsidP="00D70E0B">
            <w:pPr>
              <w:jc w:val="left"/>
              <w:rPr>
                <w:rFonts w:ascii="Arial" w:hAnsi="Arial" w:cs="Arial"/>
              </w:rPr>
            </w:pPr>
            <w:r w:rsidRPr="00B05503">
              <w:rPr>
                <w:rFonts w:ascii="Arial" w:hAnsi="Arial" w:cs="Arial"/>
              </w:rPr>
              <w:t>(c) A vote to elect the Secretary</w:t>
            </w:r>
            <w:del w:id="445" w:author="YAMASHITA AI" w:date="2023-10-13T11:12:00Z">
              <w:r w:rsidRPr="00D70E0B">
                <w:rPr>
                  <w:rFonts w:cs="ＭＳ ゴシック" w:hint="eastAsia"/>
                </w:rPr>
                <w:delText>‐</w:delText>
              </w:r>
            </w:del>
            <w:ins w:id="446" w:author="YAMASHITA AI" w:date="2023-10-13T11:12:00Z">
              <w:r w:rsidR="00E1506F" w:rsidRPr="00B05503">
                <w:rPr>
                  <w:rFonts w:ascii="Arial" w:hAnsi="Arial" w:cs="Arial"/>
                </w:rPr>
                <w:t>-</w:t>
              </w:r>
            </w:ins>
            <w:r w:rsidRPr="00B05503">
              <w:rPr>
                <w:rFonts w:ascii="Arial" w:hAnsi="Arial" w:cs="Arial"/>
              </w:rPr>
              <w:t>General from amongst those nominated will be conducted by secret ballot.</w:t>
            </w:r>
          </w:p>
          <w:p w14:paraId="09BCB6CD" w14:textId="01530343" w:rsidR="00D70E0B" w:rsidRPr="00B05503" w:rsidRDefault="00D70E0B" w:rsidP="00D70E0B">
            <w:pPr>
              <w:jc w:val="left"/>
              <w:rPr>
                <w:rFonts w:ascii="Arial" w:hAnsi="Arial" w:cs="Arial"/>
              </w:rPr>
            </w:pPr>
            <w:r w:rsidRPr="00B05503">
              <w:rPr>
                <w:rFonts w:ascii="Arial" w:hAnsi="Arial" w:cs="Arial"/>
              </w:rPr>
              <w:t xml:space="preserve">(d) The Chair </w:t>
            </w:r>
            <w:del w:id="447" w:author="YAMASHITA AI" w:date="2023-10-13T11:12:00Z">
              <w:r w:rsidRPr="00D70E0B">
                <w:rPr>
                  <w:rFonts w:ascii="Arial" w:hAnsi="Arial" w:cs="Arial"/>
                </w:rPr>
                <w:delText>shall</w:delText>
              </w:r>
            </w:del>
            <w:ins w:id="448" w:author="YAMASHITA AI" w:date="2023-10-13T11:12:00Z">
              <w:r w:rsidR="00FB7491" w:rsidRPr="00B05503">
                <w:rPr>
                  <w:rFonts w:ascii="Arial" w:hAnsi="Arial" w:cs="Arial"/>
                  <w:highlight w:val="cyan"/>
                </w:rPr>
                <w:t>will</w:t>
              </w:r>
            </w:ins>
            <w:r w:rsidRPr="00B05503">
              <w:rPr>
                <w:rFonts w:ascii="Arial" w:hAnsi="Arial" w:cs="Arial"/>
              </w:rPr>
              <w:t xml:space="preserve"> appoint two scrutineers from amongst the Member States who have not nominated candidates, who </w:t>
            </w:r>
            <w:del w:id="449" w:author="YAMASHITA AI" w:date="2023-10-13T11:12:00Z">
              <w:r w:rsidRPr="00D70E0B">
                <w:rPr>
                  <w:rFonts w:ascii="Arial" w:hAnsi="Arial" w:cs="Arial"/>
                </w:rPr>
                <w:delText>shall</w:delText>
              </w:r>
            </w:del>
            <w:ins w:id="450" w:author="YAMASHITA AI" w:date="2023-10-13T11:12:00Z">
              <w:r w:rsidR="00FB7491" w:rsidRPr="00B05503">
                <w:rPr>
                  <w:rFonts w:ascii="Arial" w:hAnsi="Arial" w:cs="Arial"/>
                  <w:highlight w:val="cyan"/>
                </w:rPr>
                <w:t>will</w:t>
              </w:r>
            </w:ins>
            <w:r w:rsidRPr="00B05503">
              <w:rPr>
                <w:rFonts w:ascii="Arial" w:hAnsi="Arial" w:cs="Arial"/>
              </w:rPr>
              <w:t xml:space="preserve"> proceed to scrutinise the votes cast and the counting of votes by the Secretariat.</w:t>
            </w:r>
          </w:p>
          <w:p w14:paraId="27BD8E85" w14:textId="77777777" w:rsidR="00D70E0B" w:rsidRPr="00B05503" w:rsidRDefault="00D70E0B" w:rsidP="00D70E0B">
            <w:pPr>
              <w:jc w:val="left"/>
              <w:rPr>
                <w:rFonts w:ascii="Arial" w:hAnsi="Arial" w:cs="Arial"/>
              </w:rPr>
            </w:pPr>
            <w:r w:rsidRPr="00B05503">
              <w:rPr>
                <w:rFonts w:ascii="Arial" w:hAnsi="Arial" w:cs="Arial"/>
              </w:rPr>
              <w:t>(e) The candidate winning a simple majority of votes will be elected. When several candidates compete for the position, and no candidate obtain a simple majority of votes, rounds of votes will be conducted, in order to eliminate each time, the candidate with fewer votes. Should a simple majority not be possible due to an equal division of votes amongst the remaining two candidates the Chair will draw by lot the name of the candidate who will be appointed to the position.</w:t>
            </w:r>
          </w:p>
          <w:p w14:paraId="2E115910" w14:textId="6D597E11" w:rsidR="00D70E0B" w:rsidRPr="00B05503" w:rsidRDefault="00D70E0B" w:rsidP="00E568F4">
            <w:pPr>
              <w:jc w:val="left"/>
              <w:rPr>
                <w:rFonts w:ascii="Arial" w:hAnsi="Arial" w:cs="Arial"/>
              </w:rPr>
            </w:pPr>
            <w:r w:rsidRPr="001E4246">
              <w:rPr>
                <w:rFonts w:ascii="Arial" w:hAnsi="Arial" w:cs="Arial"/>
                <w:highlight w:val="cyan"/>
              </w:rPr>
              <w:t>(f) In the event that the position of Secretary</w:t>
            </w:r>
            <w:del w:id="451" w:author="YAMASHITA AI" w:date="2023-10-13T11:12:00Z">
              <w:r w:rsidRPr="001E4246">
                <w:rPr>
                  <w:rFonts w:cs="ＭＳ ゴシック" w:hint="eastAsia"/>
                  <w:highlight w:val="cyan"/>
                </w:rPr>
                <w:delText>‐</w:delText>
              </w:r>
            </w:del>
            <w:ins w:id="452" w:author="YAMASHITA AI" w:date="2023-10-13T11:12:00Z">
              <w:r w:rsidR="0022746E" w:rsidRPr="001E4246">
                <w:rPr>
                  <w:rFonts w:cs="ＭＳ ゴシック" w:hint="eastAsia"/>
                  <w:highlight w:val="cyan"/>
                </w:rPr>
                <w:t>-</w:t>
              </w:r>
            </w:ins>
            <w:r w:rsidRPr="001E4246">
              <w:rPr>
                <w:rFonts w:ascii="Arial" w:hAnsi="Arial" w:cs="Arial"/>
                <w:highlight w:val="cyan"/>
              </w:rPr>
              <w:t xml:space="preserve">General becomes vacant in the interval between two sessions of the General Assembly, </w:t>
            </w:r>
            <w:del w:id="453" w:author="YAMASHITA AI" w:date="2023-10-13T11:12:00Z">
              <w:r w:rsidRPr="001E4246">
                <w:rPr>
                  <w:rFonts w:ascii="Arial" w:hAnsi="Arial" w:cs="Arial"/>
                  <w:highlight w:val="cyan"/>
                </w:rPr>
                <w:delText>the Council is empowered to appoint</w:delText>
              </w:r>
            </w:del>
            <w:ins w:id="454" w:author="YAMASHITA AI" w:date="2023-10-13T11:12:00Z">
              <w:r w:rsidR="00C11480" w:rsidRPr="001E4246">
                <w:rPr>
                  <w:rFonts w:ascii="Arial" w:hAnsi="Arial" w:cs="Arial"/>
                  <w:highlight w:val="cyan"/>
                </w:rPr>
                <w:t>Deputy Secretary-General will serve as</w:t>
              </w:r>
            </w:ins>
            <w:r w:rsidR="00C11480" w:rsidRPr="001E4246">
              <w:rPr>
                <w:rFonts w:ascii="Arial" w:hAnsi="Arial" w:cs="Arial"/>
                <w:highlight w:val="cyan"/>
              </w:rPr>
              <w:t xml:space="preserve"> </w:t>
            </w:r>
            <w:r w:rsidRPr="001E4246">
              <w:rPr>
                <w:rFonts w:ascii="Arial" w:hAnsi="Arial" w:cs="Arial"/>
                <w:highlight w:val="cyan"/>
              </w:rPr>
              <w:t>an acting Secretary</w:t>
            </w:r>
            <w:del w:id="455" w:author="YAMASHITA AI" w:date="2023-10-13T11:12:00Z">
              <w:r w:rsidRPr="001E4246">
                <w:rPr>
                  <w:rFonts w:cs="ＭＳ ゴシック" w:hint="eastAsia"/>
                  <w:highlight w:val="cyan"/>
                </w:rPr>
                <w:delText>‐</w:delText>
              </w:r>
            </w:del>
            <w:ins w:id="456" w:author="YAMASHITA AI" w:date="2023-10-13T11:12:00Z">
              <w:r w:rsidR="0022746E" w:rsidRPr="001E4246">
                <w:rPr>
                  <w:rFonts w:cs="ＭＳ ゴシック" w:hint="eastAsia"/>
                  <w:highlight w:val="cyan"/>
                </w:rPr>
                <w:t>-</w:t>
              </w:r>
            </w:ins>
            <w:r w:rsidRPr="001E4246">
              <w:rPr>
                <w:rFonts w:ascii="Arial" w:hAnsi="Arial" w:cs="Arial"/>
                <w:highlight w:val="cyan"/>
              </w:rPr>
              <w:t>General</w:t>
            </w:r>
            <w:r w:rsidR="00C11480" w:rsidRPr="001E4246">
              <w:rPr>
                <w:rFonts w:ascii="Arial" w:hAnsi="Arial" w:cs="Arial"/>
                <w:highlight w:val="cyan"/>
              </w:rPr>
              <w:t xml:space="preserve"> </w:t>
            </w:r>
            <w:ins w:id="457" w:author="YAMASHITA AI" w:date="2023-10-13T11:12:00Z">
              <w:r w:rsidR="00C11480" w:rsidRPr="001E4246">
                <w:rPr>
                  <w:rFonts w:ascii="Arial" w:hAnsi="Arial" w:cs="Arial"/>
                  <w:highlight w:val="cyan"/>
                </w:rPr>
                <w:t>unless</w:t>
              </w:r>
            </w:ins>
            <w:r w:rsidR="00C11480" w:rsidRPr="001E4246">
              <w:rPr>
                <w:rFonts w:ascii="Arial" w:hAnsi="Arial" w:cs="Arial"/>
                <w:highlight w:val="cyan"/>
              </w:rPr>
              <w:t xml:space="preserve"> </w:t>
            </w:r>
            <w:ins w:id="458" w:author="Kotsu-kokusai6 海上保安庁" w:date="2023-10-13T16:48:00Z">
              <w:r w:rsidR="00580809" w:rsidRPr="001E4246">
                <w:rPr>
                  <w:rFonts w:ascii="Arial" w:hAnsi="Arial" w:cs="Arial"/>
                  <w:highlight w:val="cyan"/>
                </w:rPr>
                <w:t>the</w:t>
              </w:r>
            </w:ins>
            <w:r w:rsidR="00C11480" w:rsidRPr="001E4246">
              <w:rPr>
                <w:rFonts w:ascii="Arial" w:hAnsi="Arial" w:cs="Arial"/>
                <w:highlight w:val="cyan"/>
              </w:rPr>
              <w:t xml:space="preserve"> </w:t>
            </w:r>
            <w:ins w:id="459" w:author="YAMASHITA AI" w:date="2023-10-13T11:12:00Z">
              <w:r w:rsidR="00C11480" w:rsidRPr="001E4246">
                <w:rPr>
                  <w:rFonts w:ascii="Arial" w:hAnsi="Arial" w:cs="Arial"/>
                  <w:highlight w:val="cyan"/>
                </w:rPr>
                <w:t>Council decides otherwise</w:t>
              </w:r>
            </w:ins>
            <w:r w:rsidR="00E568F4" w:rsidRPr="001E4246">
              <w:rPr>
                <w:rFonts w:ascii="Arial" w:hAnsi="Arial" w:cs="Arial"/>
                <w:highlight w:val="cyan"/>
              </w:rPr>
              <w:t>.</w:t>
            </w:r>
            <w:r w:rsidRPr="001E4246">
              <w:rPr>
                <w:rFonts w:ascii="Arial" w:hAnsi="Arial" w:cs="Arial"/>
                <w:highlight w:val="cyan"/>
              </w:rPr>
              <w:t xml:space="preserve"> </w:t>
            </w:r>
            <w:ins w:id="460" w:author="YAMASHITA AI" w:date="2023-10-13T13:25:00Z">
              <w:r w:rsidR="0025261C" w:rsidRPr="001E4246">
                <w:rPr>
                  <w:rFonts w:ascii="Arial" w:hAnsi="Arial" w:cs="Arial"/>
                  <w:highlight w:val="cyan"/>
                </w:rPr>
                <w:t>The</w:t>
              </w:r>
            </w:ins>
            <w:r w:rsidRPr="001E4246">
              <w:rPr>
                <w:rFonts w:ascii="Arial" w:hAnsi="Arial" w:cs="Arial"/>
                <w:highlight w:val="cyan"/>
              </w:rPr>
              <w:t xml:space="preserve"> term of office </w:t>
            </w:r>
            <w:ins w:id="461" w:author="YAMASHITA AI" w:date="2023-10-13T13:25:00Z">
              <w:r w:rsidR="0025261C" w:rsidRPr="001E4246">
                <w:rPr>
                  <w:rFonts w:ascii="Arial" w:hAnsi="Arial" w:cs="Arial"/>
                  <w:highlight w:val="cyan"/>
                </w:rPr>
                <w:t>of the acting Secretary</w:t>
              </w:r>
            </w:ins>
            <w:ins w:id="462" w:author="YAMASHITA AI" w:date="2023-10-13T13:26:00Z">
              <w:r w:rsidR="0025261C" w:rsidRPr="001E4246">
                <w:rPr>
                  <w:rFonts w:ascii="Arial" w:hAnsi="Arial" w:cs="Arial"/>
                  <w:highlight w:val="cyan"/>
                </w:rPr>
                <w:t xml:space="preserve">-General </w:t>
              </w:r>
            </w:ins>
            <w:del w:id="463" w:author="YAMASHITA AI" w:date="2023-10-13T11:12:00Z">
              <w:r w:rsidRPr="001E4246">
                <w:rPr>
                  <w:rFonts w:ascii="Arial" w:hAnsi="Arial" w:cs="Arial"/>
                  <w:highlight w:val="cyan"/>
                </w:rPr>
                <w:delText>shall</w:delText>
              </w:r>
            </w:del>
            <w:ins w:id="464" w:author="YAMASHITA AI" w:date="2023-10-13T11:12:00Z">
              <w:r w:rsidR="00FB7491" w:rsidRPr="001E4246">
                <w:rPr>
                  <w:rFonts w:ascii="Arial" w:hAnsi="Arial" w:cs="Arial"/>
                  <w:highlight w:val="cyan"/>
                </w:rPr>
                <w:t>will</w:t>
              </w:r>
            </w:ins>
            <w:r w:rsidRPr="001E4246">
              <w:rPr>
                <w:rFonts w:ascii="Arial" w:hAnsi="Arial" w:cs="Arial"/>
                <w:highlight w:val="cyan"/>
              </w:rPr>
              <w:t xml:space="preserve"> not extend beyond the next General </w:t>
            </w:r>
            <w:r w:rsidRPr="001E4246">
              <w:rPr>
                <w:rFonts w:ascii="Arial" w:hAnsi="Arial" w:cs="Arial"/>
                <w:highlight w:val="cyan"/>
              </w:rPr>
              <w:lastRenderedPageBreak/>
              <w:t>Assembly.</w:t>
            </w:r>
          </w:p>
        </w:tc>
        <w:tc>
          <w:tcPr>
            <w:tcW w:w="7257" w:type="dxa"/>
          </w:tcPr>
          <w:p w14:paraId="6A927EFF" w14:textId="77777777" w:rsidR="00453A01" w:rsidRPr="00B05503" w:rsidRDefault="00453A01" w:rsidP="0003192B">
            <w:pPr>
              <w:rPr>
                <w:rFonts w:ascii="Arial" w:hAnsi="Arial" w:cs="Arial"/>
              </w:rPr>
            </w:pPr>
          </w:p>
          <w:p w14:paraId="111EE1B8" w14:textId="77777777" w:rsidR="00386F8F" w:rsidRPr="00B05503" w:rsidRDefault="00386F8F" w:rsidP="0003192B">
            <w:pPr>
              <w:rPr>
                <w:rFonts w:ascii="Arial" w:hAnsi="Arial" w:cs="Arial"/>
              </w:rPr>
            </w:pPr>
          </w:p>
          <w:p w14:paraId="68C60497" w14:textId="77777777" w:rsidR="00386F8F" w:rsidRPr="00B05503" w:rsidRDefault="00386F8F" w:rsidP="0003192B">
            <w:pPr>
              <w:rPr>
                <w:rFonts w:ascii="Arial" w:hAnsi="Arial" w:cs="Arial"/>
              </w:rPr>
            </w:pPr>
          </w:p>
          <w:p w14:paraId="0FAB1044" w14:textId="77777777" w:rsidR="00386F8F" w:rsidRPr="00B05503" w:rsidRDefault="00386F8F" w:rsidP="0003192B">
            <w:pPr>
              <w:rPr>
                <w:rFonts w:ascii="Arial" w:hAnsi="Arial" w:cs="Arial"/>
              </w:rPr>
            </w:pPr>
          </w:p>
          <w:p w14:paraId="309BBA66" w14:textId="70175C36" w:rsidR="00386F8F" w:rsidRPr="00B05503" w:rsidRDefault="00386F8F" w:rsidP="0003192B">
            <w:pPr>
              <w:rPr>
                <w:rFonts w:ascii="Arial" w:hAnsi="Arial" w:cs="Arial"/>
              </w:rPr>
            </w:pPr>
          </w:p>
          <w:p w14:paraId="614AAFA6" w14:textId="17250EBB" w:rsidR="00386F8F" w:rsidRPr="00B05503" w:rsidRDefault="00386F8F" w:rsidP="0003192B">
            <w:pPr>
              <w:rPr>
                <w:rFonts w:ascii="Arial" w:hAnsi="Arial" w:cs="Arial"/>
              </w:rPr>
            </w:pPr>
          </w:p>
          <w:p w14:paraId="03B2E72A" w14:textId="77777777" w:rsidR="00585526" w:rsidRPr="00B05503" w:rsidRDefault="00585526" w:rsidP="0003192B">
            <w:pPr>
              <w:rPr>
                <w:ins w:id="465" w:author="YAMASHITA AI" w:date="2023-10-13T11:12:00Z"/>
                <w:rFonts w:ascii="Arial" w:hAnsi="Arial" w:cs="Arial"/>
              </w:rPr>
            </w:pPr>
          </w:p>
          <w:p w14:paraId="18C9A45D" w14:textId="1E88A231" w:rsidR="1FBB2FB6" w:rsidRPr="00B05503" w:rsidRDefault="0005678B" w:rsidP="1FBB2FB6">
            <w:pPr>
              <w:rPr>
                <w:rFonts w:ascii="Arial" w:hAnsi="Arial" w:cs="Arial"/>
              </w:rPr>
            </w:pPr>
            <w:r w:rsidRPr="00B05503">
              <w:rPr>
                <w:rFonts w:ascii="Arial" w:hAnsi="Arial" w:cs="Arial"/>
              </w:rPr>
              <w:t xml:space="preserve">There is concern that when the General Assembly is coupled with the Conference, the attendance of the </w:t>
            </w:r>
            <w:r w:rsidR="005A5A8B" w:rsidRPr="00B05503">
              <w:rPr>
                <w:rFonts w:ascii="Arial" w:hAnsi="Arial" w:cs="Arial"/>
              </w:rPr>
              <w:t>General</w:t>
            </w:r>
            <w:r w:rsidRPr="00B05503">
              <w:rPr>
                <w:rFonts w:ascii="Arial" w:hAnsi="Arial" w:cs="Arial"/>
              </w:rPr>
              <w:t xml:space="preserve"> Assembly is also cou</w:t>
            </w:r>
            <w:r w:rsidR="009B1382" w:rsidRPr="00B05503">
              <w:rPr>
                <w:rFonts w:ascii="Arial" w:hAnsi="Arial" w:cs="Arial"/>
              </w:rPr>
              <w:t xml:space="preserve">pled with the Conference. Therefore, </w:t>
            </w:r>
            <w:r w:rsidRPr="00B05503">
              <w:rPr>
                <w:rFonts w:ascii="Arial" w:hAnsi="Arial" w:cs="Arial"/>
              </w:rPr>
              <w:t xml:space="preserve">there is a need of </w:t>
            </w:r>
            <w:r w:rsidR="000730EE" w:rsidRPr="00B05503">
              <w:rPr>
                <w:rFonts w:ascii="Arial" w:hAnsi="Arial" w:cs="Arial"/>
                <w:highlight w:val="cyan"/>
              </w:rPr>
              <w:t>paragraph</w:t>
            </w:r>
            <w:r w:rsidR="00740A7F" w:rsidRPr="00B05503">
              <w:rPr>
                <w:rFonts w:ascii="Arial" w:hAnsi="Arial" w:cs="Arial"/>
                <w:highlight w:val="cyan"/>
              </w:rPr>
              <w:t xml:space="preserve"> </w:t>
            </w:r>
            <w:r w:rsidRPr="00B05503">
              <w:rPr>
                <w:rFonts w:ascii="Arial" w:hAnsi="Arial" w:cs="Arial"/>
              </w:rPr>
              <w:t>that assure the free attendance of the General Assembly</w:t>
            </w:r>
            <w:r w:rsidR="009B1382" w:rsidRPr="00B05503">
              <w:rPr>
                <w:rFonts w:ascii="Arial" w:hAnsi="Arial" w:cs="Arial"/>
              </w:rPr>
              <w:t xml:space="preserve"> regardless of the Conference registration fee</w:t>
            </w:r>
            <w:r w:rsidR="00DB4F6D" w:rsidRPr="00B05503">
              <w:rPr>
                <w:rFonts w:ascii="Arial" w:hAnsi="Arial" w:cs="Arial"/>
              </w:rPr>
              <w:t xml:space="preserve"> </w:t>
            </w:r>
            <w:r w:rsidR="00DB4F6D" w:rsidRPr="00B05503">
              <w:rPr>
                <w:rFonts w:ascii="Arial" w:hAnsi="Arial" w:cs="Arial" w:hint="eastAsia"/>
              </w:rPr>
              <w:t>(</w:t>
            </w:r>
            <w:r w:rsidR="009B1382" w:rsidRPr="00B05503">
              <w:rPr>
                <w:rFonts w:ascii="Arial" w:hAnsi="Arial" w:cs="Arial"/>
              </w:rPr>
              <w:t>See also 2(a))</w:t>
            </w:r>
            <w:r w:rsidRPr="00B05503">
              <w:rPr>
                <w:rFonts w:ascii="Arial" w:hAnsi="Arial" w:cs="Arial"/>
              </w:rPr>
              <w:t>.</w:t>
            </w:r>
          </w:p>
          <w:p w14:paraId="63810DD6" w14:textId="77777777" w:rsidR="001E04E4" w:rsidRPr="00B05503" w:rsidRDefault="001E04E4" w:rsidP="1FBB2FB6">
            <w:pPr>
              <w:rPr>
                <w:rFonts w:ascii="Arial" w:hAnsi="Arial" w:cs="Arial"/>
              </w:rPr>
            </w:pPr>
          </w:p>
          <w:p w14:paraId="0FEC8040" w14:textId="0A9225F6" w:rsidR="16113100" w:rsidRPr="00B05503" w:rsidRDefault="16113100" w:rsidP="1FBB2FB6">
            <w:pPr>
              <w:rPr>
                <w:rFonts w:ascii="Arial" w:hAnsi="Arial" w:cs="Arial"/>
              </w:rPr>
            </w:pPr>
            <w:r w:rsidRPr="00B05503">
              <w:rPr>
                <w:rFonts w:ascii="Arial" w:hAnsi="Arial" w:cs="Arial"/>
              </w:rPr>
              <w:t xml:space="preserve">Who decides “exceptional circumstances and </w:t>
            </w:r>
            <w:proofErr w:type="gramStart"/>
            <w:r w:rsidRPr="00B05503">
              <w:rPr>
                <w:rFonts w:ascii="Arial" w:hAnsi="Arial" w:cs="Arial"/>
              </w:rPr>
              <w:t>How</w:t>
            </w:r>
            <w:proofErr w:type="gramEnd"/>
            <w:r w:rsidRPr="00B05503">
              <w:rPr>
                <w:rFonts w:ascii="Arial" w:hAnsi="Arial" w:cs="Arial"/>
              </w:rPr>
              <w:t>?</w:t>
            </w:r>
            <w:r w:rsidR="00FC1D29" w:rsidRPr="00B05503">
              <w:rPr>
                <w:rFonts w:ascii="Arial" w:hAnsi="Arial" w:cs="Arial"/>
              </w:rPr>
              <w:t xml:space="preserve"> Please </w:t>
            </w:r>
            <w:r w:rsidR="00FC1D29" w:rsidRPr="00B05503">
              <w:rPr>
                <w:rFonts w:ascii="Arial" w:hAnsi="Arial" w:cs="Arial"/>
              </w:rPr>
              <w:lastRenderedPageBreak/>
              <w:t>explain.</w:t>
            </w:r>
          </w:p>
          <w:p w14:paraId="07D6BDE2" w14:textId="10F3F96A" w:rsidR="00453A01" w:rsidRPr="00B05503" w:rsidRDefault="0005678B" w:rsidP="0003192B">
            <w:pPr>
              <w:rPr>
                <w:rFonts w:ascii="Arial" w:hAnsi="Arial" w:cs="Arial"/>
              </w:rPr>
            </w:pPr>
            <w:r w:rsidRPr="00B05503">
              <w:rPr>
                <w:rFonts w:ascii="Arial" w:hAnsi="Arial" w:cs="Arial"/>
              </w:rPr>
              <w:t>If virtual is possible, hybrid meeting should be considered.</w:t>
            </w:r>
            <w:r w:rsidR="00740A7F" w:rsidRPr="00B05503">
              <w:rPr>
                <w:rFonts w:ascii="Arial" w:hAnsi="Arial" w:cs="Arial"/>
              </w:rPr>
              <w:t xml:space="preserve"> However, </w:t>
            </w:r>
            <w:r w:rsidR="00EE4385" w:rsidRPr="00B05503">
              <w:rPr>
                <w:rFonts w:ascii="Arial" w:hAnsi="Arial" w:cs="Arial"/>
              </w:rPr>
              <w:t>according to Article 11</w:t>
            </w:r>
            <w:r w:rsidR="00BE1DA7" w:rsidRPr="00B05503">
              <w:rPr>
                <w:rFonts w:ascii="Arial" w:hAnsi="Arial" w:cs="Arial" w:hint="eastAsia"/>
              </w:rPr>
              <w:t>-</w:t>
            </w:r>
            <w:r w:rsidR="00EE4385" w:rsidRPr="00B05503">
              <w:rPr>
                <w:rFonts w:ascii="Arial" w:hAnsi="Arial" w:cs="Arial"/>
              </w:rPr>
              <w:t>4, 11-5 and 8-7 (a)</w:t>
            </w:r>
            <w:r w:rsidR="00FA0481">
              <w:rPr>
                <w:rFonts w:ascii="Arial" w:hAnsi="Arial" w:cs="Arial"/>
              </w:rPr>
              <w:t>€</w:t>
            </w:r>
            <w:r w:rsidR="00EE4385" w:rsidRPr="00B05503">
              <w:rPr>
                <w:rFonts w:ascii="Arial" w:hAnsi="Arial" w:cs="Arial"/>
              </w:rPr>
              <w:t xml:space="preserve">, </w:t>
            </w:r>
            <w:r w:rsidR="00740A7F" w:rsidRPr="00B05503">
              <w:rPr>
                <w:rFonts w:ascii="Arial" w:hAnsi="Arial" w:cs="Arial"/>
              </w:rPr>
              <w:t xml:space="preserve">we understand that </w:t>
            </w:r>
            <w:proofErr w:type="gramStart"/>
            <w:r w:rsidR="00740A7F" w:rsidRPr="00B05503">
              <w:rPr>
                <w:rFonts w:ascii="Arial" w:hAnsi="Arial" w:cs="Arial"/>
              </w:rPr>
              <w:t>Voting</w:t>
            </w:r>
            <w:proofErr w:type="gramEnd"/>
            <w:r w:rsidR="00740A7F" w:rsidRPr="00B05503">
              <w:rPr>
                <w:rFonts w:ascii="Arial" w:hAnsi="Arial" w:cs="Arial"/>
              </w:rPr>
              <w:t xml:space="preserve"> </w:t>
            </w:r>
            <w:r w:rsidR="00455DD3" w:rsidRPr="00B05503">
              <w:rPr>
                <w:rFonts w:ascii="Arial" w:hAnsi="Arial" w:cs="Arial"/>
              </w:rPr>
              <w:t>to elect President, Vice President and Secretary General only takes place in GA where secret ballot is assured and only Member States who are attending have the right to vote.</w:t>
            </w:r>
          </w:p>
          <w:p w14:paraId="543F3CD3" w14:textId="77777777" w:rsidR="00453A01" w:rsidRPr="00B05503" w:rsidRDefault="00453A01" w:rsidP="0003192B">
            <w:pPr>
              <w:rPr>
                <w:rFonts w:ascii="Arial" w:hAnsi="Arial" w:cs="Arial"/>
              </w:rPr>
            </w:pPr>
          </w:p>
          <w:p w14:paraId="2E6537CC" w14:textId="7ACC8C31" w:rsidR="00453A01" w:rsidRPr="00B05503" w:rsidRDefault="00453A01" w:rsidP="0003192B">
            <w:pPr>
              <w:rPr>
                <w:rFonts w:ascii="Arial" w:hAnsi="Arial" w:cs="Arial"/>
              </w:rPr>
            </w:pPr>
          </w:p>
          <w:p w14:paraId="142B4025" w14:textId="2A354B9A" w:rsidR="00585526" w:rsidRPr="00B05503" w:rsidRDefault="00585526" w:rsidP="0003192B">
            <w:pPr>
              <w:rPr>
                <w:rFonts w:ascii="Arial" w:hAnsi="Arial" w:cs="Arial"/>
              </w:rPr>
            </w:pPr>
          </w:p>
          <w:p w14:paraId="59A213FB" w14:textId="77777777" w:rsidR="00585526" w:rsidRPr="00B05503" w:rsidRDefault="00585526" w:rsidP="0003192B">
            <w:pPr>
              <w:rPr>
                <w:rFonts w:ascii="Arial" w:hAnsi="Arial" w:cs="Arial"/>
              </w:rPr>
            </w:pPr>
          </w:p>
          <w:p w14:paraId="7C1A6692" w14:textId="77777777" w:rsidR="00453A01" w:rsidRPr="00B05503" w:rsidRDefault="00453A01" w:rsidP="0003192B">
            <w:pPr>
              <w:rPr>
                <w:rFonts w:ascii="Arial" w:hAnsi="Arial" w:cs="Arial"/>
              </w:rPr>
            </w:pPr>
          </w:p>
          <w:p w14:paraId="1BDDEA99" w14:textId="77777777" w:rsidR="00453A01" w:rsidRPr="00B05503" w:rsidRDefault="00453A01" w:rsidP="0003192B">
            <w:pPr>
              <w:rPr>
                <w:rFonts w:ascii="Arial" w:hAnsi="Arial" w:cs="Arial"/>
              </w:rPr>
            </w:pPr>
          </w:p>
          <w:p w14:paraId="55C68ABA" w14:textId="77777777" w:rsidR="00453A01" w:rsidRPr="00BC7D9B" w:rsidRDefault="00453A01" w:rsidP="0003192B">
            <w:pPr>
              <w:rPr>
                <w:del w:id="466" w:author="YAMASHITA AI" w:date="2023-10-13T11:12:00Z"/>
                <w:rFonts w:ascii="Arial" w:hAnsi="Arial" w:cs="Arial"/>
              </w:rPr>
            </w:pPr>
          </w:p>
          <w:p w14:paraId="3CC4D20B" w14:textId="77777777" w:rsidR="00453A01" w:rsidRPr="00BC7D9B" w:rsidRDefault="00453A01" w:rsidP="0003192B">
            <w:pPr>
              <w:rPr>
                <w:del w:id="467" w:author="YAMASHITA AI" w:date="2023-10-13T11:12:00Z"/>
                <w:rFonts w:ascii="Arial" w:hAnsi="Arial" w:cs="Arial"/>
              </w:rPr>
            </w:pPr>
          </w:p>
          <w:p w14:paraId="65BACCFB" w14:textId="77777777" w:rsidR="00453A01" w:rsidRPr="00BC7D9B" w:rsidRDefault="00453A01" w:rsidP="0003192B">
            <w:pPr>
              <w:rPr>
                <w:del w:id="468" w:author="YAMASHITA AI" w:date="2023-10-13T11:12:00Z"/>
                <w:rFonts w:ascii="Arial" w:hAnsi="Arial" w:cs="Arial"/>
              </w:rPr>
            </w:pPr>
          </w:p>
          <w:p w14:paraId="4A56A2FB" w14:textId="77777777" w:rsidR="00453A01" w:rsidRPr="00BC7D9B" w:rsidRDefault="00453A01" w:rsidP="0003192B">
            <w:pPr>
              <w:rPr>
                <w:del w:id="469" w:author="YAMASHITA AI" w:date="2023-10-13T11:12:00Z"/>
                <w:rFonts w:ascii="Arial" w:hAnsi="Arial" w:cs="Arial"/>
              </w:rPr>
            </w:pPr>
          </w:p>
          <w:p w14:paraId="2B7DB74A" w14:textId="27EBD4E2" w:rsidR="00453A01" w:rsidRPr="00B05503" w:rsidRDefault="00453A01" w:rsidP="0003192B">
            <w:pPr>
              <w:rPr>
                <w:ins w:id="470" w:author="YAMASHITA AI" w:date="2023-10-13T11:12:00Z"/>
                <w:rFonts w:ascii="Arial" w:hAnsi="Arial" w:cs="Arial"/>
              </w:rPr>
            </w:pPr>
          </w:p>
          <w:p w14:paraId="6ADEB9A3" w14:textId="77777777" w:rsidR="00453A01" w:rsidRPr="00B05503" w:rsidRDefault="00453A01" w:rsidP="0003192B">
            <w:pPr>
              <w:rPr>
                <w:rFonts w:ascii="Arial" w:hAnsi="Arial" w:cs="Arial"/>
              </w:rPr>
            </w:pPr>
          </w:p>
          <w:p w14:paraId="7D849CB8" w14:textId="77777777" w:rsidR="00453A01" w:rsidRPr="00B05503" w:rsidRDefault="00453A01" w:rsidP="0003192B">
            <w:pPr>
              <w:rPr>
                <w:rFonts w:ascii="Arial" w:hAnsi="Arial" w:cs="Arial"/>
              </w:rPr>
            </w:pPr>
          </w:p>
          <w:p w14:paraId="75DC6843" w14:textId="77777777" w:rsidR="00852EC9" w:rsidRPr="00B05503" w:rsidRDefault="00852EC9" w:rsidP="0003192B">
            <w:pPr>
              <w:rPr>
                <w:rFonts w:ascii="Arial" w:hAnsi="Arial" w:cs="Arial"/>
              </w:rPr>
            </w:pPr>
          </w:p>
          <w:p w14:paraId="041A333A" w14:textId="77777777" w:rsidR="00852EC9" w:rsidRPr="00B05503" w:rsidRDefault="00852EC9" w:rsidP="0003192B">
            <w:pPr>
              <w:rPr>
                <w:rFonts w:ascii="Arial" w:hAnsi="Arial" w:cs="Arial"/>
              </w:rPr>
            </w:pPr>
          </w:p>
          <w:p w14:paraId="14560984" w14:textId="22808FC4" w:rsidR="00453A01" w:rsidRPr="00B05503" w:rsidRDefault="006B4668" w:rsidP="1FBB2FB6">
            <w:pPr>
              <w:rPr>
                <w:rFonts w:ascii="Arial" w:hAnsi="Arial" w:cs="Arial"/>
              </w:rPr>
            </w:pPr>
            <w:r w:rsidRPr="00B05503">
              <w:rPr>
                <w:rFonts w:ascii="Arial" w:hAnsi="Arial" w:cs="Arial"/>
              </w:rPr>
              <w:t>A General Assembly session is usually held as par</w:t>
            </w:r>
            <w:r w:rsidR="00BB051A" w:rsidRPr="00B05503">
              <w:rPr>
                <w:rFonts w:ascii="Arial" w:hAnsi="Arial" w:cs="Arial"/>
              </w:rPr>
              <w:t>t of a Conference</w:t>
            </w:r>
            <w:r w:rsidRPr="00B05503">
              <w:rPr>
                <w:rFonts w:ascii="Arial" w:hAnsi="Arial" w:cs="Arial"/>
              </w:rPr>
              <w:t>, for which delegates must pay an attendance fee. In this case, it should be ensured that a member who hadn’t pay t</w:t>
            </w:r>
            <w:r w:rsidR="00BB051A" w:rsidRPr="00B05503">
              <w:rPr>
                <w:rFonts w:ascii="Arial" w:hAnsi="Arial" w:cs="Arial"/>
              </w:rPr>
              <w:t xml:space="preserve">he </w:t>
            </w:r>
            <w:r w:rsidR="00BB051A" w:rsidRPr="00B05503">
              <w:rPr>
                <w:rFonts w:ascii="Arial" w:hAnsi="Arial" w:cs="Arial"/>
              </w:rPr>
              <w:lastRenderedPageBreak/>
              <w:t>attendance fee, can participate in</w:t>
            </w:r>
            <w:r w:rsidRPr="00B05503">
              <w:rPr>
                <w:rFonts w:ascii="Arial" w:hAnsi="Arial" w:cs="Arial"/>
              </w:rPr>
              <w:t xml:space="preserve"> the General Assembly.</w:t>
            </w:r>
          </w:p>
          <w:p w14:paraId="43B7BF88" w14:textId="77777777" w:rsidR="00453A01" w:rsidRPr="00B05503" w:rsidRDefault="00453A01" w:rsidP="0003192B">
            <w:pPr>
              <w:rPr>
                <w:rFonts w:ascii="Arial" w:hAnsi="Arial" w:cs="Arial"/>
              </w:rPr>
            </w:pPr>
          </w:p>
          <w:p w14:paraId="52302B64" w14:textId="2DA77683" w:rsidR="009B1382" w:rsidRPr="00B05503" w:rsidRDefault="009B1382" w:rsidP="0003192B">
            <w:pPr>
              <w:rPr>
                <w:rFonts w:ascii="Arial" w:hAnsi="Arial" w:cs="Arial"/>
              </w:rPr>
            </w:pPr>
          </w:p>
          <w:p w14:paraId="2E69854C" w14:textId="77777777" w:rsidR="009B1382" w:rsidRDefault="009B1382" w:rsidP="0003192B">
            <w:pPr>
              <w:rPr>
                <w:del w:id="471" w:author="YAMASHITA AI" w:date="2023-10-13T11:12:00Z"/>
                <w:rFonts w:ascii="Arial" w:hAnsi="Arial" w:cs="Arial"/>
              </w:rPr>
            </w:pPr>
          </w:p>
          <w:p w14:paraId="1CFD71F3" w14:textId="77777777" w:rsidR="00453A01" w:rsidRPr="00B05503" w:rsidRDefault="0005678B" w:rsidP="0003192B">
            <w:pPr>
              <w:rPr>
                <w:rFonts w:ascii="Arial" w:hAnsi="Arial" w:cs="Arial"/>
              </w:rPr>
            </w:pPr>
            <w:r w:rsidRPr="00B05503">
              <w:rPr>
                <w:rFonts w:ascii="Arial" w:hAnsi="Arial" w:cs="Arial"/>
              </w:rPr>
              <w:t xml:space="preserve">The invitation of territory or group of </w:t>
            </w:r>
            <w:r w:rsidR="00206221" w:rsidRPr="00B05503">
              <w:rPr>
                <w:rFonts w:ascii="Arial" w:hAnsi="Arial" w:cs="Arial"/>
              </w:rPr>
              <w:t>territories</w:t>
            </w:r>
            <w:r w:rsidRPr="00B05503">
              <w:rPr>
                <w:rFonts w:ascii="Arial" w:hAnsi="Arial" w:cs="Arial"/>
              </w:rPr>
              <w:t xml:space="preserve"> should be also considered.</w:t>
            </w:r>
          </w:p>
          <w:p w14:paraId="74978156" w14:textId="77777777" w:rsidR="00453A01" w:rsidRPr="00B05503" w:rsidRDefault="00453A01" w:rsidP="0003192B">
            <w:pPr>
              <w:rPr>
                <w:rFonts w:ascii="Arial" w:hAnsi="Arial" w:cs="Arial"/>
              </w:rPr>
            </w:pPr>
          </w:p>
          <w:p w14:paraId="7349A4B8" w14:textId="77777777" w:rsidR="00453A01" w:rsidRPr="00B05503" w:rsidRDefault="00453A01" w:rsidP="0003192B">
            <w:pPr>
              <w:rPr>
                <w:rFonts w:ascii="Arial" w:hAnsi="Arial" w:cs="Arial"/>
              </w:rPr>
            </w:pPr>
          </w:p>
          <w:p w14:paraId="6B411702" w14:textId="77777777" w:rsidR="00453A01" w:rsidRPr="00B05503" w:rsidRDefault="00453A01" w:rsidP="0003192B">
            <w:pPr>
              <w:rPr>
                <w:rFonts w:ascii="Arial" w:hAnsi="Arial" w:cs="Arial"/>
              </w:rPr>
            </w:pPr>
          </w:p>
          <w:p w14:paraId="3B1CA4C8" w14:textId="77777777" w:rsidR="00453A01" w:rsidRPr="00B05503" w:rsidRDefault="00453A01" w:rsidP="0003192B">
            <w:pPr>
              <w:rPr>
                <w:rFonts w:ascii="Arial" w:hAnsi="Arial" w:cs="Arial"/>
              </w:rPr>
            </w:pPr>
          </w:p>
          <w:p w14:paraId="54EA6CA3" w14:textId="77777777" w:rsidR="00453A01" w:rsidRPr="00B05503" w:rsidRDefault="00453A01" w:rsidP="0003192B">
            <w:pPr>
              <w:rPr>
                <w:rFonts w:ascii="Arial" w:hAnsi="Arial" w:cs="Arial"/>
              </w:rPr>
            </w:pPr>
          </w:p>
          <w:p w14:paraId="40569D34" w14:textId="77777777" w:rsidR="00453A01" w:rsidRPr="00B05503" w:rsidRDefault="00453A01" w:rsidP="0003192B">
            <w:pPr>
              <w:rPr>
                <w:rFonts w:ascii="Arial" w:hAnsi="Arial" w:cs="Arial"/>
              </w:rPr>
            </w:pPr>
          </w:p>
          <w:p w14:paraId="55D9B49F" w14:textId="77777777" w:rsidR="00453A01" w:rsidRPr="00B05503" w:rsidRDefault="00453A01" w:rsidP="0003192B">
            <w:pPr>
              <w:rPr>
                <w:rFonts w:ascii="Arial" w:hAnsi="Arial" w:cs="Arial"/>
              </w:rPr>
            </w:pPr>
          </w:p>
          <w:p w14:paraId="59D411A3" w14:textId="77777777" w:rsidR="00453A01" w:rsidRPr="00B05503" w:rsidRDefault="00453A01" w:rsidP="0003192B">
            <w:pPr>
              <w:rPr>
                <w:rFonts w:ascii="Arial" w:hAnsi="Arial" w:cs="Arial"/>
              </w:rPr>
            </w:pPr>
          </w:p>
          <w:p w14:paraId="37B58AE8" w14:textId="77777777" w:rsidR="00453A01" w:rsidRPr="00B05503" w:rsidRDefault="00453A01" w:rsidP="0003192B">
            <w:pPr>
              <w:rPr>
                <w:rFonts w:ascii="Arial" w:hAnsi="Arial" w:cs="Arial"/>
              </w:rPr>
            </w:pPr>
          </w:p>
          <w:p w14:paraId="4A9EC750" w14:textId="77777777" w:rsidR="00453A01" w:rsidRPr="00B05503" w:rsidRDefault="00453A01" w:rsidP="0003192B">
            <w:pPr>
              <w:rPr>
                <w:rFonts w:ascii="Arial" w:hAnsi="Arial" w:cs="Arial"/>
              </w:rPr>
            </w:pPr>
          </w:p>
          <w:p w14:paraId="48512A85" w14:textId="77777777" w:rsidR="00453A01" w:rsidRPr="00B05503" w:rsidRDefault="00453A01" w:rsidP="0003192B">
            <w:pPr>
              <w:rPr>
                <w:rFonts w:ascii="Arial" w:hAnsi="Arial" w:cs="Arial"/>
              </w:rPr>
            </w:pPr>
          </w:p>
          <w:p w14:paraId="6CD8FDB7" w14:textId="77777777" w:rsidR="00453A01" w:rsidRPr="00B05503" w:rsidRDefault="00453A01" w:rsidP="0003192B">
            <w:pPr>
              <w:rPr>
                <w:rFonts w:ascii="Arial" w:hAnsi="Arial" w:cs="Arial"/>
              </w:rPr>
            </w:pPr>
          </w:p>
          <w:p w14:paraId="5B8A47AB" w14:textId="77777777" w:rsidR="00453A01" w:rsidRPr="00B05503" w:rsidRDefault="00453A01" w:rsidP="0003192B">
            <w:pPr>
              <w:rPr>
                <w:rFonts w:ascii="Arial" w:hAnsi="Arial" w:cs="Arial"/>
              </w:rPr>
            </w:pPr>
          </w:p>
          <w:p w14:paraId="62EC646E" w14:textId="77777777" w:rsidR="00453A01" w:rsidRPr="00B05503" w:rsidRDefault="00453A01" w:rsidP="0003192B">
            <w:pPr>
              <w:rPr>
                <w:rFonts w:ascii="Arial" w:hAnsi="Arial" w:cs="Arial"/>
              </w:rPr>
            </w:pPr>
          </w:p>
          <w:p w14:paraId="6929EFF8" w14:textId="77777777" w:rsidR="00053B99" w:rsidRPr="00B05503" w:rsidRDefault="00053B99" w:rsidP="00A71765">
            <w:pPr>
              <w:ind w:right="240"/>
              <w:rPr>
                <w:rFonts w:ascii="Arial" w:hAnsi="Arial" w:cs="Arial"/>
              </w:rPr>
            </w:pPr>
          </w:p>
          <w:p w14:paraId="2B2170B1" w14:textId="77777777" w:rsidR="00585526" w:rsidRPr="00B05503" w:rsidRDefault="00585526" w:rsidP="00A71765">
            <w:pPr>
              <w:ind w:right="240"/>
              <w:rPr>
                <w:rFonts w:ascii="Arial" w:hAnsi="Arial" w:cs="Arial"/>
              </w:rPr>
            </w:pPr>
          </w:p>
          <w:p w14:paraId="212B860F" w14:textId="77777777" w:rsidR="00453A01" w:rsidRPr="00BC7D9B" w:rsidRDefault="00453A01" w:rsidP="0003192B">
            <w:pPr>
              <w:rPr>
                <w:del w:id="472" w:author="YAMASHITA AI" w:date="2023-10-13T11:12:00Z"/>
                <w:rFonts w:ascii="Arial" w:hAnsi="Arial" w:cs="Arial"/>
              </w:rPr>
            </w:pPr>
          </w:p>
          <w:p w14:paraId="1DC2B1F0" w14:textId="77777777" w:rsidR="00453A01" w:rsidRPr="00BC7D9B" w:rsidRDefault="00453A01" w:rsidP="0003192B">
            <w:pPr>
              <w:rPr>
                <w:del w:id="473" w:author="YAMASHITA AI" w:date="2023-10-13T11:12:00Z"/>
                <w:rFonts w:ascii="Arial" w:hAnsi="Arial" w:cs="Arial"/>
              </w:rPr>
            </w:pPr>
          </w:p>
          <w:p w14:paraId="5130F869" w14:textId="77777777" w:rsidR="00453A01" w:rsidRPr="00BC7D9B" w:rsidRDefault="00453A01" w:rsidP="0003192B">
            <w:pPr>
              <w:rPr>
                <w:del w:id="474" w:author="YAMASHITA AI" w:date="2023-10-13T11:12:00Z"/>
                <w:rFonts w:ascii="Arial" w:hAnsi="Arial" w:cs="Arial"/>
              </w:rPr>
            </w:pPr>
          </w:p>
          <w:p w14:paraId="5EB6C523" w14:textId="77777777" w:rsidR="00453A01" w:rsidRPr="00BC7D9B" w:rsidRDefault="00453A01" w:rsidP="0003192B">
            <w:pPr>
              <w:rPr>
                <w:del w:id="475" w:author="YAMASHITA AI" w:date="2023-10-13T11:12:00Z"/>
                <w:rFonts w:ascii="Arial" w:hAnsi="Arial" w:cs="Arial"/>
              </w:rPr>
            </w:pPr>
          </w:p>
          <w:p w14:paraId="24B5A642" w14:textId="77777777" w:rsidR="00453A01" w:rsidRPr="00BC7D9B" w:rsidRDefault="00453A01" w:rsidP="0003192B">
            <w:pPr>
              <w:rPr>
                <w:del w:id="476" w:author="YAMASHITA AI" w:date="2023-10-13T11:12:00Z"/>
                <w:rFonts w:ascii="Arial" w:hAnsi="Arial" w:cs="Arial"/>
              </w:rPr>
            </w:pPr>
          </w:p>
          <w:p w14:paraId="67B803F2" w14:textId="77777777" w:rsidR="00453A01" w:rsidRPr="00BC7D9B" w:rsidRDefault="00453A01" w:rsidP="0003192B">
            <w:pPr>
              <w:rPr>
                <w:del w:id="477" w:author="YAMASHITA AI" w:date="2023-10-13T11:12:00Z"/>
                <w:rFonts w:ascii="Arial" w:hAnsi="Arial" w:cs="Arial"/>
              </w:rPr>
            </w:pPr>
          </w:p>
          <w:p w14:paraId="197C502E" w14:textId="77777777" w:rsidR="00453A01" w:rsidRPr="00BC7D9B" w:rsidRDefault="00453A01" w:rsidP="0003192B">
            <w:pPr>
              <w:rPr>
                <w:del w:id="478" w:author="YAMASHITA AI" w:date="2023-10-13T11:12:00Z"/>
                <w:rFonts w:ascii="Arial" w:hAnsi="Arial" w:cs="Arial"/>
              </w:rPr>
            </w:pPr>
          </w:p>
          <w:p w14:paraId="511CB273" w14:textId="77777777" w:rsidR="00453A01" w:rsidRPr="00BC7D9B" w:rsidRDefault="00453A01" w:rsidP="0003192B">
            <w:pPr>
              <w:rPr>
                <w:del w:id="479" w:author="YAMASHITA AI" w:date="2023-10-13T11:12:00Z"/>
                <w:rFonts w:ascii="Arial" w:hAnsi="Arial" w:cs="Arial"/>
              </w:rPr>
            </w:pPr>
          </w:p>
          <w:p w14:paraId="54F6D964" w14:textId="77777777" w:rsidR="00453A01" w:rsidRPr="00BC7D9B" w:rsidRDefault="00453A01" w:rsidP="0003192B">
            <w:pPr>
              <w:rPr>
                <w:del w:id="480" w:author="YAMASHITA AI" w:date="2023-10-13T11:12:00Z"/>
                <w:rFonts w:ascii="Arial" w:hAnsi="Arial" w:cs="Arial"/>
              </w:rPr>
            </w:pPr>
          </w:p>
          <w:p w14:paraId="1CFEB596" w14:textId="77777777" w:rsidR="00453A01" w:rsidRPr="00BC7D9B" w:rsidRDefault="00453A01" w:rsidP="0003192B">
            <w:pPr>
              <w:rPr>
                <w:del w:id="481" w:author="YAMASHITA AI" w:date="2023-10-13T11:12:00Z"/>
                <w:rFonts w:ascii="Arial" w:hAnsi="Arial" w:cs="Arial"/>
              </w:rPr>
            </w:pPr>
          </w:p>
          <w:p w14:paraId="7288F050" w14:textId="77777777" w:rsidR="00453A01" w:rsidRPr="00BC7D9B" w:rsidRDefault="00453A01" w:rsidP="0003192B">
            <w:pPr>
              <w:rPr>
                <w:del w:id="482" w:author="YAMASHITA AI" w:date="2023-10-13T11:12:00Z"/>
                <w:rFonts w:ascii="Arial" w:hAnsi="Arial" w:cs="Arial"/>
              </w:rPr>
            </w:pPr>
          </w:p>
          <w:p w14:paraId="21D5ACB9" w14:textId="7C9B7795" w:rsidR="00453A01" w:rsidRPr="00B05503" w:rsidRDefault="4DFB59C1" w:rsidP="0003192B">
            <w:pPr>
              <w:rPr>
                <w:ins w:id="483" w:author="YAMASHITA AI" w:date="2023-10-13T11:12:00Z"/>
                <w:rFonts w:ascii="Arial" w:hAnsi="Arial" w:cs="Arial"/>
              </w:rPr>
            </w:pPr>
            <w:r w:rsidRPr="00B05503">
              <w:rPr>
                <w:rFonts w:ascii="Arial" w:hAnsi="Arial" w:cs="Arial"/>
              </w:rPr>
              <w:t xml:space="preserve">These </w:t>
            </w:r>
            <w:r w:rsidR="000730EE" w:rsidRPr="00B05503">
              <w:rPr>
                <w:rFonts w:ascii="Arial" w:hAnsi="Arial" w:cs="Arial"/>
                <w:highlight w:val="cyan"/>
              </w:rPr>
              <w:t>paragraphs</w:t>
            </w:r>
            <w:r w:rsidRPr="00B05503">
              <w:rPr>
                <w:rFonts w:ascii="Arial" w:hAnsi="Arial" w:cs="Arial"/>
              </w:rPr>
              <w:t xml:space="preserve"> </w:t>
            </w:r>
            <w:r w:rsidR="498E0393" w:rsidRPr="00B05503">
              <w:rPr>
                <w:rFonts w:ascii="Arial" w:hAnsi="Arial" w:cs="Arial"/>
              </w:rPr>
              <w:t>are concern</w:t>
            </w:r>
            <w:r w:rsidR="5AAA7238" w:rsidRPr="00B05503">
              <w:rPr>
                <w:rFonts w:ascii="Arial" w:hAnsi="Arial" w:cs="Arial"/>
              </w:rPr>
              <w:t>i</w:t>
            </w:r>
            <w:r w:rsidR="498E0393" w:rsidRPr="00B05503">
              <w:rPr>
                <w:rFonts w:ascii="Arial" w:hAnsi="Arial" w:cs="Arial"/>
              </w:rPr>
              <w:t xml:space="preserve">ng </w:t>
            </w:r>
            <w:r w:rsidRPr="00B05503">
              <w:rPr>
                <w:rFonts w:ascii="Arial" w:hAnsi="Arial" w:cs="Arial"/>
              </w:rPr>
              <w:t xml:space="preserve">the </w:t>
            </w:r>
            <w:r w:rsidR="00815BB6" w:rsidRPr="004345DB">
              <w:rPr>
                <w:rFonts w:ascii="Arial" w:hAnsi="Arial" w:cs="Arial" w:hint="eastAsia"/>
                <w:highlight w:val="cyan"/>
              </w:rPr>
              <w:t>regular</w:t>
            </w:r>
            <w:r w:rsidR="00815BB6" w:rsidRPr="00B05503">
              <w:rPr>
                <w:rFonts w:ascii="Arial" w:hAnsi="Arial" w:cs="Arial"/>
              </w:rPr>
              <w:t xml:space="preserve"> </w:t>
            </w:r>
            <w:r w:rsidRPr="00B05503">
              <w:rPr>
                <w:rFonts w:ascii="Arial" w:hAnsi="Arial" w:cs="Arial"/>
              </w:rPr>
              <w:t>session of the GA and are not applied to the extraordinary session</w:t>
            </w:r>
            <w:r w:rsidR="0AE91E62" w:rsidRPr="00B05503">
              <w:rPr>
                <w:rFonts w:ascii="Arial" w:hAnsi="Arial" w:cs="Arial"/>
              </w:rPr>
              <w:t>.</w:t>
            </w:r>
            <w:r w:rsidRPr="00B05503">
              <w:rPr>
                <w:rFonts w:ascii="Arial" w:hAnsi="Arial" w:cs="Arial"/>
              </w:rPr>
              <w:t xml:space="preserve"> </w:t>
            </w:r>
            <w:r w:rsidR="68A38E58" w:rsidRPr="00B05503">
              <w:rPr>
                <w:rFonts w:ascii="Arial" w:hAnsi="Arial" w:cs="Arial"/>
              </w:rPr>
              <w:t>((f) &amp; (g)</w:t>
            </w:r>
            <w:r w:rsidR="392504DF" w:rsidRPr="00B05503">
              <w:rPr>
                <w:rFonts w:ascii="Arial" w:hAnsi="Arial" w:cs="Arial"/>
              </w:rPr>
              <w:t xml:space="preserve"> </w:t>
            </w:r>
            <w:r w:rsidR="68A38E58" w:rsidRPr="00B05503">
              <w:rPr>
                <w:rFonts w:ascii="Arial" w:hAnsi="Arial" w:cs="Arial"/>
              </w:rPr>
              <w:t>will be applied.)</w:t>
            </w:r>
            <w:r w:rsidR="0D911AE5" w:rsidRPr="00B05503">
              <w:rPr>
                <w:rFonts w:ascii="Arial" w:hAnsi="Arial" w:cs="Arial"/>
              </w:rPr>
              <w:t xml:space="preserve"> </w:t>
            </w:r>
          </w:p>
          <w:p w14:paraId="1D500A1A" w14:textId="77777777" w:rsidR="00453A01" w:rsidRPr="00B05503" w:rsidRDefault="00453A01" w:rsidP="0003192B">
            <w:pPr>
              <w:rPr>
                <w:ins w:id="484" w:author="YAMASHITA AI" w:date="2023-10-13T11:12:00Z"/>
                <w:rFonts w:ascii="Arial" w:hAnsi="Arial" w:cs="Arial"/>
              </w:rPr>
            </w:pPr>
          </w:p>
          <w:p w14:paraId="15C0C09D" w14:textId="77777777" w:rsidR="00E84E32" w:rsidRPr="00B05503" w:rsidRDefault="00E84E32" w:rsidP="0003192B">
            <w:pPr>
              <w:rPr>
                <w:ins w:id="485" w:author="YAMASHITA AI" w:date="2023-10-13T11:12:00Z"/>
                <w:rFonts w:ascii="Arial" w:hAnsi="Arial" w:cs="Arial"/>
              </w:rPr>
            </w:pPr>
          </w:p>
          <w:p w14:paraId="3DD22E1B" w14:textId="77777777" w:rsidR="00E84E32" w:rsidRPr="00B05503" w:rsidRDefault="00E84E32" w:rsidP="0003192B">
            <w:pPr>
              <w:rPr>
                <w:ins w:id="486" w:author="YAMASHITA AI" w:date="2023-10-13T11:12:00Z"/>
                <w:rFonts w:ascii="Arial" w:hAnsi="Arial" w:cs="Arial"/>
              </w:rPr>
            </w:pPr>
          </w:p>
          <w:p w14:paraId="11B63975" w14:textId="3620791A" w:rsidR="00453A01" w:rsidRPr="00B05503" w:rsidRDefault="0AC069CE" w:rsidP="1FBB2FB6">
            <w:pPr>
              <w:rPr>
                <w:ins w:id="487" w:author="YAMASHITA AI" w:date="2023-10-13T11:12:00Z"/>
                <w:rFonts w:ascii="Arial" w:hAnsi="Arial" w:cs="Arial"/>
                <w:highlight w:val="yellow"/>
              </w:rPr>
            </w:pPr>
            <w:r w:rsidRPr="00B05503">
              <w:rPr>
                <w:rFonts w:ascii="Arial" w:hAnsi="Arial" w:cs="Arial"/>
              </w:rPr>
              <w:t>For confirmation,</w:t>
            </w:r>
            <w:r w:rsidR="396BF392" w:rsidRPr="00B05503">
              <w:rPr>
                <w:rFonts w:ascii="Arial" w:hAnsi="Arial" w:cs="Arial"/>
              </w:rPr>
              <w:t xml:space="preserve"> </w:t>
            </w:r>
            <w:r w:rsidR="12E8C106" w:rsidRPr="00B05503">
              <w:rPr>
                <w:rFonts w:ascii="Arial" w:hAnsi="Arial" w:cs="Arial"/>
              </w:rPr>
              <w:t xml:space="preserve">will </w:t>
            </w:r>
            <w:r w:rsidR="2B6DF735" w:rsidRPr="00B05503">
              <w:rPr>
                <w:rFonts w:ascii="Arial" w:hAnsi="Arial" w:cs="Arial"/>
              </w:rPr>
              <w:t xml:space="preserve">submitted </w:t>
            </w:r>
            <w:r w:rsidR="396BF392" w:rsidRPr="00B05503">
              <w:rPr>
                <w:rFonts w:ascii="Arial" w:hAnsi="Arial" w:cs="Arial"/>
              </w:rPr>
              <w:t>proposa</w:t>
            </w:r>
            <w:r w:rsidR="250760D1" w:rsidRPr="00B05503">
              <w:rPr>
                <w:rFonts w:ascii="Arial" w:hAnsi="Arial" w:cs="Arial"/>
              </w:rPr>
              <w:t>ls not be</w:t>
            </w:r>
            <w:r w:rsidR="45A460CE" w:rsidRPr="00B05503">
              <w:rPr>
                <w:rFonts w:ascii="Arial" w:hAnsi="Arial" w:cs="Arial"/>
              </w:rPr>
              <w:t xml:space="preserve"> circulated to observers invited by the </w:t>
            </w:r>
            <w:proofErr w:type="gramStart"/>
            <w:r w:rsidR="45A460CE" w:rsidRPr="00B05503">
              <w:rPr>
                <w:rFonts w:ascii="Arial" w:hAnsi="Arial" w:cs="Arial"/>
              </w:rPr>
              <w:t xml:space="preserve">SG </w:t>
            </w:r>
            <w:r w:rsidR="723B339E" w:rsidRPr="00B05503">
              <w:rPr>
                <w:rFonts w:ascii="Arial" w:hAnsi="Arial" w:cs="Arial"/>
              </w:rPr>
              <w:t>?</w:t>
            </w:r>
            <w:proofErr w:type="gramEnd"/>
            <w:r w:rsidR="723B339E" w:rsidRPr="00B05503">
              <w:rPr>
                <w:rFonts w:ascii="Arial" w:hAnsi="Arial" w:cs="Arial"/>
              </w:rPr>
              <w:t xml:space="preserve"> </w:t>
            </w:r>
            <w:r w:rsidR="082741C6" w:rsidRPr="00B05503">
              <w:rPr>
                <w:rFonts w:ascii="Arial" w:hAnsi="Arial" w:cs="Arial"/>
              </w:rPr>
              <w:t>(See</w:t>
            </w:r>
            <w:r w:rsidR="36B5BDF5" w:rsidRPr="00B05503">
              <w:rPr>
                <w:rFonts w:ascii="Arial" w:hAnsi="Arial" w:cs="Arial"/>
              </w:rPr>
              <w:t xml:space="preserve"> </w:t>
            </w:r>
            <w:proofErr w:type="gramStart"/>
            <w:r w:rsidR="36B5BDF5" w:rsidRPr="00B05503">
              <w:rPr>
                <w:rFonts w:ascii="Arial" w:hAnsi="Arial" w:cs="Arial"/>
              </w:rPr>
              <w:t>2.(</w:t>
            </w:r>
            <w:proofErr w:type="gramEnd"/>
            <w:r w:rsidR="36B5BDF5" w:rsidRPr="00B05503">
              <w:rPr>
                <w:rFonts w:ascii="Arial" w:hAnsi="Arial" w:cs="Arial"/>
              </w:rPr>
              <w:t>b) above)</w:t>
            </w:r>
            <w:r w:rsidR="396BF392" w:rsidRPr="00B05503">
              <w:rPr>
                <w:rFonts w:ascii="Arial" w:hAnsi="Arial" w:cs="Arial"/>
                <w:shd w:val="clear" w:color="auto" w:fill="E6E6E6"/>
              </w:rPr>
              <w:t xml:space="preserve"> </w:t>
            </w:r>
          </w:p>
          <w:p w14:paraId="13492476" w14:textId="77777777" w:rsidR="000764CC" w:rsidRPr="00B05503" w:rsidRDefault="000764CC" w:rsidP="0003192B">
            <w:pPr>
              <w:rPr>
                <w:ins w:id="488" w:author="YAMASHITA AI" w:date="2023-10-13T11:12:00Z"/>
                <w:rFonts w:ascii="Arial" w:hAnsi="Arial" w:cs="Arial"/>
              </w:rPr>
            </w:pPr>
          </w:p>
          <w:p w14:paraId="0F920712" w14:textId="3740E9EB" w:rsidR="00453A01" w:rsidRPr="00B05503" w:rsidRDefault="007356B8" w:rsidP="0003192B">
            <w:pPr>
              <w:rPr>
                <w:ins w:id="489" w:author="YAMASHITA AI" w:date="2023-10-13T11:12:00Z"/>
                <w:rFonts w:ascii="Arial" w:hAnsi="Arial" w:cs="Arial"/>
              </w:rPr>
            </w:pPr>
            <w:ins w:id="490" w:author="YAMASHITA AI" w:date="2023-10-13T11:12:00Z">
              <w:r w:rsidRPr="00B05503">
                <w:rPr>
                  <w:rFonts w:ascii="Arial" w:hAnsi="Arial" w:cs="Arial"/>
                  <w:highlight w:val="cyan"/>
                </w:rPr>
                <w:t>.</w:t>
              </w:r>
            </w:ins>
          </w:p>
          <w:p w14:paraId="7025F1B0" w14:textId="77777777" w:rsidR="00453A01" w:rsidRPr="00B05503" w:rsidRDefault="00453A01" w:rsidP="0003192B">
            <w:pPr>
              <w:rPr>
                <w:rFonts w:ascii="Arial" w:hAnsi="Arial" w:cs="Arial"/>
              </w:rPr>
            </w:pPr>
          </w:p>
          <w:p w14:paraId="7AB5D6F5" w14:textId="77777777" w:rsidR="00453A01" w:rsidRPr="00B05503" w:rsidRDefault="00453A01" w:rsidP="0003192B">
            <w:pPr>
              <w:rPr>
                <w:rFonts w:ascii="Arial" w:hAnsi="Arial" w:cs="Arial"/>
              </w:rPr>
            </w:pPr>
          </w:p>
          <w:p w14:paraId="2D04761B" w14:textId="77777777" w:rsidR="00453A01" w:rsidRPr="00B05503" w:rsidRDefault="00453A01" w:rsidP="0003192B">
            <w:pPr>
              <w:rPr>
                <w:rFonts w:ascii="Arial" w:hAnsi="Arial" w:cs="Arial"/>
              </w:rPr>
            </w:pPr>
          </w:p>
          <w:p w14:paraId="1F33C273" w14:textId="77777777" w:rsidR="00453A01" w:rsidRPr="00B05503" w:rsidRDefault="00453A01" w:rsidP="0003192B">
            <w:pPr>
              <w:rPr>
                <w:rFonts w:ascii="Arial" w:hAnsi="Arial" w:cs="Arial"/>
              </w:rPr>
            </w:pPr>
          </w:p>
          <w:p w14:paraId="1FB78B0C" w14:textId="77777777" w:rsidR="00453A01" w:rsidRPr="00B05503" w:rsidRDefault="00453A01" w:rsidP="0003192B">
            <w:pPr>
              <w:rPr>
                <w:rFonts w:ascii="Arial" w:hAnsi="Arial" w:cs="Arial"/>
              </w:rPr>
            </w:pPr>
          </w:p>
          <w:p w14:paraId="5F5E19F5" w14:textId="77777777" w:rsidR="00453A01" w:rsidRPr="00B05503" w:rsidRDefault="00453A01" w:rsidP="0003192B">
            <w:pPr>
              <w:rPr>
                <w:rFonts w:ascii="Arial" w:hAnsi="Arial" w:cs="Arial"/>
              </w:rPr>
            </w:pPr>
          </w:p>
          <w:p w14:paraId="3816BA99" w14:textId="77777777" w:rsidR="00453A01" w:rsidRPr="00B05503" w:rsidRDefault="00453A01" w:rsidP="0003192B">
            <w:pPr>
              <w:rPr>
                <w:rFonts w:ascii="Arial" w:hAnsi="Arial" w:cs="Arial"/>
              </w:rPr>
            </w:pPr>
          </w:p>
          <w:p w14:paraId="5B015D51" w14:textId="77777777" w:rsidR="00453A01" w:rsidRPr="00B05503" w:rsidRDefault="00453A01" w:rsidP="0003192B">
            <w:pPr>
              <w:rPr>
                <w:rFonts w:ascii="Arial" w:hAnsi="Arial" w:cs="Arial"/>
              </w:rPr>
            </w:pPr>
          </w:p>
          <w:p w14:paraId="5E65CF2E" w14:textId="77777777" w:rsidR="00453A01" w:rsidRPr="00B05503" w:rsidRDefault="00453A01" w:rsidP="0003192B">
            <w:pPr>
              <w:rPr>
                <w:rFonts w:ascii="Arial" w:hAnsi="Arial" w:cs="Arial"/>
              </w:rPr>
            </w:pPr>
          </w:p>
          <w:p w14:paraId="02CA00FD" w14:textId="77777777" w:rsidR="00453A01" w:rsidRPr="00B05503" w:rsidRDefault="00453A01" w:rsidP="0003192B">
            <w:pPr>
              <w:rPr>
                <w:rFonts w:ascii="Arial" w:hAnsi="Arial" w:cs="Arial"/>
              </w:rPr>
            </w:pPr>
          </w:p>
          <w:p w14:paraId="1A94A542" w14:textId="77777777" w:rsidR="00453A01" w:rsidRPr="00B05503" w:rsidRDefault="00453A01" w:rsidP="0003192B">
            <w:pPr>
              <w:rPr>
                <w:rFonts w:ascii="Arial" w:hAnsi="Arial" w:cs="Arial"/>
              </w:rPr>
            </w:pPr>
          </w:p>
          <w:p w14:paraId="5394830F" w14:textId="77777777" w:rsidR="00453A01" w:rsidRPr="00B05503" w:rsidRDefault="00453A01" w:rsidP="0003192B">
            <w:pPr>
              <w:rPr>
                <w:rFonts w:ascii="Arial" w:hAnsi="Arial" w:cs="Arial"/>
              </w:rPr>
            </w:pPr>
          </w:p>
          <w:p w14:paraId="0374BC22" w14:textId="77777777" w:rsidR="00453A01" w:rsidRPr="00B05503" w:rsidRDefault="00453A01" w:rsidP="0003192B">
            <w:pPr>
              <w:rPr>
                <w:rFonts w:ascii="Arial" w:hAnsi="Arial" w:cs="Arial"/>
              </w:rPr>
            </w:pPr>
          </w:p>
          <w:p w14:paraId="3062041F" w14:textId="77777777" w:rsidR="00453A01" w:rsidRPr="00B05503" w:rsidRDefault="00453A01" w:rsidP="0003192B">
            <w:pPr>
              <w:rPr>
                <w:rFonts w:ascii="Arial" w:hAnsi="Arial" w:cs="Arial"/>
              </w:rPr>
            </w:pPr>
          </w:p>
          <w:p w14:paraId="3B44F3B3" w14:textId="77777777" w:rsidR="00453A01" w:rsidRPr="00B05503" w:rsidRDefault="00453A01" w:rsidP="0003192B">
            <w:pPr>
              <w:rPr>
                <w:rFonts w:ascii="Arial" w:hAnsi="Arial" w:cs="Arial"/>
              </w:rPr>
            </w:pPr>
          </w:p>
          <w:p w14:paraId="5F45FD15" w14:textId="77777777" w:rsidR="00453A01" w:rsidRPr="00B05503" w:rsidRDefault="00453A01" w:rsidP="0003192B">
            <w:pPr>
              <w:rPr>
                <w:rFonts w:ascii="Arial" w:hAnsi="Arial" w:cs="Arial"/>
              </w:rPr>
            </w:pPr>
          </w:p>
          <w:p w14:paraId="1B0AED6A" w14:textId="77777777" w:rsidR="00453A01" w:rsidRPr="00B05503" w:rsidRDefault="00453A01" w:rsidP="0003192B">
            <w:pPr>
              <w:rPr>
                <w:rFonts w:ascii="Arial" w:hAnsi="Arial" w:cs="Arial"/>
              </w:rPr>
            </w:pPr>
          </w:p>
          <w:p w14:paraId="0D42CCBC" w14:textId="77777777" w:rsidR="00453A01" w:rsidRPr="00B05503" w:rsidRDefault="00453A01" w:rsidP="0003192B">
            <w:pPr>
              <w:rPr>
                <w:rFonts w:ascii="Arial" w:hAnsi="Arial" w:cs="Arial"/>
              </w:rPr>
            </w:pPr>
          </w:p>
          <w:p w14:paraId="56B4F7E0" w14:textId="77777777" w:rsidR="00453A01" w:rsidRPr="00B05503" w:rsidRDefault="00453A01" w:rsidP="0003192B">
            <w:pPr>
              <w:rPr>
                <w:rFonts w:ascii="Arial" w:hAnsi="Arial" w:cs="Arial"/>
              </w:rPr>
            </w:pPr>
          </w:p>
          <w:p w14:paraId="77963353" w14:textId="77777777" w:rsidR="00453A01" w:rsidRPr="00B05503" w:rsidRDefault="00453A01" w:rsidP="0003192B">
            <w:pPr>
              <w:rPr>
                <w:rFonts w:ascii="Arial" w:hAnsi="Arial" w:cs="Arial"/>
              </w:rPr>
            </w:pPr>
          </w:p>
          <w:p w14:paraId="583BE705" w14:textId="77777777" w:rsidR="00453A01" w:rsidRPr="00B05503" w:rsidRDefault="00453A01" w:rsidP="0003192B">
            <w:pPr>
              <w:rPr>
                <w:rFonts w:ascii="Arial" w:hAnsi="Arial" w:cs="Arial"/>
              </w:rPr>
            </w:pPr>
          </w:p>
          <w:p w14:paraId="25182FBC" w14:textId="4B3988C4" w:rsidR="00E84E32" w:rsidRPr="00B05503" w:rsidRDefault="00E84E32" w:rsidP="0003192B">
            <w:pPr>
              <w:rPr>
                <w:rFonts w:ascii="Arial" w:hAnsi="Arial" w:cs="Arial"/>
              </w:rPr>
            </w:pPr>
          </w:p>
          <w:p w14:paraId="7940987F" w14:textId="3E274369" w:rsidR="0096159D" w:rsidRPr="00B05503" w:rsidRDefault="0096159D" w:rsidP="0003192B">
            <w:pPr>
              <w:rPr>
                <w:rFonts w:ascii="Arial" w:hAnsi="Arial" w:cs="Arial"/>
              </w:rPr>
            </w:pPr>
          </w:p>
          <w:p w14:paraId="0351F5FB" w14:textId="7A5641B2" w:rsidR="0096159D" w:rsidRPr="00B05503" w:rsidRDefault="0096159D" w:rsidP="0003192B">
            <w:pPr>
              <w:rPr>
                <w:rFonts w:ascii="Arial" w:hAnsi="Arial" w:cs="Arial"/>
              </w:rPr>
            </w:pPr>
          </w:p>
          <w:p w14:paraId="3AAECA54" w14:textId="46D5A584" w:rsidR="0096159D" w:rsidRDefault="0096159D" w:rsidP="0003192B">
            <w:pPr>
              <w:rPr>
                <w:rFonts w:ascii="Arial" w:hAnsi="Arial" w:cs="Arial"/>
              </w:rPr>
            </w:pPr>
          </w:p>
          <w:p w14:paraId="0D3B9B1D" w14:textId="77777777" w:rsidR="00096D41" w:rsidRPr="00B05503" w:rsidRDefault="00096D41" w:rsidP="0003192B">
            <w:pPr>
              <w:rPr>
                <w:rFonts w:ascii="Arial" w:hAnsi="Arial" w:cs="Arial"/>
              </w:rPr>
            </w:pPr>
          </w:p>
          <w:p w14:paraId="686C0BC9" w14:textId="61774455" w:rsidR="00453A01" w:rsidRPr="00B05503" w:rsidRDefault="001B33B1" w:rsidP="1FBB2FB6">
            <w:pPr>
              <w:rPr>
                <w:rFonts w:ascii="Arial" w:hAnsi="Arial" w:cs="Arial"/>
              </w:rPr>
            </w:pPr>
            <w:r w:rsidRPr="00B05503">
              <w:rPr>
                <w:rFonts w:ascii="Arial" w:hAnsi="Arial" w:cs="Arial"/>
              </w:rPr>
              <w:t>Consideration of reports should be independent and position it at the last.</w:t>
            </w:r>
          </w:p>
          <w:p w14:paraId="140D19A8" w14:textId="339CACCB" w:rsidR="00453A01" w:rsidRPr="00B05503" w:rsidRDefault="001B33B1" w:rsidP="0003192B">
            <w:pPr>
              <w:rPr>
                <w:rFonts w:ascii="Arial" w:hAnsi="Arial" w:cs="Arial"/>
              </w:rPr>
            </w:pPr>
            <w:r w:rsidRPr="00B05503">
              <w:rPr>
                <w:rFonts w:ascii="Arial" w:hAnsi="Arial" w:cs="Arial"/>
              </w:rPr>
              <w:t xml:space="preserve">According to </w:t>
            </w:r>
            <w:r w:rsidR="00E03F89" w:rsidRPr="00B05503">
              <w:rPr>
                <w:rFonts w:ascii="Arial" w:hAnsi="Arial" w:cs="Arial"/>
                <w:highlight w:val="cyan"/>
              </w:rPr>
              <w:t>Item</w:t>
            </w:r>
            <w:r w:rsidRPr="00B05503">
              <w:rPr>
                <w:rFonts w:ascii="Arial" w:hAnsi="Arial" w:cs="Arial"/>
              </w:rPr>
              <w:t xml:space="preserve"> 3.3(b), the proposal can be made by only Member States so Associate and Affiliate members should be deleted. </w:t>
            </w:r>
            <w:r w:rsidR="68D07028" w:rsidRPr="00B05503">
              <w:rPr>
                <w:rFonts w:ascii="Arial" w:hAnsi="Arial" w:cs="Arial"/>
              </w:rPr>
              <w:t xml:space="preserve">At the same time </w:t>
            </w:r>
            <w:r w:rsidR="00E03F89" w:rsidRPr="00EF3B24">
              <w:rPr>
                <w:rFonts w:ascii="Arial" w:hAnsi="Arial" w:cs="Arial"/>
                <w:highlight w:val="cyan"/>
              </w:rPr>
              <w:t>Item</w:t>
            </w:r>
            <w:r w:rsidR="68D07028" w:rsidRPr="00B05503">
              <w:rPr>
                <w:rFonts w:ascii="Arial" w:hAnsi="Arial" w:cs="Arial"/>
              </w:rPr>
              <w:t xml:space="preserve"> </w:t>
            </w:r>
            <w:r w:rsidR="6E11062D" w:rsidRPr="00B05503">
              <w:rPr>
                <w:rFonts w:ascii="Arial" w:hAnsi="Arial" w:cs="Arial"/>
              </w:rPr>
              <w:t>7(h) allow</w:t>
            </w:r>
            <w:r w:rsidR="387EA84C" w:rsidRPr="00B05503">
              <w:rPr>
                <w:rFonts w:ascii="Arial" w:hAnsi="Arial" w:cs="Arial"/>
              </w:rPr>
              <w:t>s</w:t>
            </w:r>
            <w:r w:rsidR="6E11062D" w:rsidRPr="00B05503">
              <w:rPr>
                <w:rFonts w:ascii="Arial" w:hAnsi="Arial" w:cs="Arial"/>
              </w:rPr>
              <w:t xml:space="preserve"> the Council and SG to submit proposals to the GA.</w:t>
            </w:r>
            <w:r w:rsidR="25D2F71E" w:rsidRPr="00B05503">
              <w:rPr>
                <w:rFonts w:ascii="Arial" w:hAnsi="Arial" w:cs="Arial"/>
              </w:rPr>
              <w:t xml:space="preserve"> </w:t>
            </w:r>
            <w:r w:rsidRPr="00B05503">
              <w:rPr>
                <w:rFonts w:ascii="Arial" w:hAnsi="Arial" w:cs="Arial"/>
              </w:rPr>
              <w:t xml:space="preserve">There is a need of discussion if </w:t>
            </w:r>
            <w:r w:rsidRPr="00B05503">
              <w:rPr>
                <w:rFonts w:ascii="Arial" w:hAnsi="Arial" w:cs="Arial"/>
              </w:rPr>
              <w:lastRenderedPageBreak/>
              <w:t xml:space="preserve">Associate and Affiliate members can submit </w:t>
            </w:r>
            <w:r w:rsidR="00E7179B" w:rsidRPr="00B05503">
              <w:rPr>
                <w:rFonts w:ascii="Arial" w:hAnsi="Arial" w:cs="Arial"/>
              </w:rPr>
              <w:t xml:space="preserve">a </w:t>
            </w:r>
            <w:r w:rsidRPr="00B05503">
              <w:rPr>
                <w:rFonts w:ascii="Arial" w:hAnsi="Arial" w:cs="Arial"/>
              </w:rPr>
              <w:t xml:space="preserve">comment and make </w:t>
            </w:r>
            <w:r w:rsidR="00E7179B" w:rsidRPr="00B05503">
              <w:rPr>
                <w:rFonts w:ascii="Arial" w:hAnsi="Arial" w:cs="Arial"/>
              </w:rPr>
              <w:t>an</w:t>
            </w:r>
            <w:r w:rsidRPr="00B05503">
              <w:rPr>
                <w:rFonts w:ascii="Arial" w:hAnsi="Arial" w:cs="Arial"/>
              </w:rPr>
              <w:t xml:space="preserve"> intervention or </w:t>
            </w:r>
            <w:r w:rsidR="00E7179B" w:rsidRPr="00B05503">
              <w:rPr>
                <w:rFonts w:ascii="Arial" w:hAnsi="Arial" w:cs="Arial"/>
              </w:rPr>
              <w:t>a</w:t>
            </w:r>
            <w:r w:rsidRPr="00B05503">
              <w:rPr>
                <w:rFonts w:ascii="Arial" w:hAnsi="Arial" w:cs="Arial"/>
              </w:rPr>
              <w:t xml:space="preserve"> statement at the General Assembly</w:t>
            </w:r>
            <w:r w:rsidRPr="00B05503">
              <w:rPr>
                <w:rFonts w:ascii="Arial" w:hAnsi="Arial" w:cs="Arial"/>
              </w:rPr>
              <w:t>.</w:t>
            </w:r>
          </w:p>
          <w:p w14:paraId="559DF5BB" w14:textId="77777777" w:rsidR="00453A01" w:rsidRPr="00B05503" w:rsidRDefault="00453A01" w:rsidP="0003192B">
            <w:pPr>
              <w:rPr>
                <w:rFonts w:ascii="Arial" w:hAnsi="Arial" w:cs="Arial"/>
              </w:rPr>
            </w:pPr>
          </w:p>
          <w:p w14:paraId="27E8ED83" w14:textId="77777777" w:rsidR="00453A01" w:rsidRPr="00B05503" w:rsidRDefault="00453A01" w:rsidP="0003192B">
            <w:pPr>
              <w:rPr>
                <w:rFonts w:ascii="Arial" w:hAnsi="Arial" w:cs="Arial"/>
              </w:rPr>
            </w:pPr>
          </w:p>
          <w:p w14:paraId="2DEC879E" w14:textId="77777777" w:rsidR="00453A01" w:rsidRPr="00B05503" w:rsidRDefault="00453A01" w:rsidP="0003192B">
            <w:pPr>
              <w:rPr>
                <w:rFonts w:ascii="Arial" w:hAnsi="Arial" w:cs="Arial"/>
              </w:rPr>
            </w:pPr>
          </w:p>
          <w:p w14:paraId="661B87BF" w14:textId="77777777" w:rsidR="00453A01" w:rsidRPr="00B05503" w:rsidRDefault="00453A01" w:rsidP="0003192B">
            <w:pPr>
              <w:rPr>
                <w:rFonts w:ascii="Arial" w:hAnsi="Arial" w:cs="Arial"/>
              </w:rPr>
            </w:pPr>
          </w:p>
          <w:p w14:paraId="493391F0" w14:textId="77777777" w:rsidR="00453A01" w:rsidRPr="00B05503" w:rsidRDefault="00453A01" w:rsidP="0003192B">
            <w:pPr>
              <w:rPr>
                <w:rFonts w:ascii="Arial" w:hAnsi="Arial" w:cs="Arial"/>
              </w:rPr>
            </w:pPr>
          </w:p>
          <w:p w14:paraId="5A727F13" w14:textId="77777777" w:rsidR="00453A01" w:rsidRPr="00B05503" w:rsidRDefault="00453A01" w:rsidP="0003192B">
            <w:pPr>
              <w:rPr>
                <w:rFonts w:ascii="Arial" w:hAnsi="Arial" w:cs="Arial"/>
              </w:rPr>
            </w:pPr>
          </w:p>
          <w:p w14:paraId="7581E267" w14:textId="77777777" w:rsidR="00453A01" w:rsidRPr="00B05503" w:rsidRDefault="00453A01" w:rsidP="0003192B">
            <w:pPr>
              <w:rPr>
                <w:rFonts w:ascii="Arial" w:hAnsi="Arial" w:cs="Arial"/>
              </w:rPr>
            </w:pPr>
          </w:p>
          <w:p w14:paraId="12D775D8" w14:textId="77777777" w:rsidR="00453A01" w:rsidRPr="00B05503" w:rsidRDefault="00453A01" w:rsidP="0003192B">
            <w:pPr>
              <w:rPr>
                <w:rFonts w:ascii="Arial" w:hAnsi="Arial" w:cs="Arial"/>
              </w:rPr>
            </w:pPr>
          </w:p>
          <w:p w14:paraId="6ED08CA6" w14:textId="77777777" w:rsidR="00453A01" w:rsidRPr="00B05503" w:rsidRDefault="00453A01" w:rsidP="0003192B">
            <w:pPr>
              <w:rPr>
                <w:rFonts w:ascii="Arial" w:hAnsi="Arial" w:cs="Arial"/>
              </w:rPr>
            </w:pPr>
          </w:p>
          <w:p w14:paraId="29EC1919" w14:textId="1F305AD1" w:rsidR="009276FA" w:rsidRPr="00B05503" w:rsidRDefault="009276FA" w:rsidP="009276FA">
            <w:pPr>
              <w:rPr>
                <w:rFonts w:ascii="Arial" w:hAnsi="Arial" w:cs="Arial"/>
              </w:rPr>
            </w:pPr>
            <w:r w:rsidRPr="00B05503">
              <w:rPr>
                <w:rFonts w:ascii="Arial" w:hAnsi="Arial" w:cs="Arial"/>
              </w:rPr>
              <w:t xml:space="preserve">There is no mention about “who” will take the role of “Chair” of the General Assembly and “how” she/he will be elected, whereas the appointment of Chair in Committees and Subsidiary Bodies are clarified in the </w:t>
            </w:r>
            <w:r w:rsidRPr="00E52E81">
              <w:rPr>
                <w:rFonts w:ascii="Arial" w:hAnsi="Arial" w:cs="Arial"/>
                <w:highlight w:val="cyan"/>
              </w:rPr>
              <w:t>Item</w:t>
            </w:r>
            <w:r w:rsidRPr="00B05503">
              <w:rPr>
                <w:rFonts w:ascii="Arial" w:hAnsi="Arial" w:cs="Arial"/>
              </w:rPr>
              <w:t xml:space="preserve"> 6</w:t>
            </w:r>
            <w:r>
              <w:rPr>
                <w:rFonts w:ascii="Arial" w:hAnsi="Arial" w:cs="Arial"/>
              </w:rPr>
              <w:t>-</w:t>
            </w:r>
            <w:r w:rsidRPr="00B05503">
              <w:rPr>
                <w:rFonts w:ascii="Arial" w:hAnsi="Arial" w:cs="Arial"/>
              </w:rPr>
              <w:t>2 of this draft regulation.</w:t>
            </w:r>
          </w:p>
          <w:p w14:paraId="618BAD78" w14:textId="77777777" w:rsidR="009276FA" w:rsidRPr="00B05503" w:rsidRDefault="009276FA" w:rsidP="009276FA">
            <w:pPr>
              <w:rPr>
                <w:ins w:id="491" w:author="YAMASHITA AI" w:date="2023-10-13T12:12:00Z"/>
                <w:rFonts w:ascii="Arial" w:hAnsi="Arial" w:cs="Arial"/>
              </w:rPr>
            </w:pPr>
            <w:r w:rsidRPr="00B05503">
              <w:rPr>
                <w:rFonts w:ascii="Arial" w:hAnsi="Arial" w:cs="Arial"/>
              </w:rPr>
              <w:t xml:space="preserve">According to 3.4.1 of the GR of the existing IALA, “the President, or in his/her absence, the Vice President, </w:t>
            </w:r>
            <w:r w:rsidRPr="00E52E81">
              <w:rPr>
                <w:rFonts w:ascii="Arial" w:hAnsi="Arial" w:cs="Arial"/>
                <w:highlight w:val="cyan"/>
              </w:rPr>
              <w:t>will</w:t>
            </w:r>
            <w:r w:rsidRPr="00B05503">
              <w:rPr>
                <w:rFonts w:ascii="Arial" w:hAnsi="Arial" w:cs="Arial"/>
              </w:rPr>
              <w:t xml:space="preserve"> be the Chair of the General Assembly. If it is the case, it should be clarified as such.</w:t>
            </w:r>
          </w:p>
          <w:p w14:paraId="51B0AA73" w14:textId="77777777" w:rsidR="00453A01" w:rsidRPr="009276FA" w:rsidRDefault="00453A01" w:rsidP="0003192B">
            <w:pPr>
              <w:rPr>
                <w:rFonts w:ascii="Arial" w:hAnsi="Arial" w:cs="Arial"/>
              </w:rPr>
            </w:pPr>
          </w:p>
          <w:p w14:paraId="0187D838" w14:textId="77777777" w:rsidR="00453A01" w:rsidRPr="00B05503" w:rsidRDefault="00453A01" w:rsidP="0003192B">
            <w:pPr>
              <w:rPr>
                <w:rFonts w:ascii="Arial" w:hAnsi="Arial" w:cs="Arial"/>
              </w:rPr>
            </w:pPr>
          </w:p>
          <w:p w14:paraId="3FC0B7A0" w14:textId="77777777" w:rsidR="00453A01" w:rsidRPr="00BC7D9B" w:rsidRDefault="00453A01" w:rsidP="0003192B">
            <w:pPr>
              <w:rPr>
                <w:del w:id="492" w:author="YAMASHITA AI" w:date="2023-10-13T11:12:00Z"/>
                <w:rFonts w:ascii="Arial" w:hAnsi="Arial" w:cs="Arial"/>
              </w:rPr>
            </w:pPr>
          </w:p>
          <w:p w14:paraId="5F514A18" w14:textId="77777777" w:rsidR="00453A01" w:rsidRPr="00BC7D9B" w:rsidRDefault="00453A01" w:rsidP="0003192B">
            <w:pPr>
              <w:rPr>
                <w:del w:id="493" w:author="YAMASHITA AI" w:date="2023-10-13T11:12:00Z"/>
                <w:rFonts w:ascii="Arial" w:hAnsi="Arial" w:cs="Arial"/>
              </w:rPr>
            </w:pPr>
          </w:p>
          <w:p w14:paraId="4C9453CF" w14:textId="77777777" w:rsidR="00453A01" w:rsidRPr="00BC7D9B" w:rsidRDefault="00453A01" w:rsidP="0003192B">
            <w:pPr>
              <w:rPr>
                <w:del w:id="494" w:author="YAMASHITA AI" w:date="2023-10-13T11:12:00Z"/>
                <w:rFonts w:ascii="Arial" w:hAnsi="Arial" w:cs="Arial"/>
              </w:rPr>
            </w:pPr>
          </w:p>
          <w:p w14:paraId="716004E9" w14:textId="77777777" w:rsidR="00453A01" w:rsidRPr="00BC7D9B" w:rsidRDefault="00453A01" w:rsidP="0003192B">
            <w:pPr>
              <w:rPr>
                <w:del w:id="495" w:author="YAMASHITA AI" w:date="2023-10-13T11:12:00Z"/>
                <w:rFonts w:ascii="Arial" w:hAnsi="Arial" w:cs="Arial"/>
              </w:rPr>
            </w:pPr>
          </w:p>
          <w:p w14:paraId="0BA96140" w14:textId="77777777" w:rsidR="00453A01" w:rsidRPr="00BC7D9B" w:rsidRDefault="00453A01" w:rsidP="0003192B">
            <w:pPr>
              <w:rPr>
                <w:del w:id="496" w:author="YAMASHITA AI" w:date="2023-10-13T11:12:00Z"/>
                <w:rFonts w:ascii="Arial" w:hAnsi="Arial" w:cs="Arial"/>
              </w:rPr>
            </w:pPr>
          </w:p>
          <w:p w14:paraId="7C047870" w14:textId="77777777" w:rsidR="00453A01" w:rsidRPr="00BC7D9B" w:rsidRDefault="00453A01" w:rsidP="0003192B">
            <w:pPr>
              <w:rPr>
                <w:del w:id="497" w:author="YAMASHITA AI" w:date="2023-10-13T11:12:00Z"/>
                <w:rFonts w:ascii="Arial" w:hAnsi="Arial" w:cs="Arial"/>
              </w:rPr>
            </w:pPr>
          </w:p>
          <w:p w14:paraId="528D56A0" w14:textId="77777777" w:rsidR="00453A01" w:rsidRPr="00BC7D9B" w:rsidRDefault="00453A01" w:rsidP="0003192B">
            <w:pPr>
              <w:rPr>
                <w:del w:id="498" w:author="YAMASHITA AI" w:date="2023-10-13T11:12:00Z"/>
                <w:rFonts w:ascii="Arial" w:hAnsi="Arial" w:cs="Arial"/>
              </w:rPr>
            </w:pPr>
          </w:p>
          <w:p w14:paraId="13410E5F" w14:textId="77777777" w:rsidR="00453A01" w:rsidRPr="00BC7D9B" w:rsidRDefault="00453A01" w:rsidP="0003192B">
            <w:pPr>
              <w:rPr>
                <w:del w:id="499" w:author="YAMASHITA AI" w:date="2023-10-13T11:12:00Z"/>
                <w:rFonts w:ascii="Arial" w:hAnsi="Arial" w:cs="Arial"/>
              </w:rPr>
            </w:pPr>
          </w:p>
          <w:p w14:paraId="41D1089C" w14:textId="77777777" w:rsidR="00453A01" w:rsidRPr="00BC7D9B" w:rsidRDefault="00453A01" w:rsidP="0003192B">
            <w:pPr>
              <w:rPr>
                <w:del w:id="500" w:author="YAMASHITA AI" w:date="2023-10-13T11:12:00Z"/>
                <w:rFonts w:ascii="Arial" w:hAnsi="Arial" w:cs="Arial"/>
              </w:rPr>
            </w:pPr>
          </w:p>
          <w:p w14:paraId="0B44280F" w14:textId="77777777" w:rsidR="00453A01" w:rsidRPr="00BC7D9B" w:rsidRDefault="00453A01" w:rsidP="0003192B">
            <w:pPr>
              <w:rPr>
                <w:del w:id="501" w:author="YAMASHITA AI" w:date="2023-10-13T11:12:00Z"/>
                <w:rFonts w:ascii="Arial" w:hAnsi="Arial" w:cs="Arial"/>
              </w:rPr>
            </w:pPr>
          </w:p>
          <w:p w14:paraId="50C183B1" w14:textId="77777777" w:rsidR="00453A01" w:rsidRPr="00BC7D9B" w:rsidRDefault="00453A01" w:rsidP="0003192B">
            <w:pPr>
              <w:rPr>
                <w:del w:id="502" w:author="YAMASHITA AI" w:date="2023-10-13T11:12:00Z"/>
                <w:rFonts w:ascii="Arial" w:hAnsi="Arial" w:cs="Arial"/>
              </w:rPr>
            </w:pPr>
          </w:p>
          <w:p w14:paraId="2AE5F8A4" w14:textId="77777777" w:rsidR="00453A01" w:rsidRPr="00BC7D9B" w:rsidRDefault="00453A01" w:rsidP="0003192B">
            <w:pPr>
              <w:rPr>
                <w:del w:id="503" w:author="YAMASHITA AI" w:date="2023-10-13T11:12:00Z"/>
                <w:rFonts w:ascii="Arial" w:hAnsi="Arial" w:cs="Arial"/>
              </w:rPr>
            </w:pPr>
          </w:p>
          <w:p w14:paraId="53806F2A" w14:textId="77777777" w:rsidR="00453A01" w:rsidRPr="00BC7D9B" w:rsidRDefault="00453A01" w:rsidP="0003192B">
            <w:pPr>
              <w:rPr>
                <w:del w:id="504" w:author="YAMASHITA AI" w:date="2023-10-13T11:12:00Z"/>
                <w:rFonts w:ascii="Arial" w:hAnsi="Arial" w:cs="Arial"/>
              </w:rPr>
            </w:pPr>
          </w:p>
          <w:p w14:paraId="013571F5" w14:textId="77777777" w:rsidR="00453A01" w:rsidRPr="00BC7D9B" w:rsidRDefault="00453A01" w:rsidP="0003192B">
            <w:pPr>
              <w:rPr>
                <w:del w:id="505" w:author="YAMASHITA AI" w:date="2023-10-13T11:12:00Z"/>
                <w:rFonts w:ascii="Arial" w:hAnsi="Arial" w:cs="Arial"/>
              </w:rPr>
            </w:pPr>
          </w:p>
          <w:p w14:paraId="7A61735B" w14:textId="77777777" w:rsidR="00453A01" w:rsidRPr="00BC7D9B" w:rsidRDefault="00453A01" w:rsidP="0003192B">
            <w:pPr>
              <w:rPr>
                <w:del w:id="506" w:author="YAMASHITA AI" w:date="2023-10-13T11:12:00Z"/>
                <w:rFonts w:ascii="Arial" w:hAnsi="Arial" w:cs="Arial"/>
              </w:rPr>
            </w:pPr>
          </w:p>
          <w:p w14:paraId="07936279" w14:textId="77777777" w:rsidR="00453A01" w:rsidRPr="00BC7D9B" w:rsidRDefault="00453A01" w:rsidP="0003192B">
            <w:pPr>
              <w:rPr>
                <w:del w:id="507" w:author="YAMASHITA AI" w:date="2023-10-13T11:12:00Z"/>
                <w:rFonts w:ascii="Arial" w:hAnsi="Arial" w:cs="Arial"/>
              </w:rPr>
            </w:pPr>
          </w:p>
          <w:p w14:paraId="3C357713" w14:textId="77777777" w:rsidR="00453A01" w:rsidRPr="00BC7D9B" w:rsidRDefault="00453A01" w:rsidP="0003192B">
            <w:pPr>
              <w:rPr>
                <w:del w:id="508" w:author="YAMASHITA AI" w:date="2023-10-13T11:12:00Z"/>
                <w:rFonts w:ascii="Arial" w:hAnsi="Arial" w:cs="Arial"/>
              </w:rPr>
            </w:pPr>
          </w:p>
          <w:p w14:paraId="6A25F9CD" w14:textId="77777777" w:rsidR="00453A01" w:rsidRPr="00BC7D9B" w:rsidRDefault="00453A01" w:rsidP="0003192B">
            <w:pPr>
              <w:rPr>
                <w:del w:id="509" w:author="YAMASHITA AI" w:date="2023-10-13T11:12:00Z"/>
                <w:rFonts w:ascii="Arial" w:hAnsi="Arial" w:cs="Arial"/>
              </w:rPr>
            </w:pPr>
          </w:p>
          <w:p w14:paraId="4DED2EE0" w14:textId="77777777" w:rsidR="00453A01" w:rsidRPr="00BC7D9B" w:rsidRDefault="00453A01" w:rsidP="0003192B">
            <w:pPr>
              <w:rPr>
                <w:del w:id="510" w:author="YAMASHITA AI" w:date="2023-10-13T11:12:00Z"/>
                <w:rFonts w:ascii="Arial" w:hAnsi="Arial" w:cs="Arial"/>
              </w:rPr>
            </w:pPr>
          </w:p>
          <w:p w14:paraId="1F2C1574" w14:textId="77777777" w:rsidR="00453A01" w:rsidRPr="00BC7D9B" w:rsidRDefault="00453A01" w:rsidP="0003192B">
            <w:pPr>
              <w:rPr>
                <w:del w:id="511" w:author="YAMASHITA AI" w:date="2023-10-13T11:12:00Z"/>
                <w:rFonts w:ascii="Arial" w:hAnsi="Arial" w:cs="Arial"/>
              </w:rPr>
            </w:pPr>
          </w:p>
          <w:p w14:paraId="793FC0F4" w14:textId="77777777" w:rsidR="00453A01" w:rsidRPr="00BC7D9B" w:rsidRDefault="00453A01" w:rsidP="0003192B">
            <w:pPr>
              <w:rPr>
                <w:del w:id="512" w:author="YAMASHITA AI" w:date="2023-10-13T11:12:00Z"/>
                <w:rFonts w:ascii="Arial" w:hAnsi="Arial" w:cs="Arial"/>
              </w:rPr>
            </w:pPr>
          </w:p>
          <w:p w14:paraId="1DDA4B3A" w14:textId="77777777" w:rsidR="00453A01" w:rsidRPr="00BC7D9B" w:rsidRDefault="00453A01" w:rsidP="0003192B">
            <w:pPr>
              <w:rPr>
                <w:del w:id="513" w:author="YAMASHITA AI" w:date="2023-10-13T11:12:00Z"/>
                <w:rFonts w:ascii="Arial" w:hAnsi="Arial" w:cs="Arial"/>
              </w:rPr>
            </w:pPr>
          </w:p>
          <w:p w14:paraId="5A84A9D7" w14:textId="77777777" w:rsidR="00453A01" w:rsidRPr="00BC7D9B" w:rsidRDefault="00453A01" w:rsidP="0003192B">
            <w:pPr>
              <w:rPr>
                <w:del w:id="514" w:author="YAMASHITA AI" w:date="2023-10-13T11:12:00Z"/>
                <w:rFonts w:ascii="Arial" w:hAnsi="Arial" w:cs="Arial"/>
              </w:rPr>
            </w:pPr>
          </w:p>
          <w:p w14:paraId="2E7478AB" w14:textId="77777777" w:rsidR="00453A01" w:rsidRPr="00BC7D9B" w:rsidRDefault="00453A01" w:rsidP="0003192B">
            <w:pPr>
              <w:rPr>
                <w:del w:id="515" w:author="YAMASHITA AI" w:date="2023-10-13T11:12:00Z"/>
                <w:rFonts w:ascii="Arial" w:hAnsi="Arial" w:cs="Arial"/>
              </w:rPr>
            </w:pPr>
          </w:p>
          <w:p w14:paraId="4546109D" w14:textId="77777777" w:rsidR="00453A01" w:rsidRPr="00BC7D9B" w:rsidRDefault="00453A01" w:rsidP="0003192B">
            <w:pPr>
              <w:rPr>
                <w:del w:id="516" w:author="YAMASHITA AI" w:date="2023-10-13T11:12:00Z"/>
                <w:rFonts w:ascii="Arial" w:hAnsi="Arial" w:cs="Arial"/>
              </w:rPr>
            </w:pPr>
          </w:p>
          <w:p w14:paraId="2BF81E5E" w14:textId="77777777" w:rsidR="00453A01" w:rsidRPr="00BC7D9B" w:rsidRDefault="00453A01" w:rsidP="0003192B">
            <w:pPr>
              <w:rPr>
                <w:del w:id="517" w:author="YAMASHITA AI" w:date="2023-10-13T11:12:00Z"/>
                <w:rFonts w:ascii="Arial" w:hAnsi="Arial" w:cs="Arial"/>
              </w:rPr>
            </w:pPr>
          </w:p>
          <w:p w14:paraId="68B1D2FD" w14:textId="77777777" w:rsidR="00453A01" w:rsidRPr="00BC7D9B" w:rsidRDefault="00453A01" w:rsidP="0003192B">
            <w:pPr>
              <w:rPr>
                <w:del w:id="518" w:author="YAMASHITA AI" w:date="2023-10-13T11:12:00Z"/>
                <w:rFonts w:ascii="Arial" w:hAnsi="Arial" w:cs="Arial"/>
              </w:rPr>
            </w:pPr>
          </w:p>
          <w:p w14:paraId="08F821C2" w14:textId="77777777" w:rsidR="00453A01" w:rsidRPr="00BC7D9B" w:rsidRDefault="00453A01" w:rsidP="0003192B">
            <w:pPr>
              <w:rPr>
                <w:del w:id="519" w:author="YAMASHITA AI" w:date="2023-10-13T11:12:00Z"/>
                <w:rFonts w:ascii="Arial" w:hAnsi="Arial" w:cs="Arial"/>
              </w:rPr>
            </w:pPr>
          </w:p>
          <w:p w14:paraId="3233CDE5" w14:textId="77777777" w:rsidR="00453A01" w:rsidRPr="00BC7D9B" w:rsidRDefault="00453A01" w:rsidP="0003192B">
            <w:pPr>
              <w:rPr>
                <w:del w:id="520" w:author="YAMASHITA AI" w:date="2023-10-13T11:12:00Z"/>
                <w:rFonts w:ascii="Arial" w:hAnsi="Arial" w:cs="Arial"/>
              </w:rPr>
            </w:pPr>
          </w:p>
          <w:p w14:paraId="086E896F" w14:textId="77777777" w:rsidR="00453A01" w:rsidRPr="00BC7D9B" w:rsidRDefault="00453A01" w:rsidP="0003192B">
            <w:pPr>
              <w:rPr>
                <w:del w:id="521" w:author="YAMASHITA AI" w:date="2023-10-13T11:12:00Z"/>
                <w:rFonts w:ascii="Arial" w:hAnsi="Arial" w:cs="Arial"/>
              </w:rPr>
            </w:pPr>
          </w:p>
          <w:p w14:paraId="139B267E" w14:textId="77777777" w:rsidR="00453A01" w:rsidRPr="00BC7D9B" w:rsidRDefault="00453A01" w:rsidP="0003192B">
            <w:pPr>
              <w:rPr>
                <w:del w:id="522" w:author="YAMASHITA AI" w:date="2023-10-13T11:12:00Z"/>
                <w:rFonts w:ascii="Arial" w:hAnsi="Arial" w:cs="Arial"/>
              </w:rPr>
            </w:pPr>
          </w:p>
          <w:p w14:paraId="422067F8" w14:textId="77777777" w:rsidR="00453A01" w:rsidRPr="00BC7D9B" w:rsidRDefault="00453A01" w:rsidP="0003192B">
            <w:pPr>
              <w:rPr>
                <w:del w:id="523" w:author="YAMASHITA AI" w:date="2023-10-13T11:12:00Z"/>
                <w:rFonts w:ascii="Arial" w:hAnsi="Arial" w:cs="Arial"/>
              </w:rPr>
            </w:pPr>
          </w:p>
          <w:p w14:paraId="704177C6" w14:textId="77777777" w:rsidR="00453A01" w:rsidRPr="00BC7D9B" w:rsidRDefault="00453A01" w:rsidP="0003192B">
            <w:pPr>
              <w:rPr>
                <w:del w:id="524" w:author="YAMASHITA AI" w:date="2023-10-13T11:12:00Z"/>
                <w:rFonts w:ascii="Arial" w:hAnsi="Arial" w:cs="Arial"/>
              </w:rPr>
            </w:pPr>
          </w:p>
          <w:p w14:paraId="1A9CC93D" w14:textId="77777777" w:rsidR="00453A01" w:rsidRPr="00BC7D9B" w:rsidRDefault="00453A01" w:rsidP="0003192B">
            <w:pPr>
              <w:rPr>
                <w:del w:id="525" w:author="YAMASHITA AI" w:date="2023-10-13T11:12:00Z"/>
                <w:rFonts w:ascii="Arial" w:hAnsi="Arial" w:cs="Arial"/>
              </w:rPr>
            </w:pPr>
          </w:p>
          <w:p w14:paraId="0BE0E8A1" w14:textId="77777777" w:rsidR="00453A01" w:rsidRPr="00BC7D9B" w:rsidRDefault="00453A01" w:rsidP="0003192B">
            <w:pPr>
              <w:rPr>
                <w:del w:id="526" w:author="YAMASHITA AI" w:date="2023-10-13T11:12:00Z"/>
                <w:rFonts w:ascii="Arial" w:hAnsi="Arial" w:cs="Arial"/>
              </w:rPr>
            </w:pPr>
          </w:p>
          <w:p w14:paraId="4E491632" w14:textId="77777777" w:rsidR="00453A01" w:rsidRPr="00BC7D9B" w:rsidRDefault="00453A01" w:rsidP="0003192B">
            <w:pPr>
              <w:rPr>
                <w:del w:id="527" w:author="YAMASHITA AI" w:date="2023-10-13T11:12:00Z"/>
                <w:rFonts w:ascii="Arial" w:hAnsi="Arial" w:cs="Arial"/>
              </w:rPr>
            </w:pPr>
          </w:p>
          <w:p w14:paraId="64E54E5C" w14:textId="77777777" w:rsidR="00453A01" w:rsidRPr="00BC7D9B" w:rsidRDefault="00453A01" w:rsidP="0003192B">
            <w:pPr>
              <w:rPr>
                <w:del w:id="528" w:author="YAMASHITA AI" w:date="2023-10-13T11:12:00Z"/>
                <w:rFonts w:ascii="Arial" w:hAnsi="Arial" w:cs="Arial"/>
              </w:rPr>
            </w:pPr>
          </w:p>
          <w:p w14:paraId="4BFC033A" w14:textId="77777777" w:rsidR="00453A01" w:rsidRPr="00BC7D9B" w:rsidRDefault="00453A01" w:rsidP="0003192B">
            <w:pPr>
              <w:rPr>
                <w:del w:id="529" w:author="YAMASHITA AI" w:date="2023-10-13T11:12:00Z"/>
                <w:rFonts w:ascii="Arial" w:hAnsi="Arial" w:cs="Arial"/>
              </w:rPr>
            </w:pPr>
          </w:p>
          <w:p w14:paraId="1E149FD0" w14:textId="77777777" w:rsidR="00453A01" w:rsidRPr="00BC7D9B" w:rsidRDefault="00453A01" w:rsidP="0003192B">
            <w:pPr>
              <w:rPr>
                <w:del w:id="530" w:author="YAMASHITA AI" w:date="2023-10-13T11:12:00Z"/>
                <w:rFonts w:ascii="Arial" w:hAnsi="Arial" w:cs="Arial"/>
              </w:rPr>
            </w:pPr>
          </w:p>
          <w:p w14:paraId="1843BCF1" w14:textId="77777777" w:rsidR="00453A01" w:rsidRPr="00BC7D9B" w:rsidRDefault="00453A01" w:rsidP="0003192B">
            <w:pPr>
              <w:rPr>
                <w:del w:id="531" w:author="YAMASHITA AI" w:date="2023-10-13T11:12:00Z"/>
                <w:rFonts w:ascii="Arial" w:hAnsi="Arial" w:cs="Arial"/>
              </w:rPr>
            </w:pPr>
          </w:p>
          <w:p w14:paraId="79B41CE0" w14:textId="77777777" w:rsidR="00453A01" w:rsidRPr="00BC7D9B" w:rsidRDefault="00453A01" w:rsidP="0003192B">
            <w:pPr>
              <w:rPr>
                <w:del w:id="532" w:author="YAMASHITA AI" w:date="2023-10-13T11:12:00Z"/>
                <w:rFonts w:ascii="Arial" w:hAnsi="Arial" w:cs="Arial"/>
              </w:rPr>
            </w:pPr>
          </w:p>
          <w:p w14:paraId="0DC4A77A" w14:textId="77777777" w:rsidR="00453A01" w:rsidRPr="00BC7D9B" w:rsidRDefault="00453A01" w:rsidP="0003192B">
            <w:pPr>
              <w:rPr>
                <w:del w:id="533" w:author="YAMASHITA AI" w:date="2023-10-13T11:12:00Z"/>
                <w:rFonts w:ascii="Arial" w:hAnsi="Arial" w:cs="Arial"/>
              </w:rPr>
            </w:pPr>
          </w:p>
          <w:p w14:paraId="4C59AE97" w14:textId="77777777" w:rsidR="00453A01" w:rsidRPr="00BC7D9B" w:rsidRDefault="00453A01" w:rsidP="0003192B">
            <w:pPr>
              <w:rPr>
                <w:del w:id="534" w:author="YAMASHITA AI" w:date="2023-10-13T11:12:00Z"/>
                <w:rFonts w:ascii="Arial" w:hAnsi="Arial" w:cs="Arial"/>
              </w:rPr>
            </w:pPr>
          </w:p>
          <w:p w14:paraId="278BA455" w14:textId="77777777" w:rsidR="00453A01" w:rsidRPr="00BC7D9B" w:rsidRDefault="00453A01" w:rsidP="0003192B">
            <w:pPr>
              <w:rPr>
                <w:del w:id="535" w:author="YAMASHITA AI" w:date="2023-10-13T11:12:00Z"/>
                <w:rFonts w:ascii="Arial" w:hAnsi="Arial" w:cs="Arial"/>
              </w:rPr>
            </w:pPr>
          </w:p>
          <w:p w14:paraId="332C23AD" w14:textId="77777777" w:rsidR="00453A01" w:rsidRPr="00BC7D9B" w:rsidRDefault="00453A01" w:rsidP="0003192B">
            <w:pPr>
              <w:rPr>
                <w:del w:id="536" w:author="YAMASHITA AI" w:date="2023-10-13T11:12:00Z"/>
                <w:rFonts w:ascii="Arial" w:hAnsi="Arial" w:cs="Arial"/>
              </w:rPr>
            </w:pPr>
          </w:p>
          <w:p w14:paraId="3F6172AC" w14:textId="77777777" w:rsidR="00453A01" w:rsidRPr="00BC7D9B" w:rsidRDefault="00453A01" w:rsidP="0003192B">
            <w:pPr>
              <w:rPr>
                <w:del w:id="537" w:author="YAMASHITA AI" w:date="2023-10-13T11:12:00Z"/>
                <w:rFonts w:ascii="Arial" w:hAnsi="Arial" w:cs="Arial"/>
              </w:rPr>
            </w:pPr>
          </w:p>
          <w:p w14:paraId="18790D9F" w14:textId="77777777" w:rsidR="00453A01" w:rsidRPr="00BC7D9B" w:rsidRDefault="00453A01" w:rsidP="0003192B">
            <w:pPr>
              <w:rPr>
                <w:del w:id="538" w:author="YAMASHITA AI" w:date="2023-10-13T11:12:00Z"/>
                <w:rFonts w:ascii="Arial" w:hAnsi="Arial" w:cs="Arial"/>
              </w:rPr>
            </w:pPr>
          </w:p>
          <w:p w14:paraId="770C5E21" w14:textId="77777777" w:rsidR="00453A01" w:rsidRPr="00BC7D9B" w:rsidRDefault="00453A01" w:rsidP="0003192B">
            <w:pPr>
              <w:rPr>
                <w:del w:id="539" w:author="YAMASHITA AI" w:date="2023-10-13T11:12:00Z"/>
                <w:rFonts w:ascii="Arial" w:hAnsi="Arial" w:cs="Arial"/>
              </w:rPr>
            </w:pPr>
          </w:p>
          <w:p w14:paraId="3084223B" w14:textId="77777777" w:rsidR="00453A01" w:rsidRPr="00BC7D9B" w:rsidRDefault="00453A01" w:rsidP="0003192B">
            <w:pPr>
              <w:rPr>
                <w:del w:id="540" w:author="YAMASHITA AI" w:date="2023-10-13T11:12:00Z"/>
                <w:rFonts w:ascii="Arial" w:hAnsi="Arial" w:cs="Arial"/>
              </w:rPr>
            </w:pPr>
          </w:p>
          <w:p w14:paraId="58221037" w14:textId="77777777" w:rsidR="00453A01" w:rsidRPr="00BC7D9B" w:rsidRDefault="00453A01" w:rsidP="0003192B">
            <w:pPr>
              <w:rPr>
                <w:del w:id="541" w:author="YAMASHITA AI" w:date="2023-10-13T11:12:00Z"/>
                <w:rFonts w:ascii="Arial" w:hAnsi="Arial" w:cs="Arial"/>
              </w:rPr>
            </w:pPr>
          </w:p>
          <w:p w14:paraId="2DD50591" w14:textId="77777777" w:rsidR="00453A01" w:rsidRPr="00BC7D9B" w:rsidRDefault="00453A01" w:rsidP="0003192B">
            <w:pPr>
              <w:rPr>
                <w:del w:id="542" w:author="YAMASHITA AI" w:date="2023-10-13T11:12:00Z"/>
                <w:rFonts w:ascii="Arial" w:hAnsi="Arial" w:cs="Arial"/>
              </w:rPr>
            </w:pPr>
          </w:p>
          <w:p w14:paraId="6043619E" w14:textId="77777777" w:rsidR="00453A01" w:rsidRPr="00BC7D9B" w:rsidRDefault="00453A01" w:rsidP="0003192B">
            <w:pPr>
              <w:rPr>
                <w:del w:id="543" w:author="YAMASHITA AI" w:date="2023-10-13T11:12:00Z"/>
                <w:rFonts w:ascii="Arial" w:hAnsi="Arial" w:cs="Arial"/>
              </w:rPr>
            </w:pPr>
          </w:p>
          <w:p w14:paraId="1404D15A" w14:textId="77777777" w:rsidR="00453A01" w:rsidRPr="00BC7D9B" w:rsidRDefault="00453A01" w:rsidP="0003192B">
            <w:pPr>
              <w:rPr>
                <w:del w:id="544" w:author="YAMASHITA AI" w:date="2023-10-13T11:12:00Z"/>
                <w:rFonts w:ascii="Arial" w:hAnsi="Arial" w:cs="Arial"/>
              </w:rPr>
            </w:pPr>
          </w:p>
          <w:p w14:paraId="17E03334" w14:textId="77777777" w:rsidR="00453A01" w:rsidRPr="00BC7D9B" w:rsidRDefault="00453A01" w:rsidP="0003192B">
            <w:pPr>
              <w:rPr>
                <w:del w:id="545" w:author="YAMASHITA AI" w:date="2023-10-13T11:12:00Z"/>
                <w:rFonts w:ascii="Arial" w:hAnsi="Arial" w:cs="Arial"/>
              </w:rPr>
            </w:pPr>
          </w:p>
          <w:p w14:paraId="0F190CA3" w14:textId="77777777" w:rsidR="00453A01" w:rsidRPr="00BC7D9B" w:rsidRDefault="00453A01" w:rsidP="0003192B">
            <w:pPr>
              <w:rPr>
                <w:del w:id="546" w:author="YAMASHITA AI" w:date="2023-10-13T11:12:00Z"/>
                <w:rFonts w:ascii="Arial" w:hAnsi="Arial" w:cs="Arial"/>
              </w:rPr>
            </w:pPr>
          </w:p>
          <w:p w14:paraId="4F068C46" w14:textId="77777777" w:rsidR="00453A01" w:rsidRPr="00BC7D9B" w:rsidRDefault="00453A01" w:rsidP="0003192B">
            <w:pPr>
              <w:rPr>
                <w:del w:id="547" w:author="YAMASHITA AI" w:date="2023-10-13T11:12:00Z"/>
                <w:rFonts w:ascii="Arial" w:hAnsi="Arial" w:cs="Arial"/>
              </w:rPr>
            </w:pPr>
          </w:p>
          <w:p w14:paraId="49404913" w14:textId="77777777" w:rsidR="00453A01" w:rsidRPr="00BC7D9B" w:rsidRDefault="00453A01" w:rsidP="0003192B">
            <w:pPr>
              <w:rPr>
                <w:del w:id="548" w:author="YAMASHITA AI" w:date="2023-10-13T11:12:00Z"/>
                <w:rFonts w:ascii="Arial" w:hAnsi="Arial" w:cs="Arial"/>
              </w:rPr>
            </w:pPr>
          </w:p>
          <w:p w14:paraId="42402A1B" w14:textId="77777777" w:rsidR="00453A01" w:rsidRPr="00BC7D9B" w:rsidRDefault="00453A01" w:rsidP="0003192B">
            <w:pPr>
              <w:rPr>
                <w:del w:id="549" w:author="YAMASHITA AI" w:date="2023-10-13T11:12:00Z"/>
                <w:rFonts w:ascii="Arial" w:hAnsi="Arial" w:cs="Arial"/>
              </w:rPr>
            </w:pPr>
          </w:p>
          <w:p w14:paraId="329C1D3C" w14:textId="77777777" w:rsidR="00453A01" w:rsidRPr="00BC7D9B" w:rsidRDefault="00453A01" w:rsidP="0003192B">
            <w:pPr>
              <w:rPr>
                <w:del w:id="550" w:author="YAMASHITA AI" w:date="2023-10-13T11:12:00Z"/>
                <w:rFonts w:ascii="Arial" w:hAnsi="Arial" w:cs="Arial"/>
              </w:rPr>
            </w:pPr>
          </w:p>
          <w:p w14:paraId="2A1A4EF4" w14:textId="77777777" w:rsidR="00453A01" w:rsidRPr="00BC7D9B" w:rsidRDefault="00453A01" w:rsidP="0003192B">
            <w:pPr>
              <w:rPr>
                <w:del w:id="551" w:author="YAMASHITA AI" w:date="2023-10-13T11:12:00Z"/>
                <w:rFonts w:ascii="Arial" w:hAnsi="Arial" w:cs="Arial"/>
              </w:rPr>
            </w:pPr>
          </w:p>
          <w:p w14:paraId="4E53BD68" w14:textId="77777777" w:rsidR="00453A01" w:rsidRPr="00BC7D9B" w:rsidRDefault="00453A01" w:rsidP="0003192B">
            <w:pPr>
              <w:rPr>
                <w:del w:id="552" w:author="YAMASHITA AI" w:date="2023-10-13T11:12:00Z"/>
                <w:rFonts w:ascii="Arial" w:hAnsi="Arial" w:cs="Arial"/>
              </w:rPr>
            </w:pPr>
          </w:p>
          <w:p w14:paraId="7D9625A8" w14:textId="77777777" w:rsidR="00453A01" w:rsidRPr="00BC7D9B" w:rsidRDefault="00453A01" w:rsidP="0003192B">
            <w:pPr>
              <w:rPr>
                <w:del w:id="553" w:author="YAMASHITA AI" w:date="2023-10-13T11:12:00Z"/>
                <w:rFonts w:ascii="Arial" w:hAnsi="Arial" w:cs="Arial"/>
              </w:rPr>
            </w:pPr>
          </w:p>
          <w:p w14:paraId="042F86EF" w14:textId="77777777" w:rsidR="00453A01" w:rsidRPr="00BC7D9B" w:rsidRDefault="00453A01" w:rsidP="0003192B">
            <w:pPr>
              <w:rPr>
                <w:del w:id="554" w:author="YAMASHITA AI" w:date="2023-10-13T11:12:00Z"/>
                <w:rFonts w:ascii="Arial" w:hAnsi="Arial" w:cs="Arial"/>
              </w:rPr>
            </w:pPr>
          </w:p>
          <w:p w14:paraId="2E583DB1" w14:textId="77777777" w:rsidR="00453A01" w:rsidRPr="00BC7D9B" w:rsidRDefault="00453A01" w:rsidP="0003192B">
            <w:pPr>
              <w:rPr>
                <w:del w:id="555" w:author="YAMASHITA AI" w:date="2023-10-13T11:12:00Z"/>
                <w:rFonts w:ascii="Arial" w:hAnsi="Arial" w:cs="Arial"/>
              </w:rPr>
            </w:pPr>
          </w:p>
          <w:p w14:paraId="0A4371FE" w14:textId="77777777" w:rsidR="00453A01" w:rsidRPr="00BC7D9B" w:rsidRDefault="00453A01" w:rsidP="0003192B">
            <w:pPr>
              <w:rPr>
                <w:del w:id="556" w:author="YAMASHITA AI" w:date="2023-10-13T11:12:00Z"/>
                <w:rFonts w:ascii="Arial" w:hAnsi="Arial" w:cs="Arial"/>
              </w:rPr>
            </w:pPr>
          </w:p>
          <w:p w14:paraId="5878C3B6" w14:textId="77777777" w:rsidR="00453A01" w:rsidRPr="00BC7D9B" w:rsidRDefault="00453A01" w:rsidP="0003192B">
            <w:pPr>
              <w:rPr>
                <w:del w:id="557" w:author="YAMASHITA AI" w:date="2023-10-13T11:12:00Z"/>
                <w:rFonts w:ascii="Arial" w:hAnsi="Arial" w:cs="Arial"/>
              </w:rPr>
            </w:pPr>
          </w:p>
          <w:p w14:paraId="2BF8FDED" w14:textId="77777777" w:rsidR="00453A01" w:rsidRPr="00BC7D9B" w:rsidRDefault="00453A01" w:rsidP="0003192B">
            <w:pPr>
              <w:rPr>
                <w:del w:id="558" w:author="YAMASHITA AI" w:date="2023-10-13T11:12:00Z"/>
                <w:rFonts w:ascii="Arial" w:hAnsi="Arial" w:cs="Arial"/>
              </w:rPr>
            </w:pPr>
          </w:p>
          <w:p w14:paraId="0A323AA7" w14:textId="77777777" w:rsidR="00453A01" w:rsidRPr="00BC7D9B" w:rsidRDefault="00453A01" w:rsidP="0003192B">
            <w:pPr>
              <w:rPr>
                <w:del w:id="559" w:author="YAMASHITA AI" w:date="2023-10-13T11:12:00Z"/>
                <w:rFonts w:ascii="Arial" w:hAnsi="Arial" w:cs="Arial"/>
              </w:rPr>
            </w:pPr>
          </w:p>
          <w:p w14:paraId="4400CC12" w14:textId="77777777" w:rsidR="00453A01" w:rsidRPr="00BC7D9B" w:rsidRDefault="00453A01" w:rsidP="0003192B">
            <w:pPr>
              <w:rPr>
                <w:del w:id="560" w:author="YAMASHITA AI" w:date="2023-10-13T11:12:00Z"/>
                <w:rFonts w:ascii="Arial" w:hAnsi="Arial" w:cs="Arial"/>
              </w:rPr>
            </w:pPr>
          </w:p>
          <w:p w14:paraId="6DA1993D" w14:textId="77777777" w:rsidR="00453A01" w:rsidRPr="00BC7D9B" w:rsidRDefault="00453A01" w:rsidP="0003192B">
            <w:pPr>
              <w:rPr>
                <w:del w:id="561" w:author="YAMASHITA AI" w:date="2023-10-13T11:12:00Z"/>
                <w:rFonts w:ascii="Arial" w:hAnsi="Arial" w:cs="Arial"/>
              </w:rPr>
            </w:pPr>
          </w:p>
          <w:p w14:paraId="6B80BD08" w14:textId="77777777" w:rsidR="00453A01" w:rsidRPr="00BC7D9B" w:rsidRDefault="00453A01" w:rsidP="0003192B">
            <w:pPr>
              <w:rPr>
                <w:del w:id="562" w:author="YAMASHITA AI" w:date="2023-10-13T11:12:00Z"/>
                <w:rFonts w:ascii="Arial" w:hAnsi="Arial" w:cs="Arial"/>
              </w:rPr>
            </w:pPr>
          </w:p>
          <w:p w14:paraId="44E0D01F" w14:textId="77777777" w:rsidR="00453A01" w:rsidRPr="00BC7D9B" w:rsidRDefault="00453A01" w:rsidP="0003192B">
            <w:pPr>
              <w:rPr>
                <w:del w:id="563" w:author="YAMASHITA AI" w:date="2023-10-13T11:12:00Z"/>
                <w:rFonts w:ascii="Arial" w:hAnsi="Arial" w:cs="Arial"/>
              </w:rPr>
            </w:pPr>
          </w:p>
          <w:p w14:paraId="7F9D049B" w14:textId="77777777" w:rsidR="00453A01" w:rsidRPr="00BC7D9B" w:rsidRDefault="00453A01" w:rsidP="0003192B">
            <w:pPr>
              <w:rPr>
                <w:del w:id="564" w:author="YAMASHITA AI" w:date="2023-10-13T11:12:00Z"/>
                <w:rFonts w:ascii="Arial" w:hAnsi="Arial" w:cs="Arial"/>
              </w:rPr>
            </w:pPr>
          </w:p>
          <w:p w14:paraId="45C6BC39" w14:textId="77777777" w:rsidR="00453A01" w:rsidRPr="00BC7D9B" w:rsidRDefault="00453A01" w:rsidP="0003192B">
            <w:pPr>
              <w:rPr>
                <w:del w:id="565" w:author="YAMASHITA AI" w:date="2023-10-13T11:12:00Z"/>
                <w:rFonts w:ascii="Arial" w:hAnsi="Arial" w:cs="Arial"/>
              </w:rPr>
            </w:pPr>
          </w:p>
          <w:p w14:paraId="742FB1BE" w14:textId="77777777" w:rsidR="00453A01" w:rsidRPr="00BC7D9B" w:rsidRDefault="00453A01" w:rsidP="0003192B">
            <w:pPr>
              <w:rPr>
                <w:del w:id="566" w:author="YAMASHITA AI" w:date="2023-10-13T11:12:00Z"/>
                <w:rFonts w:ascii="Arial" w:hAnsi="Arial" w:cs="Arial"/>
              </w:rPr>
            </w:pPr>
          </w:p>
          <w:p w14:paraId="02B632E5" w14:textId="77777777" w:rsidR="00723C62" w:rsidRDefault="00723C62" w:rsidP="0003192B">
            <w:pPr>
              <w:rPr>
                <w:del w:id="567" w:author="YAMASHITA AI" w:date="2023-10-13T11:12:00Z"/>
                <w:rFonts w:ascii="Arial" w:hAnsi="Arial" w:cs="Arial"/>
              </w:rPr>
            </w:pPr>
          </w:p>
          <w:p w14:paraId="4B36B720" w14:textId="3DCB14DF" w:rsidR="00453A01" w:rsidRPr="00BC7D9B" w:rsidRDefault="00453A01" w:rsidP="0003192B">
            <w:pPr>
              <w:rPr>
                <w:del w:id="568" w:author="YAMASHITA AI" w:date="2023-10-13T11:12:00Z"/>
                <w:rFonts w:ascii="Arial" w:hAnsi="Arial" w:cs="Arial"/>
              </w:rPr>
            </w:pPr>
          </w:p>
          <w:p w14:paraId="0D1C317A" w14:textId="77777777" w:rsidR="00453A01" w:rsidRDefault="00453A01" w:rsidP="0003192B">
            <w:pPr>
              <w:rPr>
                <w:del w:id="569" w:author="YAMASHITA AI" w:date="2023-10-13T11:12:00Z"/>
                <w:rFonts w:ascii="Arial" w:hAnsi="Arial" w:cs="Arial"/>
              </w:rPr>
            </w:pPr>
          </w:p>
          <w:p w14:paraId="0DA2C98C" w14:textId="77777777" w:rsidR="00D04E38" w:rsidRPr="00D04E38" w:rsidRDefault="00D04E38" w:rsidP="0003192B">
            <w:pPr>
              <w:rPr>
                <w:del w:id="570" w:author="YAMASHITA AI" w:date="2023-10-13T11:12:00Z"/>
                <w:rFonts w:ascii="Arial" w:hAnsi="Arial" w:cs="Arial"/>
              </w:rPr>
            </w:pPr>
          </w:p>
          <w:p w14:paraId="391ACA7D" w14:textId="77777777" w:rsidR="00453A01" w:rsidRPr="00BC7D9B" w:rsidRDefault="00453A01" w:rsidP="0003192B">
            <w:pPr>
              <w:rPr>
                <w:del w:id="571" w:author="YAMASHITA AI" w:date="2023-10-13T11:12:00Z"/>
                <w:rFonts w:ascii="Arial" w:hAnsi="Arial" w:cs="Arial"/>
              </w:rPr>
            </w:pPr>
          </w:p>
          <w:p w14:paraId="53D6F3F4" w14:textId="77777777" w:rsidR="00453A01" w:rsidRPr="00BC7D9B" w:rsidRDefault="00453A01" w:rsidP="0003192B">
            <w:pPr>
              <w:rPr>
                <w:del w:id="572" w:author="YAMASHITA AI" w:date="2023-10-13T11:12:00Z"/>
                <w:rFonts w:ascii="Arial" w:hAnsi="Arial" w:cs="Arial"/>
              </w:rPr>
            </w:pPr>
          </w:p>
          <w:p w14:paraId="7859A99C" w14:textId="77777777" w:rsidR="00453A01" w:rsidRPr="00BC7D9B" w:rsidRDefault="00453A01" w:rsidP="0003192B">
            <w:pPr>
              <w:rPr>
                <w:del w:id="573" w:author="YAMASHITA AI" w:date="2023-10-13T11:12:00Z"/>
                <w:rFonts w:ascii="Arial" w:hAnsi="Arial" w:cs="Arial"/>
              </w:rPr>
            </w:pPr>
          </w:p>
          <w:p w14:paraId="22CCBAF0" w14:textId="77777777" w:rsidR="00453A01" w:rsidRPr="00BC7D9B" w:rsidRDefault="00453A01" w:rsidP="0003192B">
            <w:pPr>
              <w:rPr>
                <w:del w:id="574" w:author="YAMASHITA AI" w:date="2023-10-13T11:12:00Z"/>
                <w:rFonts w:ascii="Arial" w:hAnsi="Arial" w:cs="Arial"/>
              </w:rPr>
            </w:pPr>
          </w:p>
          <w:p w14:paraId="232C4701" w14:textId="77777777" w:rsidR="00453A01" w:rsidRPr="00BC7D9B" w:rsidRDefault="00453A01" w:rsidP="0003192B">
            <w:pPr>
              <w:rPr>
                <w:del w:id="575" w:author="YAMASHITA AI" w:date="2023-10-13T11:12:00Z"/>
                <w:rFonts w:ascii="Arial" w:hAnsi="Arial" w:cs="Arial"/>
              </w:rPr>
            </w:pPr>
          </w:p>
          <w:p w14:paraId="74ACC594" w14:textId="77777777" w:rsidR="00453A01" w:rsidRPr="00BC7D9B" w:rsidRDefault="00453A01" w:rsidP="0003192B">
            <w:pPr>
              <w:rPr>
                <w:del w:id="576" w:author="YAMASHITA AI" w:date="2023-10-13T11:12:00Z"/>
                <w:rFonts w:ascii="Arial" w:hAnsi="Arial" w:cs="Arial"/>
              </w:rPr>
            </w:pPr>
          </w:p>
          <w:p w14:paraId="2324C544" w14:textId="77777777" w:rsidR="00453A01" w:rsidRPr="00BC7D9B" w:rsidRDefault="00453A01" w:rsidP="0003192B">
            <w:pPr>
              <w:rPr>
                <w:del w:id="577" w:author="YAMASHITA AI" w:date="2023-10-13T11:12:00Z"/>
                <w:rFonts w:ascii="Arial" w:hAnsi="Arial" w:cs="Arial"/>
              </w:rPr>
            </w:pPr>
          </w:p>
          <w:p w14:paraId="54B076FA" w14:textId="77777777" w:rsidR="00453A01" w:rsidRPr="00BC7D9B" w:rsidRDefault="00453A01" w:rsidP="0003192B">
            <w:pPr>
              <w:rPr>
                <w:del w:id="578" w:author="YAMASHITA AI" w:date="2023-10-13T11:12:00Z"/>
                <w:rFonts w:ascii="Arial" w:hAnsi="Arial" w:cs="Arial"/>
              </w:rPr>
            </w:pPr>
          </w:p>
          <w:p w14:paraId="10D13448" w14:textId="77777777" w:rsidR="00453A01" w:rsidRPr="00BC7D9B" w:rsidRDefault="00453A01" w:rsidP="0003192B">
            <w:pPr>
              <w:rPr>
                <w:del w:id="579" w:author="YAMASHITA AI" w:date="2023-10-13T11:12:00Z"/>
                <w:rFonts w:ascii="Arial" w:hAnsi="Arial" w:cs="Arial"/>
              </w:rPr>
            </w:pPr>
          </w:p>
          <w:p w14:paraId="44CF715E" w14:textId="77777777" w:rsidR="00453A01" w:rsidRDefault="00453A01" w:rsidP="0003192B">
            <w:pPr>
              <w:rPr>
                <w:del w:id="580" w:author="YAMASHITA AI" w:date="2023-10-13T11:12:00Z"/>
                <w:rFonts w:ascii="Arial" w:hAnsi="Arial" w:cs="Arial"/>
              </w:rPr>
            </w:pPr>
          </w:p>
          <w:p w14:paraId="653CFA5D" w14:textId="77777777" w:rsidR="00C15EF1" w:rsidRDefault="00C15EF1" w:rsidP="0003192B">
            <w:pPr>
              <w:rPr>
                <w:del w:id="581" w:author="YAMASHITA AI" w:date="2023-10-13T11:12:00Z"/>
                <w:rFonts w:ascii="Arial" w:hAnsi="Arial" w:cs="Arial"/>
              </w:rPr>
            </w:pPr>
          </w:p>
          <w:p w14:paraId="6F5DAC1B" w14:textId="77777777" w:rsidR="00C15EF1" w:rsidRDefault="00C15EF1" w:rsidP="0003192B">
            <w:pPr>
              <w:rPr>
                <w:del w:id="582" w:author="YAMASHITA AI" w:date="2023-10-13T11:12:00Z"/>
                <w:rFonts w:ascii="Arial" w:hAnsi="Arial" w:cs="Arial"/>
              </w:rPr>
            </w:pPr>
          </w:p>
          <w:p w14:paraId="77A07E58" w14:textId="77777777" w:rsidR="00C15EF1" w:rsidRPr="00BC7D9B" w:rsidRDefault="00C15EF1" w:rsidP="0003192B">
            <w:pPr>
              <w:rPr>
                <w:del w:id="583" w:author="YAMASHITA AI" w:date="2023-10-13T11:12:00Z"/>
                <w:rFonts w:ascii="Arial" w:hAnsi="Arial" w:cs="Arial"/>
              </w:rPr>
            </w:pPr>
          </w:p>
          <w:p w14:paraId="631BDD98" w14:textId="77777777" w:rsidR="00453A01" w:rsidRPr="00BC7D9B" w:rsidRDefault="00453A01" w:rsidP="0003192B">
            <w:pPr>
              <w:rPr>
                <w:del w:id="584" w:author="YAMASHITA AI" w:date="2023-10-13T11:12:00Z"/>
                <w:rFonts w:ascii="Arial" w:hAnsi="Arial" w:cs="Arial"/>
              </w:rPr>
            </w:pPr>
          </w:p>
          <w:p w14:paraId="2931AD76" w14:textId="77777777" w:rsidR="00453A01" w:rsidRPr="00BC7D9B" w:rsidRDefault="00453A01" w:rsidP="0003192B">
            <w:pPr>
              <w:rPr>
                <w:del w:id="585" w:author="YAMASHITA AI" w:date="2023-10-13T11:12:00Z"/>
                <w:rFonts w:ascii="Arial" w:hAnsi="Arial" w:cs="Arial"/>
              </w:rPr>
            </w:pPr>
          </w:p>
          <w:p w14:paraId="09AEB685" w14:textId="77777777" w:rsidR="00172052" w:rsidRPr="00B05503" w:rsidRDefault="00172052" w:rsidP="1FBB2FB6">
            <w:pPr>
              <w:rPr>
                <w:ins w:id="586" w:author="YAMASHITA AI" w:date="2023-10-13T11:12:00Z"/>
                <w:rFonts w:ascii="Arial" w:hAnsi="Arial" w:cs="Arial"/>
              </w:rPr>
            </w:pPr>
          </w:p>
          <w:p w14:paraId="48926D4C" w14:textId="77777777" w:rsidR="00C8317B" w:rsidRDefault="00C8317B" w:rsidP="1FBB2FB6">
            <w:pPr>
              <w:rPr>
                <w:rFonts w:ascii="Arial" w:hAnsi="Arial" w:cs="Arial"/>
              </w:rPr>
            </w:pPr>
          </w:p>
          <w:p w14:paraId="7644F82C" w14:textId="77777777" w:rsidR="00C8317B" w:rsidRDefault="00C8317B" w:rsidP="1FBB2FB6">
            <w:pPr>
              <w:rPr>
                <w:rFonts w:ascii="Arial" w:hAnsi="Arial" w:cs="Arial"/>
              </w:rPr>
            </w:pPr>
          </w:p>
          <w:p w14:paraId="7F9816F5" w14:textId="1212CCBC" w:rsidR="00453A01" w:rsidRPr="00B05503" w:rsidRDefault="45C1AD55" w:rsidP="1FBB2FB6">
            <w:pPr>
              <w:rPr>
                <w:ins w:id="587" w:author="YAMASHITA AI" w:date="2023-10-13T11:12:00Z"/>
                <w:rFonts w:ascii="Arial" w:hAnsi="Arial" w:cs="Arial"/>
              </w:rPr>
            </w:pPr>
            <w:r w:rsidRPr="00B05503">
              <w:rPr>
                <w:rFonts w:ascii="Arial" w:hAnsi="Arial" w:cs="Arial"/>
              </w:rPr>
              <w:t xml:space="preserve">For clarification, </w:t>
            </w:r>
            <w:r w:rsidR="7FA7DB7A" w:rsidRPr="00B05503">
              <w:rPr>
                <w:rFonts w:ascii="Arial" w:hAnsi="Arial" w:cs="Arial"/>
              </w:rPr>
              <w:t>will reports not be circulated to observers invited by the SG?</w:t>
            </w:r>
          </w:p>
          <w:p w14:paraId="08B5BAE8" w14:textId="77777777" w:rsidR="00453A01" w:rsidRPr="00B05503" w:rsidRDefault="00453A01" w:rsidP="0003192B">
            <w:pPr>
              <w:rPr>
                <w:ins w:id="588" w:author="YAMASHITA AI" w:date="2023-10-13T11:12:00Z"/>
                <w:rFonts w:ascii="Arial" w:hAnsi="Arial" w:cs="Arial"/>
              </w:rPr>
            </w:pPr>
          </w:p>
          <w:p w14:paraId="36E866F0" w14:textId="77777777" w:rsidR="00453A01" w:rsidRPr="00B05503" w:rsidRDefault="00453A01" w:rsidP="0003192B">
            <w:pPr>
              <w:rPr>
                <w:ins w:id="589" w:author="YAMASHITA AI" w:date="2023-10-13T11:12:00Z"/>
                <w:rFonts w:ascii="Arial" w:hAnsi="Arial" w:cs="Arial"/>
              </w:rPr>
            </w:pPr>
          </w:p>
          <w:p w14:paraId="0CC1D238" w14:textId="77777777" w:rsidR="00453A01" w:rsidRPr="00B05503" w:rsidRDefault="00453A01" w:rsidP="0003192B">
            <w:pPr>
              <w:rPr>
                <w:ins w:id="590" w:author="YAMASHITA AI" w:date="2023-10-13T11:12:00Z"/>
                <w:rFonts w:ascii="Arial" w:hAnsi="Arial" w:cs="Arial"/>
              </w:rPr>
            </w:pPr>
          </w:p>
          <w:p w14:paraId="02AA5755" w14:textId="77777777" w:rsidR="00453A01" w:rsidRPr="00B05503" w:rsidRDefault="00453A01" w:rsidP="0003192B">
            <w:pPr>
              <w:rPr>
                <w:ins w:id="591" w:author="YAMASHITA AI" w:date="2023-10-13T11:12:00Z"/>
                <w:rFonts w:ascii="Arial" w:hAnsi="Arial" w:cs="Arial"/>
              </w:rPr>
            </w:pPr>
          </w:p>
          <w:p w14:paraId="148FA163" w14:textId="77777777" w:rsidR="005B6E95" w:rsidRPr="00B05503" w:rsidRDefault="005B6E95" w:rsidP="1FBB2FB6">
            <w:pPr>
              <w:rPr>
                <w:ins w:id="592" w:author="YAMASHITA AI" w:date="2023-10-13T11:12:00Z"/>
                <w:rFonts w:ascii="Arial" w:hAnsi="Arial" w:cs="Arial"/>
              </w:rPr>
            </w:pPr>
          </w:p>
          <w:p w14:paraId="7D55EF8A" w14:textId="77777777" w:rsidR="005B6E95" w:rsidRPr="00B05503" w:rsidRDefault="005B6E95" w:rsidP="1FBB2FB6">
            <w:pPr>
              <w:rPr>
                <w:ins w:id="593" w:author="YAMASHITA AI" w:date="2023-10-13T11:12:00Z"/>
                <w:rFonts w:ascii="Arial" w:hAnsi="Arial" w:cs="Arial"/>
              </w:rPr>
            </w:pPr>
          </w:p>
          <w:p w14:paraId="02F94175" w14:textId="77777777" w:rsidR="00172052" w:rsidRPr="00B05503" w:rsidRDefault="00172052" w:rsidP="1FBB2FB6">
            <w:pPr>
              <w:rPr>
                <w:ins w:id="594" w:author="YAMASHITA AI" w:date="2023-10-13T11:12:00Z"/>
                <w:rFonts w:ascii="Arial" w:hAnsi="Arial" w:cs="Arial"/>
              </w:rPr>
            </w:pPr>
          </w:p>
          <w:p w14:paraId="7238C462" w14:textId="77777777" w:rsidR="00354BC1" w:rsidRPr="00B05503" w:rsidRDefault="00354BC1" w:rsidP="1FBB2FB6">
            <w:pPr>
              <w:rPr>
                <w:ins w:id="595" w:author="YAMASHITA AI" w:date="2023-10-13T11:12:00Z"/>
                <w:rFonts w:ascii="Arial" w:hAnsi="Arial" w:cs="Arial"/>
              </w:rPr>
            </w:pPr>
          </w:p>
          <w:p w14:paraId="5BE51911" w14:textId="56DD58E1" w:rsidR="00453A01" w:rsidRPr="00B05503" w:rsidRDefault="09CBF505" w:rsidP="1FBB2FB6">
            <w:pPr>
              <w:rPr>
                <w:ins w:id="596" w:author="YAMASHITA AI" w:date="2023-10-13T11:12:00Z"/>
                <w:rFonts w:ascii="Arial" w:hAnsi="Arial" w:cs="Arial"/>
              </w:rPr>
            </w:pPr>
            <w:r w:rsidRPr="00B05503">
              <w:rPr>
                <w:rFonts w:ascii="Arial" w:hAnsi="Arial" w:cs="Arial"/>
              </w:rPr>
              <w:t>For clarification, observers invited by the SG cannot make statements?</w:t>
            </w:r>
          </w:p>
          <w:p w14:paraId="7EFF7C10" w14:textId="77777777" w:rsidR="00453A01" w:rsidRPr="00B05503" w:rsidRDefault="00453A01" w:rsidP="0003192B">
            <w:pPr>
              <w:rPr>
                <w:ins w:id="597" w:author="YAMASHITA AI" w:date="2023-10-13T11:12:00Z"/>
                <w:rFonts w:ascii="Arial" w:hAnsi="Arial" w:cs="Arial"/>
              </w:rPr>
            </w:pPr>
          </w:p>
          <w:p w14:paraId="3C007EA0" w14:textId="32ADCA04" w:rsidR="00453A01" w:rsidRPr="00B05503" w:rsidRDefault="07D98F16" w:rsidP="1FBB2FB6">
            <w:pPr>
              <w:rPr>
                <w:ins w:id="598" w:author="YAMASHITA AI" w:date="2023-10-13T11:12:00Z"/>
                <w:rFonts w:ascii="Arial" w:hAnsi="Arial" w:cs="Arial"/>
              </w:rPr>
            </w:pPr>
            <w:r w:rsidRPr="00B05503">
              <w:rPr>
                <w:rFonts w:ascii="Arial" w:hAnsi="Arial" w:cs="Arial"/>
              </w:rPr>
              <w:t>For clarification, report cannot be made available to observers invited by the SG?</w:t>
            </w:r>
          </w:p>
          <w:p w14:paraId="2A476F52" w14:textId="57AF4051" w:rsidR="00453A01" w:rsidRPr="00B05503" w:rsidRDefault="00453A01" w:rsidP="1FBB2FB6">
            <w:pPr>
              <w:rPr>
                <w:rFonts w:ascii="Arial" w:hAnsi="Arial" w:cs="Arial"/>
              </w:rPr>
            </w:pPr>
          </w:p>
          <w:p w14:paraId="118659DC" w14:textId="77777777" w:rsidR="00453A01" w:rsidRPr="00B05503" w:rsidRDefault="00453A01" w:rsidP="0003192B">
            <w:pPr>
              <w:rPr>
                <w:rFonts w:ascii="Arial" w:hAnsi="Arial" w:cs="Arial"/>
              </w:rPr>
            </w:pPr>
          </w:p>
          <w:p w14:paraId="70DC32A7" w14:textId="232165DA" w:rsidR="00453A01" w:rsidRPr="00B05503" w:rsidRDefault="001B33B1" w:rsidP="1FBB2FB6">
            <w:pPr>
              <w:rPr>
                <w:rFonts w:ascii="Arial" w:hAnsi="Arial" w:cs="Arial"/>
              </w:rPr>
            </w:pPr>
            <w:r w:rsidRPr="00B05503">
              <w:rPr>
                <w:rFonts w:ascii="Arial" w:hAnsi="Arial" w:cs="Arial"/>
              </w:rPr>
              <w:t xml:space="preserve">Meeting audio is now </w:t>
            </w:r>
            <w:r w:rsidR="00206221" w:rsidRPr="00B05503">
              <w:rPr>
                <w:rFonts w:ascii="Arial" w:hAnsi="Arial" w:cs="Arial"/>
              </w:rPr>
              <w:t>available</w:t>
            </w:r>
            <w:r w:rsidRPr="00B05503">
              <w:rPr>
                <w:rFonts w:ascii="Arial" w:hAnsi="Arial" w:cs="Arial"/>
              </w:rPr>
              <w:t xml:space="preserve"> for IMO meetings. Opening of audio recording to the members should be considered for the purpose of </w:t>
            </w:r>
            <w:r w:rsidR="00206221" w:rsidRPr="00B05503">
              <w:rPr>
                <w:rFonts w:ascii="Arial" w:hAnsi="Arial" w:cs="Arial"/>
              </w:rPr>
              <w:t>transparency</w:t>
            </w:r>
            <w:r w:rsidRPr="00B05503">
              <w:rPr>
                <w:rFonts w:ascii="Arial" w:hAnsi="Arial" w:cs="Arial"/>
              </w:rPr>
              <w:t>.</w:t>
            </w:r>
          </w:p>
          <w:p w14:paraId="4A903524" w14:textId="77777777" w:rsidR="00453A01" w:rsidRPr="00B05503" w:rsidRDefault="00453A01" w:rsidP="0003192B">
            <w:pPr>
              <w:rPr>
                <w:rFonts w:ascii="Arial" w:hAnsi="Arial" w:cs="Arial"/>
              </w:rPr>
            </w:pPr>
          </w:p>
          <w:p w14:paraId="19538551" w14:textId="77777777" w:rsidR="00453A01" w:rsidRPr="00B05503" w:rsidRDefault="00453A01" w:rsidP="0003192B">
            <w:pPr>
              <w:rPr>
                <w:rFonts w:ascii="Arial" w:hAnsi="Arial" w:cs="Arial"/>
              </w:rPr>
            </w:pPr>
          </w:p>
          <w:p w14:paraId="342E22BC" w14:textId="77777777" w:rsidR="00453A01" w:rsidRPr="00B05503" w:rsidRDefault="00453A01" w:rsidP="0003192B">
            <w:pPr>
              <w:rPr>
                <w:rFonts w:ascii="Arial" w:hAnsi="Arial" w:cs="Arial"/>
              </w:rPr>
            </w:pPr>
          </w:p>
          <w:p w14:paraId="68F74383" w14:textId="77777777" w:rsidR="00453A01" w:rsidRPr="00B05503" w:rsidRDefault="00453A01" w:rsidP="0003192B">
            <w:pPr>
              <w:rPr>
                <w:rFonts w:ascii="Arial" w:hAnsi="Arial" w:cs="Arial"/>
              </w:rPr>
            </w:pPr>
          </w:p>
          <w:p w14:paraId="70E5E1C9" w14:textId="77777777" w:rsidR="00453A01" w:rsidRPr="00B05503" w:rsidRDefault="00453A01" w:rsidP="0003192B">
            <w:pPr>
              <w:rPr>
                <w:rFonts w:ascii="Arial" w:hAnsi="Arial" w:cs="Arial"/>
              </w:rPr>
            </w:pPr>
          </w:p>
          <w:p w14:paraId="3E13DD1F" w14:textId="77777777" w:rsidR="00453A01" w:rsidRPr="00B05503" w:rsidRDefault="00453A01" w:rsidP="0003192B">
            <w:pPr>
              <w:rPr>
                <w:rFonts w:ascii="Arial" w:hAnsi="Arial" w:cs="Arial"/>
              </w:rPr>
            </w:pPr>
          </w:p>
          <w:p w14:paraId="1B16C6E8" w14:textId="77777777" w:rsidR="00453A01" w:rsidRPr="00B05503" w:rsidRDefault="00453A01" w:rsidP="0003192B">
            <w:pPr>
              <w:rPr>
                <w:rFonts w:ascii="Arial" w:hAnsi="Arial" w:cs="Arial"/>
              </w:rPr>
            </w:pPr>
          </w:p>
          <w:p w14:paraId="53D9612F" w14:textId="77777777" w:rsidR="00453A01" w:rsidRPr="00B05503" w:rsidRDefault="00453A01" w:rsidP="0003192B">
            <w:pPr>
              <w:rPr>
                <w:rFonts w:ascii="Arial" w:hAnsi="Arial" w:cs="Arial"/>
              </w:rPr>
            </w:pPr>
          </w:p>
          <w:p w14:paraId="55723D09" w14:textId="77777777" w:rsidR="00453A01" w:rsidRPr="00B05503" w:rsidRDefault="00453A01" w:rsidP="0003192B">
            <w:pPr>
              <w:rPr>
                <w:rFonts w:ascii="Arial" w:hAnsi="Arial" w:cs="Arial"/>
              </w:rPr>
            </w:pPr>
          </w:p>
          <w:p w14:paraId="1A9C70DE" w14:textId="77777777" w:rsidR="00453A01" w:rsidRPr="00B05503" w:rsidRDefault="00453A01" w:rsidP="0003192B">
            <w:pPr>
              <w:rPr>
                <w:rFonts w:ascii="Arial" w:hAnsi="Arial" w:cs="Arial"/>
              </w:rPr>
            </w:pPr>
          </w:p>
          <w:p w14:paraId="7EA2AC04" w14:textId="77777777" w:rsidR="00453A01" w:rsidRPr="00B05503" w:rsidRDefault="00453A01" w:rsidP="0003192B">
            <w:pPr>
              <w:rPr>
                <w:rFonts w:ascii="Arial" w:hAnsi="Arial" w:cs="Arial"/>
              </w:rPr>
            </w:pPr>
          </w:p>
          <w:p w14:paraId="41AE1E92" w14:textId="77777777" w:rsidR="00453A01" w:rsidRPr="00B05503" w:rsidRDefault="00453A01" w:rsidP="0003192B">
            <w:pPr>
              <w:rPr>
                <w:rFonts w:ascii="Arial" w:hAnsi="Arial" w:cs="Arial"/>
              </w:rPr>
            </w:pPr>
          </w:p>
          <w:p w14:paraId="4FD7B076" w14:textId="77777777" w:rsidR="00453A01" w:rsidRPr="00B05503" w:rsidRDefault="00453A01" w:rsidP="0003192B">
            <w:pPr>
              <w:rPr>
                <w:rFonts w:ascii="Arial" w:hAnsi="Arial" w:cs="Arial"/>
              </w:rPr>
            </w:pPr>
          </w:p>
          <w:p w14:paraId="20998E83" w14:textId="77777777" w:rsidR="00453A01" w:rsidRPr="00B05503" w:rsidRDefault="00453A01" w:rsidP="0003192B">
            <w:pPr>
              <w:rPr>
                <w:rFonts w:ascii="Arial" w:hAnsi="Arial" w:cs="Arial"/>
              </w:rPr>
            </w:pPr>
          </w:p>
          <w:p w14:paraId="3DFD03CB" w14:textId="77777777" w:rsidR="00453A01" w:rsidRPr="00B05503" w:rsidRDefault="00453A01" w:rsidP="0003192B">
            <w:pPr>
              <w:rPr>
                <w:rFonts w:ascii="Arial" w:hAnsi="Arial" w:cs="Arial"/>
              </w:rPr>
            </w:pPr>
          </w:p>
          <w:p w14:paraId="2E87522C" w14:textId="795F3E01" w:rsidR="00C15EF1" w:rsidRPr="00B05503" w:rsidRDefault="00C15EF1" w:rsidP="0003192B">
            <w:pPr>
              <w:rPr>
                <w:rFonts w:ascii="Arial" w:hAnsi="Arial" w:cs="Arial"/>
              </w:rPr>
            </w:pPr>
            <w:r w:rsidRPr="00B05503">
              <w:rPr>
                <w:rFonts w:ascii="Arial" w:hAnsi="Arial" w:cs="Arial"/>
              </w:rPr>
              <w:t>The meaning of the word “exceptional circumstances” should be clarified.</w:t>
            </w:r>
            <w:r w:rsidR="7E3C788F" w:rsidRPr="00B05503">
              <w:rPr>
                <w:rFonts w:ascii="Arial" w:hAnsi="Arial" w:cs="Arial"/>
              </w:rPr>
              <w:t xml:space="preserve"> In addition, who and how will such circumstances be decided</w:t>
            </w:r>
            <w:r w:rsidR="09843F50" w:rsidRPr="00B05503">
              <w:rPr>
                <w:rFonts w:ascii="Arial" w:hAnsi="Arial" w:cs="Arial"/>
              </w:rPr>
              <w:t>?</w:t>
            </w:r>
          </w:p>
          <w:p w14:paraId="18682A25" w14:textId="77777777" w:rsidR="00453A01" w:rsidRPr="00B05503" w:rsidRDefault="00453A01" w:rsidP="0003192B">
            <w:pPr>
              <w:rPr>
                <w:rFonts w:ascii="Arial" w:hAnsi="Arial" w:cs="Arial"/>
              </w:rPr>
            </w:pPr>
          </w:p>
          <w:p w14:paraId="6F257DD8" w14:textId="77777777" w:rsidR="00453A01" w:rsidRPr="00B05503" w:rsidRDefault="00453A01" w:rsidP="0003192B">
            <w:pPr>
              <w:rPr>
                <w:rFonts w:ascii="Arial" w:hAnsi="Arial" w:cs="Arial"/>
              </w:rPr>
            </w:pPr>
          </w:p>
          <w:p w14:paraId="0C59AE59" w14:textId="77777777" w:rsidR="00453A01" w:rsidRPr="00B05503" w:rsidRDefault="00453A01" w:rsidP="0003192B">
            <w:pPr>
              <w:rPr>
                <w:rFonts w:ascii="Arial" w:hAnsi="Arial" w:cs="Arial"/>
              </w:rPr>
            </w:pPr>
          </w:p>
          <w:p w14:paraId="67824EF1" w14:textId="77777777" w:rsidR="00453A01" w:rsidRPr="00B05503" w:rsidRDefault="00453A01" w:rsidP="0003192B">
            <w:pPr>
              <w:rPr>
                <w:rFonts w:ascii="Arial" w:hAnsi="Arial" w:cs="Arial"/>
              </w:rPr>
            </w:pPr>
          </w:p>
          <w:p w14:paraId="0D1B5FC0" w14:textId="77777777" w:rsidR="00453A01" w:rsidRPr="00B05503" w:rsidRDefault="00453A01" w:rsidP="0003192B">
            <w:pPr>
              <w:rPr>
                <w:rFonts w:ascii="Arial" w:hAnsi="Arial" w:cs="Arial"/>
              </w:rPr>
            </w:pPr>
          </w:p>
          <w:p w14:paraId="6E350750" w14:textId="77777777" w:rsidR="00453A01" w:rsidRPr="00B05503" w:rsidRDefault="00453A01" w:rsidP="0003192B">
            <w:pPr>
              <w:rPr>
                <w:rFonts w:ascii="Arial" w:hAnsi="Arial" w:cs="Arial"/>
              </w:rPr>
            </w:pPr>
          </w:p>
          <w:p w14:paraId="03667B9B" w14:textId="77777777" w:rsidR="00453A01" w:rsidRPr="00B05503" w:rsidRDefault="00453A01" w:rsidP="0003192B">
            <w:pPr>
              <w:rPr>
                <w:rFonts w:ascii="Arial" w:hAnsi="Arial" w:cs="Arial"/>
              </w:rPr>
            </w:pPr>
          </w:p>
          <w:p w14:paraId="0DA0A062" w14:textId="77777777" w:rsidR="00453A01" w:rsidRPr="00B05503" w:rsidRDefault="00453A01" w:rsidP="0003192B">
            <w:pPr>
              <w:rPr>
                <w:rFonts w:ascii="Arial" w:hAnsi="Arial" w:cs="Arial"/>
              </w:rPr>
            </w:pPr>
          </w:p>
          <w:p w14:paraId="6635967B" w14:textId="77777777" w:rsidR="00453A01" w:rsidRPr="00B05503" w:rsidRDefault="00453A01" w:rsidP="0003192B">
            <w:pPr>
              <w:rPr>
                <w:rFonts w:ascii="Arial" w:hAnsi="Arial" w:cs="Arial"/>
              </w:rPr>
            </w:pPr>
          </w:p>
          <w:p w14:paraId="30DAE671" w14:textId="77777777" w:rsidR="00453A01" w:rsidRPr="00B05503" w:rsidRDefault="00453A01" w:rsidP="0003192B">
            <w:pPr>
              <w:rPr>
                <w:rFonts w:ascii="Arial" w:hAnsi="Arial" w:cs="Arial"/>
              </w:rPr>
            </w:pPr>
          </w:p>
          <w:p w14:paraId="58C75D42" w14:textId="77777777" w:rsidR="00453A01" w:rsidRPr="00B05503" w:rsidRDefault="00453A01" w:rsidP="0003192B">
            <w:pPr>
              <w:rPr>
                <w:rFonts w:ascii="Arial" w:hAnsi="Arial" w:cs="Arial"/>
              </w:rPr>
            </w:pPr>
          </w:p>
          <w:p w14:paraId="71D84D79" w14:textId="77777777" w:rsidR="00453A01" w:rsidRPr="00BC7D9B" w:rsidRDefault="00453A01" w:rsidP="0003192B">
            <w:pPr>
              <w:rPr>
                <w:del w:id="599" w:author="YAMASHITA AI" w:date="2023-10-13T11:12:00Z"/>
                <w:rFonts w:ascii="Arial" w:hAnsi="Arial" w:cs="Arial"/>
              </w:rPr>
            </w:pPr>
          </w:p>
          <w:p w14:paraId="12211159" w14:textId="77777777" w:rsidR="00453A01" w:rsidRPr="00BC7D9B" w:rsidRDefault="00453A01" w:rsidP="0003192B">
            <w:pPr>
              <w:rPr>
                <w:del w:id="600" w:author="YAMASHITA AI" w:date="2023-10-13T11:12:00Z"/>
                <w:rFonts w:ascii="Arial" w:hAnsi="Arial" w:cs="Arial"/>
              </w:rPr>
            </w:pPr>
          </w:p>
          <w:p w14:paraId="73518F81" w14:textId="6AB2BAF6" w:rsidR="00453A01" w:rsidRPr="00B05503" w:rsidRDefault="00D450C8" w:rsidP="0003192B">
            <w:pPr>
              <w:rPr>
                <w:ins w:id="601" w:author="YAMASHITA AI" w:date="2023-10-13T11:12:00Z"/>
                <w:rFonts w:ascii="Arial" w:hAnsi="Arial" w:cs="Arial"/>
              </w:rPr>
            </w:pPr>
            <w:r w:rsidRPr="00B05503">
              <w:rPr>
                <w:rFonts w:ascii="Arial" w:hAnsi="Arial" w:cs="Arial" w:hint="eastAsia"/>
              </w:rPr>
              <w:t xml:space="preserve">If the candidate with </w:t>
            </w:r>
            <w:r w:rsidRPr="00B05503">
              <w:rPr>
                <w:rFonts w:ascii="Arial" w:hAnsi="Arial" w:cs="Arial"/>
              </w:rPr>
              <w:t>the “fewest” votes will be eliminated, it should be clarified</w:t>
            </w:r>
            <w:r w:rsidR="00CB6135" w:rsidRPr="00B05503">
              <w:rPr>
                <w:rFonts w:ascii="Arial" w:hAnsi="Arial" w:cs="Arial"/>
              </w:rPr>
              <w:t xml:space="preserve"> as such</w:t>
            </w:r>
            <w:r w:rsidRPr="00B05503">
              <w:rPr>
                <w:rFonts w:ascii="Arial" w:hAnsi="Arial" w:cs="Arial"/>
              </w:rPr>
              <w:t>.</w:t>
            </w:r>
          </w:p>
          <w:p w14:paraId="4B4D6E1F" w14:textId="77777777" w:rsidR="0055030F" w:rsidRPr="00B05503" w:rsidRDefault="0055030F" w:rsidP="0003192B">
            <w:pPr>
              <w:rPr>
                <w:rFonts w:ascii="Arial" w:hAnsi="Arial" w:cs="Arial"/>
              </w:rPr>
            </w:pPr>
          </w:p>
          <w:p w14:paraId="23CEAB05" w14:textId="0B166CCF" w:rsidR="001B33B1" w:rsidRDefault="00E568F4" w:rsidP="0003192B">
            <w:pPr>
              <w:rPr>
                <w:del w:id="602" w:author="YAMASHITA AI" w:date="2023-10-13T11:12:00Z"/>
                <w:rFonts w:ascii="Arial" w:hAnsi="Arial" w:cs="Arial"/>
              </w:rPr>
            </w:pPr>
            <w:r w:rsidRPr="00B05503">
              <w:rPr>
                <w:rFonts w:ascii="Arial" w:hAnsi="Arial" w:cs="Arial"/>
              </w:rPr>
              <w:t xml:space="preserve">According to the Convention, President and Vice President </w:t>
            </w:r>
            <w:del w:id="603" w:author="YAMASHITA AI" w:date="2023-10-13T11:12:00Z">
              <w:r w:rsidRPr="00BC7D9B">
                <w:rPr>
                  <w:rFonts w:ascii="Arial" w:hAnsi="Arial" w:cs="Arial"/>
                </w:rPr>
                <w:delText>shall</w:delText>
              </w:r>
            </w:del>
            <w:ins w:id="604" w:author="YAMASHITA AI" w:date="2023-10-13T11:12:00Z">
              <w:r w:rsidR="00FB7491" w:rsidRPr="001E4246">
                <w:rPr>
                  <w:rFonts w:ascii="Arial" w:hAnsi="Arial" w:cs="Arial"/>
                  <w:highlight w:val="cyan"/>
                </w:rPr>
                <w:t>will</w:t>
              </w:r>
            </w:ins>
            <w:r w:rsidRPr="00B05503">
              <w:rPr>
                <w:rFonts w:ascii="Arial" w:hAnsi="Arial" w:cs="Arial"/>
              </w:rPr>
              <w:t xml:space="preserve"> be elected by the General Assembly. The Convention also provides for the case of absence of President: Vice President chairs a General Assembly or a Council Meeting.</w:t>
            </w:r>
            <w:r w:rsidR="008A3C1A" w:rsidRPr="00B05503">
              <w:t xml:space="preserve"> </w:t>
            </w:r>
          </w:p>
          <w:p w14:paraId="1590C350" w14:textId="484AE0B1" w:rsidR="00453A01" w:rsidRPr="00B05503" w:rsidRDefault="00172052" w:rsidP="0003192B">
            <w:pPr>
              <w:rPr>
                <w:ins w:id="605" w:author="YAMASHITA AI" w:date="2023-10-13T11:12:00Z"/>
                <w:rFonts w:ascii="Arial" w:hAnsi="Arial" w:cs="Arial"/>
              </w:rPr>
            </w:pPr>
            <w:r w:rsidRPr="00B05503">
              <w:rPr>
                <w:rFonts w:ascii="Arial" w:hAnsi="Arial" w:cs="Arial" w:hint="eastAsia"/>
              </w:rPr>
              <w:lastRenderedPageBreak/>
              <w:t>W</w:t>
            </w:r>
            <w:r w:rsidRPr="00B05503">
              <w:rPr>
                <w:rFonts w:ascii="Arial" w:hAnsi="Arial" w:cs="Arial"/>
              </w:rPr>
              <w:t xml:space="preserve">e understand that according to Article 11-4 </w:t>
            </w:r>
            <w:r w:rsidR="00EE4385" w:rsidRPr="00B05503">
              <w:rPr>
                <w:rFonts w:ascii="Arial" w:hAnsi="Arial" w:cs="Arial"/>
              </w:rPr>
              <w:t xml:space="preserve">and Article 8-7 (a) </w:t>
            </w:r>
            <w:r w:rsidRPr="00B05503">
              <w:rPr>
                <w:rFonts w:ascii="Arial" w:hAnsi="Arial" w:cs="Arial"/>
              </w:rPr>
              <w:t xml:space="preserve">of the Convention, </w:t>
            </w:r>
            <w:proofErr w:type="gramStart"/>
            <w:r w:rsidRPr="00B05503">
              <w:rPr>
                <w:rFonts w:ascii="Arial" w:hAnsi="Arial" w:cs="Arial"/>
              </w:rPr>
              <w:t>Voting</w:t>
            </w:r>
            <w:proofErr w:type="gramEnd"/>
            <w:r w:rsidRPr="00B05503">
              <w:rPr>
                <w:rFonts w:ascii="Arial" w:hAnsi="Arial" w:cs="Arial"/>
              </w:rPr>
              <w:t xml:space="preserve"> to elect President, Vice President only takes place in GA where secret ballot is assured and only Member States who are attending have the right to vote.</w:t>
            </w:r>
            <w:r w:rsidR="00EE4385" w:rsidRPr="00B05503">
              <w:rPr>
                <w:rFonts w:ascii="Arial" w:hAnsi="Arial" w:cs="Arial"/>
              </w:rPr>
              <w:t xml:space="preserve"> Therefore, though the voting is conducted virtually, the conditions required in the Convention should be assured. </w:t>
            </w:r>
          </w:p>
          <w:p w14:paraId="6DA19C71" w14:textId="77777777" w:rsidR="001B33B1" w:rsidRPr="00B05503" w:rsidRDefault="001B33B1" w:rsidP="0003192B">
            <w:pPr>
              <w:rPr>
                <w:rFonts w:ascii="Arial" w:hAnsi="Arial" w:cs="Arial"/>
              </w:rPr>
            </w:pPr>
          </w:p>
          <w:p w14:paraId="6BFB86B8" w14:textId="77777777" w:rsidR="001B33B1" w:rsidRPr="00B05503" w:rsidRDefault="001B33B1" w:rsidP="0003192B">
            <w:pPr>
              <w:rPr>
                <w:rFonts w:ascii="Arial" w:hAnsi="Arial" w:cs="Arial"/>
              </w:rPr>
            </w:pPr>
          </w:p>
          <w:p w14:paraId="2B6C41CC" w14:textId="77777777" w:rsidR="001B33B1" w:rsidRPr="00B05503" w:rsidRDefault="001B33B1" w:rsidP="0003192B">
            <w:pPr>
              <w:rPr>
                <w:rFonts w:ascii="Arial" w:hAnsi="Arial" w:cs="Arial"/>
              </w:rPr>
            </w:pPr>
          </w:p>
          <w:p w14:paraId="7324F9CF" w14:textId="77777777" w:rsidR="001B33B1" w:rsidRPr="00B05503" w:rsidRDefault="001B33B1" w:rsidP="0003192B">
            <w:pPr>
              <w:rPr>
                <w:rFonts w:ascii="Arial" w:hAnsi="Arial" w:cs="Arial"/>
              </w:rPr>
            </w:pPr>
          </w:p>
          <w:p w14:paraId="6C907E12" w14:textId="77777777" w:rsidR="001B33B1" w:rsidRPr="00B05503" w:rsidRDefault="001B33B1" w:rsidP="0003192B">
            <w:pPr>
              <w:rPr>
                <w:rFonts w:ascii="Arial" w:hAnsi="Arial" w:cs="Arial"/>
              </w:rPr>
            </w:pPr>
          </w:p>
          <w:p w14:paraId="7E416CC0" w14:textId="77777777" w:rsidR="001B33B1" w:rsidRPr="00B05503" w:rsidRDefault="001B33B1" w:rsidP="0003192B">
            <w:pPr>
              <w:rPr>
                <w:rFonts w:ascii="Arial" w:hAnsi="Arial" w:cs="Arial"/>
              </w:rPr>
            </w:pPr>
          </w:p>
          <w:p w14:paraId="2EF5F777" w14:textId="77777777" w:rsidR="001B33B1" w:rsidRPr="00B05503" w:rsidRDefault="001B33B1" w:rsidP="0003192B">
            <w:pPr>
              <w:rPr>
                <w:rFonts w:ascii="Arial" w:hAnsi="Arial" w:cs="Arial"/>
              </w:rPr>
            </w:pPr>
          </w:p>
          <w:p w14:paraId="2D23517F" w14:textId="77777777" w:rsidR="001B33B1" w:rsidRPr="00B05503" w:rsidRDefault="001B33B1" w:rsidP="0003192B">
            <w:pPr>
              <w:rPr>
                <w:rFonts w:ascii="Arial" w:hAnsi="Arial" w:cs="Arial"/>
              </w:rPr>
            </w:pPr>
          </w:p>
          <w:p w14:paraId="3EFA30A1" w14:textId="77777777" w:rsidR="001B33B1" w:rsidRPr="00B05503" w:rsidRDefault="001B33B1" w:rsidP="0003192B">
            <w:pPr>
              <w:rPr>
                <w:rFonts w:ascii="Arial" w:hAnsi="Arial" w:cs="Arial"/>
              </w:rPr>
            </w:pPr>
          </w:p>
          <w:p w14:paraId="1F2872DF" w14:textId="77777777" w:rsidR="001B33B1" w:rsidRPr="00B05503" w:rsidRDefault="001B33B1" w:rsidP="0003192B">
            <w:pPr>
              <w:rPr>
                <w:rFonts w:ascii="Arial" w:hAnsi="Arial" w:cs="Arial"/>
              </w:rPr>
            </w:pPr>
          </w:p>
          <w:p w14:paraId="15F68230" w14:textId="03FCBC38" w:rsidR="00434FE0" w:rsidRDefault="00434FE0" w:rsidP="0003192B">
            <w:pPr>
              <w:rPr>
                <w:rFonts w:ascii="Arial" w:hAnsi="Arial" w:cs="Arial"/>
              </w:rPr>
            </w:pPr>
          </w:p>
          <w:p w14:paraId="11CD74FB" w14:textId="71D97219" w:rsidR="00344B85" w:rsidRDefault="00344B85" w:rsidP="0003192B">
            <w:pPr>
              <w:rPr>
                <w:rFonts w:ascii="Arial" w:hAnsi="Arial" w:cs="Arial"/>
              </w:rPr>
            </w:pPr>
          </w:p>
          <w:p w14:paraId="3DFB2730" w14:textId="671B2AE3" w:rsidR="00996094" w:rsidRDefault="00996094" w:rsidP="0003192B">
            <w:pPr>
              <w:rPr>
                <w:rFonts w:ascii="Arial" w:hAnsi="Arial" w:cs="Arial"/>
              </w:rPr>
            </w:pPr>
          </w:p>
          <w:p w14:paraId="18492720" w14:textId="77777777" w:rsidR="00996094" w:rsidRPr="00B05503" w:rsidRDefault="00996094" w:rsidP="0003192B">
            <w:pPr>
              <w:rPr>
                <w:rFonts w:ascii="Arial" w:hAnsi="Arial" w:cs="Arial"/>
              </w:rPr>
            </w:pPr>
          </w:p>
          <w:p w14:paraId="0D578C43" w14:textId="62CB7811" w:rsidR="00453A01" w:rsidRPr="00B05503" w:rsidRDefault="001B33B1" w:rsidP="0003192B">
            <w:pPr>
              <w:rPr>
                <w:rFonts w:ascii="Arial" w:hAnsi="Arial" w:cs="Arial"/>
              </w:rPr>
            </w:pPr>
            <w:r w:rsidRPr="00B05503">
              <w:rPr>
                <w:rFonts w:ascii="Arial" w:hAnsi="Arial" w:cs="Arial"/>
              </w:rPr>
              <w:t xml:space="preserve">Same as </w:t>
            </w:r>
            <w:r w:rsidR="00344B85">
              <w:rPr>
                <w:rFonts w:ascii="Arial" w:hAnsi="Arial" w:cs="Arial" w:hint="eastAsia"/>
              </w:rPr>
              <w:t xml:space="preserve">Item </w:t>
            </w:r>
            <w:r w:rsidRPr="00B05503">
              <w:rPr>
                <w:rFonts w:ascii="Arial" w:hAnsi="Arial" w:cs="Arial"/>
              </w:rPr>
              <w:t>3</w:t>
            </w:r>
            <w:r w:rsidR="00420971" w:rsidRPr="00B05503">
              <w:rPr>
                <w:rFonts w:ascii="Arial" w:hAnsi="Arial" w:cs="Arial"/>
              </w:rPr>
              <w:t>-</w:t>
            </w:r>
            <w:r w:rsidRPr="00B05503">
              <w:rPr>
                <w:rFonts w:ascii="Arial" w:hAnsi="Arial" w:cs="Arial"/>
              </w:rPr>
              <w:t>5(b)</w:t>
            </w:r>
          </w:p>
          <w:p w14:paraId="72ACAAE5" w14:textId="77777777" w:rsidR="00453A01" w:rsidRPr="00B05503" w:rsidRDefault="00453A01" w:rsidP="0003192B">
            <w:pPr>
              <w:rPr>
                <w:rFonts w:ascii="Arial" w:hAnsi="Arial" w:cs="Arial"/>
              </w:rPr>
            </w:pPr>
          </w:p>
          <w:p w14:paraId="65251B1C" w14:textId="77777777" w:rsidR="00453A01" w:rsidRPr="00B05503" w:rsidRDefault="00453A01" w:rsidP="0003192B">
            <w:pPr>
              <w:rPr>
                <w:rFonts w:ascii="Arial" w:hAnsi="Arial" w:cs="Arial"/>
              </w:rPr>
            </w:pPr>
          </w:p>
          <w:p w14:paraId="5B8DEE31" w14:textId="77777777" w:rsidR="00453A01" w:rsidRPr="00B05503" w:rsidRDefault="00453A01" w:rsidP="0003192B">
            <w:pPr>
              <w:rPr>
                <w:rFonts w:ascii="Arial" w:hAnsi="Arial" w:cs="Arial"/>
              </w:rPr>
            </w:pPr>
          </w:p>
          <w:p w14:paraId="6EF7B2A7" w14:textId="6A0E1C61" w:rsidR="00453A01" w:rsidRPr="00B05503" w:rsidRDefault="00453A01" w:rsidP="0003192B">
            <w:pPr>
              <w:rPr>
                <w:rFonts w:ascii="Arial" w:hAnsi="Arial" w:cs="Arial"/>
              </w:rPr>
            </w:pPr>
          </w:p>
          <w:p w14:paraId="2F8D9D3E" w14:textId="77777777" w:rsidR="00453A01" w:rsidRPr="00B05503" w:rsidRDefault="00453A01" w:rsidP="0003192B">
            <w:pPr>
              <w:rPr>
                <w:rFonts w:ascii="Arial" w:hAnsi="Arial" w:cs="Arial"/>
              </w:rPr>
            </w:pPr>
          </w:p>
          <w:p w14:paraId="66D60EA4" w14:textId="77777777" w:rsidR="00453A01" w:rsidRPr="00B05503" w:rsidRDefault="00453A01" w:rsidP="0003192B">
            <w:pPr>
              <w:rPr>
                <w:rFonts w:ascii="Arial" w:hAnsi="Arial" w:cs="Arial"/>
              </w:rPr>
            </w:pPr>
          </w:p>
          <w:p w14:paraId="3CFC8F7B" w14:textId="77777777" w:rsidR="00453A01" w:rsidRPr="00B05503" w:rsidRDefault="00453A01" w:rsidP="0003192B">
            <w:pPr>
              <w:rPr>
                <w:rFonts w:ascii="Arial" w:hAnsi="Arial" w:cs="Arial"/>
              </w:rPr>
            </w:pPr>
          </w:p>
          <w:p w14:paraId="40193CB9" w14:textId="77777777" w:rsidR="00453A01" w:rsidRPr="00B05503" w:rsidRDefault="00453A01" w:rsidP="0003192B">
            <w:pPr>
              <w:rPr>
                <w:rFonts w:ascii="Arial" w:hAnsi="Arial" w:cs="Arial"/>
              </w:rPr>
            </w:pPr>
          </w:p>
          <w:p w14:paraId="233B5349" w14:textId="77777777" w:rsidR="00453A01" w:rsidRPr="00B05503" w:rsidRDefault="00453A01" w:rsidP="0003192B">
            <w:pPr>
              <w:rPr>
                <w:rFonts w:ascii="Arial" w:hAnsi="Arial" w:cs="Arial"/>
              </w:rPr>
            </w:pPr>
          </w:p>
          <w:p w14:paraId="35F6D556" w14:textId="77777777" w:rsidR="00453A01" w:rsidRPr="00B05503" w:rsidRDefault="00453A01" w:rsidP="0003192B">
            <w:pPr>
              <w:rPr>
                <w:rFonts w:ascii="Arial" w:hAnsi="Arial" w:cs="Arial"/>
              </w:rPr>
            </w:pPr>
          </w:p>
          <w:p w14:paraId="59631876" w14:textId="77777777" w:rsidR="00453A01" w:rsidRPr="00B05503" w:rsidRDefault="00453A01" w:rsidP="0003192B">
            <w:pPr>
              <w:rPr>
                <w:rFonts w:ascii="Arial" w:hAnsi="Arial" w:cs="Arial"/>
              </w:rPr>
            </w:pPr>
          </w:p>
          <w:p w14:paraId="49AE4700" w14:textId="77777777" w:rsidR="00453A01" w:rsidRPr="00B05503" w:rsidRDefault="00453A01" w:rsidP="0003192B">
            <w:pPr>
              <w:rPr>
                <w:rFonts w:ascii="Arial" w:hAnsi="Arial" w:cs="Arial"/>
              </w:rPr>
            </w:pPr>
          </w:p>
          <w:p w14:paraId="3DE6A690" w14:textId="77777777" w:rsidR="00453A01" w:rsidRPr="00B05503" w:rsidRDefault="00453A01" w:rsidP="0003192B">
            <w:pPr>
              <w:rPr>
                <w:rFonts w:ascii="Arial" w:hAnsi="Arial" w:cs="Arial"/>
              </w:rPr>
            </w:pPr>
          </w:p>
          <w:p w14:paraId="5490BACD" w14:textId="77777777" w:rsidR="00453A01" w:rsidRPr="00B05503" w:rsidRDefault="00453A01" w:rsidP="0003192B">
            <w:pPr>
              <w:rPr>
                <w:rFonts w:ascii="Arial" w:hAnsi="Arial" w:cs="Arial"/>
              </w:rPr>
            </w:pPr>
          </w:p>
          <w:p w14:paraId="4F5B382B" w14:textId="77777777" w:rsidR="00453A01" w:rsidRPr="00B05503" w:rsidRDefault="00453A01" w:rsidP="0003192B">
            <w:pPr>
              <w:rPr>
                <w:rFonts w:ascii="Arial" w:hAnsi="Arial" w:cs="Arial"/>
              </w:rPr>
            </w:pPr>
          </w:p>
          <w:p w14:paraId="7986A076" w14:textId="77777777" w:rsidR="00453A01" w:rsidRPr="00B05503" w:rsidRDefault="00453A01" w:rsidP="0003192B">
            <w:pPr>
              <w:rPr>
                <w:rFonts w:ascii="Arial" w:hAnsi="Arial" w:cs="Arial"/>
              </w:rPr>
            </w:pPr>
          </w:p>
          <w:p w14:paraId="3CC6BCB6" w14:textId="77777777" w:rsidR="00453A01" w:rsidRPr="00B05503" w:rsidRDefault="00453A01" w:rsidP="0003192B">
            <w:pPr>
              <w:rPr>
                <w:rFonts w:ascii="Arial" w:hAnsi="Arial" w:cs="Arial"/>
              </w:rPr>
            </w:pPr>
          </w:p>
          <w:p w14:paraId="2F42770C" w14:textId="77777777" w:rsidR="00453A01" w:rsidRPr="00B05503" w:rsidRDefault="00453A01" w:rsidP="0003192B">
            <w:pPr>
              <w:rPr>
                <w:rFonts w:ascii="Arial" w:hAnsi="Arial" w:cs="Arial"/>
              </w:rPr>
            </w:pPr>
          </w:p>
          <w:p w14:paraId="23DDD48A" w14:textId="77777777" w:rsidR="00453A01" w:rsidRPr="00B05503" w:rsidRDefault="00453A01" w:rsidP="0003192B">
            <w:pPr>
              <w:rPr>
                <w:rFonts w:ascii="Arial" w:hAnsi="Arial" w:cs="Arial"/>
              </w:rPr>
            </w:pPr>
          </w:p>
          <w:p w14:paraId="102F690F" w14:textId="77777777" w:rsidR="00453A01" w:rsidRPr="00B05503" w:rsidRDefault="00453A01" w:rsidP="0003192B">
            <w:pPr>
              <w:rPr>
                <w:rFonts w:ascii="Arial" w:hAnsi="Arial" w:cs="Arial"/>
              </w:rPr>
            </w:pPr>
          </w:p>
          <w:p w14:paraId="05DE1D66" w14:textId="77777777" w:rsidR="00453A01" w:rsidRPr="00B05503" w:rsidRDefault="00453A01" w:rsidP="0003192B">
            <w:pPr>
              <w:rPr>
                <w:rFonts w:ascii="Arial" w:hAnsi="Arial" w:cs="Arial"/>
              </w:rPr>
            </w:pPr>
          </w:p>
          <w:p w14:paraId="351A8754" w14:textId="77777777" w:rsidR="00051272" w:rsidRPr="00B05503" w:rsidRDefault="00051272" w:rsidP="0003192B">
            <w:pPr>
              <w:rPr>
                <w:rFonts w:ascii="Arial" w:hAnsi="Arial" w:cs="Arial"/>
              </w:rPr>
            </w:pPr>
          </w:p>
          <w:p w14:paraId="55C680F9" w14:textId="77777777" w:rsidR="00051272" w:rsidRPr="00B05503" w:rsidRDefault="00051272" w:rsidP="0003192B">
            <w:pPr>
              <w:rPr>
                <w:rFonts w:ascii="Arial" w:hAnsi="Arial" w:cs="Arial"/>
              </w:rPr>
            </w:pPr>
          </w:p>
          <w:p w14:paraId="3D1FD888" w14:textId="77777777" w:rsidR="00453A01" w:rsidRPr="00BC7D9B" w:rsidRDefault="00453A01" w:rsidP="0003192B">
            <w:pPr>
              <w:rPr>
                <w:del w:id="606" w:author="YAMASHITA AI" w:date="2023-10-13T11:12:00Z"/>
                <w:rFonts w:ascii="Arial" w:hAnsi="Arial" w:cs="Arial"/>
              </w:rPr>
            </w:pPr>
          </w:p>
          <w:p w14:paraId="72EF7C67" w14:textId="5F685341" w:rsidR="00453A01" w:rsidRPr="00B05503" w:rsidRDefault="00CB6135" w:rsidP="0003192B">
            <w:pPr>
              <w:rPr>
                <w:rFonts w:ascii="Arial" w:hAnsi="Arial" w:cs="Arial"/>
              </w:rPr>
            </w:pPr>
            <w:r w:rsidRPr="00B05503">
              <w:rPr>
                <w:rFonts w:ascii="Arial" w:hAnsi="Arial" w:cs="Arial" w:hint="eastAsia"/>
              </w:rPr>
              <w:t xml:space="preserve">If the candidate with </w:t>
            </w:r>
            <w:r w:rsidRPr="00B05503">
              <w:rPr>
                <w:rFonts w:ascii="Arial" w:hAnsi="Arial" w:cs="Arial"/>
              </w:rPr>
              <w:t>the “fewest” votes will be eliminated, it should be clarified as such.</w:t>
            </w:r>
          </w:p>
          <w:p w14:paraId="769AD675" w14:textId="77777777" w:rsidR="00BD4995" w:rsidRPr="00B05503" w:rsidRDefault="00BD4995" w:rsidP="0003192B">
            <w:pPr>
              <w:rPr>
                <w:ins w:id="607" w:author="YAMASHITA AI" w:date="2023-10-13T11:12:00Z"/>
                <w:rFonts w:ascii="Arial" w:hAnsi="Arial" w:cs="Arial"/>
              </w:rPr>
            </w:pPr>
          </w:p>
          <w:p w14:paraId="49D15144" w14:textId="72D81B70" w:rsidR="00BD4995" w:rsidRPr="00B05503" w:rsidRDefault="00BD4995" w:rsidP="0003192B">
            <w:pPr>
              <w:rPr>
                <w:ins w:id="608" w:author="YAMASHITA AI" w:date="2023-10-13T11:12:00Z"/>
                <w:rFonts w:ascii="Arial" w:hAnsi="Arial" w:cs="Arial"/>
              </w:rPr>
            </w:pPr>
          </w:p>
          <w:p w14:paraId="67A18036" w14:textId="39C08071" w:rsidR="00420971" w:rsidRPr="00B05503" w:rsidRDefault="00420971" w:rsidP="0003192B">
            <w:pPr>
              <w:rPr>
                <w:ins w:id="609" w:author="YAMASHITA AI" w:date="2023-10-13T11:12:00Z"/>
                <w:rFonts w:ascii="Arial" w:hAnsi="Arial" w:cs="Arial"/>
              </w:rPr>
            </w:pPr>
          </w:p>
          <w:p w14:paraId="290C4D50" w14:textId="57FEBCDE" w:rsidR="00420971" w:rsidRPr="00B05503" w:rsidRDefault="00420971" w:rsidP="0003192B">
            <w:pPr>
              <w:rPr>
                <w:ins w:id="610" w:author="YAMASHITA AI" w:date="2023-10-13T11:12:00Z"/>
                <w:rFonts w:ascii="Arial" w:hAnsi="Arial" w:cs="Arial"/>
              </w:rPr>
            </w:pPr>
          </w:p>
          <w:p w14:paraId="62A08370" w14:textId="77777777" w:rsidR="00420971" w:rsidRPr="00B05503" w:rsidRDefault="00420971" w:rsidP="0003192B">
            <w:pPr>
              <w:rPr>
                <w:ins w:id="611" w:author="YAMASHITA AI" w:date="2023-10-13T11:12:00Z"/>
                <w:rFonts w:ascii="Arial" w:hAnsi="Arial" w:cs="Arial"/>
              </w:rPr>
            </w:pPr>
          </w:p>
          <w:p w14:paraId="7472BA63" w14:textId="665AF0B6" w:rsidR="00453A01" w:rsidRPr="00B05503" w:rsidRDefault="00E84B30" w:rsidP="0003192B">
            <w:pPr>
              <w:rPr>
                <w:rFonts w:ascii="Arial" w:hAnsi="Arial" w:cs="Arial"/>
              </w:rPr>
            </w:pPr>
            <w:r w:rsidRPr="00B05503">
              <w:rPr>
                <w:rFonts w:ascii="Arial" w:hAnsi="Arial" w:cs="Arial"/>
              </w:rPr>
              <w:t xml:space="preserve">Election of the SG by lot should be carefully considered as </w:t>
            </w:r>
            <w:r w:rsidR="00896944" w:rsidRPr="00B05503">
              <w:rPr>
                <w:rFonts w:ascii="Arial" w:hAnsi="Arial" w:cs="Arial"/>
              </w:rPr>
              <w:t xml:space="preserve">the Convention </w:t>
            </w:r>
            <w:r w:rsidR="007B7588" w:rsidRPr="00B05503">
              <w:rPr>
                <w:rFonts w:ascii="Arial" w:hAnsi="Arial" w:cs="Arial"/>
              </w:rPr>
              <w:t xml:space="preserve">provides </w:t>
            </w:r>
            <w:r w:rsidR="004A1B1A" w:rsidRPr="00B05503">
              <w:rPr>
                <w:rFonts w:ascii="Arial" w:hAnsi="Arial" w:cs="Arial"/>
              </w:rPr>
              <w:t xml:space="preserve">that the </w:t>
            </w:r>
            <w:r w:rsidR="00CA42D0" w:rsidRPr="00B05503">
              <w:rPr>
                <w:rFonts w:ascii="Arial" w:hAnsi="Arial" w:cs="Arial"/>
              </w:rPr>
              <w:t>SG shall be elected by vot</w:t>
            </w:r>
            <w:r w:rsidR="001A13BD" w:rsidRPr="00B05503">
              <w:rPr>
                <w:rFonts w:ascii="Arial" w:hAnsi="Arial" w:cs="Arial"/>
              </w:rPr>
              <w:t>e</w:t>
            </w:r>
            <w:r w:rsidR="00050FEB" w:rsidRPr="00B05503">
              <w:rPr>
                <w:rFonts w:ascii="Arial" w:hAnsi="Arial" w:cs="Arial"/>
              </w:rPr>
              <w:t xml:space="preserve"> and does not provide any exceptions</w:t>
            </w:r>
            <w:r w:rsidRPr="00B05503">
              <w:rPr>
                <w:rFonts w:ascii="Arial" w:hAnsi="Arial" w:cs="Arial"/>
              </w:rPr>
              <w:t>.</w:t>
            </w:r>
          </w:p>
          <w:p w14:paraId="475E6F9C" w14:textId="42DF4404" w:rsidR="00CF664E" w:rsidRPr="00B05503" w:rsidRDefault="00CF664E" w:rsidP="0003192B">
            <w:pPr>
              <w:rPr>
                <w:rFonts w:ascii="Arial" w:hAnsi="Arial" w:cs="Arial"/>
              </w:rPr>
            </w:pPr>
          </w:p>
          <w:p w14:paraId="0A412F9D" w14:textId="01CC4B91" w:rsidR="00420971" w:rsidRPr="00B05503" w:rsidRDefault="00420971" w:rsidP="0003192B">
            <w:pPr>
              <w:rPr>
                <w:rFonts w:ascii="Arial" w:hAnsi="Arial" w:cs="Arial"/>
              </w:rPr>
            </w:pPr>
          </w:p>
          <w:p w14:paraId="157BAFA1" w14:textId="450D5E93" w:rsidR="00420971" w:rsidRPr="00B05503" w:rsidRDefault="00420971" w:rsidP="0003192B">
            <w:pPr>
              <w:rPr>
                <w:rFonts w:ascii="Arial" w:hAnsi="Arial" w:cs="Arial"/>
              </w:rPr>
            </w:pPr>
          </w:p>
          <w:p w14:paraId="2CF208E4" w14:textId="5C4BE459" w:rsidR="00420971" w:rsidRPr="00B05503" w:rsidRDefault="00420971" w:rsidP="0003192B">
            <w:pPr>
              <w:rPr>
                <w:rFonts w:ascii="Arial" w:hAnsi="Arial" w:cs="Arial"/>
              </w:rPr>
            </w:pPr>
          </w:p>
          <w:p w14:paraId="66841C25" w14:textId="77777777" w:rsidR="00420971" w:rsidRPr="00B05503" w:rsidRDefault="00420971" w:rsidP="0003192B">
            <w:pPr>
              <w:rPr>
                <w:rFonts w:ascii="Arial" w:hAnsi="Arial" w:cs="Arial"/>
              </w:rPr>
            </w:pPr>
          </w:p>
          <w:p w14:paraId="1043437E" w14:textId="77777777" w:rsidR="00FA0481" w:rsidRDefault="00FA0481" w:rsidP="0003192B">
            <w:pPr>
              <w:rPr>
                <w:rFonts w:ascii="Arial" w:hAnsi="Arial" w:cs="Arial"/>
              </w:rPr>
            </w:pPr>
          </w:p>
          <w:p w14:paraId="480EB84E" w14:textId="77777777" w:rsidR="00FA0481" w:rsidRDefault="00FA0481" w:rsidP="0003192B">
            <w:pPr>
              <w:rPr>
                <w:rFonts w:ascii="Arial" w:hAnsi="Arial" w:cs="Arial"/>
              </w:rPr>
            </w:pPr>
          </w:p>
          <w:p w14:paraId="46129039" w14:textId="77777777" w:rsidR="00FA0481" w:rsidRDefault="00FA0481" w:rsidP="0003192B">
            <w:pPr>
              <w:rPr>
                <w:rFonts w:ascii="Arial" w:hAnsi="Arial" w:cs="Arial"/>
              </w:rPr>
            </w:pPr>
          </w:p>
          <w:p w14:paraId="7B99D366" w14:textId="77777777" w:rsidR="00FA0481" w:rsidRDefault="00FA0481" w:rsidP="0003192B">
            <w:pPr>
              <w:rPr>
                <w:rFonts w:ascii="Arial" w:hAnsi="Arial" w:cs="Arial"/>
              </w:rPr>
            </w:pPr>
          </w:p>
          <w:p w14:paraId="491B9035" w14:textId="77777777" w:rsidR="00FA0481" w:rsidRDefault="00FA0481" w:rsidP="0003192B">
            <w:pPr>
              <w:rPr>
                <w:rFonts w:ascii="Arial" w:hAnsi="Arial" w:cs="Arial"/>
              </w:rPr>
            </w:pPr>
          </w:p>
          <w:p w14:paraId="03507174" w14:textId="77777777" w:rsidR="00FA0481" w:rsidRDefault="00FA0481" w:rsidP="0003192B">
            <w:pPr>
              <w:rPr>
                <w:rFonts w:ascii="Arial" w:hAnsi="Arial" w:cs="Arial"/>
              </w:rPr>
            </w:pPr>
          </w:p>
          <w:p w14:paraId="5E2CE5B8" w14:textId="77777777" w:rsidR="00FA0481" w:rsidRDefault="00FA0481" w:rsidP="0003192B">
            <w:pPr>
              <w:rPr>
                <w:rFonts w:ascii="Arial" w:hAnsi="Arial" w:cs="Arial"/>
              </w:rPr>
            </w:pPr>
          </w:p>
          <w:p w14:paraId="277129B9" w14:textId="77777777" w:rsidR="00FA0481" w:rsidRDefault="00FA0481" w:rsidP="0003192B">
            <w:pPr>
              <w:rPr>
                <w:rFonts w:ascii="Arial" w:hAnsi="Arial" w:cs="Arial"/>
              </w:rPr>
            </w:pPr>
          </w:p>
          <w:p w14:paraId="13968DCC" w14:textId="6DB3D7F8" w:rsidR="00453A01" w:rsidRPr="00B05503" w:rsidRDefault="00E568F4" w:rsidP="0003192B">
            <w:pPr>
              <w:rPr>
                <w:rFonts w:ascii="Arial" w:hAnsi="Arial" w:cs="Arial"/>
              </w:rPr>
            </w:pPr>
            <w:r w:rsidRPr="00B05503">
              <w:rPr>
                <w:rFonts w:ascii="Arial" w:hAnsi="Arial" w:cs="Arial"/>
              </w:rPr>
              <w:t>The nomination process for the a</w:t>
            </w:r>
            <w:r w:rsidR="00051272" w:rsidRPr="00B05503">
              <w:rPr>
                <w:rFonts w:ascii="Arial" w:hAnsi="Arial" w:cs="Arial"/>
              </w:rPr>
              <w:t xml:space="preserve">cting position should be as </w:t>
            </w:r>
            <w:r w:rsidR="00D04E38" w:rsidRPr="00B05503">
              <w:rPr>
                <w:rFonts w:ascii="Arial" w:hAnsi="Arial" w:cs="Arial"/>
              </w:rPr>
              <w:t xml:space="preserve">open and </w:t>
            </w:r>
            <w:r w:rsidR="00051272" w:rsidRPr="00B05503">
              <w:rPr>
                <w:rFonts w:ascii="Arial" w:hAnsi="Arial" w:cs="Arial" w:hint="eastAsia"/>
              </w:rPr>
              <w:t>t</w:t>
            </w:r>
            <w:r w:rsidR="00051272" w:rsidRPr="00B05503">
              <w:rPr>
                <w:rFonts w:ascii="Arial" w:hAnsi="Arial" w:cs="Arial"/>
              </w:rPr>
              <w:t>ransparent</w:t>
            </w:r>
            <w:r w:rsidRPr="00B05503">
              <w:rPr>
                <w:rFonts w:ascii="Arial" w:hAnsi="Arial" w:cs="Arial"/>
              </w:rPr>
              <w:t xml:space="preserve"> as possible.</w:t>
            </w:r>
            <w:r w:rsidR="008A3C1A" w:rsidRPr="00B05503">
              <w:rPr>
                <w:rFonts w:hint="eastAsia"/>
              </w:rPr>
              <w:t xml:space="preserve"> </w:t>
            </w:r>
          </w:p>
          <w:p w14:paraId="11CA8495" w14:textId="77777777" w:rsidR="00453A01" w:rsidRPr="00B05503" w:rsidRDefault="00453A01" w:rsidP="0003192B">
            <w:pPr>
              <w:rPr>
                <w:rFonts w:ascii="Arial" w:hAnsi="Arial" w:cs="Arial"/>
              </w:rPr>
            </w:pPr>
          </w:p>
          <w:p w14:paraId="09C2ACCE" w14:textId="77777777" w:rsidR="00453A01" w:rsidRPr="00BC7D9B" w:rsidRDefault="00453A01" w:rsidP="0003192B">
            <w:pPr>
              <w:rPr>
                <w:del w:id="612" w:author="YAMASHITA AI" w:date="2023-10-13T11:12:00Z"/>
                <w:rFonts w:ascii="Arial" w:hAnsi="Arial" w:cs="Arial"/>
              </w:rPr>
            </w:pPr>
          </w:p>
          <w:p w14:paraId="0C6C14AF" w14:textId="77777777" w:rsidR="00453A01" w:rsidRPr="00BC7D9B" w:rsidRDefault="00453A01" w:rsidP="0003192B">
            <w:pPr>
              <w:rPr>
                <w:del w:id="613" w:author="YAMASHITA AI" w:date="2023-10-13T11:12:00Z"/>
                <w:rFonts w:ascii="Arial" w:hAnsi="Arial" w:cs="Arial"/>
              </w:rPr>
            </w:pPr>
          </w:p>
          <w:p w14:paraId="4781F4C0" w14:textId="77777777" w:rsidR="00453A01" w:rsidRPr="00B05503" w:rsidRDefault="00453A01" w:rsidP="00E80BC6">
            <w:pPr>
              <w:rPr>
                <w:rFonts w:ascii="Arial" w:hAnsi="Arial" w:cs="Arial"/>
              </w:rPr>
            </w:pPr>
          </w:p>
        </w:tc>
      </w:tr>
      <w:tr w:rsidR="00B05503" w:rsidRPr="00B05503" w14:paraId="2C31DFE0" w14:textId="77777777" w:rsidTr="002F669B">
        <w:trPr>
          <w:trHeight w:val="1827"/>
        </w:trPr>
        <w:tc>
          <w:tcPr>
            <w:tcW w:w="7257" w:type="dxa"/>
          </w:tcPr>
          <w:p w14:paraId="4AB23663" w14:textId="296239BE" w:rsidR="00D70E0B" w:rsidRPr="00B05503" w:rsidRDefault="00D70E0B" w:rsidP="00D70E0B">
            <w:pPr>
              <w:jc w:val="left"/>
              <w:rPr>
                <w:rFonts w:ascii="Arial" w:hAnsi="Arial" w:cs="Arial"/>
                <w:b/>
              </w:rPr>
            </w:pPr>
            <w:del w:id="614" w:author="YAMASHITA AI" w:date="2023-10-13T11:12:00Z">
              <w:r w:rsidRPr="00BA2E4C">
                <w:rPr>
                  <w:rFonts w:ascii="Arial" w:hAnsi="Arial" w:cs="Arial"/>
                  <w:b/>
                </w:rPr>
                <w:lastRenderedPageBreak/>
                <w:delText>Article</w:delText>
              </w:r>
            </w:del>
            <w:ins w:id="615" w:author="YAMASHITA AI" w:date="2023-10-13T11:12:00Z">
              <w:r w:rsidR="00E03F89" w:rsidRPr="00B05503">
                <w:rPr>
                  <w:rFonts w:ascii="Arial" w:hAnsi="Arial" w:cs="Arial"/>
                  <w:b/>
                  <w:highlight w:val="cyan"/>
                </w:rPr>
                <w:t>Item</w:t>
              </w:r>
            </w:ins>
            <w:r w:rsidRPr="00B05503">
              <w:rPr>
                <w:rFonts w:ascii="Arial" w:hAnsi="Arial" w:cs="Arial"/>
                <w:b/>
              </w:rPr>
              <w:t xml:space="preserve"> 4</w:t>
            </w:r>
          </w:p>
          <w:p w14:paraId="31DD5140" w14:textId="384E0265" w:rsidR="00D70E0B" w:rsidRPr="00B05503" w:rsidRDefault="00D70E0B" w:rsidP="00D70E0B">
            <w:pPr>
              <w:jc w:val="left"/>
              <w:rPr>
                <w:rFonts w:ascii="Arial" w:hAnsi="Arial" w:cs="Arial"/>
                <w:b/>
              </w:rPr>
            </w:pPr>
            <w:del w:id="616" w:author="YAMASHITA AI" w:date="2023-10-13T11:12:00Z">
              <w:r w:rsidRPr="00BA2E4C">
                <w:rPr>
                  <w:rFonts w:ascii="Arial" w:hAnsi="Arial" w:cs="Arial"/>
                  <w:b/>
                </w:rPr>
                <w:delText>The</w:delText>
              </w:r>
            </w:del>
            <w:ins w:id="617" w:author="YAMASHITA AI" w:date="2023-10-13T11:12:00Z">
              <w:r w:rsidRPr="00B05503">
                <w:rPr>
                  <w:rFonts w:ascii="Arial" w:hAnsi="Arial" w:cs="Arial"/>
                  <w:b/>
                </w:rPr>
                <w:t>The</w:t>
              </w:r>
            </w:ins>
            <w:r w:rsidRPr="00B05503">
              <w:rPr>
                <w:rFonts w:ascii="Arial" w:hAnsi="Arial" w:cs="Arial"/>
                <w:b/>
              </w:rPr>
              <w:t xml:space="preserve"> Council</w:t>
            </w:r>
          </w:p>
          <w:p w14:paraId="1282E390" w14:textId="77777777" w:rsidR="00D70E0B" w:rsidRPr="00B05503" w:rsidRDefault="00D70E0B" w:rsidP="00D70E0B">
            <w:pPr>
              <w:jc w:val="left"/>
              <w:rPr>
                <w:rFonts w:ascii="Arial" w:hAnsi="Arial" w:cs="Arial"/>
              </w:rPr>
            </w:pPr>
          </w:p>
          <w:p w14:paraId="4260C096" w14:textId="5A7A5811" w:rsidR="00D70E0B" w:rsidRPr="00B05503" w:rsidRDefault="005D5440" w:rsidP="00D70E0B">
            <w:pPr>
              <w:jc w:val="left"/>
              <w:rPr>
                <w:rFonts w:ascii="Arial" w:hAnsi="Arial" w:cs="Arial"/>
                <w:b/>
              </w:rPr>
            </w:pPr>
            <w:ins w:id="618" w:author="YAMASHITA AI" w:date="2023-10-13T11:12:00Z">
              <w:r w:rsidRPr="00B05503">
                <w:rPr>
                  <w:rFonts w:ascii="Arial" w:hAnsi="Arial" w:cs="Arial"/>
                  <w:b/>
                </w:rPr>
                <w:t>4-</w:t>
              </w:r>
            </w:ins>
            <w:r w:rsidR="00D70E0B" w:rsidRPr="00B05503">
              <w:rPr>
                <w:rFonts w:ascii="Arial" w:hAnsi="Arial" w:cs="Arial"/>
                <w:b/>
              </w:rPr>
              <w:t>1 Functions</w:t>
            </w:r>
          </w:p>
          <w:p w14:paraId="14C919F4" w14:textId="10BE6EB1" w:rsidR="00D70E0B" w:rsidRPr="00B05503" w:rsidRDefault="00D70E0B" w:rsidP="00D70E0B">
            <w:pPr>
              <w:jc w:val="left"/>
              <w:rPr>
                <w:rFonts w:ascii="Arial" w:hAnsi="Arial" w:cs="Arial"/>
              </w:rPr>
            </w:pPr>
            <w:r w:rsidRPr="00B05503">
              <w:rPr>
                <w:rFonts w:ascii="Arial" w:hAnsi="Arial" w:cs="Arial"/>
              </w:rPr>
              <w:t>(a) The Council, in fulfilling its obligation to administer the Organization will carry out the functions assigned to it by Article 8.8 of the Convention.</w:t>
            </w:r>
          </w:p>
          <w:p w14:paraId="01F568DB" w14:textId="63B5B060" w:rsidR="00D70E0B" w:rsidRPr="00B05503" w:rsidRDefault="00D70E0B" w:rsidP="00D70E0B">
            <w:pPr>
              <w:jc w:val="left"/>
              <w:rPr>
                <w:rFonts w:ascii="Arial" w:hAnsi="Arial" w:cs="Arial"/>
              </w:rPr>
            </w:pPr>
            <w:r w:rsidRPr="00B05503">
              <w:rPr>
                <w:rFonts w:ascii="Arial" w:hAnsi="Arial" w:cs="Arial"/>
              </w:rPr>
              <w:t xml:space="preserve">(b) In the period between General Assemblies, should no appropriate provision </w:t>
            </w:r>
            <w:ins w:id="619" w:author="YAMASHITA AI" w:date="2023-10-13T11:12:00Z">
              <w:r w:rsidR="00CC47FF" w:rsidRPr="00B05503">
                <w:rPr>
                  <w:rFonts w:ascii="Arial" w:hAnsi="Arial" w:cs="Arial"/>
                  <w:highlight w:val="cyan"/>
                </w:rPr>
                <w:t>or item</w:t>
              </w:r>
              <w:r w:rsidR="00CC47FF" w:rsidRPr="00B05503">
                <w:rPr>
                  <w:rFonts w:ascii="Arial" w:hAnsi="Arial" w:cs="Arial"/>
                </w:rPr>
                <w:t xml:space="preserve"> </w:t>
              </w:r>
            </w:ins>
            <w:r w:rsidRPr="00B05503">
              <w:rPr>
                <w:rFonts w:ascii="Arial" w:hAnsi="Arial" w:cs="Arial"/>
              </w:rPr>
              <w:t xml:space="preserve">be made in the Convention or </w:t>
            </w:r>
            <w:del w:id="620" w:author="YAMASHITA AI" w:date="2023-10-13T11:12:00Z">
              <w:r w:rsidRPr="00D70E0B">
                <w:rPr>
                  <w:rFonts w:ascii="Arial" w:hAnsi="Arial" w:cs="Arial"/>
                </w:rPr>
                <w:delText>these</w:delText>
              </w:r>
            </w:del>
            <w:ins w:id="621" w:author="YAMASHITA AI" w:date="2023-10-13T11:12:00Z">
              <w:r w:rsidRPr="00B05503">
                <w:rPr>
                  <w:rFonts w:ascii="Arial" w:hAnsi="Arial" w:cs="Arial"/>
                </w:rPr>
                <w:t>the</w:t>
              </w:r>
            </w:ins>
            <w:r w:rsidRPr="00B05503">
              <w:rPr>
                <w:rFonts w:ascii="Arial" w:hAnsi="Arial" w:cs="Arial"/>
              </w:rPr>
              <w:t xml:space="preserve"> General Regulations, the Council </w:t>
            </w:r>
            <w:del w:id="622" w:author="YAMASHITA AI" w:date="2023-10-13T11:12:00Z">
              <w:r w:rsidRPr="00D70E0B">
                <w:rPr>
                  <w:rFonts w:ascii="Arial" w:hAnsi="Arial" w:cs="Arial"/>
                </w:rPr>
                <w:delText>shall</w:delText>
              </w:r>
            </w:del>
            <w:ins w:id="623" w:author="YAMASHITA AI" w:date="2023-10-13T11:12:00Z">
              <w:r w:rsidR="00FB7491" w:rsidRPr="00B05503">
                <w:rPr>
                  <w:rFonts w:ascii="Arial" w:hAnsi="Arial" w:cs="Arial"/>
                  <w:highlight w:val="cyan"/>
                </w:rPr>
                <w:t>will</w:t>
              </w:r>
            </w:ins>
            <w:r w:rsidRPr="00B05503">
              <w:rPr>
                <w:rFonts w:ascii="Arial" w:hAnsi="Arial" w:cs="Arial"/>
              </w:rPr>
              <w:t xml:space="preserve"> make any administrative or technical decision which may be necessary, unless such decision falls exclusively within the jurisdiction of the General Assembly under the Convention. Any such decision must be reported to the next General Assembly.</w:t>
            </w:r>
          </w:p>
          <w:p w14:paraId="3EC44A6A" w14:textId="4C3C2C1D" w:rsidR="00D70E0B" w:rsidRPr="00B05503" w:rsidRDefault="00D70E0B" w:rsidP="00D70E0B">
            <w:pPr>
              <w:jc w:val="left"/>
              <w:rPr>
                <w:rFonts w:ascii="Arial" w:hAnsi="Arial" w:cs="Arial"/>
              </w:rPr>
            </w:pPr>
            <w:r w:rsidRPr="00B05503">
              <w:rPr>
                <w:rFonts w:ascii="Arial" w:hAnsi="Arial" w:cs="Arial"/>
              </w:rPr>
              <w:t xml:space="preserve">(c) The Council </w:t>
            </w:r>
            <w:del w:id="624" w:author="YAMASHITA AI" w:date="2023-10-13T11:12:00Z">
              <w:r w:rsidRPr="00D70E0B">
                <w:rPr>
                  <w:rFonts w:ascii="Arial" w:hAnsi="Arial" w:cs="Arial"/>
                </w:rPr>
                <w:delText>shall</w:delText>
              </w:r>
            </w:del>
            <w:ins w:id="625" w:author="YAMASHITA AI" w:date="2023-10-13T11:12:00Z">
              <w:r w:rsidR="00FB7491" w:rsidRPr="00B05503">
                <w:rPr>
                  <w:rFonts w:ascii="Arial" w:hAnsi="Arial" w:cs="Arial"/>
                  <w:highlight w:val="cyan"/>
                </w:rPr>
                <w:t>will</w:t>
              </w:r>
            </w:ins>
            <w:r w:rsidRPr="00B05503">
              <w:rPr>
                <w:rFonts w:ascii="Arial" w:hAnsi="Arial" w:cs="Arial"/>
              </w:rPr>
              <w:t xml:space="preserve"> be guided by the overall policy and strategic vision as decided by the General Assembly.</w:t>
            </w:r>
          </w:p>
          <w:p w14:paraId="0B678879" w14:textId="2ABB918E" w:rsidR="00D70E0B" w:rsidRPr="00B05503" w:rsidRDefault="00D70E0B" w:rsidP="00D70E0B">
            <w:pPr>
              <w:jc w:val="left"/>
              <w:rPr>
                <w:rFonts w:ascii="Arial" w:hAnsi="Arial" w:cs="Arial"/>
              </w:rPr>
            </w:pPr>
            <w:r w:rsidRPr="00B05503">
              <w:rPr>
                <w:rFonts w:ascii="Arial" w:hAnsi="Arial" w:cs="Arial"/>
              </w:rPr>
              <w:t xml:space="preserve">(d) If the Council considers that any question or issue should be referred to Member States, it </w:t>
            </w:r>
            <w:del w:id="626" w:author="YAMASHITA AI" w:date="2023-10-13T11:12:00Z">
              <w:r w:rsidRPr="00D70E0B">
                <w:rPr>
                  <w:rFonts w:ascii="Arial" w:hAnsi="Arial" w:cs="Arial"/>
                </w:rPr>
                <w:delText>shall</w:delText>
              </w:r>
            </w:del>
            <w:ins w:id="627" w:author="YAMASHITA AI" w:date="2023-10-13T11:12:00Z">
              <w:r w:rsidR="00FB7491" w:rsidRPr="00B05503">
                <w:rPr>
                  <w:rFonts w:ascii="Arial" w:hAnsi="Arial" w:cs="Arial"/>
                  <w:highlight w:val="cyan"/>
                </w:rPr>
                <w:t>will</w:t>
              </w:r>
            </w:ins>
            <w:r w:rsidRPr="00B05503">
              <w:rPr>
                <w:rFonts w:ascii="Arial" w:hAnsi="Arial" w:cs="Arial"/>
              </w:rPr>
              <w:t xml:space="preserve"> direct the Secretary</w:t>
            </w:r>
            <w:del w:id="628" w:author="YAMASHITA AI" w:date="2023-10-13T11:12:00Z">
              <w:r w:rsidRPr="00D70E0B">
                <w:rPr>
                  <w:rFonts w:cs="ＭＳ ゴシック" w:hint="eastAsia"/>
                </w:rPr>
                <w:delText>‐</w:delText>
              </w:r>
            </w:del>
            <w:ins w:id="629" w:author="YAMASHITA AI" w:date="2023-10-13T11:12:00Z">
              <w:r w:rsidR="0022746E" w:rsidRPr="00B05503">
                <w:rPr>
                  <w:rFonts w:cs="ＭＳ ゴシック" w:hint="eastAsia"/>
                </w:rPr>
                <w:t>-</w:t>
              </w:r>
            </w:ins>
            <w:r w:rsidRPr="00B05503">
              <w:rPr>
                <w:rFonts w:ascii="Arial" w:hAnsi="Arial" w:cs="Arial"/>
              </w:rPr>
              <w:lastRenderedPageBreak/>
              <w:t xml:space="preserve">General to send a circular to each Member States requesting them to notify the Secretariat of their opinion on the matter. The Council </w:t>
            </w:r>
            <w:del w:id="630" w:author="YAMASHITA AI" w:date="2023-10-13T11:12:00Z">
              <w:r w:rsidRPr="00D70E0B">
                <w:rPr>
                  <w:rFonts w:ascii="Arial" w:hAnsi="Arial" w:cs="Arial"/>
                </w:rPr>
                <w:delText>shall</w:delText>
              </w:r>
            </w:del>
            <w:ins w:id="631" w:author="YAMASHITA AI" w:date="2023-10-13T11:12:00Z">
              <w:r w:rsidR="00FB7491" w:rsidRPr="00B05503">
                <w:rPr>
                  <w:rFonts w:ascii="Arial" w:hAnsi="Arial" w:cs="Arial"/>
                  <w:highlight w:val="cyan"/>
                </w:rPr>
                <w:t>will</w:t>
              </w:r>
            </w:ins>
            <w:r w:rsidRPr="00B05503">
              <w:rPr>
                <w:rFonts w:ascii="Arial" w:hAnsi="Arial" w:cs="Arial"/>
              </w:rPr>
              <w:t xml:space="preserve"> then decide the matter.</w:t>
            </w:r>
          </w:p>
          <w:p w14:paraId="50CA593E" w14:textId="77777777" w:rsidR="005D5440" w:rsidRPr="00B05503" w:rsidRDefault="005D5440" w:rsidP="00D70E0B">
            <w:pPr>
              <w:jc w:val="left"/>
              <w:rPr>
                <w:ins w:id="632" w:author="YAMASHITA AI" w:date="2023-10-13T11:12:00Z"/>
                <w:rFonts w:ascii="Arial" w:hAnsi="Arial" w:cs="Arial"/>
                <w:b/>
              </w:rPr>
            </w:pPr>
          </w:p>
          <w:p w14:paraId="1DEB4AC6" w14:textId="57411E54" w:rsidR="00D70E0B" w:rsidRPr="00B05503" w:rsidRDefault="005D5440" w:rsidP="00D70E0B">
            <w:pPr>
              <w:jc w:val="left"/>
              <w:rPr>
                <w:rFonts w:ascii="Arial" w:hAnsi="Arial" w:cs="Arial"/>
                <w:b/>
              </w:rPr>
            </w:pPr>
            <w:ins w:id="633" w:author="YAMASHITA AI" w:date="2023-10-13T11:12:00Z">
              <w:r w:rsidRPr="00B05503">
                <w:rPr>
                  <w:rFonts w:ascii="Arial" w:hAnsi="Arial" w:cs="Arial"/>
                  <w:b/>
                </w:rPr>
                <w:t>4-</w:t>
              </w:r>
            </w:ins>
            <w:r w:rsidR="00D70E0B" w:rsidRPr="00B05503">
              <w:rPr>
                <w:rFonts w:ascii="Arial" w:hAnsi="Arial" w:cs="Arial"/>
                <w:b/>
              </w:rPr>
              <w:t>2 Convening</w:t>
            </w:r>
          </w:p>
          <w:p w14:paraId="66A045F9" w14:textId="77777777" w:rsidR="00D70E0B" w:rsidRPr="00B05503" w:rsidRDefault="00D70E0B" w:rsidP="00D70E0B">
            <w:pPr>
              <w:jc w:val="left"/>
              <w:rPr>
                <w:rFonts w:ascii="Arial" w:hAnsi="Arial" w:cs="Arial"/>
              </w:rPr>
            </w:pPr>
            <w:r w:rsidRPr="00B05503">
              <w:rPr>
                <w:rFonts w:ascii="Arial" w:hAnsi="Arial" w:cs="Arial"/>
              </w:rPr>
              <w:t>(a) The Council will be convened, ordinarily twice a year by notice in writing, by any of the following:</w:t>
            </w:r>
          </w:p>
          <w:p w14:paraId="2DA95C91" w14:textId="77777777" w:rsidR="00D70E0B" w:rsidRPr="00B05503" w:rsidRDefault="00D70E0B" w:rsidP="00D70E0B">
            <w:pPr>
              <w:jc w:val="left"/>
              <w:rPr>
                <w:rFonts w:ascii="Arial" w:hAnsi="Arial" w:cs="Arial"/>
              </w:rPr>
            </w:pPr>
            <w:proofErr w:type="spellStart"/>
            <w:r w:rsidRPr="00B05503">
              <w:rPr>
                <w:rFonts w:ascii="Arial" w:hAnsi="Arial" w:cs="Arial"/>
              </w:rPr>
              <w:t>i</w:t>
            </w:r>
            <w:proofErr w:type="spellEnd"/>
            <w:r w:rsidRPr="00B05503">
              <w:rPr>
                <w:rFonts w:ascii="Arial" w:hAnsi="Arial" w:cs="Arial"/>
              </w:rPr>
              <w:t>. the President or the Vice President;</w:t>
            </w:r>
          </w:p>
          <w:p w14:paraId="5550EADC" w14:textId="78CBB625" w:rsidR="00D70E0B" w:rsidRPr="00B05503" w:rsidRDefault="00D70E0B" w:rsidP="00D70E0B">
            <w:pPr>
              <w:jc w:val="left"/>
              <w:rPr>
                <w:rFonts w:ascii="Arial" w:hAnsi="Arial" w:cs="Arial"/>
              </w:rPr>
            </w:pPr>
            <w:r w:rsidRPr="00B05503">
              <w:rPr>
                <w:rFonts w:ascii="Arial" w:hAnsi="Arial" w:cs="Arial"/>
              </w:rPr>
              <w:t>ii. the Secretary</w:t>
            </w:r>
            <w:del w:id="634" w:author="YAMASHITA AI" w:date="2023-10-13T11:12:00Z">
              <w:r w:rsidRPr="00D70E0B">
                <w:rPr>
                  <w:rFonts w:cs="ＭＳ ゴシック" w:hint="eastAsia"/>
                </w:rPr>
                <w:delText>‐</w:delText>
              </w:r>
            </w:del>
            <w:ins w:id="635" w:author="YAMASHITA AI" w:date="2023-10-13T11:12:00Z">
              <w:r w:rsidR="0022746E" w:rsidRPr="00B05503">
                <w:rPr>
                  <w:rFonts w:cs="ＭＳ ゴシック" w:hint="eastAsia"/>
                </w:rPr>
                <w:t>-</w:t>
              </w:r>
            </w:ins>
            <w:r w:rsidRPr="00B05503">
              <w:rPr>
                <w:rFonts w:ascii="Arial" w:hAnsi="Arial" w:cs="Arial"/>
              </w:rPr>
              <w:t>General; or</w:t>
            </w:r>
          </w:p>
          <w:p w14:paraId="1C4EDF01" w14:textId="6CA4E891" w:rsidR="00D70E0B" w:rsidRPr="00B05503" w:rsidRDefault="00D70E0B" w:rsidP="00D70E0B">
            <w:pPr>
              <w:jc w:val="left"/>
              <w:rPr>
                <w:rFonts w:ascii="Arial" w:hAnsi="Arial" w:cs="Arial"/>
              </w:rPr>
            </w:pPr>
            <w:r w:rsidRPr="00B05503">
              <w:rPr>
                <w:rFonts w:ascii="Arial" w:hAnsi="Arial" w:cs="Arial"/>
              </w:rPr>
              <w:t xml:space="preserve">iii. at the request of two </w:t>
            </w:r>
            <w:ins w:id="636" w:author="YAMASHITA AI" w:date="2023-10-13T11:12:00Z">
              <w:r w:rsidR="0EEADF32" w:rsidRPr="00B05503">
                <w:rPr>
                  <w:rFonts w:ascii="Arial" w:hAnsi="Arial" w:cs="Arial"/>
                </w:rPr>
                <w:t xml:space="preserve">or more </w:t>
              </w:r>
            </w:ins>
            <w:r w:rsidRPr="00B05503">
              <w:rPr>
                <w:rFonts w:ascii="Arial" w:hAnsi="Arial" w:cs="Arial"/>
              </w:rPr>
              <w:t>Council members.</w:t>
            </w:r>
          </w:p>
          <w:p w14:paraId="18CDDE1E" w14:textId="3A17A72C" w:rsidR="00D70E0B" w:rsidRPr="00B05503" w:rsidRDefault="00D70E0B" w:rsidP="00D70E0B">
            <w:pPr>
              <w:jc w:val="left"/>
              <w:rPr>
                <w:rFonts w:ascii="Arial" w:hAnsi="Arial" w:cs="Arial"/>
              </w:rPr>
            </w:pPr>
            <w:r w:rsidRPr="00B05503">
              <w:rPr>
                <w:rFonts w:ascii="Arial" w:hAnsi="Arial" w:cs="Arial"/>
              </w:rPr>
              <w:t xml:space="preserve">(b) The date of the meeting of the Council in ordinary meeting will be determined by decision of the Council at its previous meeting. The location will be the seat of the Organization unless the Council </w:t>
            </w:r>
            <w:del w:id="637" w:author="YAMASHITA AI" w:date="2023-10-13T11:12:00Z">
              <w:r w:rsidRPr="00D70E0B">
                <w:rPr>
                  <w:rFonts w:ascii="Arial" w:hAnsi="Arial" w:cs="Arial"/>
                </w:rPr>
                <w:delText>agrees</w:delText>
              </w:r>
            </w:del>
            <w:ins w:id="638" w:author="YAMASHITA AI" w:date="2023-10-13T11:12:00Z">
              <w:r w:rsidR="00F1354F" w:rsidRPr="00B05503">
                <w:rPr>
                  <w:rFonts w:ascii="Arial" w:hAnsi="Arial" w:cs="Arial"/>
                  <w:highlight w:val="cyan"/>
                </w:rPr>
                <w:t>concurs</w:t>
              </w:r>
            </w:ins>
            <w:r w:rsidRPr="00B05503">
              <w:rPr>
                <w:rFonts w:ascii="Arial" w:hAnsi="Arial" w:cs="Arial"/>
              </w:rPr>
              <w:t xml:space="preserve"> alternate arrangements.</w:t>
            </w:r>
          </w:p>
          <w:p w14:paraId="2CCED395" w14:textId="1664FFB1" w:rsidR="00D70E0B" w:rsidRPr="00B05503" w:rsidRDefault="00D70E0B" w:rsidP="00D70E0B">
            <w:pPr>
              <w:jc w:val="left"/>
              <w:rPr>
                <w:rFonts w:ascii="Arial" w:hAnsi="Arial" w:cs="Arial"/>
              </w:rPr>
            </w:pPr>
            <w:r w:rsidRPr="00B05503">
              <w:rPr>
                <w:rFonts w:ascii="Arial" w:hAnsi="Arial" w:cs="Arial"/>
              </w:rPr>
              <w:t xml:space="preserve">(c) The date of an extraordinary meeting of the Council will be not less than </w:t>
            </w:r>
            <w:ins w:id="639" w:author="YAMASHITA AI" w:date="2023-10-13T12:32:00Z">
              <w:r w:rsidR="002F669B" w:rsidRPr="001E4246">
                <w:rPr>
                  <w:rFonts w:ascii="Arial" w:hAnsi="Arial" w:cs="Arial"/>
                  <w:highlight w:val="cyan"/>
                </w:rPr>
                <w:t>thirty</w:t>
              </w:r>
            </w:ins>
            <w:del w:id="640" w:author="YAMASHITA AI" w:date="2023-10-13T12:32:00Z">
              <w:r w:rsidR="00D43A56" w:rsidRPr="001E4246" w:rsidDel="002F669B">
                <w:rPr>
                  <w:rFonts w:ascii="Arial" w:hAnsi="Arial" w:cs="Arial"/>
                  <w:highlight w:val="cyan"/>
                </w:rPr>
                <w:delText>t</w:delText>
              </w:r>
              <w:r w:rsidR="002F669B" w:rsidRPr="001E4246" w:rsidDel="002F669B">
                <w:rPr>
                  <w:rFonts w:ascii="Arial" w:hAnsi="Arial" w:cs="Arial"/>
                  <w:highlight w:val="cyan"/>
                </w:rPr>
                <w:delText>en</w:delText>
              </w:r>
            </w:del>
            <w:r w:rsidRPr="001E4246">
              <w:rPr>
                <w:rFonts w:ascii="Arial" w:hAnsi="Arial" w:cs="Arial"/>
                <w:highlight w:val="cyan"/>
              </w:rPr>
              <w:t xml:space="preserve"> calendar days</w:t>
            </w:r>
            <w:r w:rsidRPr="00B05503">
              <w:rPr>
                <w:rFonts w:ascii="Arial" w:hAnsi="Arial" w:cs="Arial"/>
              </w:rPr>
              <w:t xml:space="preserve"> from the date of notification, and the location will be the seat of the Organization </w:t>
            </w:r>
            <w:r w:rsidRPr="001E4246">
              <w:rPr>
                <w:rFonts w:ascii="Arial" w:hAnsi="Arial"/>
                <w:highlight w:val="cyan"/>
                <w:shd w:val="clear" w:color="auto" w:fill="E6E6E6"/>
              </w:rPr>
              <w:t xml:space="preserve">unless otherwise </w:t>
            </w:r>
            <w:del w:id="641" w:author="YAMASHITA AI" w:date="2023-10-13T11:12:00Z">
              <w:r w:rsidRPr="00D70E0B">
                <w:rPr>
                  <w:rFonts w:ascii="Arial" w:hAnsi="Arial" w:cs="Arial"/>
                </w:rPr>
                <w:delText>agreed</w:delText>
              </w:r>
            </w:del>
            <w:ins w:id="642" w:author="YAMASHITA AI" w:date="2023-10-13T11:12:00Z">
              <w:r w:rsidR="00F1354F" w:rsidRPr="00B05503">
                <w:rPr>
                  <w:rFonts w:ascii="Arial" w:hAnsi="Arial" w:cs="Arial"/>
                  <w:highlight w:val="cyan"/>
                  <w:shd w:val="clear" w:color="auto" w:fill="E6E6E6"/>
                </w:rPr>
                <w:t>consented</w:t>
              </w:r>
            </w:ins>
            <w:r w:rsidRPr="001E4246">
              <w:rPr>
                <w:rFonts w:ascii="Arial" w:hAnsi="Arial"/>
                <w:highlight w:val="cyan"/>
                <w:shd w:val="clear" w:color="auto" w:fill="E6E6E6"/>
              </w:rPr>
              <w:t xml:space="preserve"> by the President and the Secretary</w:t>
            </w:r>
            <w:del w:id="643" w:author="YAMASHITA AI" w:date="2023-10-13T11:12:00Z">
              <w:r w:rsidRPr="001E4246">
                <w:rPr>
                  <w:rFonts w:cs="ＭＳ ゴシック" w:hint="eastAsia"/>
                  <w:highlight w:val="cyan"/>
                </w:rPr>
                <w:delText>‐</w:delText>
              </w:r>
            </w:del>
            <w:ins w:id="644" w:author="YAMASHITA AI" w:date="2023-10-13T11:12:00Z">
              <w:r w:rsidR="0019423C" w:rsidRPr="001E4246">
                <w:rPr>
                  <w:rFonts w:cs="ＭＳ ゴシック"/>
                  <w:highlight w:val="cyan"/>
                  <w:shd w:val="clear" w:color="auto" w:fill="E6E6E6"/>
                </w:rPr>
                <w:t>-</w:t>
              </w:r>
            </w:ins>
            <w:r w:rsidRPr="001E4246">
              <w:rPr>
                <w:rFonts w:ascii="Arial" w:hAnsi="Arial"/>
                <w:highlight w:val="cyan"/>
                <w:shd w:val="clear" w:color="auto" w:fill="E6E6E6"/>
              </w:rPr>
              <w:t>General</w:t>
            </w:r>
            <w:r w:rsidRPr="00B05503">
              <w:rPr>
                <w:rFonts w:ascii="Arial" w:hAnsi="Arial" w:cs="Arial"/>
              </w:rPr>
              <w:t>.</w:t>
            </w:r>
          </w:p>
          <w:p w14:paraId="1597B4D4" w14:textId="77777777" w:rsidR="00D70E0B" w:rsidRPr="00B05503" w:rsidRDefault="00D70E0B" w:rsidP="00D70E0B">
            <w:pPr>
              <w:jc w:val="left"/>
              <w:rPr>
                <w:rFonts w:ascii="Arial" w:hAnsi="Arial" w:cs="Arial"/>
              </w:rPr>
            </w:pPr>
            <w:r w:rsidRPr="00B05503">
              <w:rPr>
                <w:rFonts w:ascii="Arial" w:hAnsi="Arial" w:cs="Arial"/>
              </w:rPr>
              <w:t>(d) The Council may also determine that a representative of any Committee or subsidiary body or of another organization may be present at a Council meeting.</w:t>
            </w:r>
          </w:p>
          <w:p w14:paraId="03FC9434" w14:textId="77777777" w:rsidR="005D5440" w:rsidRPr="00B05503" w:rsidRDefault="005D5440" w:rsidP="00D70E0B">
            <w:pPr>
              <w:jc w:val="left"/>
              <w:rPr>
                <w:ins w:id="645" w:author="YAMASHITA AI" w:date="2023-10-13T11:12:00Z"/>
                <w:rFonts w:ascii="Arial" w:hAnsi="Arial" w:cs="Arial"/>
                <w:b/>
              </w:rPr>
            </w:pPr>
          </w:p>
          <w:p w14:paraId="7800D73E" w14:textId="44E0F235" w:rsidR="00D70E0B" w:rsidRPr="00B05503" w:rsidRDefault="005D5440" w:rsidP="00D70E0B">
            <w:pPr>
              <w:jc w:val="left"/>
              <w:rPr>
                <w:rFonts w:ascii="Arial" w:hAnsi="Arial" w:cs="Arial"/>
                <w:b/>
              </w:rPr>
            </w:pPr>
            <w:ins w:id="646" w:author="YAMASHITA AI" w:date="2023-10-13T11:12:00Z">
              <w:r w:rsidRPr="00B05503">
                <w:rPr>
                  <w:rFonts w:ascii="Arial" w:hAnsi="Arial" w:cs="Arial"/>
                  <w:b/>
                </w:rPr>
                <w:t>4-</w:t>
              </w:r>
            </w:ins>
            <w:r w:rsidR="00D70E0B" w:rsidRPr="00B05503">
              <w:rPr>
                <w:rFonts w:ascii="Arial" w:hAnsi="Arial" w:cs="Arial"/>
                <w:b/>
              </w:rPr>
              <w:t>3 Organization of Meetings</w:t>
            </w:r>
          </w:p>
          <w:p w14:paraId="534E687F" w14:textId="73E1F0E9" w:rsidR="00D70E0B" w:rsidRPr="00B05503" w:rsidRDefault="00D70E0B" w:rsidP="00D70E0B">
            <w:pPr>
              <w:jc w:val="left"/>
              <w:rPr>
                <w:rFonts w:ascii="Arial" w:hAnsi="Arial" w:cs="Arial"/>
              </w:rPr>
            </w:pPr>
            <w:r w:rsidRPr="00B05503">
              <w:rPr>
                <w:rFonts w:ascii="Arial" w:hAnsi="Arial" w:cs="Arial"/>
              </w:rPr>
              <w:t>(a) Council meetings are to be prepared and organized by the Secretary</w:t>
            </w:r>
            <w:del w:id="647" w:author="YAMASHITA AI" w:date="2023-10-13T11:12:00Z">
              <w:r w:rsidRPr="00D70E0B">
                <w:rPr>
                  <w:rFonts w:cs="ＭＳ ゴシック" w:hint="eastAsia"/>
                </w:rPr>
                <w:delText>‐</w:delText>
              </w:r>
            </w:del>
            <w:ins w:id="648" w:author="YAMASHITA AI" w:date="2023-10-13T11:12:00Z">
              <w:r w:rsidR="0015235D" w:rsidRPr="00B05503">
                <w:rPr>
                  <w:rFonts w:cs="ＭＳ ゴシック" w:hint="eastAsia"/>
                </w:rPr>
                <w:t>-</w:t>
              </w:r>
            </w:ins>
            <w:r w:rsidRPr="00B05503">
              <w:rPr>
                <w:rFonts w:ascii="Arial" w:hAnsi="Arial" w:cs="Arial"/>
              </w:rPr>
              <w:t>General using the resources of the Secretariat.</w:t>
            </w:r>
          </w:p>
          <w:p w14:paraId="020BBD76" w14:textId="38641268" w:rsidR="00D70E0B" w:rsidRPr="00B05503" w:rsidRDefault="00D70E0B" w:rsidP="00D70E0B">
            <w:pPr>
              <w:jc w:val="left"/>
              <w:rPr>
                <w:rFonts w:ascii="Arial" w:hAnsi="Arial" w:cs="Arial"/>
              </w:rPr>
            </w:pPr>
            <w:r w:rsidRPr="00B05503">
              <w:rPr>
                <w:rFonts w:ascii="Arial" w:hAnsi="Arial" w:cs="Arial"/>
              </w:rPr>
              <w:lastRenderedPageBreak/>
              <w:t>(b) Member States and Affiliate Members of the Organization attending the Council are responsible for their own travelling and accommodation expenses.</w:t>
            </w:r>
          </w:p>
          <w:p w14:paraId="17700BDF" w14:textId="3DE40EB5" w:rsidR="00D70E0B" w:rsidRPr="00B05503" w:rsidRDefault="00D70E0B" w:rsidP="00D70E0B">
            <w:pPr>
              <w:jc w:val="left"/>
              <w:rPr>
                <w:rFonts w:ascii="Arial" w:hAnsi="Arial" w:cs="Arial"/>
              </w:rPr>
            </w:pPr>
            <w:r w:rsidRPr="00B05503">
              <w:rPr>
                <w:rFonts w:ascii="Arial" w:hAnsi="Arial" w:cs="Arial"/>
              </w:rPr>
              <w:t xml:space="preserve">(c) Member States </w:t>
            </w:r>
            <w:del w:id="649" w:author="YAMASHITA AI" w:date="2023-10-13T11:12:00Z">
              <w:r w:rsidRPr="00D70E0B">
                <w:rPr>
                  <w:rFonts w:ascii="Arial" w:hAnsi="Arial" w:cs="Arial"/>
                </w:rPr>
                <w:delText>shall</w:delText>
              </w:r>
            </w:del>
            <w:ins w:id="650" w:author="YAMASHITA AI" w:date="2023-10-13T11:12:00Z">
              <w:r w:rsidR="00FB7491" w:rsidRPr="00B05503">
                <w:rPr>
                  <w:rFonts w:ascii="Arial" w:hAnsi="Arial" w:cs="Arial"/>
                  <w:highlight w:val="cyan"/>
                </w:rPr>
                <w:t>will</w:t>
              </w:r>
            </w:ins>
            <w:r w:rsidRPr="00B05503">
              <w:rPr>
                <w:rFonts w:ascii="Arial" w:hAnsi="Arial" w:cs="Arial"/>
              </w:rPr>
              <w:t xml:space="preserve"> communicate in writing the name of the delegate representing that Member State at the Council.</w:t>
            </w:r>
          </w:p>
          <w:p w14:paraId="40841FBD" w14:textId="71151D87" w:rsidR="00D70E0B" w:rsidRPr="00B05503" w:rsidRDefault="00D70E0B" w:rsidP="00D70E0B">
            <w:pPr>
              <w:jc w:val="left"/>
              <w:rPr>
                <w:rFonts w:ascii="Arial" w:hAnsi="Arial" w:cs="Arial"/>
              </w:rPr>
            </w:pPr>
            <w:r w:rsidRPr="00B05503">
              <w:rPr>
                <w:rFonts w:ascii="Arial" w:hAnsi="Arial" w:cs="Arial"/>
              </w:rPr>
              <w:t xml:space="preserve">(d) Sixty calendar days before a scheduled </w:t>
            </w:r>
            <w:ins w:id="651" w:author="YAMASHITA AI" w:date="2023-10-13T11:12:00Z">
              <w:r w:rsidR="122E5A8C" w:rsidRPr="00B05503">
                <w:rPr>
                  <w:rFonts w:ascii="Arial" w:hAnsi="Arial" w:cs="Arial"/>
                </w:rPr>
                <w:t xml:space="preserve">ordinary </w:t>
              </w:r>
            </w:ins>
            <w:r w:rsidRPr="00B05503">
              <w:rPr>
                <w:rFonts w:ascii="Arial" w:hAnsi="Arial" w:cs="Arial"/>
              </w:rPr>
              <w:t xml:space="preserve">Council meeting the Secretariat </w:t>
            </w:r>
            <w:del w:id="652" w:author="YAMASHITA AI" w:date="2023-10-13T11:12:00Z">
              <w:r w:rsidRPr="00D70E0B">
                <w:rPr>
                  <w:rFonts w:ascii="Arial" w:hAnsi="Arial" w:cs="Arial"/>
                </w:rPr>
                <w:delText>shall</w:delText>
              </w:r>
            </w:del>
            <w:ins w:id="653" w:author="YAMASHITA AI" w:date="2023-10-13T11:12:00Z">
              <w:r w:rsidR="00FB7491" w:rsidRPr="00B05503">
                <w:rPr>
                  <w:rFonts w:ascii="Arial" w:hAnsi="Arial" w:cs="Arial"/>
                  <w:highlight w:val="cyan"/>
                </w:rPr>
                <w:t>will</w:t>
              </w:r>
            </w:ins>
            <w:r w:rsidRPr="00B05503">
              <w:rPr>
                <w:rFonts w:ascii="Arial" w:hAnsi="Arial" w:cs="Arial"/>
              </w:rPr>
              <w:t xml:space="preserve"> invite Member States to submit papers addressing matters that they wish to discuss at the Council. These will be received by the Secretariat for the next fourteen calendar days.</w:t>
            </w:r>
          </w:p>
          <w:p w14:paraId="27C26935" w14:textId="6571F2E1" w:rsidR="00D70E0B" w:rsidRPr="00B05503" w:rsidRDefault="00D70E0B" w:rsidP="00D70E0B">
            <w:pPr>
              <w:jc w:val="left"/>
              <w:rPr>
                <w:rFonts w:ascii="Arial" w:hAnsi="Arial" w:cs="Arial"/>
                <w:highlight w:val="yellow"/>
              </w:rPr>
            </w:pPr>
            <w:r w:rsidRPr="00B05503">
              <w:rPr>
                <w:rFonts w:ascii="Arial" w:hAnsi="Arial" w:cs="Arial"/>
              </w:rPr>
              <w:t xml:space="preserve">(e) Forty calendar days before the opening of the </w:t>
            </w:r>
            <w:ins w:id="654" w:author="YAMASHITA AI" w:date="2023-10-13T11:12:00Z">
              <w:r w:rsidR="56B5A3FF" w:rsidRPr="00B05503">
                <w:rPr>
                  <w:rFonts w:ascii="Arial" w:hAnsi="Arial" w:cs="Arial"/>
                </w:rPr>
                <w:t xml:space="preserve">ordinary </w:t>
              </w:r>
            </w:ins>
            <w:r w:rsidRPr="00B05503">
              <w:rPr>
                <w:rFonts w:ascii="Arial" w:hAnsi="Arial" w:cs="Arial"/>
              </w:rPr>
              <w:t xml:space="preserve">Council </w:t>
            </w:r>
            <w:ins w:id="655" w:author="YAMASHITA AI" w:date="2023-10-13T11:12:00Z">
              <w:r w:rsidR="3FB0254C" w:rsidRPr="00B05503">
                <w:rPr>
                  <w:rFonts w:ascii="Arial" w:hAnsi="Arial" w:cs="Arial"/>
                </w:rPr>
                <w:t xml:space="preserve">meeting </w:t>
              </w:r>
            </w:ins>
            <w:r w:rsidRPr="00B05503">
              <w:rPr>
                <w:rFonts w:ascii="Arial" w:hAnsi="Arial" w:cs="Arial"/>
              </w:rPr>
              <w:t xml:space="preserve">submitted papers together with those prepared by the Secretariat </w:t>
            </w:r>
            <w:del w:id="656" w:author="YAMASHITA AI" w:date="2023-10-13T11:12:00Z">
              <w:r w:rsidRPr="00D70E0B">
                <w:rPr>
                  <w:rFonts w:ascii="Arial" w:hAnsi="Arial" w:cs="Arial"/>
                </w:rPr>
                <w:delText>shall</w:delText>
              </w:r>
            </w:del>
            <w:ins w:id="657" w:author="YAMASHITA AI" w:date="2023-10-13T11:12:00Z">
              <w:r w:rsidR="00FB7491" w:rsidRPr="00B05503">
                <w:rPr>
                  <w:rFonts w:ascii="Arial" w:hAnsi="Arial" w:cs="Arial"/>
                  <w:highlight w:val="cyan"/>
                </w:rPr>
                <w:t>will</w:t>
              </w:r>
            </w:ins>
            <w:r w:rsidRPr="00B05503">
              <w:rPr>
                <w:rFonts w:ascii="Arial" w:hAnsi="Arial" w:cs="Arial"/>
              </w:rPr>
              <w:t xml:space="preserve"> be made available to all Member States, and they </w:t>
            </w:r>
            <w:del w:id="658" w:author="YAMASHITA AI" w:date="2023-10-13T11:12:00Z">
              <w:r w:rsidRPr="00D70E0B">
                <w:rPr>
                  <w:rFonts w:ascii="Arial" w:hAnsi="Arial" w:cs="Arial"/>
                </w:rPr>
                <w:delText>shall</w:delText>
              </w:r>
            </w:del>
            <w:ins w:id="659" w:author="YAMASHITA AI" w:date="2023-10-13T11:12:00Z">
              <w:r w:rsidR="00FB7491" w:rsidRPr="00B05503">
                <w:rPr>
                  <w:rFonts w:ascii="Arial" w:hAnsi="Arial" w:cs="Arial"/>
                  <w:highlight w:val="cyan"/>
                </w:rPr>
                <w:t>will</w:t>
              </w:r>
            </w:ins>
            <w:r w:rsidRPr="00B05503">
              <w:rPr>
                <w:rFonts w:ascii="Arial" w:hAnsi="Arial" w:cs="Arial"/>
              </w:rPr>
              <w:t xml:space="preserve"> be invited to forward their comments to the Secretariat within </w:t>
            </w:r>
            <w:r w:rsidR="00587F84" w:rsidRPr="001E4246">
              <w:rPr>
                <w:rFonts w:ascii="Arial" w:hAnsi="Arial" w:cs="Arial"/>
                <w:highlight w:val="cyan"/>
              </w:rPr>
              <w:t>[</w:t>
            </w:r>
            <w:r w:rsidR="00AF730B" w:rsidRPr="001E4246">
              <w:rPr>
                <w:rFonts w:ascii="Arial" w:hAnsi="Arial"/>
                <w:highlight w:val="cyan"/>
              </w:rPr>
              <w:t xml:space="preserve">twenty </w:t>
            </w:r>
            <w:r w:rsidR="00AF730B" w:rsidRPr="001E4246">
              <w:rPr>
                <w:rFonts w:ascii="Arial" w:hAnsi="Arial"/>
                <w:strike/>
                <w:highlight w:val="cyan"/>
              </w:rPr>
              <w:t>ten</w:t>
            </w:r>
            <w:r w:rsidR="00587F84" w:rsidRPr="001E4246">
              <w:rPr>
                <w:rFonts w:ascii="Arial" w:hAnsi="Arial"/>
                <w:strike/>
                <w:highlight w:val="cyan"/>
              </w:rPr>
              <w:t>]</w:t>
            </w:r>
            <w:r w:rsidR="00AF730B" w:rsidRPr="001E4246">
              <w:rPr>
                <w:rFonts w:ascii="Arial" w:hAnsi="Arial"/>
                <w:highlight w:val="cyan"/>
              </w:rPr>
              <w:t xml:space="preserve"> </w:t>
            </w:r>
            <w:r w:rsidR="00AF730B" w:rsidRPr="001E4246">
              <w:rPr>
                <w:rFonts w:ascii="Arial" w:hAnsi="Arial" w:cs="Arial"/>
                <w:highlight w:val="cyan"/>
              </w:rPr>
              <w:t>calendar days</w:t>
            </w:r>
            <w:r w:rsidRPr="001E4246">
              <w:rPr>
                <w:rFonts w:ascii="Arial" w:hAnsi="Arial" w:cs="Arial"/>
                <w:highlight w:val="cyan"/>
              </w:rPr>
              <w:t>.</w:t>
            </w:r>
          </w:p>
          <w:p w14:paraId="684ADE08" w14:textId="5F7F8F48" w:rsidR="00D70E0B" w:rsidRPr="00B05503" w:rsidRDefault="00D70E0B" w:rsidP="00D70E0B">
            <w:pPr>
              <w:jc w:val="left"/>
              <w:rPr>
                <w:rFonts w:ascii="Arial" w:hAnsi="Arial" w:cs="Arial"/>
              </w:rPr>
            </w:pPr>
            <w:r w:rsidRPr="001E4246">
              <w:rPr>
                <w:rFonts w:ascii="Arial" w:hAnsi="Arial" w:cs="Arial"/>
                <w:highlight w:val="cyan"/>
              </w:rPr>
              <w:t xml:space="preserve">(f) </w:t>
            </w:r>
            <w:r w:rsidR="00587F84" w:rsidRPr="001E4246">
              <w:rPr>
                <w:rFonts w:ascii="Arial" w:hAnsi="Arial" w:cs="Arial"/>
                <w:highlight w:val="cyan"/>
              </w:rPr>
              <w:t>[</w:t>
            </w:r>
            <w:r w:rsidR="00AF730B" w:rsidRPr="001E4246">
              <w:rPr>
                <w:rFonts w:ascii="Arial" w:hAnsi="Arial"/>
                <w:highlight w:val="cyan"/>
              </w:rPr>
              <w:t xml:space="preserve">Twenty </w:t>
            </w:r>
            <w:proofErr w:type="gramStart"/>
            <w:r w:rsidR="00AF730B" w:rsidRPr="001E4246">
              <w:rPr>
                <w:rFonts w:ascii="Arial" w:hAnsi="Arial"/>
                <w:strike/>
                <w:highlight w:val="cyan"/>
              </w:rPr>
              <w:t>Thirty</w:t>
            </w:r>
            <w:r w:rsidR="00AF730B" w:rsidRPr="001E4246">
              <w:rPr>
                <w:rFonts w:ascii="Arial" w:hAnsi="Arial" w:cs="Arial"/>
                <w:highlight w:val="cyan"/>
              </w:rPr>
              <w:t xml:space="preserve"> </w:t>
            </w:r>
            <w:r w:rsidR="00587F84" w:rsidRPr="001E4246">
              <w:rPr>
                <w:rFonts w:ascii="Arial" w:hAnsi="Arial" w:cs="Arial"/>
                <w:highlight w:val="cyan"/>
              </w:rPr>
              <w:t>]</w:t>
            </w:r>
            <w:r w:rsidR="00AF730B" w:rsidRPr="001E4246">
              <w:rPr>
                <w:rFonts w:ascii="Arial" w:hAnsi="Arial" w:cs="Arial"/>
                <w:highlight w:val="cyan"/>
              </w:rPr>
              <w:t>calendar</w:t>
            </w:r>
            <w:proofErr w:type="gramEnd"/>
            <w:r w:rsidR="00AF730B" w:rsidRPr="001E4246">
              <w:rPr>
                <w:rFonts w:ascii="Arial" w:hAnsi="Arial" w:cs="Arial"/>
                <w:highlight w:val="cyan"/>
              </w:rPr>
              <w:t xml:space="preserve"> days</w:t>
            </w:r>
            <w:r w:rsidRPr="00B05503">
              <w:rPr>
                <w:rFonts w:ascii="Arial" w:hAnsi="Arial" w:cs="Arial"/>
              </w:rPr>
              <w:t xml:space="preserve"> before the Council the Secretariat </w:t>
            </w:r>
            <w:del w:id="660" w:author="YAMASHITA AI" w:date="2023-10-13T11:12:00Z">
              <w:r w:rsidRPr="00D70E0B">
                <w:rPr>
                  <w:rFonts w:ascii="Arial" w:hAnsi="Arial" w:cs="Arial"/>
                </w:rPr>
                <w:delText>shall</w:delText>
              </w:r>
            </w:del>
            <w:ins w:id="661" w:author="YAMASHITA AI" w:date="2023-10-13T11:12:00Z">
              <w:r w:rsidR="00FB7491" w:rsidRPr="00B05503">
                <w:rPr>
                  <w:rFonts w:ascii="Arial" w:hAnsi="Arial" w:cs="Arial"/>
                  <w:highlight w:val="cyan"/>
                </w:rPr>
                <w:t>will</w:t>
              </w:r>
            </w:ins>
            <w:r w:rsidRPr="00B05503">
              <w:rPr>
                <w:rFonts w:ascii="Arial" w:hAnsi="Arial" w:cs="Arial"/>
              </w:rPr>
              <w:t xml:space="preserve"> make all papers and the provisional agenda for the meeting available to Member States, Associate Members and Affiliate Members.</w:t>
            </w:r>
          </w:p>
          <w:p w14:paraId="1B34D990" w14:textId="3BA8AC6D" w:rsidR="00D70E0B" w:rsidRPr="00B05503" w:rsidRDefault="00D70E0B" w:rsidP="00D70E0B">
            <w:pPr>
              <w:jc w:val="left"/>
              <w:rPr>
                <w:rFonts w:ascii="Arial" w:hAnsi="Arial" w:cs="Arial"/>
              </w:rPr>
            </w:pPr>
            <w:r w:rsidRPr="00B05503">
              <w:rPr>
                <w:rFonts w:ascii="Arial" w:hAnsi="Arial" w:cs="Arial"/>
              </w:rPr>
              <w:t xml:space="preserve">(g) The provisional agenda for an ordinary meeting of the Council </w:t>
            </w:r>
            <w:del w:id="662" w:author="YAMASHITA AI" w:date="2023-10-13T11:12:00Z">
              <w:r w:rsidRPr="00D70E0B">
                <w:rPr>
                  <w:rFonts w:ascii="Arial" w:hAnsi="Arial" w:cs="Arial"/>
                </w:rPr>
                <w:delText>shall</w:delText>
              </w:r>
            </w:del>
            <w:ins w:id="663" w:author="YAMASHITA AI" w:date="2023-10-13T11:12:00Z">
              <w:r w:rsidR="00FB7491" w:rsidRPr="00B05503">
                <w:rPr>
                  <w:rFonts w:ascii="Arial" w:hAnsi="Arial" w:cs="Arial"/>
                  <w:highlight w:val="cyan"/>
                </w:rPr>
                <w:t>will</w:t>
              </w:r>
            </w:ins>
            <w:r w:rsidRPr="00B05503">
              <w:rPr>
                <w:rFonts w:ascii="Arial" w:hAnsi="Arial" w:cs="Arial"/>
              </w:rPr>
              <w:t xml:space="preserve"> normally include:</w:t>
            </w:r>
          </w:p>
          <w:p w14:paraId="558B1811" w14:textId="77777777" w:rsidR="00D70E0B" w:rsidRPr="00B05503" w:rsidRDefault="00D70E0B" w:rsidP="00D70E0B">
            <w:pPr>
              <w:jc w:val="left"/>
              <w:rPr>
                <w:rFonts w:ascii="Arial" w:hAnsi="Arial" w:cs="Arial"/>
              </w:rPr>
            </w:pPr>
            <w:proofErr w:type="spellStart"/>
            <w:r w:rsidRPr="00B05503">
              <w:rPr>
                <w:rFonts w:ascii="Arial" w:hAnsi="Arial" w:cs="Arial"/>
              </w:rPr>
              <w:t>i</w:t>
            </w:r>
            <w:proofErr w:type="spellEnd"/>
            <w:r w:rsidRPr="00B05503">
              <w:rPr>
                <w:rFonts w:ascii="Arial" w:hAnsi="Arial" w:cs="Arial"/>
              </w:rPr>
              <w:t>. Approval of the Agenda</w:t>
            </w:r>
          </w:p>
          <w:p w14:paraId="54272B34" w14:textId="50EBA152" w:rsidR="00D70E0B" w:rsidRPr="00B05503" w:rsidRDefault="00D70E0B" w:rsidP="00D70E0B">
            <w:pPr>
              <w:jc w:val="left"/>
              <w:rPr>
                <w:rFonts w:ascii="Arial" w:hAnsi="Arial" w:cs="Arial"/>
              </w:rPr>
            </w:pPr>
            <w:r w:rsidRPr="00B05503">
              <w:rPr>
                <w:rFonts w:ascii="Arial" w:hAnsi="Arial" w:cs="Arial"/>
              </w:rPr>
              <w:t>ii. Report of the President and Secretary</w:t>
            </w:r>
            <w:del w:id="664" w:author="YAMASHITA AI" w:date="2023-10-13T11:12:00Z">
              <w:r w:rsidRPr="00D70E0B">
                <w:rPr>
                  <w:rFonts w:cs="ＭＳ ゴシック" w:hint="eastAsia"/>
                </w:rPr>
                <w:delText>‐</w:delText>
              </w:r>
            </w:del>
            <w:ins w:id="665" w:author="YAMASHITA AI" w:date="2023-10-13T11:12:00Z">
              <w:r w:rsidR="0022746E" w:rsidRPr="00B05503">
                <w:rPr>
                  <w:rFonts w:cs="ＭＳ ゴシック" w:hint="eastAsia"/>
                </w:rPr>
                <w:t>-</w:t>
              </w:r>
            </w:ins>
            <w:r w:rsidRPr="00B05503">
              <w:rPr>
                <w:rFonts w:ascii="Arial" w:hAnsi="Arial" w:cs="Arial"/>
              </w:rPr>
              <w:t>General</w:t>
            </w:r>
          </w:p>
          <w:p w14:paraId="7DB13A5C" w14:textId="77777777" w:rsidR="00D70E0B" w:rsidRPr="00B05503" w:rsidRDefault="00D70E0B" w:rsidP="00D70E0B">
            <w:pPr>
              <w:jc w:val="left"/>
              <w:rPr>
                <w:rFonts w:ascii="Arial" w:hAnsi="Arial" w:cs="Arial"/>
              </w:rPr>
            </w:pPr>
            <w:r w:rsidRPr="00B05503">
              <w:rPr>
                <w:rFonts w:ascii="Arial" w:hAnsi="Arial" w:cs="Arial"/>
              </w:rPr>
              <w:t>iii. Report of the Finance and Audit Committee</w:t>
            </w:r>
          </w:p>
          <w:p w14:paraId="1318DEC6" w14:textId="77777777" w:rsidR="00D70E0B" w:rsidRPr="00B05503" w:rsidRDefault="00D70E0B" w:rsidP="00D70E0B">
            <w:pPr>
              <w:jc w:val="left"/>
              <w:rPr>
                <w:rFonts w:ascii="Arial" w:hAnsi="Arial" w:cs="Arial"/>
              </w:rPr>
            </w:pPr>
            <w:r w:rsidRPr="00B05503">
              <w:rPr>
                <w:rFonts w:ascii="Arial" w:hAnsi="Arial" w:cs="Arial"/>
              </w:rPr>
              <w:t>iv. Committee reports</w:t>
            </w:r>
          </w:p>
          <w:p w14:paraId="3C271571" w14:textId="77777777" w:rsidR="00D70E0B" w:rsidRPr="00B05503" w:rsidRDefault="00D70E0B" w:rsidP="00D70E0B">
            <w:pPr>
              <w:jc w:val="left"/>
              <w:rPr>
                <w:rFonts w:ascii="Arial" w:hAnsi="Arial" w:cs="Arial"/>
              </w:rPr>
            </w:pPr>
            <w:r w:rsidRPr="00B05503">
              <w:rPr>
                <w:rFonts w:ascii="Arial" w:hAnsi="Arial" w:cs="Arial"/>
              </w:rPr>
              <w:lastRenderedPageBreak/>
              <w:t>v. Applications for Affiliate membership</w:t>
            </w:r>
          </w:p>
          <w:p w14:paraId="426E5CC7" w14:textId="77777777" w:rsidR="00D70E0B" w:rsidRPr="00B05503" w:rsidRDefault="00D70E0B" w:rsidP="00D70E0B">
            <w:pPr>
              <w:jc w:val="left"/>
              <w:rPr>
                <w:rFonts w:ascii="Arial" w:hAnsi="Arial" w:cs="Arial"/>
              </w:rPr>
            </w:pPr>
            <w:r w:rsidRPr="00B05503">
              <w:rPr>
                <w:rFonts w:ascii="Arial" w:hAnsi="Arial" w:cs="Arial"/>
              </w:rPr>
              <w:t>vi. Any other business</w:t>
            </w:r>
          </w:p>
          <w:p w14:paraId="1EEA1822" w14:textId="77777777" w:rsidR="00D70E0B" w:rsidRPr="00B05503" w:rsidRDefault="00D70E0B" w:rsidP="00D70E0B">
            <w:pPr>
              <w:jc w:val="left"/>
              <w:rPr>
                <w:rFonts w:ascii="Arial" w:hAnsi="Arial" w:cs="Arial"/>
              </w:rPr>
            </w:pPr>
            <w:r w:rsidRPr="00B05503">
              <w:rPr>
                <w:rFonts w:ascii="Arial" w:hAnsi="Arial" w:cs="Arial"/>
              </w:rPr>
              <w:t xml:space="preserve">vii. </w:t>
            </w:r>
            <w:r w:rsidRPr="001E4246">
              <w:rPr>
                <w:rFonts w:ascii="Arial" w:hAnsi="Arial" w:cs="Arial"/>
                <w:highlight w:val="cyan"/>
              </w:rPr>
              <w:t>Date and time of next meeting</w:t>
            </w:r>
          </w:p>
          <w:p w14:paraId="15ACA207" w14:textId="3ACDF36B" w:rsidR="00051272" w:rsidRPr="00B05503" w:rsidRDefault="003D5855" w:rsidP="00D70E0B">
            <w:pPr>
              <w:jc w:val="left"/>
              <w:rPr>
                <w:rFonts w:ascii="Arial" w:hAnsi="Arial" w:cs="Arial"/>
              </w:rPr>
            </w:pPr>
            <w:ins w:id="666" w:author="YAMASHITA AI" w:date="2023-10-13T12:34:00Z">
              <w:r w:rsidRPr="00B05503">
                <w:rPr>
                  <w:rFonts w:ascii="Arial" w:hAnsi="Arial" w:cs="Arial"/>
                </w:rPr>
                <w:t xml:space="preserve">viii. </w:t>
              </w:r>
              <w:r w:rsidRPr="001E4246">
                <w:rPr>
                  <w:rFonts w:ascii="Arial" w:hAnsi="Arial" w:cs="Arial"/>
                  <w:highlight w:val="cyan"/>
                </w:rPr>
                <w:t xml:space="preserve">Consideration of report </w:t>
              </w:r>
            </w:ins>
            <w:ins w:id="667" w:author="YAMASHITA AI" w:date="2023-10-13T11:12:00Z">
              <w:r w:rsidR="00623EE9" w:rsidRPr="001E4246">
                <w:rPr>
                  <w:rFonts w:ascii="Arial" w:hAnsi="Arial" w:cs="Arial"/>
                  <w:highlight w:val="cyan"/>
                </w:rPr>
                <w:t xml:space="preserve">of the </w:t>
              </w:r>
              <w:r w:rsidR="00551375" w:rsidRPr="001E4246">
                <w:rPr>
                  <w:rFonts w:ascii="Arial" w:hAnsi="Arial" w:cs="Arial"/>
                  <w:highlight w:val="cyan"/>
                </w:rPr>
                <w:t xml:space="preserve">Council </w:t>
              </w:r>
              <w:r w:rsidR="00623EE9" w:rsidRPr="001E4246">
                <w:rPr>
                  <w:rFonts w:ascii="Arial" w:hAnsi="Arial" w:cs="Arial"/>
                  <w:highlight w:val="cyan"/>
                </w:rPr>
                <w:t>meeting</w:t>
              </w:r>
            </w:ins>
          </w:p>
          <w:p w14:paraId="1AD09992" w14:textId="7A98AAD1" w:rsidR="00D70E0B" w:rsidRPr="00B05503" w:rsidRDefault="00D70E0B" w:rsidP="00D70E0B">
            <w:pPr>
              <w:jc w:val="left"/>
              <w:rPr>
                <w:rFonts w:ascii="Arial" w:hAnsi="Arial" w:cs="Arial"/>
              </w:rPr>
            </w:pPr>
            <w:r w:rsidRPr="00B05503">
              <w:rPr>
                <w:rFonts w:ascii="Arial" w:hAnsi="Arial" w:cs="Arial"/>
              </w:rPr>
              <w:t xml:space="preserve">(h) The provisional agenda for an extraordinary meeting of the Council </w:t>
            </w:r>
            <w:del w:id="668" w:author="YAMASHITA AI" w:date="2023-10-13T11:12:00Z">
              <w:r w:rsidRPr="00D70E0B">
                <w:rPr>
                  <w:rFonts w:ascii="Arial" w:hAnsi="Arial" w:cs="Arial"/>
                </w:rPr>
                <w:delText>shall</w:delText>
              </w:r>
            </w:del>
            <w:ins w:id="669" w:author="YAMASHITA AI" w:date="2023-10-13T11:12:00Z">
              <w:r w:rsidR="00FB7491" w:rsidRPr="00B05503">
                <w:rPr>
                  <w:rFonts w:ascii="Arial" w:hAnsi="Arial" w:cs="Arial"/>
                  <w:highlight w:val="cyan"/>
                </w:rPr>
                <w:t>will</w:t>
              </w:r>
            </w:ins>
            <w:r w:rsidRPr="00B05503">
              <w:rPr>
                <w:rFonts w:ascii="Arial" w:hAnsi="Arial" w:cs="Arial"/>
              </w:rPr>
              <w:t xml:space="preserve"> normally include consideration of the question(s) for which the meeting was convened.</w:t>
            </w:r>
          </w:p>
          <w:p w14:paraId="163CCF81" w14:textId="77777777" w:rsidR="005D5440" w:rsidRPr="00B05503" w:rsidRDefault="005D5440" w:rsidP="00D70E0B">
            <w:pPr>
              <w:jc w:val="left"/>
              <w:rPr>
                <w:ins w:id="670" w:author="YAMASHITA AI" w:date="2023-10-13T11:12:00Z"/>
                <w:rFonts w:ascii="Arial" w:hAnsi="Arial" w:cs="Arial"/>
                <w:b/>
              </w:rPr>
            </w:pPr>
          </w:p>
          <w:p w14:paraId="4FA04443" w14:textId="0E3EB1EF" w:rsidR="00D70E0B" w:rsidRPr="00B05503" w:rsidRDefault="005D5440" w:rsidP="00D70E0B">
            <w:pPr>
              <w:jc w:val="left"/>
              <w:rPr>
                <w:rFonts w:ascii="Arial" w:hAnsi="Arial" w:cs="Arial"/>
                <w:b/>
              </w:rPr>
            </w:pPr>
            <w:ins w:id="671" w:author="YAMASHITA AI" w:date="2023-10-13T11:12:00Z">
              <w:r w:rsidRPr="00B05503">
                <w:rPr>
                  <w:rFonts w:ascii="Arial" w:hAnsi="Arial" w:cs="Arial"/>
                  <w:b/>
                </w:rPr>
                <w:t>4-</w:t>
              </w:r>
            </w:ins>
            <w:r w:rsidR="00D70E0B" w:rsidRPr="00B05503">
              <w:rPr>
                <w:rFonts w:ascii="Arial" w:hAnsi="Arial" w:cs="Arial"/>
                <w:b/>
              </w:rPr>
              <w:t>4 Rules of Procedure</w:t>
            </w:r>
          </w:p>
          <w:p w14:paraId="5267B074" w14:textId="4DDE0092" w:rsidR="00D70E0B" w:rsidRPr="00B05503" w:rsidRDefault="00D70E0B" w:rsidP="00D70E0B">
            <w:pPr>
              <w:jc w:val="left"/>
              <w:rPr>
                <w:rFonts w:ascii="Arial" w:hAnsi="Arial" w:cs="Arial"/>
              </w:rPr>
            </w:pPr>
            <w:r w:rsidRPr="00B05503">
              <w:rPr>
                <w:rFonts w:ascii="Arial" w:hAnsi="Arial" w:cs="Arial"/>
              </w:rPr>
              <w:t xml:space="preserve">The following Rules of Procedure </w:t>
            </w:r>
            <w:del w:id="672" w:author="YAMASHITA AI" w:date="2023-10-13T11:12:00Z">
              <w:r w:rsidRPr="00D70E0B">
                <w:rPr>
                  <w:rFonts w:ascii="Arial" w:hAnsi="Arial" w:cs="Arial"/>
                </w:rPr>
                <w:delText>shall</w:delText>
              </w:r>
            </w:del>
            <w:ins w:id="673" w:author="YAMASHITA AI" w:date="2023-10-13T11:12:00Z">
              <w:r w:rsidR="00FB7491" w:rsidRPr="00B05503">
                <w:rPr>
                  <w:rFonts w:ascii="Arial" w:hAnsi="Arial" w:cs="Arial"/>
                  <w:highlight w:val="cyan"/>
                </w:rPr>
                <w:t>will</w:t>
              </w:r>
            </w:ins>
            <w:r w:rsidRPr="00B05503">
              <w:rPr>
                <w:rFonts w:ascii="Arial" w:hAnsi="Arial" w:cs="Arial"/>
              </w:rPr>
              <w:t xml:space="preserve"> apply to the conduct of the business of the Council:</w:t>
            </w:r>
          </w:p>
          <w:p w14:paraId="173DB6D5" w14:textId="77777777" w:rsidR="005D5440" w:rsidRPr="00B05503" w:rsidRDefault="005D5440" w:rsidP="00D70E0B">
            <w:pPr>
              <w:jc w:val="left"/>
              <w:rPr>
                <w:ins w:id="674" w:author="YAMASHITA AI" w:date="2023-10-13T11:12:00Z"/>
                <w:rFonts w:ascii="Arial" w:hAnsi="Arial" w:cs="Arial"/>
                <w:b/>
              </w:rPr>
            </w:pPr>
          </w:p>
          <w:p w14:paraId="6EE9447B" w14:textId="58C8C990" w:rsidR="00D70E0B" w:rsidRPr="00B05503" w:rsidRDefault="005D5440" w:rsidP="00D70E0B">
            <w:pPr>
              <w:jc w:val="left"/>
              <w:rPr>
                <w:rFonts w:ascii="Arial" w:hAnsi="Arial" w:cs="Arial"/>
                <w:b/>
              </w:rPr>
            </w:pPr>
            <w:ins w:id="675" w:author="YAMASHITA AI" w:date="2023-10-13T11:12:00Z">
              <w:r w:rsidRPr="00B05503">
                <w:rPr>
                  <w:rFonts w:ascii="Arial" w:hAnsi="Arial" w:cs="Arial"/>
                  <w:b/>
                </w:rPr>
                <w:t>4-</w:t>
              </w:r>
            </w:ins>
            <w:r w:rsidR="00D70E0B" w:rsidRPr="00B05503">
              <w:rPr>
                <w:rFonts w:ascii="Arial" w:hAnsi="Arial" w:cs="Arial"/>
                <w:b/>
              </w:rPr>
              <w:t>4.1</w:t>
            </w:r>
            <w:del w:id="676" w:author="YAMASHITA AI" w:date="2023-10-13T11:12:00Z">
              <w:r w:rsidR="00D70E0B" w:rsidRPr="00BA2E4C">
                <w:rPr>
                  <w:rFonts w:ascii="Arial" w:hAnsi="Arial" w:cs="Arial"/>
                  <w:b/>
                </w:rPr>
                <w:delText>.</w:delText>
              </w:r>
            </w:del>
            <w:r w:rsidR="00D70E0B" w:rsidRPr="00B05503">
              <w:rPr>
                <w:rFonts w:ascii="Arial" w:hAnsi="Arial" w:cs="Arial"/>
                <w:b/>
              </w:rPr>
              <w:t xml:space="preserve"> The Role of the Chair</w:t>
            </w:r>
          </w:p>
          <w:p w14:paraId="05F50392" w14:textId="77777777" w:rsidR="00D70E0B" w:rsidRPr="00B05503" w:rsidRDefault="00D70E0B" w:rsidP="00D70E0B">
            <w:pPr>
              <w:jc w:val="left"/>
              <w:rPr>
                <w:rFonts w:ascii="Arial" w:hAnsi="Arial" w:cs="Arial"/>
              </w:rPr>
            </w:pPr>
            <w:r w:rsidRPr="00B05503">
              <w:rPr>
                <w:rFonts w:ascii="Arial" w:hAnsi="Arial" w:cs="Arial"/>
              </w:rPr>
              <w:t xml:space="preserve">(a) </w:t>
            </w:r>
            <w:r w:rsidRPr="001E4246">
              <w:rPr>
                <w:rFonts w:ascii="Arial" w:hAnsi="Arial"/>
                <w:highlight w:val="cyan"/>
                <w:shd w:val="clear" w:color="auto" w:fill="E6E6E6"/>
              </w:rPr>
              <w:t>The Chair</w:t>
            </w:r>
            <w:r w:rsidRPr="00B05503">
              <w:rPr>
                <w:rFonts w:ascii="Arial" w:hAnsi="Arial" w:cs="Arial"/>
              </w:rPr>
              <w:t xml:space="preserve"> will open and close the meeting, direct discussions, ensure the observance of the procedures in the Convention and the General Regulations, accord the right to speak, put questions to a vote and announce decisions.</w:t>
            </w:r>
          </w:p>
          <w:p w14:paraId="2396A646" w14:textId="29E98210" w:rsidR="00D70E0B" w:rsidRPr="00B05503" w:rsidRDefault="00D70E0B" w:rsidP="00D70E0B">
            <w:pPr>
              <w:jc w:val="left"/>
              <w:rPr>
                <w:rFonts w:ascii="Arial" w:hAnsi="Arial" w:cs="Arial"/>
              </w:rPr>
            </w:pPr>
            <w:r w:rsidRPr="00B05503">
              <w:rPr>
                <w:rFonts w:ascii="Arial" w:hAnsi="Arial" w:cs="Arial"/>
              </w:rPr>
              <w:t xml:space="preserve">(b) The Chair will have control over the proceedings and may rule on points of order and </w:t>
            </w:r>
            <w:del w:id="677" w:author="YAMASHITA AI" w:date="2023-10-13T11:12:00Z">
              <w:r w:rsidRPr="00D70E0B">
                <w:rPr>
                  <w:rFonts w:ascii="Arial" w:hAnsi="Arial" w:cs="Arial"/>
                </w:rPr>
                <w:delText>shall</w:delText>
              </w:r>
            </w:del>
            <w:ins w:id="678" w:author="YAMASHITA AI" w:date="2023-10-13T11:12:00Z">
              <w:r w:rsidR="00FB7491" w:rsidRPr="00B05503">
                <w:rPr>
                  <w:rFonts w:ascii="Arial" w:hAnsi="Arial" w:cs="Arial"/>
                  <w:highlight w:val="cyan"/>
                </w:rPr>
                <w:t>will</w:t>
              </w:r>
            </w:ins>
            <w:r w:rsidRPr="00B05503">
              <w:rPr>
                <w:rFonts w:ascii="Arial" w:hAnsi="Arial" w:cs="Arial"/>
              </w:rPr>
              <w:t xml:space="preserve"> have the power to propose adjournment or closure of debates or adjournment or suspension of the meeting.</w:t>
            </w:r>
          </w:p>
          <w:p w14:paraId="20BF7D5A" w14:textId="77777777" w:rsidR="005D5440" w:rsidRPr="00B05503" w:rsidRDefault="005D5440" w:rsidP="00D70E0B">
            <w:pPr>
              <w:jc w:val="left"/>
              <w:rPr>
                <w:ins w:id="679" w:author="YAMASHITA AI" w:date="2023-10-13T11:12:00Z"/>
                <w:rFonts w:ascii="Arial" w:hAnsi="Arial" w:cs="Arial"/>
                <w:b/>
              </w:rPr>
            </w:pPr>
          </w:p>
          <w:p w14:paraId="657581AD" w14:textId="7E2F771A" w:rsidR="00D70E0B" w:rsidRPr="00B05503" w:rsidRDefault="005D5440" w:rsidP="00D70E0B">
            <w:pPr>
              <w:jc w:val="left"/>
              <w:rPr>
                <w:rFonts w:ascii="Arial" w:hAnsi="Arial" w:cs="Arial"/>
                <w:b/>
              </w:rPr>
            </w:pPr>
            <w:ins w:id="680" w:author="YAMASHITA AI" w:date="2023-10-13T11:12:00Z">
              <w:r w:rsidRPr="00B05503">
                <w:rPr>
                  <w:rFonts w:ascii="Arial" w:hAnsi="Arial" w:cs="Arial"/>
                  <w:b/>
                </w:rPr>
                <w:t>4-</w:t>
              </w:r>
            </w:ins>
            <w:r w:rsidR="00D70E0B" w:rsidRPr="00B05503">
              <w:rPr>
                <w:rFonts w:ascii="Arial" w:hAnsi="Arial" w:cs="Arial"/>
                <w:b/>
              </w:rPr>
              <w:t>4.2</w:t>
            </w:r>
            <w:del w:id="681" w:author="YAMASHITA AI" w:date="2023-10-13T11:12:00Z">
              <w:r w:rsidR="00D70E0B" w:rsidRPr="00BA2E4C">
                <w:rPr>
                  <w:rFonts w:ascii="Arial" w:hAnsi="Arial" w:cs="Arial"/>
                  <w:b/>
                </w:rPr>
                <w:delText>.</w:delText>
              </w:r>
            </w:del>
            <w:r w:rsidR="00D70E0B" w:rsidRPr="00B05503">
              <w:rPr>
                <w:rFonts w:ascii="Arial" w:hAnsi="Arial" w:cs="Arial"/>
                <w:b/>
              </w:rPr>
              <w:t xml:space="preserve"> Conduct of meetings</w:t>
            </w:r>
          </w:p>
          <w:p w14:paraId="67FCB72A" w14:textId="572A4BB6" w:rsidR="00D70E0B" w:rsidRPr="00B05503" w:rsidRDefault="00D70E0B" w:rsidP="00D70E0B">
            <w:pPr>
              <w:jc w:val="left"/>
              <w:rPr>
                <w:rFonts w:ascii="Arial" w:hAnsi="Arial" w:cs="Arial"/>
              </w:rPr>
            </w:pPr>
            <w:r w:rsidRPr="00B05503">
              <w:rPr>
                <w:rFonts w:ascii="Arial" w:hAnsi="Arial" w:cs="Arial"/>
              </w:rPr>
              <w:t xml:space="preserve">(a) No person may address the Council without having obtained the permission of the Chair. </w:t>
            </w:r>
            <w:del w:id="682" w:author="YAMASHITA AI" w:date="2023-10-13T11:12:00Z">
              <w:r w:rsidRPr="00D70E0B">
                <w:rPr>
                  <w:rFonts w:ascii="Arial" w:hAnsi="Arial" w:cs="Arial"/>
                </w:rPr>
                <w:delText>Subject to</w:delText>
              </w:r>
            </w:del>
            <w:ins w:id="683" w:author="YAMASHITA AI" w:date="2023-10-13T11:12:00Z">
              <w:r w:rsidR="00F1354F" w:rsidRPr="00B05503">
                <w:rPr>
                  <w:rFonts w:ascii="Arial" w:hAnsi="Arial" w:cs="Arial"/>
                  <w:highlight w:val="cyan"/>
                </w:rPr>
                <w:t>In line with</w:t>
              </w:r>
            </w:ins>
            <w:r w:rsidRPr="00B05503">
              <w:rPr>
                <w:rFonts w:ascii="Arial" w:hAnsi="Arial" w:cs="Arial"/>
              </w:rPr>
              <w:t xml:space="preserve"> rules </w:t>
            </w:r>
            <w:ins w:id="684" w:author="YAMASHITA AI" w:date="2023-10-13T11:12:00Z">
              <w:r w:rsidR="0064490D" w:rsidRPr="00B05503">
                <w:rPr>
                  <w:rFonts w:ascii="Arial" w:hAnsi="Arial" w:cs="Arial" w:hint="eastAsia"/>
                  <w:highlight w:val="cyan"/>
                </w:rPr>
                <w:t>(</w:t>
              </w:r>
            </w:ins>
            <w:r w:rsidRPr="00B05503">
              <w:rPr>
                <w:rFonts w:ascii="Arial" w:hAnsi="Arial" w:cs="Arial"/>
              </w:rPr>
              <w:t>b),</w:t>
            </w:r>
            <w:r w:rsidR="0064490D" w:rsidRPr="00B05503">
              <w:rPr>
                <w:rFonts w:ascii="Arial" w:hAnsi="Arial" w:cs="Arial"/>
              </w:rPr>
              <w:t xml:space="preserve"> </w:t>
            </w:r>
            <w:ins w:id="685" w:author="YAMASHITA AI" w:date="2023-10-13T11:12:00Z">
              <w:r w:rsidR="0064490D" w:rsidRPr="00B05503">
                <w:rPr>
                  <w:rFonts w:ascii="Arial" w:hAnsi="Arial" w:cs="Arial"/>
                  <w:highlight w:val="cyan"/>
                </w:rPr>
                <w:t>(</w:t>
              </w:r>
            </w:ins>
            <w:r w:rsidRPr="00B05503">
              <w:rPr>
                <w:rFonts w:ascii="Arial" w:hAnsi="Arial" w:cs="Arial"/>
              </w:rPr>
              <w:t xml:space="preserve">f) and </w:t>
            </w:r>
            <w:ins w:id="686" w:author="YAMASHITA AI" w:date="2023-10-13T11:12:00Z">
              <w:r w:rsidR="0064490D" w:rsidRPr="00B05503">
                <w:rPr>
                  <w:rFonts w:ascii="Arial" w:hAnsi="Arial" w:cs="Arial"/>
                  <w:highlight w:val="cyan"/>
                </w:rPr>
                <w:lastRenderedPageBreak/>
                <w:t>(</w:t>
              </w:r>
            </w:ins>
            <w:r w:rsidRPr="00B05503">
              <w:rPr>
                <w:rFonts w:ascii="Arial" w:hAnsi="Arial" w:cs="Arial"/>
              </w:rPr>
              <w:t xml:space="preserve">h) below, the Chair </w:t>
            </w:r>
            <w:del w:id="687" w:author="YAMASHITA AI" w:date="2023-10-13T11:12:00Z">
              <w:r w:rsidRPr="00D70E0B">
                <w:rPr>
                  <w:rFonts w:ascii="Arial" w:hAnsi="Arial" w:cs="Arial"/>
                </w:rPr>
                <w:delText>shall</w:delText>
              </w:r>
            </w:del>
            <w:ins w:id="688" w:author="YAMASHITA AI" w:date="2023-10-13T11:12:00Z">
              <w:r w:rsidR="00FB7491" w:rsidRPr="00B05503">
                <w:rPr>
                  <w:rFonts w:ascii="Arial" w:hAnsi="Arial" w:cs="Arial"/>
                  <w:highlight w:val="cyan"/>
                </w:rPr>
                <w:t>will</w:t>
              </w:r>
            </w:ins>
            <w:r w:rsidRPr="00B05503">
              <w:rPr>
                <w:rFonts w:ascii="Arial" w:hAnsi="Arial" w:cs="Arial"/>
              </w:rPr>
              <w:t xml:space="preserve"> call upon speakers in the order in which they signify their desire to speak. The Chair may call a speaker to order if the remarks of such speaker are not relevant to the subject under discussion.</w:t>
            </w:r>
          </w:p>
          <w:p w14:paraId="650BC6FC" w14:textId="73D9BFAE" w:rsidR="00D70E0B" w:rsidRPr="00B05503" w:rsidRDefault="00D70E0B" w:rsidP="00D70E0B">
            <w:pPr>
              <w:jc w:val="left"/>
              <w:rPr>
                <w:rFonts w:ascii="Arial" w:hAnsi="Arial" w:cs="Arial"/>
              </w:rPr>
            </w:pPr>
            <w:r w:rsidRPr="00B05503">
              <w:rPr>
                <w:rFonts w:ascii="Arial" w:hAnsi="Arial" w:cs="Arial"/>
              </w:rPr>
              <w:t xml:space="preserve">(b) During the discussion of any matter, a Council member may rise to a point of order. Two delegates may speak in favour of, and two against, the point of order, after which the point of order </w:t>
            </w:r>
            <w:del w:id="689" w:author="YAMASHITA AI" w:date="2023-10-13T11:12:00Z">
              <w:r w:rsidRPr="00D70E0B">
                <w:rPr>
                  <w:rFonts w:ascii="Arial" w:hAnsi="Arial" w:cs="Arial"/>
                </w:rPr>
                <w:delText>shall</w:delText>
              </w:r>
            </w:del>
            <w:ins w:id="690" w:author="YAMASHITA AI" w:date="2023-10-13T11:12:00Z">
              <w:r w:rsidR="00FB7491" w:rsidRPr="00B05503">
                <w:rPr>
                  <w:rFonts w:ascii="Arial" w:hAnsi="Arial" w:cs="Arial"/>
                  <w:highlight w:val="cyan"/>
                </w:rPr>
                <w:t>will</w:t>
              </w:r>
            </w:ins>
            <w:r w:rsidRPr="00B05503">
              <w:rPr>
                <w:rFonts w:ascii="Arial" w:hAnsi="Arial" w:cs="Arial"/>
              </w:rPr>
              <w:t xml:space="preserve"> immediately be decided by the Chair. A Council member may appeal against the ruling of the Chair. The appeal </w:t>
            </w:r>
            <w:del w:id="691" w:author="YAMASHITA AI" w:date="2023-10-13T11:12:00Z">
              <w:r w:rsidRPr="00D70E0B">
                <w:rPr>
                  <w:rFonts w:ascii="Arial" w:hAnsi="Arial" w:cs="Arial"/>
                </w:rPr>
                <w:delText>shall</w:delText>
              </w:r>
            </w:del>
            <w:ins w:id="692" w:author="YAMASHITA AI" w:date="2023-10-13T11:12:00Z">
              <w:r w:rsidR="00FB7491" w:rsidRPr="00B05503">
                <w:rPr>
                  <w:rFonts w:ascii="Arial" w:hAnsi="Arial" w:cs="Arial"/>
                  <w:highlight w:val="cyan"/>
                </w:rPr>
                <w:t>will</w:t>
              </w:r>
            </w:ins>
            <w:r w:rsidRPr="00B05503">
              <w:rPr>
                <w:rFonts w:ascii="Arial" w:hAnsi="Arial" w:cs="Arial"/>
              </w:rPr>
              <w:t xml:space="preserve"> immediately be put to a vote and the Chair’s ruling </w:t>
            </w:r>
            <w:del w:id="693" w:author="YAMASHITA AI" w:date="2023-10-13T11:12:00Z">
              <w:r w:rsidRPr="00D70E0B">
                <w:rPr>
                  <w:rFonts w:ascii="Arial" w:hAnsi="Arial" w:cs="Arial"/>
                </w:rPr>
                <w:delText>shall</w:delText>
              </w:r>
            </w:del>
            <w:ins w:id="694" w:author="YAMASHITA AI" w:date="2023-10-13T11:12:00Z">
              <w:r w:rsidR="00FB7491" w:rsidRPr="00B05503">
                <w:rPr>
                  <w:rFonts w:ascii="Arial" w:hAnsi="Arial" w:cs="Arial"/>
                  <w:highlight w:val="cyan"/>
                </w:rPr>
                <w:t>will</w:t>
              </w:r>
            </w:ins>
            <w:r w:rsidRPr="00B05503">
              <w:rPr>
                <w:rFonts w:ascii="Arial" w:hAnsi="Arial" w:cs="Arial"/>
              </w:rPr>
              <w:t xml:space="preserve"> stand unless overruled by the majority of the Council present and voting. A Council member rising to a point of order may not speak on the substance of the matter under discussion.</w:t>
            </w:r>
          </w:p>
          <w:p w14:paraId="0FDD8DA3" w14:textId="039B6482" w:rsidR="00D70E0B" w:rsidRPr="00B05503" w:rsidRDefault="00D70E0B" w:rsidP="00D70E0B">
            <w:pPr>
              <w:jc w:val="left"/>
              <w:rPr>
                <w:rFonts w:ascii="Arial" w:hAnsi="Arial" w:cs="Arial"/>
              </w:rPr>
            </w:pPr>
            <w:r w:rsidRPr="00B05503">
              <w:rPr>
                <w:rFonts w:ascii="Arial" w:hAnsi="Arial" w:cs="Arial"/>
              </w:rPr>
              <w:t xml:space="preserve">(c) The Council may, on the proposal of the Chair, limit the time to be allowed to each speaker on any particular subject under discussion. When the debate is limited and a Council member has spoken for the allotted time, the Chair </w:t>
            </w:r>
            <w:del w:id="695" w:author="YAMASHITA AI" w:date="2023-10-13T11:12:00Z">
              <w:r w:rsidRPr="00D70E0B">
                <w:rPr>
                  <w:rFonts w:ascii="Arial" w:hAnsi="Arial" w:cs="Arial"/>
                </w:rPr>
                <w:delText>shall</w:delText>
              </w:r>
            </w:del>
            <w:ins w:id="696" w:author="YAMASHITA AI" w:date="2023-10-13T11:12:00Z">
              <w:r w:rsidR="00FB7491" w:rsidRPr="00B05503">
                <w:rPr>
                  <w:rFonts w:ascii="Arial" w:hAnsi="Arial" w:cs="Arial"/>
                  <w:highlight w:val="cyan"/>
                </w:rPr>
                <w:t>will</w:t>
              </w:r>
            </w:ins>
            <w:r w:rsidRPr="00B05503">
              <w:rPr>
                <w:rFonts w:ascii="Arial" w:hAnsi="Arial" w:cs="Arial"/>
              </w:rPr>
              <w:t xml:space="preserve"> call the Council member to order without delay.</w:t>
            </w:r>
          </w:p>
          <w:p w14:paraId="418F62C2" w14:textId="77777777" w:rsidR="00D70E0B" w:rsidRPr="00B05503" w:rsidRDefault="00D70E0B" w:rsidP="00D70E0B">
            <w:pPr>
              <w:jc w:val="left"/>
              <w:rPr>
                <w:rFonts w:ascii="Arial" w:hAnsi="Arial" w:cs="Arial"/>
              </w:rPr>
            </w:pPr>
            <w:r w:rsidRPr="00B05503">
              <w:rPr>
                <w:rFonts w:ascii="Arial" w:hAnsi="Arial" w:cs="Arial"/>
              </w:rPr>
              <w:t>(d) During the course of a debate, the Chair may announce the list of speakers and, with the consent of the Council, declare the list closed. The Chair may, however, accord the right of reply to any Council member if a speech delivered after the closure of the list makes this desirable.</w:t>
            </w:r>
          </w:p>
          <w:p w14:paraId="34CC7D53" w14:textId="7B6B9116" w:rsidR="00D70E0B" w:rsidRPr="00B05503" w:rsidRDefault="00D70E0B" w:rsidP="00D70E0B">
            <w:pPr>
              <w:jc w:val="left"/>
              <w:rPr>
                <w:rFonts w:ascii="Arial" w:hAnsi="Arial" w:cs="Arial"/>
              </w:rPr>
            </w:pPr>
            <w:r w:rsidRPr="00B05503">
              <w:rPr>
                <w:rFonts w:ascii="Arial" w:hAnsi="Arial" w:cs="Arial"/>
              </w:rPr>
              <w:t xml:space="preserve">(e) During the discussion of any matter, a Council member may move the adjournment of the debate on the question under </w:t>
            </w:r>
            <w:r w:rsidRPr="00B05503">
              <w:rPr>
                <w:rFonts w:ascii="Arial" w:hAnsi="Arial" w:cs="Arial"/>
              </w:rPr>
              <w:lastRenderedPageBreak/>
              <w:t xml:space="preserve">discussion. In addition to the proposer of the motion, two Council members may speak in favour of, and two against, the motion, after which the motion </w:t>
            </w:r>
            <w:del w:id="697" w:author="YAMASHITA AI" w:date="2023-10-13T11:12:00Z">
              <w:r w:rsidRPr="00D70E0B">
                <w:rPr>
                  <w:rFonts w:ascii="Arial" w:hAnsi="Arial" w:cs="Arial"/>
                </w:rPr>
                <w:delText>shall</w:delText>
              </w:r>
            </w:del>
            <w:ins w:id="698" w:author="YAMASHITA AI" w:date="2023-10-13T11:12:00Z">
              <w:r w:rsidR="00FB7491" w:rsidRPr="00B05503">
                <w:rPr>
                  <w:rFonts w:ascii="Arial" w:hAnsi="Arial" w:cs="Arial"/>
                  <w:highlight w:val="cyan"/>
                </w:rPr>
                <w:t>will</w:t>
              </w:r>
            </w:ins>
            <w:r w:rsidRPr="00B05503">
              <w:rPr>
                <w:rFonts w:ascii="Arial" w:hAnsi="Arial" w:cs="Arial"/>
              </w:rPr>
              <w:t xml:space="preserve"> immediately be put to a vote. The Chair may limit the time to be allowed to speakers under this rule.</w:t>
            </w:r>
          </w:p>
          <w:p w14:paraId="23F0B29E" w14:textId="61014FC9" w:rsidR="00D70E0B" w:rsidRPr="00B05503" w:rsidRDefault="00D70E0B" w:rsidP="00D70E0B">
            <w:pPr>
              <w:jc w:val="left"/>
              <w:rPr>
                <w:rFonts w:ascii="Arial" w:hAnsi="Arial" w:cs="Arial"/>
              </w:rPr>
            </w:pPr>
            <w:r w:rsidRPr="00B05503">
              <w:rPr>
                <w:rFonts w:ascii="Arial" w:hAnsi="Arial" w:cs="Arial"/>
              </w:rPr>
              <w:t xml:space="preserve">(f) A Council member may, at any time, move the closure of the debate on the question under discussion, whether or not any other Council member has signified their wish to speak. Permission to speak on the closure of the debate </w:t>
            </w:r>
            <w:del w:id="699" w:author="YAMASHITA AI" w:date="2023-10-13T11:12:00Z">
              <w:r w:rsidRPr="00D70E0B">
                <w:rPr>
                  <w:rFonts w:ascii="Arial" w:hAnsi="Arial" w:cs="Arial"/>
                </w:rPr>
                <w:delText>shall</w:delText>
              </w:r>
            </w:del>
            <w:ins w:id="700" w:author="YAMASHITA AI" w:date="2023-10-13T11:12:00Z">
              <w:r w:rsidR="00FB7491" w:rsidRPr="00B05503">
                <w:rPr>
                  <w:rFonts w:ascii="Arial" w:hAnsi="Arial" w:cs="Arial"/>
                  <w:highlight w:val="cyan"/>
                </w:rPr>
                <w:t>will</w:t>
              </w:r>
            </w:ins>
            <w:r w:rsidRPr="00B05503">
              <w:rPr>
                <w:rFonts w:ascii="Arial" w:hAnsi="Arial" w:cs="Arial"/>
              </w:rPr>
              <w:t xml:space="preserve"> be accorded only to two speakers opposing the closure, after which the motion </w:t>
            </w:r>
            <w:del w:id="701" w:author="YAMASHITA AI" w:date="2023-10-13T11:12:00Z">
              <w:r w:rsidRPr="00D70E0B">
                <w:rPr>
                  <w:rFonts w:ascii="Arial" w:hAnsi="Arial" w:cs="Arial"/>
                </w:rPr>
                <w:delText>shall</w:delText>
              </w:r>
            </w:del>
            <w:ins w:id="702" w:author="YAMASHITA AI" w:date="2023-10-13T11:12:00Z">
              <w:r w:rsidR="00FB7491" w:rsidRPr="00B05503">
                <w:rPr>
                  <w:rFonts w:ascii="Arial" w:hAnsi="Arial" w:cs="Arial"/>
                  <w:highlight w:val="cyan"/>
                </w:rPr>
                <w:t>will</w:t>
              </w:r>
            </w:ins>
            <w:r w:rsidRPr="00B05503">
              <w:rPr>
                <w:rFonts w:ascii="Arial" w:hAnsi="Arial" w:cs="Arial"/>
              </w:rPr>
              <w:t xml:space="preserve"> be immediately put to a vote. If the Council is in favour of the closure, the Chair </w:t>
            </w:r>
            <w:del w:id="703" w:author="YAMASHITA AI" w:date="2023-10-13T11:12:00Z">
              <w:r w:rsidRPr="00D70E0B">
                <w:rPr>
                  <w:rFonts w:ascii="Arial" w:hAnsi="Arial" w:cs="Arial"/>
                </w:rPr>
                <w:delText>shall</w:delText>
              </w:r>
            </w:del>
            <w:ins w:id="704" w:author="YAMASHITA AI" w:date="2023-10-13T11:12:00Z">
              <w:r w:rsidR="00FB7491" w:rsidRPr="00B05503">
                <w:rPr>
                  <w:rFonts w:ascii="Arial" w:hAnsi="Arial" w:cs="Arial"/>
                  <w:highlight w:val="cyan"/>
                </w:rPr>
                <w:t>will</w:t>
              </w:r>
            </w:ins>
            <w:r w:rsidRPr="00B05503">
              <w:rPr>
                <w:rFonts w:ascii="Arial" w:hAnsi="Arial" w:cs="Arial"/>
              </w:rPr>
              <w:t xml:space="preserve"> declare the closure of the debate. The Chair may limit the time to be allowed to speakers under this rule.</w:t>
            </w:r>
          </w:p>
          <w:p w14:paraId="64012C97" w14:textId="7182F416" w:rsidR="00D70E0B" w:rsidRPr="00B05503" w:rsidRDefault="00D70E0B" w:rsidP="00D70E0B">
            <w:pPr>
              <w:jc w:val="left"/>
              <w:rPr>
                <w:rFonts w:ascii="Arial" w:hAnsi="Arial" w:cs="Arial"/>
              </w:rPr>
            </w:pPr>
            <w:r w:rsidRPr="00B05503">
              <w:rPr>
                <w:rFonts w:ascii="Arial" w:hAnsi="Arial" w:cs="Arial"/>
              </w:rPr>
              <w:t xml:space="preserve">(g) During the discussion of any matter, a Council member may move the suspension or the adjournment of the meeting. Such motions </w:t>
            </w:r>
            <w:del w:id="705" w:author="YAMASHITA AI" w:date="2023-10-13T11:12:00Z">
              <w:r w:rsidRPr="00D70E0B">
                <w:rPr>
                  <w:rFonts w:ascii="Arial" w:hAnsi="Arial" w:cs="Arial"/>
                </w:rPr>
                <w:delText>shall</w:delText>
              </w:r>
            </w:del>
            <w:ins w:id="706" w:author="YAMASHITA AI" w:date="2023-10-13T11:12:00Z">
              <w:r w:rsidR="00FB7491" w:rsidRPr="00B05503">
                <w:rPr>
                  <w:rFonts w:ascii="Arial" w:hAnsi="Arial" w:cs="Arial"/>
                  <w:highlight w:val="cyan"/>
                </w:rPr>
                <w:t>will</w:t>
              </w:r>
            </w:ins>
            <w:r w:rsidRPr="00B05503">
              <w:rPr>
                <w:rFonts w:ascii="Arial" w:hAnsi="Arial" w:cs="Arial"/>
              </w:rPr>
              <w:t xml:space="preserve"> not be debated but </w:t>
            </w:r>
            <w:del w:id="707" w:author="YAMASHITA AI" w:date="2023-10-13T11:12:00Z">
              <w:r w:rsidRPr="00D70E0B">
                <w:rPr>
                  <w:rFonts w:ascii="Arial" w:hAnsi="Arial" w:cs="Arial"/>
                </w:rPr>
                <w:delText>shall</w:delText>
              </w:r>
            </w:del>
            <w:ins w:id="708" w:author="YAMASHITA AI" w:date="2023-10-13T11:12:00Z">
              <w:r w:rsidR="00FB7491" w:rsidRPr="00B05503">
                <w:rPr>
                  <w:rFonts w:ascii="Arial" w:hAnsi="Arial" w:cs="Arial"/>
                  <w:highlight w:val="cyan"/>
                </w:rPr>
                <w:t>will</w:t>
              </w:r>
            </w:ins>
            <w:r w:rsidRPr="00B05503">
              <w:rPr>
                <w:rFonts w:ascii="Arial" w:hAnsi="Arial" w:cs="Arial"/>
              </w:rPr>
              <w:t xml:space="preserve"> be immediately put to a vote. The Chair may limit the time to be allowed to the speaker moving the suspension or adjournment.</w:t>
            </w:r>
          </w:p>
          <w:p w14:paraId="1C188ADA" w14:textId="31A5A94C" w:rsidR="00D70E0B" w:rsidRPr="00B05503" w:rsidRDefault="00D70E0B" w:rsidP="00D70E0B">
            <w:pPr>
              <w:jc w:val="left"/>
              <w:rPr>
                <w:rFonts w:ascii="Arial" w:hAnsi="Arial" w:cs="Arial"/>
              </w:rPr>
            </w:pPr>
            <w:r w:rsidRPr="00B05503">
              <w:rPr>
                <w:rFonts w:ascii="Arial" w:hAnsi="Arial" w:cs="Arial"/>
              </w:rPr>
              <w:t xml:space="preserve">(h) </w:t>
            </w:r>
            <w:del w:id="709" w:author="YAMASHITA AI" w:date="2023-10-13T11:12:00Z">
              <w:r w:rsidRPr="00D70E0B">
                <w:rPr>
                  <w:rFonts w:ascii="Arial" w:hAnsi="Arial" w:cs="Arial"/>
                </w:rPr>
                <w:delText>Subject to</w:delText>
              </w:r>
            </w:del>
            <w:ins w:id="710" w:author="YAMASHITA AI" w:date="2023-10-13T11:12:00Z">
              <w:r w:rsidR="00AB2F48" w:rsidRPr="00B05503">
                <w:rPr>
                  <w:rFonts w:ascii="Arial" w:hAnsi="Arial" w:cs="Arial"/>
                  <w:highlight w:val="cyan"/>
                </w:rPr>
                <w:t>In line with</w:t>
              </w:r>
            </w:ins>
            <w:r w:rsidRPr="00B05503">
              <w:rPr>
                <w:rFonts w:ascii="Arial" w:hAnsi="Arial" w:cs="Arial"/>
              </w:rPr>
              <w:t xml:space="preserve"> rule </w:t>
            </w:r>
            <w:ins w:id="711" w:author="YAMASHITA AI" w:date="2023-10-13T11:12:00Z">
              <w:r w:rsidR="00CC5CDD" w:rsidRPr="00B05503">
                <w:rPr>
                  <w:rFonts w:ascii="Arial" w:hAnsi="Arial" w:cs="Arial"/>
                  <w:highlight w:val="cyan"/>
                </w:rPr>
                <w:t>(</w:t>
              </w:r>
            </w:ins>
            <w:r w:rsidRPr="00B05503">
              <w:rPr>
                <w:rFonts w:ascii="Arial" w:hAnsi="Arial" w:cs="Arial"/>
              </w:rPr>
              <w:t xml:space="preserve">b) above, the following motions </w:t>
            </w:r>
            <w:del w:id="712" w:author="YAMASHITA AI" w:date="2023-10-13T11:12:00Z">
              <w:r w:rsidRPr="00D70E0B">
                <w:rPr>
                  <w:rFonts w:ascii="Arial" w:hAnsi="Arial" w:cs="Arial"/>
                </w:rPr>
                <w:delText>shall</w:delText>
              </w:r>
            </w:del>
            <w:ins w:id="713" w:author="YAMASHITA AI" w:date="2023-10-13T11:12:00Z">
              <w:r w:rsidR="00FB7491" w:rsidRPr="00B05503">
                <w:rPr>
                  <w:rFonts w:ascii="Arial" w:hAnsi="Arial" w:cs="Arial"/>
                  <w:highlight w:val="cyan"/>
                </w:rPr>
                <w:t>will</w:t>
              </w:r>
            </w:ins>
            <w:r w:rsidRPr="00B05503">
              <w:rPr>
                <w:rFonts w:ascii="Arial" w:hAnsi="Arial" w:cs="Arial"/>
              </w:rPr>
              <w:t xml:space="preserve"> have precedence in the following order over all the other proposals or motions before the meeting:</w:t>
            </w:r>
          </w:p>
          <w:p w14:paraId="7493998B" w14:textId="77777777" w:rsidR="00D70E0B" w:rsidRPr="00B05503" w:rsidRDefault="00D70E0B" w:rsidP="00D70E0B">
            <w:pPr>
              <w:jc w:val="left"/>
              <w:rPr>
                <w:rFonts w:ascii="Arial" w:hAnsi="Arial" w:cs="Arial"/>
              </w:rPr>
            </w:pPr>
            <w:proofErr w:type="spellStart"/>
            <w:r w:rsidRPr="00B05503">
              <w:rPr>
                <w:rFonts w:ascii="Arial" w:hAnsi="Arial" w:cs="Arial"/>
              </w:rPr>
              <w:t>i</w:t>
            </w:r>
            <w:proofErr w:type="spellEnd"/>
            <w:r w:rsidRPr="00B05503">
              <w:rPr>
                <w:rFonts w:ascii="Arial" w:hAnsi="Arial" w:cs="Arial"/>
              </w:rPr>
              <w:t>. to suspend the meeting;</w:t>
            </w:r>
          </w:p>
          <w:p w14:paraId="5D766D38" w14:textId="77777777" w:rsidR="00D70E0B" w:rsidRPr="00B05503" w:rsidRDefault="00D70E0B" w:rsidP="00D70E0B">
            <w:pPr>
              <w:jc w:val="left"/>
              <w:rPr>
                <w:rFonts w:ascii="Arial" w:hAnsi="Arial" w:cs="Arial"/>
              </w:rPr>
            </w:pPr>
            <w:r w:rsidRPr="00B05503">
              <w:rPr>
                <w:rFonts w:ascii="Arial" w:hAnsi="Arial" w:cs="Arial"/>
              </w:rPr>
              <w:t>ii. to adjourn the meeting;</w:t>
            </w:r>
          </w:p>
          <w:p w14:paraId="2348E3C6" w14:textId="77777777" w:rsidR="00D70E0B" w:rsidRPr="00B05503" w:rsidRDefault="00D70E0B" w:rsidP="00D70E0B">
            <w:pPr>
              <w:jc w:val="left"/>
              <w:rPr>
                <w:rFonts w:ascii="Arial" w:hAnsi="Arial" w:cs="Arial"/>
              </w:rPr>
            </w:pPr>
            <w:r w:rsidRPr="00B05503">
              <w:rPr>
                <w:rFonts w:ascii="Arial" w:hAnsi="Arial" w:cs="Arial"/>
              </w:rPr>
              <w:t>iii. to adjourn the debate on the question under discussion; and</w:t>
            </w:r>
          </w:p>
          <w:p w14:paraId="3E56E205" w14:textId="77777777" w:rsidR="00D70E0B" w:rsidRPr="00B05503" w:rsidRDefault="00D70E0B" w:rsidP="00D70E0B">
            <w:pPr>
              <w:jc w:val="left"/>
              <w:rPr>
                <w:rFonts w:ascii="Arial" w:hAnsi="Arial" w:cs="Arial"/>
              </w:rPr>
            </w:pPr>
            <w:r w:rsidRPr="00B05503">
              <w:rPr>
                <w:rFonts w:ascii="Arial" w:hAnsi="Arial" w:cs="Arial"/>
              </w:rPr>
              <w:t>iv. for the closure of the debate on the question under discussion.</w:t>
            </w:r>
          </w:p>
          <w:p w14:paraId="2629B169" w14:textId="69332594" w:rsidR="00D70E0B" w:rsidRPr="00B05503" w:rsidRDefault="00D70E0B" w:rsidP="00D70E0B">
            <w:pPr>
              <w:jc w:val="left"/>
              <w:rPr>
                <w:rFonts w:ascii="Arial" w:hAnsi="Arial" w:cs="Arial"/>
              </w:rPr>
            </w:pPr>
            <w:r w:rsidRPr="00B05503">
              <w:rPr>
                <w:rFonts w:ascii="Arial" w:hAnsi="Arial" w:cs="Arial"/>
              </w:rPr>
              <w:lastRenderedPageBreak/>
              <w:t>(</w:t>
            </w:r>
            <w:proofErr w:type="spellStart"/>
            <w:r w:rsidRPr="00B05503">
              <w:rPr>
                <w:rFonts w:ascii="Arial" w:hAnsi="Arial" w:cs="Arial"/>
              </w:rPr>
              <w:t>i</w:t>
            </w:r>
            <w:proofErr w:type="spellEnd"/>
            <w:r w:rsidRPr="00B05503">
              <w:rPr>
                <w:rFonts w:ascii="Arial" w:hAnsi="Arial" w:cs="Arial"/>
              </w:rPr>
              <w:t xml:space="preserve">) </w:t>
            </w:r>
            <w:del w:id="714" w:author="YAMASHITA AI" w:date="2023-10-13T11:12:00Z">
              <w:r w:rsidRPr="00D70E0B">
                <w:rPr>
                  <w:rFonts w:ascii="Arial" w:hAnsi="Arial" w:cs="Arial"/>
                </w:rPr>
                <w:delText>Subject to</w:delText>
              </w:r>
            </w:del>
            <w:ins w:id="715" w:author="YAMASHITA AI" w:date="2023-10-13T11:12:00Z">
              <w:r w:rsidR="003624A1" w:rsidRPr="00B05503">
                <w:rPr>
                  <w:rFonts w:ascii="Arial" w:hAnsi="Arial" w:cs="Arial"/>
                  <w:highlight w:val="cyan"/>
                </w:rPr>
                <w:t>In line with</w:t>
              </w:r>
            </w:ins>
            <w:r w:rsidRPr="00B05503">
              <w:rPr>
                <w:rFonts w:ascii="Arial" w:hAnsi="Arial" w:cs="Arial"/>
              </w:rPr>
              <w:t xml:space="preserve"> rule </w:t>
            </w:r>
            <w:ins w:id="716" w:author="YAMASHITA AI" w:date="2023-10-13T11:12:00Z">
              <w:r w:rsidR="00CC5CDD" w:rsidRPr="00B05503">
                <w:rPr>
                  <w:rFonts w:ascii="Arial" w:hAnsi="Arial" w:cs="Arial"/>
                  <w:highlight w:val="cyan"/>
                </w:rPr>
                <w:t>(</w:t>
              </w:r>
            </w:ins>
            <w:r w:rsidRPr="00B05503">
              <w:rPr>
                <w:rFonts w:ascii="Arial" w:hAnsi="Arial" w:cs="Arial"/>
              </w:rPr>
              <w:t xml:space="preserve">b) above, any motion calling for a decision on the competence of the Council to discuss any matter or to adopt a proposal submitted to it </w:t>
            </w:r>
            <w:del w:id="717" w:author="YAMASHITA AI" w:date="2023-10-13T11:12:00Z">
              <w:r w:rsidRPr="00D70E0B">
                <w:rPr>
                  <w:rFonts w:ascii="Arial" w:hAnsi="Arial" w:cs="Arial"/>
                </w:rPr>
                <w:delText>shall</w:delText>
              </w:r>
            </w:del>
            <w:ins w:id="718" w:author="YAMASHITA AI" w:date="2023-10-13T11:12:00Z">
              <w:r w:rsidR="00FB7491" w:rsidRPr="00B05503">
                <w:rPr>
                  <w:rFonts w:ascii="Arial" w:hAnsi="Arial" w:cs="Arial"/>
                  <w:highlight w:val="cyan"/>
                </w:rPr>
                <w:t>will</w:t>
              </w:r>
            </w:ins>
            <w:r w:rsidRPr="00B05503">
              <w:rPr>
                <w:rFonts w:ascii="Arial" w:hAnsi="Arial" w:cs="Arial"/>
              </w:rPr>
              <w:t xml:space="preserve"> be put to a vote before the matter is discussed or a vote is taken on the proposal in question.</w:t>
            </w:r>
          </w:p>
          <w:p w14:paraId="263A409B" w14:textId="77777777" w:rsidR="00D70E0B" w:rsidRPr="00D70E0B" w:rsidRDefault="00D70E0B" w:rsidP="00D70E0B">
            <w:pPr>
              <w:jc w:val="left"/>
              <w:rPr>
                <w:del w:id="719" w:author="YAMASHITA AI" w:date="2023-10-13T11:12:00Z"/>
                <w:rFonts w:ascii="Arial" w:hAnsi="Arial" w:cs="Arial"/>
              </w:rPr>
            </w:pPr>
            <w:r w:rsidRPr="00B05503">
              <w:rPr>
                <w:rFonts w:ascii="Arial" w:hAnsi="Arial" w:cs="Arial"/>
              </w:rPr>
              <w:t xml:space="preserve">(j) A motion may be withdrawn by its proposer at any time before voting on it has commenced, provided that the motion has not been </w:t>
            </w:r>
            <w:del w:id="720" w:author="YAMASHITA AI" w:date="2023-10-13T11:12:00Z">
              <w:r w:rsidRPr="00D70E0B">
                <w:rPr>
                  <w:rFonts w:ascii="Arial" w:hAnsi="Arial" w:cs="Arial"/>
                </w:rPr>
                <w:delText>amended</w:delText>
              </w:r>
            </w:del>
            <w:ins w:id="721" w:author="YAMASHITA AI" w:date="2023-10-13T11:12:00Z">
              <w:r w:rsidR="003624A1" w:rsidRPr="00B05503">
                <w:rPr>
                  <w:rFonts w:ascii="Arial" w:hAnsi="Arial" w:cs="Arial"/>
                  <w:highlight w:val="cyan"/>
                </w:rPr>
                <w:t>modified</w:t>
              </w:r>
            </w:ins>
            <w:r w:rsidRPr="00B05503">
              <w:rPr>
                <w:rFonts w:ascii="Arial" w:hAnsi="Arial" w:cs="Arial"/>
              </w:rPr>
              <w:t xml:space="preserve"> or that </w:t>
            </w:r>
            <w:del w:id="722" w:author="YAMASHITA AI" w:date="2023-10-13T11:12:00Z">
              <w:r w:rsidRPr="00D70E0B">
                <w:rPr>
                  <w:rFonts w:ascii="Arial" w:hAnsi="Arial" w:cs="Arial"/>
                </w:rPr>
                <w:delText xml:space="preserve">an  </w:delText>
              </w:r>
            </w:del>
          </w:p>
          <w:p w14:paraId="7C4D3B0F" w14:textId="23CD2E9C" w:rsidR="00D70E0B" w:rsidRPr="00B05503" w:rsidRDefault="00D70E0B" w:rsidP="00D70E0B">
            <w:pPr>
              <w:jc w:val="left"/>
              <w:rPr>
                <w:rFonts w:ascii="Arial" w:hAnsi="Arial" w:cs="Arial"/>
              </w:rPr>
            </w:pPr>
            <w:del w:id="723" w:author="YAMASHITA AI" w:date="2023-10-13T11:12:00Z">
              <w:r w:rsidRPr="00D70E0B">
                <w:rPr>
                  <w:rFonts w:ascii="Arial" w:hAnsi="Arial" w:cs="Arial"/>
                </w:rPr>
                <w:delText>amendment</w:delText>
              </w:r>
            </w:del>
            <w:ins w:id="724" w:author="YAMASHITA AI" w:date="2023-10-13T11:12:00Z">
              <w:r w:rsidRPr="00B05503">
                <w:rPr>
                  <w:rFonts w:ascii="Arial" w:hAnsi="Arial" w:cs="Arial"/>
                </w:rPr>
                <w:t>a</w:t>
              </w:r>
              <w:r w:rsidRPr="00B05503">
                <w:rPr>
                  <w:rFonts w:ascii="Arial" w:hAnsi="Arial" w:cs="Arial"/>
                  <w:highlight w:val="cyan"/>
                </w:rPr>
                <w:t xml:space="preserve"> </w:t>
              </w:r>
              <w:r w:rsidR="00612E83" w:rsidRPr="00B05503">
                <w:rPr>
                  <w:rFonts w:ascii="Arial" w:hAnsi="Arial" w:cs="Arial"/>
                  <w:highlight w:val="cyan"/>
                </w:rPr>
                <w:t>modification</w:t>
              </w:r>
            </w:ins>
            <w:r w:rsidR="00612E83" w:rsidRPr="00B05503">
              <w:rPr>
                <w:rFonts w:ascii="Arial" w:hAnsi="Arial" w:cs="Arial"/>
              </w:rPr>
              <w:t xml:space="preserve"> </w:t>
            </w:r>
            <w:r w:rsidRPr="00B05503">
              <w:rPr>
                <w:rFonts w:ascii="Arial" w:hAnsi="Arial" w:cs="Arial"/>
              </w:rPr>
              <w:t>to it is not under discussion. A motion which has thus been withdrawn may be reintroduced by any Council member.</w:t>
            </w:r>
          </w:p>
          <w:p w14:paraId="39DF97CD" w14:textId="3FB8717D" w:rsidR="00D70E0B" w:rsidRPr="00B05503" w:rsidRDefault="00D70E0B" w:rsidP="00D70E0B">
            <w:pPr>
              <w:jc w:val="left"/>
              <w:rPr>
                <w:rFonts w:ascii="Arial" w:hAnsi="Arial" w:cs="Arial"/>
              </w:rPr>
            </w:pPr>
            <w:r w:rsidRPr="00B05503">
              <w:rPr>
                <w:rFonts w:ascii="Arial" w:hAnsi="Arial" w:cs="Arial"/>
              </w:rPr>
              <w:t xml:space="preserve">(k) When a proposal has been adopted or rejected it may not be reconsidered unless the Council so decides. Permission to speak on a motion to reconsider </w:t>
            </w:r>
            <w:del w:id="725" w:author="YAMASHITA AI" w:date="2023-10-13T11:12:00Z">
              <w:r w:rsidRPr="00D70E0B">
                <w:rPr>
                  <w:rFonts w:ascii="Arial" w:hAnsi="Arial" w:cs="Arial"/>
                </w:rPr>
                <w:delText>shall</w:delText>
              </w:r>
            </w:del>
            <w:ins w:id="726" w:author="YAMASHITA AI" w:date="2023-10-13T11:12:00Z">
              <w:r w:rsidR="00FB7491" w:rsidRPr="00B05503">
                <w:rPr>
                  <w:rFonts w:ascii="Arial" w:hAnsi="Arial" w:cs="Arial"/>
                  <w:highlight w:val="cyan"/>
                </w:rPr>
                <w:t>will</w:t>
              </w:r>
            </w:ins>
            <w:r w:rsidRPr="00B05503">
              <w:rPr>
                <w:rFonts w:ascii="Arial" w:hAnsi="Arial" w:cs="Arial"/>
              </w:rPr>
              <w:t xml:space="preserve"> be accorded only to the mover and one other supporter and to two speakers opposing the motion, after which it </w:t>
            </w:r>
            <w:del w:id="727" w:author="YAMASHITA AI" w:date="2023-10-13T11:12:00Z">
              <w:r w:rsidRPr="00D70E0B">
                <w:rPr>
                  <w:rFonts w:ascii="Arial" w:hAnsi="Arial" w:cs="Arial"/>
                </w:rPr>
                <w:delText>shall</w:delText>
              </w:r>
            </w:del>
            <w:ins w:id="728" w:author="YAMASHITA AI" w:date="2023-10-13T11:12:00Z">
              <w:r w:rsidR="00FB7491" w:rsidRPr="00B05503">
                <w:rPr>
                  <w:rFonts w:ascii="Arial" w:hAnsi="Arial" w:cs="Arial"/>
                  <w:highlight w:val="cyan"/>
                </w:rPr>
                <w:t>will</w:t>
              </w:r>
            </w:ins>
            <w:r w:rsidRPr="00B05503">
              <w:rPr>
                <w:rFonts w:ascii="Arial" w:hAnsi="Arial" w:cs="Arial"/>
              </w:rPr>
              <w:t xml:space="preserve"> be put immediately to a vote.</w:t>
            </w:r>
          </w:p>
          <w:p w14:paraId="6E75475E" w14:textId="77777777" w:rsidR="005D5440" w:rsidRPr="00B05503" w:rsidRDefault="005D5440" w:rsidP="00D70E0B">
            <w:pPr>
              <w:jc w:val="left"/>
              <w:rPr>
                <w:ins w:id="729" w:author="YAMASHITA AI" w:date="2023-10-13T11:12:00Z"/>
                <w:rFonts w:ascii="Arial" w:hAnsi="Arial" w:cs="Arial"/>
                <w:b/>
              </w:rPr>
            </w:pPr>
          </w:p>
          <w:p w14:paraId="51CF55EF" w14:textId="21E69AC2" w:rsidR="00D70E0B" w:rsidRPr="00B05503" w:rsidRDefault="005D5440" w:rsidP="00D70E0B">
            <w:pPr>
              <w:jc w:val="left"/>
              <w:rPr>
                <w:rFonts w:ascii="Arial" w:hAnsi="Arial" w:cs="Arial"/>
                <w:b/>
              </w:rPr>
            </w:pPr>
            <w:ins w:id="730" w:author="YAMASHITA AI" w:date="2023-10-13T11:12:00Z">
              <w:r w:rsidRPr="00B05503">
                <w:rPr>
                  <w:rFonts w:ascii="Arial" w:hAnsi="Arial" w:cs="Arial"/>
                  <w:b/>
                </w:rPr>
                <w:t>4-</w:t>
              </w:r>
            </w:ins>
            <w:r w:rsidR="00D70E0B" w:rsidRPr="00B05503">
              <w:rPr>
                <w:rFonts w:ascii="Arial" w:hAnsi="Arial" w:cs="Arial"/>
                <w:b/>
              </w:rPr>
              <w:t>4.3</w:t>
            </w:r>
            <w:del w:id="731" w:author="YAMASHITA AI" w:date="2023-10-13T11:12:00Z">
              <w:r w:rsidR="00D70E0B" w:rsidRPr="00BA2E4C">
                <w:rPr>
                  <w:rFonts w:ascii="Arial" w:hAnsi="Arial" w:cs="Arial"/>
                  <w:b/>
                </w:rPr>
                <w:delText>.</w:delText>
              </w:r>
            </w:del>
            <w:r w:rsidR="00D70E0B" w:rsidRPr="00B05503">
              <w:rPr>
                <w:rFonts w:ascii="Arial" w:hAnsi="Arial" w:cs="Arial"/>
                <w:b/>
              </w:rPr>
              <w:t xml:space="preserve"> </w:t>
            </w:r>
            <w:r w:rsidR="00D70E0B" w:rsidRPr="001E4246">
              <w:rPr>
                <w:rFonts w:ascii="Arial" w:hAnsi="Arial" w:cs="Arial"/>
                <w:b/>
                <w:highlight w:val="cyan"/>
              </w:rPr>
              <w:t>Voting</w:t>
            </w:r>
          </w:p>
          <w:p w14:paraId="1A209016" w14:textId="1EB89692" w:rsidR="00D70E0B" w:rsidRPr="00B05503" w:rsidRDefault="00D70E0B" w:rsidP="00D70E0B">
            <w:pPr>
              <w:jc w:val="left"/>
              <w:rPr>
                <w:rFonts w:ascii="Arial" w:hAnsi="Arial" w:cs="Arial"/>
              </w:rPr>
            </w:pPr>
            <w:r w:rsidRPr="00B05503">
              <w:rPr>
                <w:rFonts w:ascii="Arial" w:hAnsi="Arial" w:cs="Arial"/>
              </w:rPr>
              <w:t xml:space="preserve">(a) The Chair </w:t>
            </w:r>
            <w:del w:id="732" w:author="YAMASHITA AI" w:date="2023-10-13T11:12:00Z">
              <w:r w:rsidRPr="00D70E0B">
                <w:rPr>
                  <w:rFonts w:ascii="Arial" w:hAnsi="Arial" w:cs="Arial"/>
                </w:rPr>
                <w:delText>shall</w:delText>
              </w:r>
            </w:del>
            <w:ins w:id="733" w:author="YAMASHITA AI" w:date="2023-10-13T11:12:00Z">
              <w:r w:rsidR="00FB7491" w:rsidRPr="00B05503">
                <w:rPr>
                  <w:rFonts w:ascii="Arial" w:hAnsi="Arial" w:cs="Arial"/>
                  <w:highlight w:val="cyan"/>
                </w:rPr>
                <w:t>will</w:t>
              </w:r>
            </w:ins>
            <w:r w:rsidRPr="00B05503">
              <w:rPr>
                <w:rFonts w:ascii="Arial" w:hAnsi="Arial" w:cs="Arial"/>
              </w:rPr>
              <w:t xml:space="preserve"> appoint two scrutineers from amongst the </w:t>
            </w:r>
            <w:ins w:id="734" w:author="YAMASHITA AI" w:date="2023-10-13T12:35:00Z">
              <w:r w:rsidR="003D5855" w:rsidRPr="00B05503">
                <w:rPr>
                  <w:rFonts w:ascii="Arial" w:hAnsi="Arial" w:cs="Arial"/>
                </w:rPr>
                <w:t>Council members</w:t>
              </w:r>
            </w:ins>
            <w:del w:id="735" w:author="YAMASHITA AI" w:date="2023-10-13T12:35:00Z">
              <w:r w:rsidR="003D5855" w:rsidDel="003D5855">
                <w:rPr>
                  <w:rFonts w:ascii="Arial" w:hAnsi="Arial" w:cs="Arial"/>
                </w:rPr>
                <w:delText>Member States</w:delText>
              </w:r>
            </w:del>
            <w:r w:rsidR="003D5855">
              <w:rPr>
                <w:rFonts w:ascii="Arial" w:hAnsi="Arial" w:cs="Arial"/>
              </w:rPr>
              <w:t xml:space="preserve"> </w:t>
            </w:r>
            <w:r w:rsidRPr="00B05503">
              <w:rPr>
                <w:rFonts w:ascii="Arial" w:hAnsi="Arial" w:cs="Arial"/>
              </w:rPr>
              <w:t xml:space="preserve">who </w:t>
            </w:r>
            <w:del w:id="736" w:author="YAMASHITA AI" w:date="2023-10-13T11:12:00Z">
              <w:r w:rsidRPr="00D70E0B">
                <w:rPr>
                  <w:rFonts w:ascii="Arial" w:hAnsi="Arial" w:cs="Arial"/>
                </w:rPr>
                <w:delText>shall</w:delText>
              </w:r>
            </w:del>
            <w:ins w:id="737" w:author="YAMASHITA AI" w:date="2023-10-13T11:12:00Z">
              <w:r w:rsidR="00FB7491" w:rsidRPr="00B05503">
                <w:rPr>
                  <w:rFonts w:ascii="Arial" w:hAnsi="Arial" w:cs="Arial"/>
                  <w:highlight w:val="cyan"/>
                </w:rPr>
                <w:t>will</w:t>
              </w:r>
            </w:ins>
            <w:r w:rsidRPr="00B05503">
              <w:rPr>
                <w:rFonts w:ascii="Arial" w:hAnsi="Arial" w:cs="Arial"/>
              </w:rPr>
              <w:t xml:space="preserve"> proceed to scrutinise the votes cast and the counting of votes by the Secretariat.</w:t>
            </w:r>
          </w:p>
          <w:p w14:paraId="6E4462CC" w14:textId="08E776FC" w:rsidR="00D70E0B" w:rsidRPr="00B05503" w:rsidRDefault="00D70E0B" w:rsidP="00D70E0B">
            <w:pPr>
              <w:jc w:val="left"/>
              <w:rPr>
                <w:rFonts w:ascii="Arial" w:hAnsi="Arial" w:cs="Arial"/>
              </w:rPr>
            </w:pPr>
            <w:r w:rsidRPr="00B05503">
              <w:rPr>
                <w:rFonts w:ascii="Arial" w:hAnsi="Arial" w:cs="Arial"/>
              </w:rPr>
              <w:t xml:space="preserve">(b) </w:t>
            </w:r>
            <w:ins w:id="738" w:author="YAMASHITA AI" w:date="2023-10-13T12:35:00Z">
              <w:r w:rsidR="003D5855">
                <w:rPr>
                  <w:rFonts w:ascii="Arial" w:hAnsi="Arial" w:cs="Arial"/>
                </w:rPr>
                <w:t>Council members</w:t>
              </w:r>
            </w:ins>
            <w:del w:id="739" w:author="YAMASHITA AI" w:date="2023-10-13T12:36:00Z">
              <w:r w:rsidR="003D5855" w:rsidDel="003D5855">
                <w:rPr>
                  <w:rFonts w:ascii="Arial" w:hAnsi="Arial" w:cs="Arial"/>
                </w:rPr>
                <w:delText>Member States</w:delText>
              </w:r>
            </w:del>
            <w:r w:rsidRPr="00B05503">
              <w:rPr>
                <w:rFonts w:ascii="Arial" w:hAnsi="Arial" w:cs="Arial"/>
              </w:rPr>
              <w:t xml:space="preserve"> abstaining from voting or casting an invalid vote </w:t>
            </w:r>
            <w:del w:id="740" w:author="YAMASHITA AI" w:date="2023-10-13T11:12:00Z">
              <w:r w:rsidRPr="00D70E0B">
                <w:rPr>
                  <w:rFonts w:ascii="Arial" w:hAnsi="Arial" w:cs="Arial"/>
                </w:rPr>
                <w:delText>shall</w:delText>
              </w:r>
            </w:del>
            <w:ins w:id="741" w:author="YAMASHITA AI" w:date="2023-10-13T11:12:00Z">
              <w:r w:rsidR="00FB7491" w:rsidRPr="00B05503">
                <w:rPr>
                  <w:rFonts w:ascii="Arial" w:hAnsi="Arial" w:cs="Arial"/>
                  <w:highlight w:val="cyan"/>
                </w:rPr>
                <w:t>will</w:t>
              </w:r>
            </w:ins>
            <w:r w:rsidRPr="00B05503">
              <w:rPr>
                <w:rFonts w:ascii="Arial" w:hAnsi="Arial" w:cs="Arial"/>
              </w:rPr>
              <w:t xml:space="preserve"> be considered as not voting.</w:t>
            </w:r>
          </w:p>
          <w:p w14:paraId="508F1EE6" w14:textId="6914C41E" w:rsidR="00D70E0B" w:rsidRPr="00B05503" w:rsidRDefault="00D70E0B" w:rsidP="00D70E0B">
            <w:pPr>
              <w:jc w:val="left"/>
              <w:rPr>
                <w:rFonts w:ascii="Arial" w:hAnsi="Arial" w:cs="Arial"/>
              </w:rPr>
            </w:pPr>
            <w:r w:rsidRPr="00B05503">
              <w:rPr>
                <w:rFonts w:ascii="Arial" w:hAnsi="Arial" w:cs="Arial"/>
              </w:rPr>
              <w:t xml:space="preserve">(c) A </w:t>
            </w:r>
            <w:ins w:id="742" w:author="YAMASHITA AI" w:date="2023-10-13T12:37:00Z">
              <w:r w:rsidR="003D5855" w:rsidRPr="00B05503">
                <w:rPr>
                  <w:rFonts w:ascii="Arial" w:hAnsi="Arial" w:cs="Arial"/>
                </w:rPr>
                <w:t>Council member</w:t>
              </w:r>
            </w:ins>
            <w:del w:id="743" w:author="YAMASHITA AI" w:date="2023-10-13T12:37:00Z">
              <w:r w:rsidR="003D5855" w:rsidDel="003D5855">
                <w:rPr>
                  <w:rFonts w:ascii="Arial" w:hAnsi="Arial" w:cs="Arial"/>
                </w:rPr>
                <w:delText>Member State</w:delText>
              </w:r>
            </w:del>
            <w:r w:rsidR="003D5855">
              <w:rPr>
                <w:rFonts w:ascii="Arial" w:hAnsi="Arial" w:cs="Arial"/>
              </w:rPr>
              <w:t xml:space="preserve"> </w:t>
            </w:r>
            <w:del w:id="744" w:author="YAMASHITA AI" w:date="2023-10-13T11:12:00Z">
              <w:r w:rsidRPr="00D70E0B">
                <w:rPr>
                  <w:rFonts w:ascii="Arial" w:hAnsi="Arial" w:cs="Arial"/>
                </w:rPr>
                <w:delText>shall</w:delText>
              </w:r>
            </w:del>
            <w:ins w:id="745" w:author="YAMASHITA AI" w:date="2023-10-13T11:12:00Z">
              <w:r w:rsidR="00FB7491" w:rsidRPr="00B05503">
                <w:rPr>
                  <w:rFonts w:ascii="Arial" w:hAnsi="Arial" w:cs="Arial"/>
                  <w:highlight w:val="cyan"/>
                </w:rPr>
                <w:t>will</w:t>
              </w:r>
            </w:ins>
            <w:r w:rsidRPr="00B05503">
              <w:rPr>
                <w:rFonts w:ascii="Arial" w:hAnsi="Arial" w:cs="Arial"/>
              </w:rPr>
              <w:t xml:space="preserve"> not vote on behalf of </w:t>
            </w:r>
            <w:r w:rsidRPr="00B05503">
              <w:rPr>
                <w:rFonts w:ascii="Arial" w:hAnsi="Arial" w:cs="Arial"/>
              </w:rPr>
              <w:lastRenderedPageBreak/>
              <w:t xml:space="preserve">another </w:t>
            </w:r>
            <w:ins w:id="746" w:author="YAMASHITA AI" w:date="2023-10-13T12:37:00Z">
              <w:r w:rsidR="003D5855" w:rsidRPr="00B05503">
                <w:rPr>
                  <w:rFonts w:ascii="Arial" w:hAnsi="Arial" w:cs="Arial"/>
                </w:rPr>
                <w:t>Council member</w:t>
              </w:r>
            </w:ins>
            <w:del w:id="747" w:author="YAMASHITA AI" w:date="2023-10-13T12:37:00Z">
              <w:r w:rsidR="003D5855" w:rsidDel="003D5855">
                <w:rPr>
                  <w:rFonts w:ascii="Arial" w:hAnsi="Arial" w:cs="Arial"/>
                </w:rPr>
                <w:delText>Member State</w:delText>
              </w:r>
              <w:r w:rsidRPr="00B05503" w:rsidDel="003D5855">
                <w:rPr>
                  <w:rFonts w:ascii="Arial" w:hAnsi="Arial" w:cs="Arial"/>
                </w:rPr>
                <w:delText>.</w:delText>
              </w:r>
            </w:del>
          </w:p>
          <w:p w14:paraId="761D717F" w14:textId="77777777" w:rsidR="005D5440" w:rsidRPr="00B05503" w:rsidRDefault="005D5440" w:rsidP="00D70E0B">
            <w:pPr>
              <w:jc w:val="left"/>
              <w:rPr>
                <w:ins w:id="748" w:author="YAMASHITA AI" w:date="2023-10-13T11:12:00Z"/>
                <w:rFonts w:ascii="Arial" w:hAnsi="Arial" w:cs="Arial"/>
                <w:b/>
              </w:rPr>
            </w:pPr>
          </w:p>
          <w:p w14:paraId="1DA141E3" w14:textId="5E95079C" w:rsidR="00D70E0B" w:rsidRPr="00B05503" w:rsidRDefault="005D5440" w:rsidP="00D70E0B">
            <w:pPr>
              <w:jc w:val="left"/>
              <w:rPr>
                <w:rFonts w:ascii="Arial" w:hAnsi="Arial" w:cs="Arial"/>
                <w:b/>
              </w:rPr>
            </w:pPr>
            <w:r w:rsidRPr="00B05503">
              <w:rPr>
                <w:rFonts w:ascii="Arial" w:hAnsi="Arial" w:cs="Arial"/>
                <w:b/>
              </w:rPr>
              <w:t>4</w:t>
            </w:r>
            <w:del w:id="749" w:author="YAMASHITA AI" w:date="2023-10-13T11:12:00Z">
              <w:r w:rsidR="00D70E0B" w:rsidRPr="00BA2E4C">
                <w:rPr>
                  <w:rFonts w:ascii="Arial" w:hAnsi="Arial" w:cs="Arial"/>
                  <w:b/>
                </w:rPr>
                <w:delText>.</w:delText>
              </w:r>
            </w:del>
            <w:ins w:id="750" w:author="YAMASHITA AI" w:date="2023-10-13T11:12:00Z">
              <w:r w:rsidRPr="00B05503">
                <w:rPr>
                  <w:rFonts w:ascii="Arial" w:hAnsi="Arial" w:cs="Arial"/>
                  <w:b/>
                </w:rPr>
                <w:t>-</w:t>
              </w:r>
            </w:ins>
            <w:r w:rsidR="00D70E0B" w:rsidRPr="00B05503">
              <w:rPr>
                <w:rFonts w:ascii="Arial" w:hAnsi="Arial" w:cs="Arial"/>
                <w:b/>
              </w:rPr>
              <w:t>4.</w:t>
            </w:r>
            <w:ins w:id="751" w:author="YAMASHITA AI" w:date="2023-10-13T11:12:00Z">
              <w:r w:rsidR="00D70E0B" w:rsidRPr="00B05503">
                <w:rPr>
                  <w:rFonts w:ascii="Arial" w:hAnsi="Arial" w:cs="Arial"/>
                  <w:b/>
                </w:rPr>
                <w:t>4</w:t>
              </w:r>
            </w:ins>
            <w:r w:rsidR="00D70E0B" w:rsidRPr="00B05503">
              <w:rPr>
                <w:rFonts w:ascii="Arial" w:hAnsi="Arial" w:cs="Arial"/>
                <w:b/>
              </w:rPr>
              <w:t xml:space="preserve"> Decision Making and Reporting</w:t>
            </w:r>
          </w:p>
          <w:p w14:paraId="30904F9E" w14:textId="1651D10D" w:rsidR="00CC5CDD" w:rsidRPr="00B05503" w:rsidRDefault="00646E9D" w:rsidP="00646E9D">
            <w:pPr>
              <w:jc w:val="left"/>
              <w:rPr>
                <w:ins w:id="752" w:author="YAMASHITA AI" w:date="2023-10-13T11:12:00Z"/>
                <w:rFonts w:ascii="Arial" w:hAnsi="Arial" w:cs="Arial"/>
              </w:rPr>
            </w:pPr>
            <w:r w:rsidRPr="00B05503">
              <w:rPr>
                <w:rFonts w:ascii="Arial" w:hAnsi="Arial" w:cs="Arial"/>
              </w:rPr>
              <w:t>(a)</w:t>
            </w:r>
            <w:del w:id="753" w:author="YAMASHITA AI" w:date="2023-10-13T11:12:00Z">
              <w:r w:rsidR="00D70E0B" w:rsidRPr="00D70E0B">
                <w:rPr>
                  <w:rFonts w:ascii="Arial" w:hAnsi="Arial" w:cs="Arial"/>
                </w:rPr>
                <w:delText xml:space="preserve"> </w:delText>
              </w:r>
            </w:del>
            <w:ins w:id="754" w:author="YAMASHITA AI" w:date="2023-10-13T11:12:00Z">
              <w:r w:rsidR="00CC5CDD" w:rsidRPr="00B05503">
                <w:rPr>
                  <w:rFonts w:ascii="Arial" w:hAnsi="Arial" w:cs="Arial"/>
                  <w:highlight w:val="cyan"/>
                </w:rPr>
                <w:t>All efforts shall be made for the Council</w:t>
              </w:r>
              <w:r w:rsidR="004144C4" w:rsidRPr="00B05503">
                <w:rPr>
                  <w:rFonts w:ascii="Arial" w:hAnsi="Arial" w:cs="Arial"/>
                </w:rPr>
                <w:t xml:space="preserve"> </w:t>
              </w:r>
              <w:r w:rsidR="00CC5CDD" w:rsidRPr="00B05503">
                <w:rPr>
                  <w:rFonts w:ascii="Arial" w:hAnsi="Arial" w:cs="Arial"/>
                </w:rPr>
                <w:t xml:space="preserve">to adopt decisions by consensus </w:t>
              </w:r>
              <w:r w:rsidR="00CC5CDD" w:rsidRPr="00B05503">
                <w:rPr>
                  <w:rFonts w:ascii="Arial" w:hAnsi="Arial" w:cs="Arial"/>
                  <w:highlight w:val="cyan"/>
                </w:rPr>
                <w:t>amongst Member States</w:t>
              </w:r>
              <w:r w:rsidR="00CC5CDD" w:rsidRPr="00B05503">
                <w:rPr>
                  <w:rFonts w:ascii="Arial" w:hAnsi="Arial" w:cs="Arial"/>
                </w:rPr>
                <w:t xml:space="preserve"> in accordance with </w:t>
              </w:r>
              <w:r w:rsidR="00CC5CDD" w:rsidRPr="00B05503">
                <w:rPr>
                  <w:rFonts w:ascii="Arial" w:hAnsi="Arial" w:cs="Arial"/>
                  <w:highlight w:val="cyan"/>
                </w:rPr>
                <w:t>paragraph 1 of</w:t>
              </w:r>
              <w:r w:rsidR="00CC5CDD" w:rsidRPr="00B05503">
                <w:rPr>
                  <w:rFonts w:ascii="Arial" w:hAnsi="Arial" w:cs="Arial"/>
                </w:rPr>
                <w:t xml:space="preserve"> Article 11 of the Convention. </w:t>
              </w:r>
            </w:ins>
          </w:p>
          <w:p w14:paraId="4E695D42" w14:textId="5BCDB058" w:rsidR="00D70E0B" w:rsidRPr="00B05503" w:rsidRDefault="6196E1E0" w:rsidP="00D70E0B">
            <w:pPr>
              <w:jc w:val="left"/>
              <w:rPr>
                <w:rFonts w:ascii="Arial" w:hAnsi="Arial" w:cs="Arial"/>
              </w:rPr>
            </w:pPr>
            <w:ins w:id="755" w:author="YAMASHITA AI" w:date="2023-10-13T11:12:00Z">
              <w:r w:rsidRPr="00B05503">
                <w:rPr>
                  <w:rFonts w:ascii="Arial" w:hAnsi="Arial" w:cs="Arial"/>
                </w:rPr>
                <w:t>(b)</w:t>
              </w:r>
            </w:ins>
            <w:r w:rsidR="00D70E0B" w:rsidRPr="00B05503">
              <w:rPr>
                <w:rFonts w:ascii="Arial" w:hAnsi="Arial" w:cs="Arial"/>
              </w:rPr>
              <w:t xml:space="preserve">Where the Council is requested to make a decision, that request </w:t>
            </w:r>
            <w:del w:id="756" w:author="YAMASHITA AI" w:date="2023-10-13T11:12:00Z">
              <w:r w:rsidR="00D70E0B" w:rsidRPr="00D70E0B">
                <w:rPr>
                  <w:rFonts w:ascii="Arial" w:hAnsi="Arial" w:cs="Arial"/>
                </w:rPr>
                <w:delText>shall</w:delText>
              </w:r>
            </w:del>
            <w:ins w:id="757" w:author="YAMASHITA AI" w:date="2023-10-13T11:12:00Z">
              <w:r w:rsidR="00FB7491" w:rsidRPr="00B05503">
                <w:rPr>
                  <w:rFonts w:ascii="Arial" w:hAnsi="Arial" w:cs="Arial"/>
                  <w:highlight w:val="cyan"/>
                </w:rPr>
                <w:t>will</w:t>
              </w:r>
            </w:ins>
            <w:r w:rsidR="00D70E0B" w:rsidRPr="00B05503">
              <w:rPr>
                <w:rFonts w:ascii="Arial" w:hAnsi="Arial" w:cs="Arial"/>
              </w:rPr>
              <w:t xml:space="preserve"> be put to the meeting in the form of a draft Council resolution. Each draft resolution should include an action date, if relevant, and for convenience, the Chair may aggregate draft resolutions for approval and reporting purposes.</w:t>
            </w:r>
          </w:p>
          <w:p w14:paraId="3B2B84DE" w14:textId="0F5A4333" w:rsidR="00D70E0B" w:rsidRPr="00B05503" w:rsidRDefault="00D70E0B" w:rsidP="00D70E0B">
            <w:pPr>
              <w:jc w:val="left"/>
              <w:rPr>
                <w:rFonts w:ascii="Arial" w:hAnsi="Arial" w:cs="Arial"/>
              </w:rPr>
            </w:pPr>
            <w:r w:rsidRPr="00B05503">
              <w:rPr>
                <w:rFonts w:ascii="Arial" w:hAnsi="Arial" w:cs="Arial"/>
              </w:rPr>
              <w:t>(</w:t>
            </w:r>
            <w:del w:id="758" w:author="YAMASHITA AI" w:date="2023-10-13T11:12:00Z">
              <w:r w:rsidRPr="00D70E0B">
                <w:rPr>
                  <w:rFonts w:ascii="Arial" w:hAnsi="Arial" w:cs="Arial"/>
                </w:rPr>
                <w:delText>b</w:delText>
              </w:r>
            </w:del>
            <w:ins w:id="759" w:author="YAMASHITA AI" w:date="2023-10-13T11:12:00Z">
              <w:r w:rsidR="0853D784" w:rsidRPr="00B05503">
                <w:rPr>
                  <w:rFonts w:ascii="Arial" w:hAnsi="Arial" w:cs="Arial"/>
                </w:rPr>
                <w:t>c</w:t>
              </w:r>
            </w:ins>
            <w:r w:rsidRPr="00B05503">
              <w:rPr>
                <w:rFonts w:ascii="Arial" w:hAnsi="Arial" w:cs="Arial"/>
              </w:rPr>
              <w:t>) The Secretary</w:t>
            </w:r>
            <w:del w:id="760" w:author="YAMASHITA AI" w:date="2023-10-13T11:12:00Z">
              <w:r w:rsidRPr="00D70E0B">
                <w:rPr>
                  <w:rFonts w:cs="ＭＳ ゴシック" w:hint="eastAsia"/>
                </w:rPr>
                <w:delText>‐</w:delText>
              </w:r>
            </w:del>
            <w:ins w:id="761" w:author="YAMASHITA AI" w:date="2023-10-13T11:12:00Z">
              <w:r w:rsidR="0022746E" w:rsidRPr="00B05503">
                <w:rPr>
                  <w:rFonts w:cs="ＭＳ ゴシック"/>
                </w:rPr>
                <w:t>-</w:t>
              </w:r>
            </w:ins>
            <w:r w:rsidRPr="00B05503">
              <w:rPr>
                <w:rFonts w:ascii="Arial" w:hAnsi="Arial" w:cs="Arial"/>
              </w:rPr>
              <w:t xml:space="preserve">General </w:t>
            </w:r>
            <w:del w:id="762" w:author="YAMASHITA AI" w:date="2023-10-13T11:12:00Z">
              <w:r w:rsidRPr="00D70E0B">
                <w:rPr>
                  <w:rFonts w:ascii="Arial" w:hAnsi="Arial" w:cs="Arial"/>
                </w:rPr>
                <w:delText>shall</w:delText>
              </w:r>
            </w:del>
            <w:ins w:id="763" w:author="YAMASHITA AI" w:date="2023-10-13T11:12:00Z">
              <w:r w:rsidR="00FB7491" w:rsidRPr="00B05503">
                <w:rPr>
                  <w:rFonts w:ascii="Arial" w:hAnsi="Arial" w:cs="Arial"/>
                  <w:highlight w:val="cyan"/>
                </w:rPr>
                <w:t>will</w:t>
              </w:r>
            </w:ins>
            <w:r w:rsidRPr="00B05503">
              <w:rPr>
                <w:rFonts w:ascii="Arial" w:hAnsi="Arial" w:cs="Arial"/>
              </w:rPr>
              <w:t xml:space="preserve"> arrange for the work of the Council to be recorded in a report of the work of the meeting. The draft report </w:t>
            </w:r>
            <w:del w:id="764" w:author="YAMASHITA AI" w:date="2023-10-13T11:12:00Z">
              <w:r w:rsidRPr="00D70E0B">
                <w:rPr>
                  <w:rFonts w:ascii="Arial" w:hAnsi="Arial" w:cs="Arial"/>
                </w:rPr>
                <w:delText>shall</w:delText>
              </w:r>
            </w:del>
            <w:ins w:id="765" w:author="YAMASHITA AI" w:date="2023-10-13T11:12:00Z">
              <w:r w:rsidR="00FB7491" w:rsidRPr="00B05503">
                <w:rPr>
                  <w:rFonts w:ascii="Arial" w:hAnsi="Arial" w:cs="Arial"/>
                  <w:highlight w:val="cyan"/>
                </w:rPr>
                <w:t>will</w:t>
              </w:r>
            </w:ins>
            <w:r w:rsidRPr="00B05503">
              <w:rPr>
                <w:rFonts w:ascii="Arial" w:hAnsi="Arial" w:cs="Arial"/>
              </w:rPr>
              <w:t xml:space="preserve"> be distributed to all Council members present at the meeting, who may submit their proposed corrections in writing to the Chair. Any </w:t>
            </w:r>
            <w:del w:id="766" w:author="YAMASHITA AI" w:date="2023-10-13T11:12:00Z">
              <w:r w:rsidRPr="00D70E0B">
                <w:rPr>
                  <w:rFonts w:ascii="Arial" w:hAnsi="Arial" w:cs="Arial"/>
                </w:rPr>
                <w:delText>disagreement</w:delText>
              </w:r>
            </w:del>
            <w:ins w:id="767" w:author="YAMASHITA AI" w:date="2023-10-13T11:12:00Z">
              <w:r w:rsidR="00831E65" w:rsidRPr="00B05503">
                <w:rPr>
                  <w:rFonts w:ascii="Arial" w:hAnsi="Arial" w:cs="Arial"/>
                  <w:highlight w:val="cyan"/>
                </w:rPr>
                <w:t>differen</w:t>
              </w:r>
              <w:r w:rsidR="00646E9D" w:rsidRPr="00B05503">
                <w:rPr>
                  <w:rFonts w:ascii="Arial" w:hAnsi="Arial" w:cs="Arial"/>
                  <w:highlight w:val="cyan"/>
                </w:rPr>
                <w:t xml:space="preserve">ce of </w:t>
              </w:r>
              <w:r w:rsidR="00831E65" w:rsidRPr="00B05503">
                <w:rPr>
                  <w:rFonts w:ascii="Arial" w:hAnsi="Arial" w:cs="Arial"/>
                  <w:highlight w:val="cyan"/>
                </w:rPr>
                <w:t>view</w:t>
              </w:r>
              <w:r w:rsidR="00646E9D" w:rsidRPr="00B05503">
                <w:rPr>
                  <w:rFonts w:ascii="Arial" w:hAnsi="Arial" w:cs="Arial"/>
                  <w:highlight w:val="cyan"/>
                </w:rPr>
                <w:t>s</w:t>
              </w:r>
            </w:ins>
            <w:r w:rsidRPr="00B05503">
              <w:rPr>
                <w:rFonts w:ascii="Arial" w:hAnsi="Arial" w:cs="Arial"/>
              </w:rPr>
              <w:t xml:space="preserve"> on the proposed corrections </w:t>
            </w:r>
            <w:del w:id="768" w:author="YAMASHITA AI" w:date="2023-10-13T11:12:00Z">
              <w:r w:rsidRPr="00D70E0B">
                <w:rPr>
                  <w:rFonts w:ascii="Arial" w:hAnsi="Arial" w:cs="Arial"/>
                </w:rPr>
                <w:delText>shall</w:delText>
              </w:r>
            </w:del>
            <w:ins w:id="769" w:author="YAMASHITA AI" w:date="2023-10-13T11:12:00Z">
              <w:r w:rsidR="00FB7491" w:rsidRPr="00B05503">
                <w:rPr>
                  <w:rFonts w:ascii="Arial" w:hAnsi="Arial" w:cs="Arial"/>
                  <w:highlight w:val="cyan"/>
                </w:rPr>
                <w:t>will</w:t>
              </w:r>
            </w:ins>
            <w:r w:rsidRPr="00B05503">
              <w:rPr>
                <w:rFonts w:ascii="Arial" w:hAnsi="Arial" w:cs="Arial"/>
              </w:rPr>
              <w:t xml:space="preserve"> be </w:t>
            </w:r>
            <w:del w:id="770" w:author="YAMASHITA AI" w:date="2023-10-13T11:12:00Z">
              <w:r w:rsidRPr="00D70E0B">
                <w:rPr>
                  <w:rFonts w:ascii="Arial" w:hAnsi="Arial" w:cs="Arial"/>
                </w:rPr>
                <w:delText>decided</w:delText>
              </w:r>
            </w:del>
            <w:ins w:id="771" w:author="YAMASHITA AI" w:date="2023-10-13T11:12:00Z">
              <w:r w:rsidR="00831E65" w:rsidRPr="00B05503">
                <w:rPr>
                  <w:rFonts w:ascii="Arial" w:hAnsi="Arial" w:cs="Arial"/>
                  <w:highlight w:val="cyan"/>
                </w:rPr>
                <w:t>coordinated</w:t>
              </w:r>
            </w:ins>
            <w:r w:rsidRPr="00B05503">
              <w:rPr>
                <w:rFonts w:ascii="Arial" w:hAnsi="Arial" w:cs="Arial"/>
              </w:rPr>
              <w:t xml:space="preserve"> by the Chair after consultation with the Council member(s) concerned.</w:t>
            </w:r>
          </w:p>
          <w:p w14:paraId="0F9514F7" w14:textId="14D0B513" w:rsidR="00D70E0B" w:rsidRPr="00B05503" w:rsidRDefault="00D70E0B" w:rsidP="00D70E0B">
            <w:pPr>
              <w:jc w:val="left"/>
              <w:rPr>
                <w:rFonts w:ascii="Arial" w:hAnsi="Arial" w:cs="Arial"/>
              </w:rPr>
            </w:pPr>
            <w:r w:rsidRPr="00B05503">
              <w:rPr>
                <w:rFonts w:ascii="Arial" w:hAnsi="Arial" w:cs="Arial"/>
              </w:rPr>
              <w:t>(</w:t>
            </w:r>
            <w:del w:id="772" w:author="YAMASHITA AI" w:date="2023-10-13T11:12:00Z">
              <w:r w:rsidRPr="00D70E0B">
                <w:rPr>
                  <w:rFonts w:ascii="Arial" w:hAnsi="Arial" w:cs="Arial"/>
                </w:rPr>
                <w:delText>c</w:delText>
              </w:r>
            </w:del>
            <w:ins w:id="773" w:author="YAMASHITA AI" w:date="2023-10-13T11:12:00Z">
              <w:r w:rsidR="78274D75" w:rsidRPr="00B05503">
                <w:rPr>
                  <w:rFonts w:ascii="Arial" w:hAnsi="Arial" w:cs="Arial"/>
                </w:rPr>
                <w:t>d</w:t>
              </w:r>
            </w:ins>
            <w:r w:rsidRPr="00B05503">
              <w:rPr>
                <w:rFonts w:ascii="Arial" w:hAnsi="Arial" w:cs="Arial"/>
              </w:rPr>
              <w:t>) The revised draft report will be adopted by the Council in meeting, or, if necessary, by correspondence. The adopted report, including the text of all Resolutions, will be made available to Member States, Associate Members and Affiliate Members.</w:t>
            </w:r>
          </w:p>
          <w:p w14:paraId="6551F2D0" w14:textId="39E832CE" w:rsidR="00A94DBB" w:rsidRPr="00B05503" w:rsidRDefault="00D70E0B" w:rsidP="00D70E0B">
            <w:pPr>
              <w:jc w:val="left"/>
              <w:rPr>
                <w:rFonts w:ascii="Arial" w:hAnsi="Arial" w:cs="Arial"/>
              </w:rPr>
            </w:pPr>
            <w:r w:rsidRPr="00B05503">
              <w:rPr>
                <w:rFonts w:ascii="Arial" w:hAnsi="Arial" w:cs="Arial"/>
              </w:rPr>
              <w:t>(</w:t>
            </w:r>
            <w:del w:id="774" w:author="YAMASHITA AI" w:date="2023-10-13T11:12:00Z">
              <w:r w:rsidRPr="00D70E0B">
                <w:rPr>
                  <w:rFonts w:ascii="Arial" w:hAnsi="Arial" w:cs="Arial"/>
                </w:rPr>
                <w:delText>d</w:delText>
              </w:r>
            </w:del>
            <w:ins w:id="775" w:author="YAMASHITA AI" w:date="2023-10-13T11:12:00Z">
              <w:r w:rsidR="23C97AD5" w:rsidRPr="00B05503">
                <w:rPr>
                  <w:rFonts w:ascii="Arial" w:hAnsi="Arial" w:cs="Arial"/>
                </w:rPr>
                <w:t>e</w:t>
              </w:r>
            </w:ins>
            <w:r w:rsidRPr="00B05503">
              <w:rPr>
                <w:rFonts w:ascii="Arial" w:hAnsi="Arial" w:cs="Arial"/>
              </w:rPr>
              <w:t xml:space="preserve">) Documents relevant to the implementation of decisions </w:t>
            </w:r>
            <w:del w:id="776" w:author="YAMASHITA AI" w:date="2023-10-13T11:12:00Z">
              <w:r w:rsidRPr="00D70E0B">
                <w:rPr>
                  <w:rFonts w:ascii="Arial" w:hAnsi="Arial" w:cs="Arial"/>
                </w:rPr>
                <w:delText>shall</w:delText>
              </w:r>
            </w:del>
            <w:ins w:id="777" w:author="YAMASHITA AI" w:date="2023-10-13T11:12:00Z">
              <w:r w:rsidR="00FB7491" w:rsidRPr="00B05503">
                <w:rPr>
                  <w:rFonts w:ascii="Arial" w:hAnsi="Arial" w:cs="Arial"/>
                  <w:highlight w:val="cyan"/>
                </w:rPr>
                <w:t>will</w:t>
              </w:r>
            </w:ins>
            <w:r w:rsidRPr="00B05503">
              <w:rPr>
                <w:rFonts w:ascii="Arial" w:hAnsi="Arial" w:cs="Arial"/>
              </w:rPr>
              <w:t xml:space="preserve"> be distributed to Member States, Associate Members and Affiliate Members as appropriate.</w:t>
            </w:r>
          </w:p>
        </w:tc>
        <w:tc>
          <w:tcPr>
            <w:tcW w:w="7257" w:type="dxa"/>
          </w:tcPr>
          <w:p w14:paraId="6B7ABBDA" w14:textId="77777777" w:rsidR="00453A01" w:rsidRPr="00BC7D9B" w:rsidRDefault="00453A01" w:rsidP="0003192B">
            <w:pPr>
              <w:rPr>
                <w:del w:id="778" w:author="YAMASHITA AI" w:date="2023-10-13T11:12:00Z"/>
                <w:rFonts w:ascii="Arial" w:hAnsi="Arial" w:cs="Arial"/>
              </w:rPr>
            </w:pPr>
          </w:p>
          <w:p w14:paraId="745474EC" w14:textId="37B4C212" w:rsidR="00453A01" w:rsidRPr="00B05503" w:rsidRDefault="00332A2D" w:rsidP="0003192B">
            <w:pPr>
              <w:rPr>
                <w:ins w:id="779" w:author="YAMASHITA AI" w:date="2023-10-13T11:12:00Z"/>
                <w:rFonts w:ascii="Arial" w:hAnsi="Arial" w:cs="Arial"/>
              </w:rPr>
            </w:pPr>
            <w:r w:rsidRPr="00B05503">
              <w:rPr>
                <w:rFonts w:ascii="Arial" w:hAnsi="Arial" w:cs="Arial"/>
              </w:rPr>
              <w:t xml:space="preserve">No need to mention about reviewing papers submitted </w:t>
            </w:r>
            <w:r w:rsidR="002F669B">
              <w:rPr>
                <w:rFonts w:ascii="Arial" w:hAnsi="Arial" w:cs="Arial" w:hint="eastAsia"/>
              </w:rPr>
              <w:t>t</w:t>
            </w:r>
            <w:r w:rsidR="002F669B">
              <w:rPr>
                <w:rFonts w:ascii="Arial" w:hAnsi="Arial" w:cs="Arial"/>
              </w:rPr>
              <w:t xml:space="preserve">o </w:t>
            </w:r>
            <w:r w:rsidRPr="00B05503">
              <w:rPr>
                <w:rFonts w:ascii="Arial" w:hAnsi="Arial" w:cs="Arial"/>
              </w:rPr>
              <w:t>the Council as such papers will be submitted according to the General Regulation? (</w:t>
            </w:r>
            <w:r w:rsidRPr="00B05503">
              <w:rPr>
                <w:rFonts w:ascii="Arial" w:hAnsi="Arial" w:cs="Arial" w:hint="eastAsia"/>
              </w:rPr>
              <w:t>A</w:t>
            </w:r>
            <w:r w:rsidRPr="00B05503">
              <w:rPr>
                <w:rFonts w:ascii="Arial" w:hAnsi="Arial" w:cs="Arial"/>
              </w:rPr>
              <w:t>rticle 8-8(g) of the Convention)</w:t>
            </w:r>
          </w:p>
          <w:p w14:paraId="67167EA3" w14:textId="77777777" w:rsidR="00453A01" w:rsidRPr="00B05503" w:rsidRDefault="00453A01" w:rsidP="0003192B">
            <w:pPr>
              <w:rPr>
                <w:rFonts w:ascii="Arial" w:hAnsi="Arial" w:cs="Arial"/>
              </w:rPr>
            </w:pPr>
          </w:p>
          <w:p w14:paraId="65052B9F" w14:textId="77777777" w:rsidR="00453A01" w:rsidRPr="00B05503" w:rsidRDefault="00453A01" w:rsidP="0003192B">
            <w:pPr>
              <w:rPr>
                <w:rFonts w:ascii="Arial" w:hAnsi="Arial" w:cs="Arial"/>
              </w:rPr>
            </w:pPr>
          </w:p>
          <w:p w14:paraId="12676EFF" w14:textId="77777777" w:rsidR="00453A01" w:rsidRPr="00B05503" w:rsidRDefault="00453A01" w:rsidP="0003192B">
            <w:pPr>
              <w:rPr>
                <w:rFonts w:ascii="Arial" w:hAnsi="Arial" w:cs="Arial"/>
              </w:rPr>
            </w:pPr>
          </w:p>
          <w:p w14:paraId="2519E642" w14:textId="77777777" w:rsidR="00453A01" w:rsidRPr="00B05503" w:rsidRDefault="00453A01" w:rsidP="0003192B">
            <w:pPr>
              <w:rPr>
                <w:rFonts w:ascii="Arial" w:hAnsi="Arial" w:cs="Arial"/>
              </w:rPr>
            </w:pPr>
          </w:p>
          <w:p w14:paraId="6DA33F9A" w14:textId="77777777" w:rsidR="00453A01" w:rsidRPr="00B05503" w:rsidRDefault="00453A01" w:rsidP="0003192B">
            <w:pPr>
              <w:rPr>
                <w:rFonts w:ascii="Arial" w:hAnsi="Arial" w:cs="Arial"/>
              </w:rPr>
            </w:pPr>
          </w:p>
          <w:p w14:paraId="2ACBD7AE" w14:textId="77777777" w:rsidR="00453A01" w:rsidRPr="00B05503" w:rsidRDefault="00453A01" w:rsidP="0003192B">
            <w:pPr>
              <w:rPr>
                <w:rFonts w:ascii="Arial" w:hAnsi="Arial" w:cs="Arial"/>
              </w:rPr>
            </w:pPr>
          </w:p>
          <w:p w14:paraId="691DF4DE" w14:textId="77777777" w:rsidR="00453A01" w:rsidRPr="00B05503" w:rsidRDefault="00453A01" w:rsidP="0003192B">
            <w:pPr>
              <w:rPr>
                <w:rFonts w:ascii="Arial" w:hAnsi="Arial" w:cs="Arial"/>
              </w:rPr>
            </w:pPr>
          </w:p>
          <w:p w14:paraId="3D47CD81" w14:textId="77777777" w:rsidR="00453A01" w:rsidRPr="00B05503" w:rsidRDefault="00453A01" w:rsidP="0003192B">
            <w:pPr>
              <w:rPr>
                <w:rFonts w:ascii="Arial" w:hAnsi="Arial" w:cs="Arial"/>
              </w:rPr>
            </w:pPr>
          </w:p>
          <w:p w14:paraId="06A39413" w14:textId="77777777" w:rsidR="00453A01" w:rsidRPr="00B05503" w:rsidRDefault="00453A01" w:rsidP="0003192B">
            <w:pPr>
              <w:rPr>
                <w:rFonts w:ascii="Arial" w:hAnsi="Arial" w:cs="Arial"/>
              </w:rPr>
            </w:pPr>
          </w:p>
          <w:p w14:paraId="4C7457F2" w14:textId="77777777" w:rsidR="00453A01" w:rsidRPr="00B05503" w:rsidRDefault="00453A01" w:rsidP="0003192B">
            <w:pPr>
              <w:rPr>
                <w:rFonts w:ascii="Arial" w:hAnsi="Arial" w:cs="Arial"/>
              </w:rPr>
            </w:pPr>
          </w:p>
          <w:p w14:paraId="265EBDDA" w14:textId="77777777" w:rsidR="00453A01" w:rsidRPr="00B05503" w:rsidRDefault="00453A01" w:rsidP="0003192B">
            <w:pPr>
              <w:rPr>
                <w:rFonts w:ascii="Arial" w:hAnsi="Arial" w:cs="Arial"/>
              </w:rPr>
            </w:pPr>
          </w:p>
          <w:p w14:paraId="1BA60CFE" w14:textId="77777777" w:rsidR="00453A01" w:rsidRPr="00B05503" w:rsidRDefault="00453A01" w:rsidP="0003192B">
            <w:pPr>
              <w:rPr>
                <w:rFonts w:ascii="Arial" w:hAnsi="Arial" w:cs="Arial"/>
              </w:rPr>
            </w:pPr>
          </w:p>
          <w:p w14:paraId="4C4D39F9" w14:textId="77777777" w:rsidR="00453A01" w:rsidRPr="00B05503" w:rsidRDefault="00453A01" w:rsidP="0003192B">
            <w:pPr>
              <w:rPr>
                <w:rFonts w:ascii="Arial" w:hAnsi="Arial" w:cs="Arial"/>
              </w:rPr>
            </w:pPr>
          </w:p>
          <w:p w14:paraId="49B5ED28" w14:textId="77777777" w:rsidR="00453A01" w:rsidRPr="00B05503" w:rsidRDefault="00453A01" w:rsidP="0003192B">
            <w:pPr>
              <w:rPr>
                <w:rFonts w:ascii="Arial" w:hAnsi="Arial" w:cs="Arial"/>
              </w:rPr>
            </w:pPr>
          </w:p>
          <w:p w14:paraId="6358005B" w14:textId="77777777" w:rsidR="00453A01" w:rsidRPr="00B05503" w:rsidRDefault="00453A01" w:rsidP="0003192B">
            <w:pPr>
              <w:rPr>
                <w:rFonts w:ascii="Arial" w:hAnsi="Arial" w:cs="Arial"/>
              </w:rPr>
            </w:pPr>
          </w:p>
          <w:p w14:paraId="42128152" w14:textId="77777777" w:rsidR="00453A01" w:rsidRPr="00B05503" w:rsidRDefault="00453A01" w:rsidP="0003192B">
            <w:pPr>
              <w:rPr>
                <w:rFonts w:ascii="Arial" w:hAnsi="Arial" w:cs="Arial"/>
              </w:rPr>
            </w:pPr>
          </w:p>
          <w:p w14:paraId="5AF7ED98" w14:textId="77777777" w:rsidR="00453A01" w:rsidRPr="00B05503" w:rsidRDefault="00453A01" w:rsidP="0003192B">
            <w:pPr>
              <w:rPr>
                <w:rFonts w:ascii="Arial" w:hAnsi="Arial" w:cs="Arial"/>
              </w:rPr>
            </w:pPr>
          </w:p>
          <w:p w14:paraId="7462D302" w14:textId="77777777" w:rsidR="00453A01" w:rsidRPr="00B05503" w:rsidRDefault="00453A01" w:rsidP="0003192B">
            <w:pPr>
              <w:rPr>
                <w:rFonts w:ascii="Arial" w:hAnsi="Arial" w:cs="Arial"/>
              </w:rPr>
            </w:pPr>
          </w:p>
          <w:p w14:paraId="0E45D80F" w14:textId="77777777" w:rsidR="00453A01" w:rsidRPr="00B05503" w:rsidRDefault="00453A01" w:rsidP="0003192B">
            <w:pPr>
              <w:rPr>
                <w:rFonts w:ascii="Arial" w:hAnsi="Arial" w:cs="Arial"/>
              </w:rPr>
            </w:pPr>
          </w:p>
          <w:p w14:paraId="287E7352" w14:textId="77777777" w:rsidR="00453A01" w:rsidRPr="00B05503" w:rsidRDefault="00453A01" w:rsidP="0003192B">
            <w:pPr>
              <w:rPr>
                <w:rFonts w:ascii="Arial" w:hAnsi="Arial" w:cs="Arial"/>
              </w:rPr>
            </w:pPr>
          </w:p>
          <w:p w14:paraId="161AC94A" w14:textId="77777777" w:rsidR="00453A01" w:rsidRPr="00B05503" w:rsidRDefault="00453A01" w:rsidP="0003192B">
            <w:pPr>
              <w:rPr>
                <w:rFonts w:ascii="Arial" w:hAnsi="Arial" w:cs="Arial"/>
              </w:rPr>
            </w:pPr>
          </w:p>
          <w:p w14:paraId="1CA8CDB6" w14:textId="77777777" w:rsidR="00453A01" w:rsidRPr="00B05503" w:rsidRDefault="00453A01" w:rsidP="0003192B">
            <w:pPr>
              <w:rPr>
                <w:rFonts w:ascii="Arial" w:hAnsi="Arial" w:cs="Arial"/>
              </w:rPr>
            </w:pPr>
          </w:p>
          <w:p w14:paraId="12E890F1" w14:textId="77777777" w:rsidR="00453A01" w:rsidRPr="00B05503" w:rsidRDefault="00453A01" w:rsidP="0003192B">
            <w:pPr>
              <w:rPr>
                <w:rFonts w:ascii="Arial" w:hAnsi="Arial" w:cs="Arial"/>
              </w:rPr>
            </w:pPr>
          </w:p>
          <w:p w14:paraId="7F0D2E83" w14:textId="77777777" w:rsidR="00453A01" w:rsidRPr="00B05503" w:rsidRDefault="00453A01" w:rsidP="0003192B">
            <w:pPr>
              <w:rPr>
                <w:rFonts w:ascii="Arial" w:hAnsi="Arial" w:cs="Arial"/>
              </w:rPr>
            </w:pPr>
          </w:p>
          <w:p w14:paraId="37BE43F0" w14:textId="77777777" w:rsidR="00051272" w:rsidRPr="00B05503" w:rsidRDefault="00051272" w:rsidP="0003192B">
            <w:pPr>
              <w:rPr>
                <w:rFonts w:ascii="Arial" w:hAnsi="Arial" w:cs="Arial"/>
              </w:rPr>
            </w:pPr>
          </w:p>
          <w:p w14:paraId="19411AD8" w14:textId="77777777" w:rsidR="00051272" w:rsidRPr="00B05503" w:rsidRDefault="00051272" w:rsidP="0003192B">
            <w:pPr>
              <w:rPr>
                <w:rFonts w:ascii="Arial" w:hAnsi="Arial" w:cs="Arial"/>
              </w:rPr>
            </w:pPr>
          </w:p>
          <w:p w14:paraId="3BCB54E2" w14:textId="77777777" w:rsidR="00021BAB" w:rsidRPr="00B05503" w:rsidRDefault="00021BAB" w:rsidP="43D08C0C">
            <w:pPr>
              <w:rPr>
                <w:rFonts w:ascii="Arial" w:hAnsi="Arial" w:cs="Arial"/>
              </w:rPr>
            </w:pPr>
          </w:p>
          <w:p w14:paraId="3BD071B7" w14:textId="6995F124" w:rsidR="00453A01" w:rsidRPr="00B05503" w:rsidRDefault="001B33B1" w:rsidP="0003192B">
            <w:pPr>
              <w:rPr>
                <w:rFonts w:ascii="Arial" w:hAnsi="Arial" w:cs="Arial"/>
              </w:rPr>
            </w:pPr>
            <w:r w:rsidRPr="00B05503">
              <w:rPr>
                <w:rFonts w:ascii="Arial" w:hAnsi="Arial" w:cs="Arial"/>
              </w:rPr>
              <w:t xml:space="preserve">Ten </w:t>
            </w:r>
            <w:r w:rsidR="00D43A56" w:rsidRPr="00B05503">
              <w:rPr>
                <w:rFonts w:ascii="Arial" w:hAnsi="Arial" w:cs="Arial"/>
              </w:rPr>
              <w:t>calendar</w:t>
            </w:r>
            <w:r w:rsidRPr="00B05503">
              <w:rPr>
                <w:rFonts w:ascii="Arial" w:hAnsi="Arial" w:cs="Arial"/>
              </w:rPr>
              <w:t xml:space="preserve"> days are </w:t>
            </w:r>
            <w:r w:rsidR="00051272" w:rsidRPr="00B05503">
              <w:rPr>
                <w:rFonts w:ascii="Arial" w:hAnsi="Arial" w:cs="Arial"/>
              </w:rPr>
              <w:t>not enough for those Council members located</w:t>
            </w:r>
            <w:r w:rsidRPr="00B05503">
              <w:rPr>
                <w:rFonts w:ascii="Arial" w:hAnsi="Arial" w:cs="Arial"/>
              </w:rPr>
              <w:t xml:space="preserve"> in </w:t>
            </w:r>
            <w:r w:rsidR="00051272" w:rsidRPr="00B05503">
              <w:rPr>
                <w:rFonts w:ascii="Arial" w:hAnsi="Arial" w:cs="Arial"/>
              </w:rPr>
              <w:t xml:space="preserve">the </w:t>
            </w:r>
            <w:r w:rsidRPr="00B05503">
              <w:rPr>
                <w:rFonts w:ascii="Arial" w:hAnsi="Arial" w:cs="Arial"/>
              </w:rPr>
              <w:t>outside of Europe. It should be thirty calendar days or consider the use of hybrid or online meeting.</w:t>
            </w:r>
          </w:p>
          <w:p w14:paraId="46A73FD7" w14:textId="7A2F66E0" w:rsidR="00453A01" w:rsidRPr="00B05503" w:rsidRDefault="7F677CCC" w:rsidP="0003192B">
            <w:pPr>
              <w:rPr>
                <w:ins w:id="780" w:author="YAMASHITA AI" w:date="2023-10-13T11:12:00Z"/>
                <w:rFonts w:ascii="Arial" w:hAnsi="Arial" w:cs="Arial"/>
              </w:rPr>
            </w:pPr>
            <w:r w:rsidRPr="00B05503">
              <w:rPr>
                <w:rFonts w:ascii="Arial" w:hAnsi="Arial" w:cs="Arial"/>
              </w:rPr>
              <w:t>Is acceptance of the Host Country not required?</w:t>
            </w:r>
          </w:p>
          <w:p w14:paraId="1948E417" w14:textId="77777777" w:rsidR="00453A01" w:rsidRPr="00B05503" w:rsidRDefault="00453A01" w:rsidP="0003192B">
            <w:pPr>
              <w:rPr>
                <w:ins w:id="781" w:author="YAMASHITA AI" w:date="2023-10-13T11:12:00Z"/>
                <w:rFonts w:ascii="Arial" w:hAnsi="Arial" w:cs="Arial"/>
              </w:rPr>
            </w:pPr>
          </w:p>
          <w:p w14:paraId="1C62F6B0" w14:textId="77777777" w:rsidR="00453A01" w:rsidRPr="00B05503" w:rsidRDefault="00453A01" w:rsidP="0003192B">
            <w:pPr>
              <w:rPr>
                <w:ins w:id="782" w:author="YAMASHITA AI" w:date="2023-10-13T11:12:00Z"/>
                <w:rFonts w:ascii="Arial" w:hAnsi="Arial" w:cs="Arial"/>
              </w:rPr>
            </w:pPr>
          </w:p>
          <w:p w14:paraId="1B9E777C" w14:textId="77777777" w:rsidR="00453A01" w:rsidRPr="00B05503" w:rsidRDefault="00453A01" w:rsidP="0003192B">
            <w:pPr>
              <w:rPr>
                <w:ins w:id="783" w:author="YAMASHITA AI" w:date="2023-10-13T11:12:00Z"/>
                <w:rFonts w:ascii="Arial" w:hAnsi="Arial" w:cs="Arial"/>
              </w:rPr>
            </w:pPr>
          </w:p>
          <w:p w14:paraId="295A96B5" w14:textId="77777777" w:rsidR="00453A01" w:rsidRPr="00B05503" w:rsidRDefault="00453A01" w:rsidP="0003192B">
            <w:pPr>
              <w:rPr>
                <w:ins w:id="784" w:author="YAMASHITA AI" w:date="2023-10-13T11:12:00Z"/>
                <w:rFonts w:ascii="Arial" w:hAnsi="Arial" w:cs="Arial"/>
              </w:rPr>
            </w:pPr>
          </w:p>
          <w:p w14:paraId="13545C3F" w14:textId="77777777" w:rsidR="00453A01" w:rsidRPr="00B05503" w:rsidRDefault="00453A01" w:rsidP="0003192B">
            <w:pPr>
              <w:rPr>
                <w:ins w:id="785" w:author="YAMASHITA AI" w:date="2023-10-13T11:12:00Z"/>
                <w:rFonts w:ascii="Arial" w:hAnsi="Arial" w:cs="Arial"/>
              </w:rPr>
            </w:pPr>
          </w:p>
          <w:p w14:paraId="41FF872D" w14:textId="77777777" w:rsidR="004F1128" w:rsidRPr="00B05503" w:rsidRDefault="004F1128" w:rsidP="0003192B">
            <w:pPr>
              <w:rPr>
                <w:rFonts w:ascii="Arial" w:hAnsi="Arial" w:cs="Arial"/>
              </w:rPr>
            </w:pPr>
          </w:p>
          <w:p w14:paraId="047CED1E" w14:textId="77777777" w:rsidR="004F1128" w:rsidRPr="00B05503" w:rsidRDefault="004F1128" w:rsidP="0003192B">
            <w:pPr>
              <w:rPr>
                <w:rFonts w:ascii="Arial" w:hAnsi="Arial" w:cs="Arial"/>
              </w:rPr>
            </w:pPr>
          </w:p>
          <w:p w14:paraId="2663A319" w14:textId="35A8C19D" w:rsidR="00453A01" w:rsidRPr="00B05503" w:rsidRDefault="00453A01" w:rsidP="0003192B">
            <w:pPr>
              <w:rPr>
                <w:rFonts w:ascii="Arial" w:hAnsi="Arial" w:cs="Arial"/>
              </w:rPr>
            </w:pPr>
          </w:p>
          <w:p w14:paraId="5774B120" w14:textId="77777777" w:rsidR="00453A01" w:rsidRPr="00B05503" w:rsidRDefault="00453A01" w:rsidP="0003192B">
            <w:pPr>
              <w:rPr>
                <w:rFonts w:ascii="Arial" w:hAnsi="Arial" w:cs="Arial"/>
              </w:rPr>
            </w:pPr>
          </w:p>
          <w:p w14:paraId="32BBF78F" w14:textId="77777777" w:rsidR="00453A01" w:rsidRPr="00B05503" w:rsidRDefault="00453A01" w:rsidP="0003192B">
            <w:pPr>
              <w:rPr>
                <w:rFonts w:ascii="Arial" w:hAnsi="Arial" w:cs="Arial"/>
              </w:rPr>
            </w:pPr>
          </w:p>
          <w:p w14:paraId="7015081B" w14:textId="77777777" w:rsidR="00453A01" w:rsidRPr="00B05503" w:rsidRDefault="00453A01" w:rsidP="0003192B">
            <w:pPr>
              <w:rPr>
                <w:rFonts w:ascii="Arial" w:hAnsi="Arial" w:cs="Arial"/>
              </w:rPr>
            </w:pPr>
          </w:p>
          <w:p w14:paraId="71E4E7DF" w14:textId="77777777" w:rsidR="00453A01" w:rsidRPr="00B05503" w:rsidRDefault="00453A01" w:rsidP="0003192B">
            <w:pPr>
              <w:rPr>
                <w:rFonts w:ascii="Arial" w:hAnsi="Arial" w:cs="Arial"/>
              </w:rPr>
            </w:pPr>
          </w:p>
          <w:p w14:paraId="75A03DC9" w14:textId="77777777" w:rsidR="00453A01" w:rsidRPr="00B05503" w:rsidRDefault="00453A01" w:rsidP="0003192B">
            <w:pPr>
              <w:rPr>
                <w:rFonts w:ascii="Arial" w:hAnsi="Arial" w:cs="Arial"/>
              </w:rPr>
            </w:pPr>
          </w:p>
          <w:p w14:paraId="1F6F37E4" w14:textId="77777777" w:rsidR="00453A01" w:rsidRPr="00B05503" w:rsidRDefault="00453A01" w:rsidP="0003192B">
            <w:pPr>
              <w:rPr>
                <w:rFonts w:ascii="Arial" w:hAnsi="Arial" w:cs="Arial"/>
              </w:rPr>
            </w:pPr>
          </w:p>
          <w:p w14:paraId="08BFE0A7" w14:textId="77777777" w:rsidR="00453A01" w:rsidRPr="00B05503" w:rsidRDefault="00453A01" w:rsidP="0003192B">
            <w:pPr>
              <w:rPr>
                <w:rFonts w:ascii="Arial" w:hAnsi="Arial" w:cs="Arial"/>
              </w:rPr>
            </w:pPr>
          </w:p>
          <w:p w14:paraId="441A0A55" w14:textId="77777777" w:rsidR="00453A01" w:rsidRPr="00B05503" w:rsidRDefault="00453A01" w:rsidP="0003192B">
            <w:pPr>
              <w:rPr>
                <w:rFonts w:ascii="Arial" w:hAnsi="Arial" w:cs="Arial"/>
              </w:rPr>
            </w:pPr>
          </w:p>
          <w:p w14:paraId="6E650AC8" w14:textId="77777777" w:rsidR="00044DC9" w:rsidRPr="00B05503" w:rsidRDefault="00044DC9" w:rsidP="00587F84">
            <w:pPr>
              <w:rPr>
                <w:rFonts w:ascii="Arial" w:hAnsi="Arial" w:cs="Arial"/>
              </w:rPr>
            </w:pPr>
          </w:p>
          <w:p w14:paraId="607DF810" w14:textId="77777777" w:rsidR="00021BAB" w:rsidRPr="00B05503" w:rsidRDefault="00021BAB" w:rsidP="00587F84">
            <w:pPr>
              <w:rPr>
                <w:rFonts w:ascii="Arial" w:hAnsi="Arial" w:cs="Arial"/>
              </w:rPr>
            </w:pPr>
          </w:p>
          <w:p w14:paraId="726676B8" w14:textId="77777777" w:rsidR="00021BAB" w:rsidRPr="00B05503" w:rsidRDefault="00021BAB" w:rsidP="00587F84">
            <w:pPr>
              <w:rPr>
                <w:rFonts w:ascii="Arial" w:hAnsi="Arial" w:cs="Arial"/>
              </w:rPr>
            </w:pPr>
          </w:p>
          <w:p w14:paraId="18733718" w14:textId="77777777" w:rsidR="00021BAB" w:rsidRPr="00B05503" w:rsidRDefault="00021BAB" w:rsidP="00587F84">
            <w:pPr>
              <w:rPr>
                <w:rFonts w:ascii="Arial" w:hAnsi="Arial" w:cs="Arial"/>
              </w:rPr>
            </w:pPr>
          </w:p>
          <w:p w14:paraId="22C02F7A" w14:textId="3F72EA60" w:rsidR="003D5855" w:rsidRDefault="003D5855" w:rsidP="00587F84">
            <w:pPr>
              <w:rPr>
                <w:rFonts w:ascii="Arial" w:hAnsi="Arial" w:cs="Arial"/>
              </w:rPr>
            </w:pPr>
          </w:p>
          <w:p w14:paraId="36963B91" w14:textId="77777777" w:rsidR="003D5855" w:rsidRPr="00B05503" w:rsidRDefault="003D5855" w:rsidP="00587F84">
            <w:pPr>
              <w:rPr>
                <w:rFonts w:ascii="Arial" w:hAnsi="Arial" w:cs="Arial"/>
              </w:rPr>
            </w:pPr>
          </w:p>
          <w:p w14:paraId="360B4A67" w14:textId="2DC8BFD4" w:rsidR="00587F84" w:rsidRPr="00B05503" w:rsidRDefault="00EF5B2E" w:rsidP="00587F84">
            <w:pPr>
              <w:rPr>
                <w:rFonts w:ascii="Arial" w:hAnsi="Arial" w:cs="Arial"/>
              </w:rPr>
            </w:pPr>
            <w:r w:rsidRPr="00B05503">
              <w:rPr>
                <w:rFonts w:ascii="Arial" w:hAnsi="Arial" w:cs="Arial"/>
              </w:rPr>
              <w:t>On the one hand</w:t>
            </w:r>
            <w:r w:rsidR="00587F84" w:rsidRPr="00B05503">
              <w:rPr>
                <w:rFonts w:ascii="Arial" w:hAnsi="Arial" w:cs="Arial"/>
              </w:rPr>
              <w:t>, ten calendar days may not</w:t>
            </w:r>
            <w:r w:rsidR="00AF730B" w:rsidRPr="00B05503">
              <w:rPr>
                <w:rFonts w:ascii="Arial" w:hAnsi="Arial" w:cs="Arial"/>
              </w:rPr>
              <w:t xml:space="preserve"> </w:t>
            </w:r>
            <w:r w:rsidR="00587F84" w:rsidRPr="00B05503">
              <w:rPr>
                <w:rFonts w:ascii="Arial" w:hAnsi="Arial" w:cs="Arial"/>
              </w:rPr>
              <w:t xml:space="preserve">be </w:t>
            </w:r>
            <w:r w:rsidR="006E35FD" w:rsidRPr="00B05503">
              <w:rPr>
                <w:rFonts w:ascii="Arial" w:hAnsi="Arial" w:cs="Arial"/>
              </w:rPr>
              <w:t xml:space="preserve">sufficient for </w:t>
            </w:r>
            <w:r w:rsidR="006A7ED5" w:rsidRPr="00B05503">
              <w:rPr>
                <w:rFonts w:ascii="Arial" w:hAnsi="Arial" w:cs="Arial" w:hint="eastAsia"/>
              </w:rPr>
              <w:t>t</w:t>
            </w:r>
            <w:r w:rsidR="006A7ED5" w:rsidRPr="00B05503">
              <w:rPr>
                <w:rFonts w:ascii="Arial" w:hAnsi="Arial" w:cs="Arial"/>
              </w:rPr>
              <w:t xml:space="preserve">he </w:t>
            </w:r>
            <w:r w:rsidR="006E35FD" w:rsidRPr="00B05503">
              <w:rPr>
                <w:rFonts w:ascii="Arial" w:hAnsi="Arial" w:cs="Arial"/>
              </w:rPr>
              <w:t>Council members to review and make comments on input</w:t>
            </w:r>
            <w:r w:rsidR="00AF730B" w:rsidRPr="00B05503">
              <w:rPr>
                <w:rFonts w:ascii="Arial" w:hAnsi="Arial" w:cs="Arial"/>
              </w:rPr>
              <w:t xml:space="preserve"> papers, </w:t>
            </w:r>
            <w:r w:rsidR="00587F84" w:rsidRPr="00B05503">
              <w:rPr>
                <w:rFonts w:ascii="Arial" w:hAnsi="Arial" w:cs="Arial"/>
              </w:rPr>
              <w:t>on t</w:t>
            </w:r>
            <w:r w:rsidR="006E35FD" w:rsidRPr="00B05503">
              <w:rPr>
                <w:rFonts w:ascii="Arial" w:hAnsi="Arial" w:cs="Arial"/>
              </w:rPr>
              <w:t>he other hand</w:t>
            </w:r>
            <w:r w:rsidRPr="00B05503">
              <w:rPr>
                <w:rFonts w:ascii="Arial" w:hAnsi="Arial" w:cs="Arial"/>
              </w:rPr>
              <w:t xml:space="preserve">, </w:t>
            </w:r>
            <w:r w:rsidRPr="00B05503">
              <w:rPr>
                <w:rFonts w:ascii="Arial" w:hAnsi="Arial" w:cs="Arial" w:hint="eastAsia"/>
              </w:rPr>
              <w:t>t</w:t>
            </w:r>
            <w:r w:rsidRPr="00B05503">
              <w:rPr>
                <w:rFonts w:ascii="Arial" w:hAnsi="Arial" w:cs="Arial"/>
              </w:rPr>
              <w:t>here ma</w:t>
            </w:r>
            <w:r w:rsidR="006E35FD" w:rsidRPr="00B05503">
              <w:rPr>
                <w:rFonts w:ascii="Arial" w:hAnsi="Arial" w:cs="Arial"/>
              </w:rPr>
              <w:t>y be some rooms for reducing</w:t>
            </w:r>
            <w:r w:rsidRPr="00B05503">
              <w:rPr>
                <w:rFonts w:ascii="Arial" w:hAnsi="Arial" w:cs="Arial"/>
              </w:rPr>
              <w:t xml:space="preserve"> the </w:t>
            </w:r>
            <w:r w:rsidR="006E35FD" w:rsidRPr="00B05503">
              <w:rPr>
                <w:rFonts w:ascii="Arial" w:hAnsi="Arial" w:cs="Arial"/>
              </w:rPr>
              <w:t>w</w:t>
            </w:r>
            <w:r w:rsidRPr="00B05503">
              <w:rPr>
                <w:rFonts w:ascii="Arial" w:hAnsi="Arial" w:cs="Arial"/>
              </w:rPr>
              <w:t>ork</w:t>
            </w:r>
            <w:r w:rsidR="006E35FD" w:rsidRPr="00B05503">
              <w:rPr>
                <w:rFonts w:ascii="Arial" w:hAnsi="Arial" w:cs="Arial"/>
              </w:rPr>
              <w:t xml:space="preserve">ing time </w:t>
            </w:r>
            <w:r w:rsidRPr="00B05503">
              <w:rPr>
                <w:rFonts w:ascii="Arial" w:hAnsi="Arial" w:cs="Arial"/>
              </w:rPr>
              <w:t xml:space="preserve">of </w:t>
            </w:r>
            <w:r w:rsidR="006A7ED5" w:rsidRPr="00B05503">
              <w:rPr>
                <w:rFonts w:ascii="Arial" w:hAnsi="Arial" w:cs="Arial"/>
              </w:rPr>
              <w:t xml:space="preserve">the </w:t>
            </w:r>
            <w:r w:rsidRPr="00B05503">
              <w:rPr>
                <w:rFonts w:ascii="Arial" w:hAnsi="Arial" w:cs="Arial"/>
              </w:rPr>
              <w:t>Secretariat to prepare the Council</w:t>
            </w:r>
            <w:r w:rsidR="006E35FD" w:rsidRPr="00B05503">
              <w:rPr>
                <w:rFonts w:ascii="Arial" w:hAnsi="Arial" w:cs="Arial"/>
              </w:rPr>
              <w:t xml:space="preserve"> meeting</w:t>
            </w:r>
            <w:r w:rsidRPr="00B05503">
              <w:rPr>
                <w:rFonts w:ascii="Arial" w:hAnsi="Arial" w:cs="Arial"/>
              </w:rPr>
              <w:t>;</w:t>
            </w:r>
            <w:r w:rsidR="006E35FD" w:rsidRPr="00B05503">
              <w:rPr>
                <w:rFonts w:ascii="Arial" w:hAnsi="Arial" w:cs="Arial"/>
              </w:rPr>
              <w:t xml:space="preserve"> an</w:t>
            </w:r>
            <w:r w:rsidRPr="00B05503">
              <w:rPr>
                <w:rFonts w:ascii="Arial" w:hAnsi="Arial" w:cs="Arial"/>
              </w:rPr>
              <w:t xml:space="preserve"> </w:t>
            </w:r>
            <w:r w:rsidR="00587F84" w:rsidRPr="00B05503">
              <w:rPr>
                <w:rFonts w:ascii="Arial" w:hAnsi="Arial" w:cs="Arial"/>
              </w:rPr>
              <w:t>appropriate balance of the work</w:t>
            </w:r>
            <w:r w:rsidR="006E35FD" w:rsidRPr="00B05503">
              <w:rPr>
                <w:rFonts w:ascii="Arial" w:hAnsi="Arial" w:cs="Arial"/>
              </w:rPr>
              <w:t>ing</w:t>
            </w:r>
            <w:r w:rsidR="00587F84" w:rsidRPr="00B05503">
              <w:rPr>
                <w:rFonts w:ascii="Arial" w:hAnsi="Arial" w:cs="Arial"/>
              </w:rPr>
              <w:t xml:space="preserve"> time</w:t>
            </w:r>
            <w:r w:rsidR="006E35FD" w:rsidRPr="00B05503">
              <w:rPr>
                <w:rFonts w:ascii="Arial" w:hAnsi="Arial" w:cs="Arial"/>
              </w:rPr>
              <w:t>s on</w:t>
            </w:r>
            <w:r w:rsidR="00587F84" w:rsidRPr="00B05503">
              <w:rPr>
                <w:rFonts w:ascii="Arial" w:hAnsi="Arial" w:cs="Arial"/>
              </w:rPr>
              <w:t xml:space="preserve"> both sides should be considered; for example, twenty calendar days for each side.</w:t>
            </w:r>
          </w:p>
          <w:p w14:paraId="6A321DFE" w14:textId="77777777" w:rsidR="00AF730B" w:rsidRPr="00B05503" w:rsidRDefault="00AF730B" w:rsidP="00AF730B">
            <w:pPr>
              <w:rPr>
                <w:rFonts w:ascii="Arial" w:hAnsi="Arial" w:cs="Arial"/>
              </w:rPr>
            </w:pPr>
          </w:p>
          <w:p w14:paraId="1FB58B8B" w14:textId="77777777" w:rsidR="00453A01" w:rsidRPr="00B05503" w:rsidRDefault="00453A01" w:rsidP="0003192B">
            <w:pPr>
              <w:rPr>
                <w:rFonts w:ascii="Arial" w:hAnsi="Arial" w:cs="Arial"/>
              </w:rPr>
            </w:pPr>
          </w:p>
          <w:p w14:paraId="12B7070D" w14:textId="77777777" w:rsidR="00453A01" w:rsidRPr="00B05503" w:rsidRDefault="00453A01" w:rsidP="0003192B">
            <w:pPr>
              <w:rPr>
                <w:rFonts w:ascii="Arial" w:hAnsi="Arial" w:cs="Arial"/>
              </w:rPr>
            </w:pPr>
          </w:p>
          <w:p w14:paraId="12963001" w14:textId="77777777" w:rsidR="00453A01" w:rsidRPr="00B05503" w:rsidRDefault="00453A01" w:rsidP="0003192B">
            <w:pPr>
              <w:rPr>
                <w:rFonts w:ascii="Arial" w:hAnsi="Arial" w:cs="Arial"/>
              </w:rPr>
            </w:pPr>
          </w:p>
          <w:p w14:paraId="26BC4545" w14:textId="77777777" w:rsidR="00453A01" w:rsidRPr="00B05503" w:rsidRDefault="00453A01" w:rsidP="0003192B">
            <w:pPr>
              <w:rPr>
                <w:rFonts w:ascii="Arial" w:hAnsi="Arial" w:cs="Arial"/>
              </w:rPr>
            </w:pPr>
          </w:p>
          <w:p w14:paraId="1FBA36AB" w14:textId="77777777" w:rsidR="00453A01" w:rsidRPr="00B05503" w:rsidRDefault="00453A01" w:rsidP="0003192B">
            <w:pPr>
              <w:rPr>
                <w:rFonts w:ascii="Arial" w:hAnsi="Arial" w:cs="Arial"/>
              </w:rPr>
            </w:pPr>
          </w:p>
          <w:p w14:paraId="45D0065A" w14:textId="77777777" w:rsidR="00453A01" w:rsidRPr="00B05503" w:rsidRDefault="00453A01" w:rsidP="0003192B">
            <w:pPr>
              <w:rPr>
                <w:rFonts w:ascii="Arial" w:hAnsi="Arial" w:cs="Arial"/>
              </w:rPr>
            </w:pPr>
          </w:p>
          <w:p w14:paraId="780F390A" w14:textId="77777777" w:rsidR="00453A01" w:rsidRPr="00BC7D9B" w:rsidRDefault="00453A01" w:rsidP="0003192B">
            <w:pPr>
              <w:rPr>
                <w:del w:id="786" w:author="YAMASHITA AI" w:date="2023-10-13T11:12:00Z"/>
                <w:rFonts w:ascii="Arial" w:hAnsi="Arial" w:cs="Arial"/>
              </w:rPr>
            </w:pPr>
          </w:p>
          <w:p w14:paraId="0F5EDAFA" w14:textId="77777777" w:rsidR="00453A01" w:rsidRPr="00B05503" w:rsidRDefault="001B33B1" w:rsidP="0003192B">
            <w:pPr>
              <w:rPr>
                <w:rFonts w:ascii="Arial" w:hAnsi="Arial" w:cs="Arial"/>
              </w:rPr>
            </w:pPr>
            <w:r w:rsidRPr="00B05503">
              <w:rPr>
                <w:rFonts w:ascii="Arial" w:hAnsi="Arial" w:cs="Arial"/>
              </w:rPr>
              <w:t>Consideration of the report is needed as the last agenda item.</w:t>
            </w:r>
          </w:p>
          <w:p w14:paraId="450351A8" w14:textId="77777777" w:rsidR="00453A01" w:rsidRPr="00B05503" w:rsidRDefault="00453A01" w:rsidP="0003192B">
            <w:pPr>
              <w:rPr>
                <w:rFonts w:ascii="Arial" w:hAnsi="Arial" w:cs="Arial"/>
              </w:rPr>
            </w:pPr>
          </w:p>
          <w:p w14:paraId="2B6073A6" w14:textId="77777777" w:rsidR="00453A01" w:rsidRPr="00B05503" w:rsidRDefault="00453A01" w:rsidP="0003192B">
            <w:pPr>
              <w:rPr>
                <w:rFonts w:ascii="Arial" w:hAnsi="Arial" w:cs="Arial"/>
              </w:rPr>
            </w:pPr>
          </w:p>
          <w:p w14:paraId="2E416413" w14:textId="77777777" w:rsidR="00453A01" w:rsidRPr="00B05503" w:rsidRDefault="00453A01" w:rsidP="0003192B">
            <w:pPr>
              <w:rPr>
                <w:rFonts w:ascii="Arial" w:hAnsi="Arial" w:cs="Arial"/>
              </w:rPr>
            </w:pPr>
          </w:p>
          <w:p w14:paraId="1DA8EC4B" w14:textId="77777777" w:rsidR="00453A01" w:rsidRPr="00B05503" w:rsidRDefault="00453A01" w:rsidP="0003192B">
            <w:pPr>
              <w:rPr>
                <w:rFonts w:ascii="Arial" w:hAnsi="Arial" w:cs="Arial"/>
              </w:rPr>
            </w:pPr>
          </w:p>
          <w:p w14:paraId="747DC658" w14:textId="77777777" w:rsidR="00453A01" w:rsidRPr="00B05503" w:rsidRDefault="00453A01" w:rsidP="0003192B">
            <w:pPr>
              <w:rPr>
                <w:rFonts w:ascii="Arial" w:hAnsi="Arial" w:cs="Arial"/>
              </w:rPr>
            </w:pPr>
          </w:p>
          <w:p w14:paraId="182F1AA7" w14:textId="77777777" w:rsidR="00453A01" w:rsidRPr="00B05503" w:rsidRDefault="00453A01" w:rsidP="0003192B">
            <w:pPr>
              <w:rPr>
                <w:rFonts w:ascii="Arial" w:hAnsi="Arial" w:cs="Arial"/>
              </w:rPr>
            </w:pPr>
          </w:p>
          <w:p w14:paraId="621E35BC" w14:textId="77777777" w:rsidR="00453A01" w:rsidRPr="00B05503" w:rsidRDefault="00453A01" w:rsidP="0003192B">
            <w:pPr>
              <w:rPr>
                <w:rFonts w:ascii="Arial" w:hAnsi="Arial" w:cs="Arial"/>
              </w:rPr>
            </w:pPr>
          </w:p>
          <w:p w14:paraId="3C00488F" w14:textId="77777777" w:rsidR="00453A01" w:rsidRPr="00B05503" w:rsidRDefault="00453A01" w:rsidP="0003192B">
            <w:pPr>
              <w:rPr>
                <w:rFonts w:ascii="Arial" w:hAnsi="Arial" w:cs="Arial"/>
              </w:rPr>
            </w:pPr>
          </w:p>
          <w:p w14:paraId="76BBAFFE" w14:textId="77777777" w:rsidR="0091281A" w:rsidRPr="00B05503" w:rsidRDefault="0091281A" w:rsidP="0003192B">
            <w:pPr>
              <w:rPr>
                <w:rFonts w:ascii="Arial" w:hAnsi="Arial" w:cs="Arial"/>
              </w:rPr>
            </w:pPr>
          </w:p>
          <w:p w14:paraId="71EC78ED" w14:textId="2E34B954" w:rsidR="00453A01" w:rsidRPr="00B05503" w:rsidRDefault="4705EEAC" w:rsidP="0003192B">
            <w:pPr>
              <w:rPr>
                <w:ins w:id="787" w:author="YAMASHITA AI" w:date="2023-10-13T11:12:00Z"/>
                <w:rFonts w:ascii="Arial" w:hAnsi="Arial" w:cs="Arial"/>
              </w:rPr>
            </w:pPr>
            <w:r w:rsidRPr="00B05503">
              <w:rPr>
                <w:rFonts w:ascii="Arial" w:hAnsi="Arial" w:cs="Arial"/>
              </w:rPr>
              <w:t>Chair = President, Vice Chair= Vice President?</w:t>
            </w:r>
          </w:p>
          <w:p w14:paraId="17E81A48" w14:textId="77777777" w:rsidR="00453A01" w:rsidRPr="00B05503" w:rsidRDefault="00453A01" w:rsidP="0003192B">
            <w:pPr>
              <w:rPr>
                <w:ins w:id="788" w:author="YAMASHITA AI" w:date="2023-10-13T11:12:00Z"/>
                <w:rFonts w:ascii="Arial" w:hAnsi="Arial" w:cs="Arial"/>
              </w:rPr>
            </w:pPr>
          </w:p>
          <w:p w14:paraId="3E44EB23" w14:textId="77777777" w:rsidR="00453A01" w:rsidRPr="00B05503" w:rsidRDefault="00453A01" w:rsidP="0003192B">
            <w:pPr>
              <w:rPr>
                <w:ins w:id="789" w:author="YAMASHITA AI" w:date="2023-10-13T11:12:00Z"/>
                <w:rFonts w:ascii="Arial" w:hAnsi="Arial" w:cs="Arial"/>
              </w:rPr>
            </w:pPr>
          </w:p>
          <w:p w14:paraId="74FD7348" w14:textId="77777777" w:rsidR="00453A01" w:rsidRPr="00B05503" w:rsidRDefault="00453A01" w:rsidP="0003192B">
            <w:pPr>
              <w:rPr>
                <w:ins w:id="790" w:author="YAMASHITA AI" w:date="2023-10-13T11:12:00Z"/>
                <w:rFonts w:ascii="Arial" w:hAnsi="Arial" w:cs="Arial"/>
              </w:rPr>
            </w:pPr>
          </w:p>
          <w:p w14:paraId="3A3C7BA1" w14:textId="77777777" w:rsidR="00453A01" w:rsidRPr="00B05503" w:rsidRDefault="00453A01" w:rsidP="0003192B">
            <w:pPr>
              <w:rPr>
                <w:ins w:id="791" w:author="YAMASHITA AI" w:date="2023-10-13T11:12:00Z"/>
                <w:rFonts w:ascii="Arial" w:hAnsi="Arial" w:cs="Arial"/>
              </w:rPr>
            </w:pPr>
          </w:p>
          <w:p w14:paraId="3D5FADAC" w14:textId="77777777" w:rsidR="00453A01" w:rsidRPr="00B05503" w:rsidRDefault="00453A01" w:rsidP="0003192B">
            <w:pPr>
              <w:rPr>
                <w:rFonts w:ascii="Arial" w:hAnsi="Arial" w:cs="Arial"/>
              </w:rPr>
            </w:pPr>
          </w:p>
          <w:p w14:paraId="1A9685B0" w14:textId="77777777" w:rsidR="00453A01" w:rsidRPr="00B05503" w:rsidRDefault="00453A01" w:rsidP="0003192B">
            <w:pPr>
              <w:rPr>
                <w:rFonts w:ascii="Arial" w:hAnsi="Arial" w:cs="Arial"/>
              </w:rPr>
            </w:pPr>
          </w:p>
          <w:p w14:paraId="1B93817D" w14:textId="77777777" w:rsidR="00453A01" w:rsidRPr="00B05503" w:rsidRDefault="00453A01" w:rsidP="0003192B">
            <w:pPr>
              <w:rPr>
                <w:rFonts w:ascii="Arial" w:hAnsi="Arial" w:cs="Arial"/>
              </w:rPr>
            </w:pPr>
          </w:p>
          <w:p w14:paraId="04DB5601" w14:textId="77777777" w:rsidR="00453A01" w:rsidRPr="00B05503" w:rsidRDefault="00453A01" w:rsidP="0003192B">
            <w:pPr>
              <w:rPr>
                <w:rFonts w:ascii="Arial" w:hAnsi="Arial" w:cs="Arial"/>
              </w:rPr>
            </w:pPr>
          </w:p>
          <w:p w14:paraId="6D7F23AD" w14:textId="77777777" w:rsidR="00453A01" w:rsidRPr="00B05503" w:rsidRDefault="00453A01" w:rsidP="0003192B">
            <w:pPr>
              <w:rPr>
                <w:rFonts w:ascii="Arial" w:hAnsi="Arial" w:cs="Arial"/>
              </w:rPr>
            </w:pPr>
          </w:p>
          <w:p w14:paraId="41889058" w14:textId="77777777" w:rsidR="00453A01" w:rsidRPr="00B05503" w:rsidRDefault="00453A01" w:rsidP="0003192B">
            <w:pPr>
              <w:rPr>
                <w:rFonts w:ascii="Arial" w:hAnsi="Arial" w:cs="Arial"/>
              </w:rPr>
            </w:pPr>
          </w:p>
          <w:p w14:paraId="2F165A69" w14:textId="77777777" w:rsidR="00453A01" w:rsidRPr="00B05503" w:rsidRDefault="00453A01" w:rsidP="0003192B">
            <w:pPr>
              <w:rPr>
                <w:rFonts w:ascii="Arial" w:hAnsi="Arial" w:cs="Arial"/>
              </w:rPr>
            </w:pPr>
          </w:p>
          <w:p w14:paraId="07972AD7" w14:textId="77777777" w:rsidR="00453A01" w:rsidRPr="00B05503" w:rsidRDefault="00453A01" w:rsidP="0003192B">
            <w:pPr>
              <w:rPr>
                <w:rFonts w:ascii="Arial" w:hAnsi="Arial" w:cs="Arial"/>
              </w:rPr>
            </w:pPr>
          </w:p>
          <w:p w14:paraId="4D533287" w14:textId="77777777" w:rsidR="00453A01" w:rsidRPr="00B05503" w:rsidRDefault="00453A01" w:rsidP="0003192B">
            <w:pPr>
              <w:rPr>
                <w:rFonts w:ascii="Arial" w:hAnsi="Arial" w:cs="Arial"/>
              </w:rPr>
            </w:pPr>
          </w:p>
          <w:p w14:paraId="0BC63645" w14:textId="77777777" w:rsidR="00453A01" w:rsidRPr="00B05503" w:rsidRDefault="00453A01" w:rsidP="0003192B">
            <w:pPr>
              <w:rPr>
                <w:rFonts w:ascii="Arial" w:hAnsi="Arial" w:cs="Arial"/>
              </w:rPr>
            </w:pPr>
          </w:p>
          <w:p w14:paraId="4E1CA4A5" w14:textId="77777777" w:rsidR="00453A01" w:rsidRPr="00B05503" w:rsidRDefault="00453A01" w:rsidP="0003192B">
            <w:pPr>
              <w:rPr>
                <w:rFonts w:ascii="Arial" w:hAnsi="Arial" w:cs="Arial"/>
              </w:rPr>
            </w:pPr>
          </w:p>
          <w:p w14:paraId="3BE534E5" w14:textId="77777777" w:rsidR="00453A01" w:rsidRPr="00B05503" w:rsidRDefault="00453A01" w:rsidP="0003192B">
            <w:pPr>
              <w:rPr>
                <w:rFonts w:ascii="Arial" w:hAnsi="Arial" w:cs="Arial"/>
              </w:rPr>
            </w:pPr>
          </w:p>
          <w:p w14:paraId="632AFEB2" w14:textId="77777777" w:rsidR="00453A01" w:rsidRPr="00B05503" w:rsidRDefault="00453A01" w:rsidP="0003192B">
            <w:pPr>
              <w:rPr>
                <w:rFonts w:ascii="Arial" w:hAnsi="Arial" w:cs="Arial"/>
              </w:rPr>
            </w:pPr>
          </w:p>
          <w:p w14:paraId="0379D3C6" w14:textId="77777777" w:rsidR="00453A01" w:rsidRPr="00B05503" w:rsidRDefault="00453A01" w:rsidP="0003192B">
            <w:pPr>
              <w:rPr>
                <w:rFonts w:ascii="Arial" w:hAnsi="Arial" w:cs="Arial"/>
              </w:rPr>
            </w:pPr>
          </w:p>
          <w:p w14:paraId="73BE15FD" w14:textId="77777777" w:rsidR="00453A01" w:rsidRPr="00B05503" w:rsidRDefault="00453A01" w:rsidP="0003192B">
            <w:pPr>
              <w:rPr>
                <w:rFonts w:ascii="Arial" w:hAnsi="Arial" w:cs="Arial"/>
              </w:rPr>
            </w:pPr>
          </w:p>
          <w:p w14:paraId="5E5E7A8D" w14:textId="77777777" w:rsidR="00453A01" w:rsidRPr="00B05503" w:rsidRDefault="00453A01" w:rsidP="0003192B">
            <w:pPr>
              <w:rPr>
                <w:rFonts w:ascii="Arial" w:hAnsi="Arial" w:cs="Arial"/>
              </w:rPr>
            </w:pPr>
          </w:p>
          <w:p w14:paraId="699065F0" w14:textId="77777777" w:rsidR="00453A01" w:rsidRPr="00B05503" w:rsidRDefault="00453A01" w:rsidP="0003192B">
            <w:pPr>
              <w:rPr>
                <w:rFonts w:ascii="Arial" w:hAnsi="Arial" w:cs="Arial"/>
              </w:rPr>
            </w:pPr>
          </w:p>
          <w:p w14:paraId="63A3858C" w14:textId="77777777" w:rsidR="00453A01" w:rsidRPr="00B05503" w:rsidRDefault="00453A01" w:rsidP="0003192B">
            <w:pPr>
              <w:rPr>
                <w:rFonts w:ascii="Arial" w:hAnsi="Arial" w:cs="Arial"/>
              </w:rPr>
            </w:pPr>
          </w:p>
          <w:p w14:paraId="13473224" w14:textId="77777777" w:rsidR="00453A01" w:rsidRPr="00B05503" w:rsidRDefault="00453A01" w:rsidP="0003192B">
            <w:pPr>
              <w:rPr>
                <w:rFonts w:ascii="Arial" w:hAnsi="Arial" w:cs="Arial"/>
              </w:rPr>
            </w:pPr>
          </w:p>
          <w:p w14:paraId="2D5B403C" w14:textId="77777777" w:rsidR="00453A01" w:rsidRPr="00B05503" w:rsidRDefault="00453A01" w:rsidP="0003192B">
            <w:pPr>
              <w:rPr>
                <w:rFonts w:ascii="Arial" w:hAnsi="Arial" w:cs="Arial"/>
              </w:rPr>
            </w:pPr>
          </w:p>
          <w:p w14:paraId="20BBF745" w14:textId="77777777" w:rsidR="00453A01" w:rsidRPr="00B05503" w:rsidRDefault="00453A01" w:rsidP="0003192B">
            <w:pPr>
              <w:rPr>
                <w:rFonts w:ascii="Arial" w:hAnsi="Arial" w:cs="Arial"/>
              </w:rPr>
            </w:pPr>
          </w:p>
          <w:p w14:paraId="6609D1C1" w14:textId="77777777" w:rsidR="00453A01" w:rsidRPr="00B05503" w:rsidRDefault="00453A01" w:rsidP="0003192B">
            <w:pPr>
              <w:rPr>
                <w:rFonts w:ascii="Arial" w:hAnsi="Arial" w:cs="Arial"/>
              </w:rPr>
            </w:pPr>
          </w:p>
          <w:p w14:paraId="21C0C217" w14:textId="77777777" w:rsidR="00453A01" w:rsidRPr="00B05503" w:rsidRDefault="00453A01" w:rsidP="0003192B">
            <w:pPr>
              <w:rPr>
                <w:rFonts w:ascii="Arial" w:hAnsi="Arial" w:cs="Arial"/>
              </w:rPr>
            </w:pPr>
          </w:p>
          <w:p w14:paraId="7AE2B22F" w14:textId="77777777" w:rsidR="00453A01" w:rsidRPr="00B05503" w:rsidRDefault="00453A01" w:rsidP="0003192B">
            <w:pPr>
              <w:rPr>
                <w:rFonts w:ascii="Arial" w:hAnsi="Arial" w:cs="Arial"/>
              </w:rPr>
            </w:pPr>
          </w:p>
          <w:p w14:paraId="65DAC05D" w14:textId="77777777" w:rsidR="00453A01" w:rsidRPr="00B05503" w:rsidRDefault="00453A01" w:rsidP="0003192B">
            <w:pPr>
              <w:rPr>
                <w:rFonts w:ascii="Arial" w:hAnsi="Arial" w:cs="Arial"/>
              </w:rPr>
            </w:pPr>
          </w:p>
          <w:p w14:paraId="1412A367" w14:textId="77777777" w:rsidR="00453A01" w:rsidRPr="00B05503" w:rsidRDefault="00453A01" w:rsidP="0003192B">
            <w:pPr>
              <w:rPr>
                <w:rFonts w:ascii="Arial" w:hAnsi="Arial" w:cs="Arial"/>
              </w:rPr>
            </w:pPr>
          </w:p>
          <w:p w14:paraId="2A13644F" w14:textId="77777777" w:rsidR="00453A01" w:rsidRPr="00B05503" w:rsidRDefault="00453A01" w:rsidP="0003192B">
            <w:pPr>
              <w:rPr>
                <w:rFonts w:ascii="Arial" w:hAnsi="Arial" w:cs="Arial"/>
              </w:rPr>
            </w:pPr>
          </w:p>
          <w:p w14:paraId="44FC05E3" w14:textId="77777777" w:rsidR="00453A01" w:rsidRPr="00B05503" w:rsidRDefault="00453A01" w:rsidP="0003192B">
            <w:pPr>
              <w:rPr>
                <w:rFonts w:ascii="Arial" w:hAnsi="Arial" w:cs="Arial"/>
              </w:rPr>
            </w:pPr>
          </w:p>
          <w:p w14:paraId="137AB17B" w14:textId="77777777" w:rsidR="00453A01" w:rsidRPr="00B05503" w:rsidRDefault="00453A01" w:rsidP="0003192B">
            <w:pPr>
              <w:rPr>
                <w:rFonts w:ascii="Arial" w:hAnsi="Arial" w:cs="Arial"/>
              </w:rPr>
            </w:pPr>
          </w:p>
          <w:p w14:paraId="64F77141" w14:textId="77777777" w:rsidR="00453A01" w:rsidRPr="00B05503" w:rsidRDefault="00453A01" w:rsidP="0003192B">
            <w:pPr>
              <w:rPr>
                <w:rFonts w:ascii="Arial" w:hAnsi="Arial" w:cs="Arial"/>
              </w:rPr>
            </w:pPr>
          </w:p>
          <w:p w14:paraId="03C0C5F3" w14:textId="77777777" w:rsidR="00453A01" w:rsidRPr="00B05503" w:rsidRDefault="00453A01" w:rsidP="0003192B">
            <w:pPr>
              <w:rPr>
                <w:rFonts w:ascii="Arial" w:hAnsi="Arial" w:cs="Arial"/>
              </w:rPr>
            </w:pPr>
          </w:p>
          <w:p w14:paraId="1576AE02" w14:textId="77777777" w:rsidR="00453A01" w:rsidRPr="00B05503" w:rsidRDefault="00453A01" w:rsidP="0003192B">
            <w:pPr>
              <w:rPr>
                <w:rFonts w:ascii="Arial" w:hAnsi="Arial" w:cs="Arial"/>
              </w:rPr>
            </w:pPr>
          </w:p>
          <w:p w14:paraId="04FE3515" w14:textId="77777777" w:rsidR="00453A01" w:rsidRPr="00B05503" w:rsidRDefault="00453A01" w:rsidP="0003192B">
            <w:pPr>
              <w:rPr>
                <w:rFonts w:ascii="Arial" w:hAnsi="Arial" w:cs="Arial"/>
              </w:rPr>
            </w:pPr>
          </w:p>
          <w:p w14:paraId="27471C81" w14:textId="77777777" w:rsidR="00453A01" w:rsidRPr="00B05503" w:rsidRDefault="00453A01" w:rsidP="0003192B">
            <w:pPr>
              <w:rPr>
                <w:rFonts w:ascii="Arial" w:hAnsi="Arial" w:cs="Arial"/>
              </w:rPr>
            </w:pPr>
          </w:p>
          <w:p w14:paraId="6E1D4B57" w14:textId="77777777" w:rsidR="00453A01" w:rsidRPr="00B05503" w:rsidRDefault="00453A01" w:rsidP="0003192B">
            <w:pPr>
              <w:rPr>
                <w:rFonts w:ascii="Arial" w:hAnsi="Arial" w:cs="Arial"/>
              </w:rPr>
            </w:pPr>
          </w:p>
          <w:p w14:paraId="74E03792" w14:textId="77777777" w:rsidR="00453A01" w:rsidRPr="00B05503" w:rsidRDefault="00453A01" w:rsidP="0003192B">
            <w:pPr>
              <w:rPr>
                <w:rFonts w:ascii="Arial" w:hAnsi="Arial" w:cs="Arial"/>
              </w:rPr>
            </w:pPr>
          </w:p>
          <w:p w14:paraId="58C0DCB1" w14:textId="77777777" w:rsidR="00453A01" w:rsidRPr="00B05503" w:rsidRDefault="00453A01" w:rsidP="0003192B">
            <w:pPr>
              <w:rPr>
                <w:rFonts w:ascii="Arial" w:hAnsi="Arial" w:cs="Arial"/>
              </w:rPr>
            </w:pPr>
          </w:p>
          <w:p w14:paraId="79DF477E" w14:textId="77777777" w:rsidR="00453A01" w:rsidRPr="00B05503" w:rsidRDefault="00453A01" w:rsidP="0003192B">
            <w:pPr>
              <w:rPr>
                <w:rFonts w:ascii="Arial" w:hAnsi="Arial" w:cs="Arial"/>
              </w:rPr>
            </w:pPr>
          </w:p>
          <w:p w14:paraId="05C69AC6" w14:textId="77777777" w:rsidR="00453A01" w:rsidRPr="00B05503" w:rsidRDefault="00453A01" w:rsidP="0003192B">
            <w:pPr>
              <w:rPr>
                <w:rFonts w:ascii="Arial" w:hAnsi="Arial" w:cs="Arial"/>
              </w:rPr>
            </w:pPr>
          </w:p>
          <w:p w14:paraId="2F2C43EB" w14:textId="77777777" w:rsidR="00453A01" w:rsidRPr="00B05503" w:rsidRDefault="00453A01" w:rsidP="0003192B">
            <w:pPr>
              <w:rPr>
                <w:rFonts w:ascii="Arial" w:hAnsi="Arial" w:cs="Arial"/>
              </w:rPr>
            </w:pPr>
          </w:p>
          <w:p w14:paraId="50366BBB" w14:textId="77777777" w:rsidR="00453A01" w:rsidRPr="00B05503" w:rsidRDefault="00453A01" w:rsidP="0003192B">
            <w:pPr>
              <w:rPr>
                <w:rFonts w:ascii="Arial" w:hAnsi="Arial" w:cs="Arial"/>
              </w:rPr>
            </w:pPr>
          </w:p>
          <w:p w14:paraId="52CFCB36" w14:textId="77777777" w:rsidR="00453A01" w:rsidRPr="00B05503" w:rsidRDefault="00453A01" w:rsidP="0003192B">
            <w:pPr>
              <w:rPr>
                <w:rFonts w:ascii="Arial" w:hAnsi="Arial" w:cs="Arial"/>
              </w:rPr>
            </w:pPr>
          </w:p>
          <w:p w14:paraId="08B3AE23" w14:textId="77777777" w:rsidR="00453A01" w:rsidRPr="00B05503" w:rsidRDefault="00453A01" w:rsidP="0003192B">
            <w:pPr>
              <w:rPr>
                <w:rFonts w:ascii="Arial" w:hAnsi="Arial" w:cs="Arial"/>
              </w:rPr>
            </w:pPr>
          </w:p>
          <w:p w14:paraId="702C2E2F" w14:textId="77777777" w:rsidR="00453A01" w:rsidRPr="00B05503" w:rsidRDefault="00453A01" w:rsidP="0003192B">
            <w:pPr>
              <w:rPr>
                <w:rFonts w:ascii="Arial" w:hAnsi="Arial" w:cs="Arial"/>
              </w:rPr>
            </w:pPr>
          </w:p>
          <w:p w14:paraId="69F4A720" w14:textId="77777777" w:rsidR="00453A01" w:rsidRPr="00B05503" w:rsidRDefault="00453A01" w:rsidP="0003192B">
            <w:pPr>
              <w:rPr>
                <w:rFonts w:ascii="Arial" w:hAnsi="Arial" w:cs="Arial"/>
              </w:rPr>
            </w:pPr>
          </w:p>
          <w:p w14:paraId="69BC5FBF" w14:textId="77777777" w:rsidR="00453A01" w:rsidRPr="00B05503" w:rsidRDefault="00453A01" w:rsidP="0003192B">
            <w:pPr>
              <w:rPr>
                <w:rFonts w:ascii="Arial" w:hAnsi="Arial" w:cs="Arial"/>
              </w:rPr>
            </w:pPr>
          </w:p>
          <w:p w14:paraId="7AB21C84" w14:textId="77777777" w:rsidR="00453A01" w:rsidRPr="00B05503" w:rsidRDefault="00453A01" w:rsidP="0003192B">
            <w:pPr>
              <w:rPr>
                <w:rFonts w:ascii="Arial" w:hAnsi="Arial" w:cs="Arial"/>
              </w:rPr>
            </w:pPr>
          </w:p>
          <w:p w14:paraId="1DFCF701" w14:textId="77777777" w:rsidR="00453A01" w:rsidRPr="00B05503" w:rsidRDefault="00453A01" w:rsidP="0003192B">
            <w:pPr>
              <w:rPr>
                <w:rFonts w:ascii="Arial" w:hAnsi="Arial" w:cs="Arial"/>
              </w:rPr>
            </w:pPr>
          </w:p>
          <w:p w14:paraId="0C9CAF5E" w14:textId="77777777" w:rsidR="00453A01" w:rsidRPr="00B05503" w:rsidRDefault="00453A01" w:rsidP="0003192B">
            <w:pPr>
              <w:rPr>
                <w:rFonts w:ascii="Arial" w:hAnsi="Arial" w:cs="Arial"/>
              </w:rPr>
            </w:pPr>
          </w:p>
          <w:p w14:paraId="72005FFE" w14:textId="77777777" w:rsidR="00453A01" w:rsidRPr="00B05503" w:rsidRDefault="00453A01" w:rsidP="0003192B">
            <w:pPr>
              <w:rPr>
                <w:rFonts w:ascii="Arial" w:hAnsi="Arial" w:cs="Arial"/>
              </w:rPr>
            </w:pPr>
          </w:p>
          <w:p w14:paraId="136F91FB" w14:textId="77777777" w:rsidR="00453A01" w:rsidRPr="00B05503" w:rsidRDefault="00453A01" w:rsidP="0003192B">
            <w:pPr>
              <w:rPr>
                <w:rFonts w:ascii="Arial" w:hAnsi="Arial" w:cs="Arial"/>
              </w:rPr>
            </w:pPr>
          </w:p>
          <w:p w14:paraId="3A4003A7" w14:textId="77777777" w:rsidR="00453A01" w:rsidRPr="00B05503" w:rsidRDefault="00453A01" w:rsidP="0003192B">
            <w:pPr>
              <w:rPr>
                <w:rFonts w:ascii="Arial" w:hAnsi="Arial" w:cs="Arial"/>
              </w:rPr>
            </w:pPr>
          </w:p>
          <w:p w14:paraId="44D903B8" w14:textId="77777777" w:rsidR="00453A01" w:rsidRPr="00B05503" w:rsidRDefault="00453A01" w:rsidP="0003192B">
            <w:pPr>
              <w:rPr>
                <w:rFonts w:ascii="Arial" w:hAnsi="Arial" w:cs="Arial"/>
              </w:rPr>
            </w:pPr>
          </w:p>
          <w:p w14:paraId="547092D1" w14:textId="77777777" w:rsidR="00453A01" w:rsidRPr="00B05503" w:rsidRDefault="00453A01" w:rsidP="0003192B">
            <w:pPr>
              <w:rPr>
                <w:rFonts w:ascii="Arial" w:hAnsi="Arial" w:cs="Arial"/>
              </w:rPr>
            </w:pPr>
          </w:p>
          <w:p w14:paraId="7DBD481E" w14:textId="77777777" w:rsidR="00453A01" w:rsidRPr="00B05503" w:rsidRDefault="00453A01" w:rsidP="0003192B">
            <w:pPr>
              <w:rPr>
                <w:rFonts w:ascii="Arial" w:hAnsi="Arial" w:cs="Arial"/>
              </w:rPr>
            </w:pPr>
          </w:p>
          <w:p w14:paraId="6184B230" w14:textId="77777777" w:rsidR="00453A01" w:rsidRPr="00B05503" w:rsidRDefault="00453A01" w:rsidP="0003192B">
            <w:pPr>
              <w:rPr>
                <w:rFonts w:ascii="Arial" w:hAnsi="Arial" w:cs="Arial"/>
              </w:rPr>
            </w:pPr>
          </w:p>
          <w:p w14:paraId="3AB4CF0D" w14:textId="77777777" w:rsidR="00453A01" w:rsidRPr="00B05503" w:rsidRDefault="00453A01" w:rsidP="0003192B">
            <w:pPr>
              <w:rPr>
                <w:rFonts w:ascii="Arial" w:hAnsi="Arial" w:cs="Arial"/>
              </w:rPr>
            </w:pPr>
          </w:p>
          <w:p w14:paraId="457809FA" w14:textId="77777777" w:rsidR="00453A01" w:rsidRPr="00B05503" w:rsidRDefault="00453A01" w:rsidP="0003192B">
            <w:pPr>
              <w:rPr>
                <w:rFonts w:ascii="Arial" w:hAnsi="Arial" w:cs="Arial"/>
              </w:rPr>
            </w:pPr>
          </w:p>
          <w:p w14:paraId="29239702" w14:textId="77777777" w:rsidR="00453A01" w:rsidRPr="00B05503" w:rsidRDefault="00453A01" w:rsidP="0003192B">
            <w:pPr>
              <w:rPr>
                <w:rFonts w:ascii="Arial" w:hAnsi="Arial" w:cs="Arial"/>
              </w:rPr>
            </w:pPr>
          </w:p>
          <w:p w14:paraId="556503BD" w14:textId="77777777" w:rsidR="00453A01" w:rsidRPr="00B05503" w:rsidRDefault="00453A01" w:rsidP="0003192B">
            <w:pPr>
              <w:rPr>
                <w:rFonts w:ascii="Arial" w:hAnsi="Arial" w:cs="Arial"/>
              </w:rPr>
            </w:pPr>
          </w:p>
          <w:p w14:paraId="1F4D4599" w14:textId="77777777" w:rsidR="00453A01" w:rsidRPr="00B05503" w:rsidRDefault="00453A01" w:rsidP="0003192B">
            <w:pPr>
              <w:rPr>
                <w:rFonts w:ascii="Arial" w:hAnsi="Arial" w:cs="Arial"/>
              </w:rPr>
            </w:pPr>
          </w:p>
          <w:p w14:paraId="7273D38C" w14:textId="77777777" w:rsidR="00453A01" w:rsidRPr="00B05503" w:rsidRDefault="00453A01" w:rsidP="0003192B">
            <w:pPr>
              <w:rPr>
                <w:rFonts w:ascii="Arial" w:hAnsi="Arial" w:cs="Arial"/>
              </w:rPr>
            </w:pPr>
          </w:p>
          <w:p w14:paraId="6087A150" w14:textId="77777777" w:rsidR="00453A01" w:rsidRPr="00B05503" w:rsidRDefault="00453A01" w:rsidP="0003192B">
            <w:pPr>
              <w:rPr>
                <w:rFonts w:ascii="Arial" w:hAnsi="Arial" w:cs="Arial"/>
              </w:rPr>
            </w:pPr>
          </w:p>
          <w:p w14:paraId="4E4452DA" w14:textId="77777777" w:rsidR="00453A01" w:rsidRPr="00B05503" w:rsidRDefault="00453A01" w:rsidP="0003192B">
            <w:pPr>
              <w:rPr>
                <w:rFonts w:ascii="Arial" w:hAnsi="Arial" w:cs="Arial"/>
              </w:rPr>
            </w:pPr>
          </w:p>
          <w:p w14:paraId="2E2B5867" w14:textId="77777777" w:rsidR="00453A01" w:rsidRPr="00B05503" w:rsidRDefault="00453A01" w:rsidP="0003192B">
            <w:pPr>
              <w:rPr>
                <w:rFonts w:ascii="Arial" w:hAnsi="Arial" w:cs="Arial"/>
              </w:rPr>
            </w:pPr>
          </w:p>
          <w:p w14:paraId="4FEB2DC6" w14:textId="77777777" w:rsidR="00453A01" w:rsidRPr="00B05503" w:rsidRDefault="00453A01" w:rsidP="0003192B">
            <w:pPr>
              <w:rPr>
                <w:rFonts w:ascii="Arial" w:hAnsi="Arial" w:cs="Arial"/>
              </w:rPr>
            </w:pPr>
          </w:p>
          <w:p w14:paraId="0C47F447" w14:textId="77777777" w:rsidR="00453A01" w:rsidRPr="00B05503" w:rsidRDefault="00453A01" w:rsidP="0003192B">
            <w:pPr>
              <w:rPr>
                <w:rFonts w:ascii="Arial" w:hAnsi="Arial" w:cs="Arial"/>
              </w:rPr>
            </w:pPr>
          </w:p>
          <w:p w14:paraId="3F72F81F" w14:textId="77777777" w:rsidR="00453A01" w:rsidRPr="00B05503" w:rsidRDefault="00453A01" w:rsidP="0003192B">
            <w:pPr>
              <w:rPr>
                <w:rFonts w:ascii="Arial" w:hAnsi="Arial" w:cs="Arial"/>
              </w:rPr>
            </w:pPr>
          </w:p>
          <w:p w14:paraId="38A59D2C" w14:textId="77777777" w:rsidR="00051272" w:rsidRPr="00B05503" w:rsidRDefault="00051272" w:rsidP="0003192B">
            <w:pPr>
              <w:rPr>
                <w:rFonts w:ascii="Arial" w:hAnsi="Arial" w:cs="Arial"/>
              </w:rPr>
            </w:pPr>
          </w:p>
          <w:p w14:paraId="71E8855E" w14:textId="77777777" w:rsidR="002E28CF" w:rsidRPr="00B05503" w:rsidRDefault="002E28CF" w:rsidP="0003192B">
            <w:pPr>
              <w:rPr>
                <w:rFonts w:ascii="Arial" w:hAnsi="Arial" w:cs="Arial"/>
              </w:rPr>
            </w:pPr>
          </w:p>
          <w:p w14:paraId="0D102E2C" w14:textId="77777777" w:rsidR="002E28CF" w:rsidRPr="00B05503" w:rsidRDefault="002E28CF" w:rsidP="0003192B">
            <w:pPr>
              <w:rPr>
                <w:rFonts w:ascii="Arial" w:hAnsi="Arial" w:cs="Arial"/>
              </w:rPr>
            </w:pPr>
          </w:p>
          <w:p w14:paraId="63BEFA2D" w14:textId="77777777" w:rsidR="002E28CF" w:rsidRPr="00B05503" w:rsidRDefault="002E28CF" w:rsidP="0003192B">
            <w:pPr>
              <w:rPr>
                <w:rFonts w:ascii="Arial" w:hAnsi="Arial" w:cs="Arial"/>
              </w:rPr>
            </w:pPr>
          </w:p>
          <w:p w14:paraId="52D11D54" w14:textId="12837B5B" w:rsidR="002E28CF" w:rsidRDefault="002E28CF" w:rsidP="0003192B">
            <w:pPr>
              <w:rPr>
                <w:rFonts w:ascii="Arial" w:hAnsi="Arial" w:cs="Arial"/>
              </w:rPr>
            </w:pPr>
          </w:p>
          <w:p w14:paraId="592000E3" w14:textId="77777777" w:rsidR="003D5855" w:rsidRPr="00B05503" w:rsidRDefault="003D5855" w:rsidP="0003192B">
            <w:pPr>
              <w:rPr>
                <w:rFonts w:ascii="Arial" w:hAnsi="Arial" w:cs="Arial"/>
              </w:rPr>
            </w:pPr>
          </w:p>
          <w:p w14:paraId="448B67A4" w14:textId="4FB9B098" w:rsidR="00453A01" w:rsidRPr="00B05503" w:rsidRDefault="001B33B1" w:rsidP="0003192B">
            <w:pPr>
              <w:rPr>
                <w:rFonts w:ascii="Arial" w:hAnsi="Arial" w:cs="Arial"/>
              </w:rPr>
            </w:pPr>
            <w:r w:rsidRPr="00B05503">
              <w:rPr>
                <w:rFonts w:ascii="Arial" w:hAnsi="Arial" w:cs="Arial"/>
              </w:rPr>
              <w:t>This voti</w:t>
            </w:r>
            <w:r w:rsidR="004B20E7" w:rsidRPr="00B05503">
              <w:rPr>
                <w:rFonts w:ascii="Arial" w:hAnsi="Arial" w:cs="Arial"/>
              </w:rPr>
              <w:t xml:space="preserve">ng is for the Council decision; </w:t>
            </w:r>
            <w:r w:rsidRPr="00B05503">
              <w:rPr>
                <w:rFonts w:ascii="Arial" w:hAnsi="Arial" w:cs="Arial"/>
              </w:rPr>
              <w:t xml:space="preserve">Member States other than Council </w:t>
            </w:r>
            <w:r w:rsidR="539296D4" w:rsidRPr="00B05503">
              <w:rPr>
                <w:rFonts w:ascii="Arial" w:hAnsi="Arial" w:cs="Arial"/>
              </w:rPr>
              <w:t xml:space="preserve">Members </w:t>
            </w:r>
            <w:r w:rsidRPr="00B05503">
              <w:rPr>
                <w:rFonts w:ascii="Arial" w:hAnsi="Arial" w:cs="Arial"/>
              </w:rPr>
              <w:t xml:space="preserve">do not have any right of vote. </w:t>
            </w:r>
          </w:p>
          <w:p w14:paraId="3313E36F" w14:textId="77777777" w:rsidR="00453A01" w:rsidRPr="00B05503" w:rsidRDefault="004B20E7" w:rsidP="0003192B">
            <w:pPr>
              <w:rPr>
                <w:rFonts w:ascii="Arial" w:hAnsi="Arial" w:cs="Arial"/>
              </w:rPr>
            </w:pPr>
            <w:r w:rsidRPr="00B05503">
              <w:rPr>
                <w:rFonts w:ascii="Arial" w:hAnsi="Arial" w:cs="Arial"/>
              </w:rPr>
              <w:t>The need of scrutineers should be considered.</w:t>
            </w:r>
          </w:p>
          <w:p w14:paraId="1D08DF89" w14:textId="77777777" w:rsidR="00453A01" w:rsidRPr="00B05503" w:rsidRDefault="00453A01" w:rsidP="0003192B">
            <w:pPr>
              <w:rPr>
                <w:rFonts w:ascii="Arial" w:hAnsi="Arial" w:cs="Arial"/>
              </w:rPr>
            </w:pPr>
          </w:p>
          <w:p w14:paraId="787445CF" w14:textId="77777777" w:rsidR="00453A01" w:rsidRPr="00B05503" w:rsidRDefault="00453A01" w:rsidP="0003192B">
            <w:pPr>
              <w:rPr>
                <w:rFonts w:ascii="Arial" w:hAnsi="Arial" w:cs="Arial"/>
              </w:rPr>
            </w:pPr>
          </w:p>
          <w:p w14:paraId="1FA71B80" w14:textId="77777777" w:rsidR="00453A01" w:rsidRPr="00B05503" w:rsidRDefault="00453A01" w:rsidP="0003192B">
            <w:pPr>
              <w:rPr>
                <w:rFonts w:ascii="Arial" w:hAnsi="Arial" w:cs="Arial"/>
              </w:rPr>
            </w:pPr>
          </w:p>
          <w:p w14:paraId="68D6B65E" w14:textId="77777777" w:rsidR="00453A01" w:rsidRPr="00B05503" w:rsidRDefault="00453A01" w:rsidP="0003192B">
            <w:pPr>
              <w:rPr>
                <w:rFonts w:ascii="Arial" w:hAnsi="Arial" w:cs="Arial"/>
              </w:rPr>
            </w:pPr>
          </w:p>
          <w:p w14:paraId="101F2F2F" w14:textId="77777777" w:rsidR="00453A01" w:rsidRPr="00B05503" w:rsidRDefault="00453A01" w:rsidP="0003192B">
            <w:pPr>
              <w:rPr>
                <w:rFonts w:ascii="Arial" w:hAnsi="Arial" w:cs="Arial"/>
              </w:rPr>
            </w:pPr>
          </w:p>
          <w:p w14:paraId="1761DB4B" w14:textId="77777777" w:rsidR="00453A01" w:rsidRPr="00B05503" w:rsidRDefault="00453A01" w:rsidP="0003192B">
            <w:pPr>
              <w:rPr>
                <w:rFonts w:ascii="Arial" w:hAnsi="Arial" w:cs="Arial"/>
              </w:rPr>
            </w:pPr>
          </w:p>
          <w:p w14:paraId="20268F16" w14:textId="77777777" w:rsidR="00453A01" w:rsidRPr="00B05503" w:rsidRDefault="00453A01" w:rsidP="0003192B">
            <w:pPr>
              <w:rPr>
                <w:rFonts w:ascii="Arial" w:hAnsi="Arial" w:cs="Arial"/>
              </w:rPr>
            </w:pPr>
          </w:p>
          <w:p w14:paraId="024BF35F" w14:textId="77777777" w:rsidR="00453A01" w:rsidRPr="00B05503" w:rsidRDefault="00453A01" w:rsidP="0003192B">
            <w:pPr>
              <w:rPr>
                <w:rFonts w:ascii="Arial" w:hAnsi="Arial" w:cs="Arial"/>
              </w:rPr>
            </w:pPr>
          </w:p>
          <w:p w14:paraId="36C435B7" w14:textId="77777777" w:rsidR="00453A01" w:rsidRPr="00B05503" w:rsidRDefault="00453A01" w:rsidP="0003192B">
            <w:pPr>
              <w:rPr>
                <w:rFonts w:ascii="Arial" w:hAnsi="Arial" w:cs="Arial"/>
              </w:rPr>
            </w:pPr>
          </w:p>
          <w:p w14:paraId="204D7BC9" w14:textId="77777777" w:rsidR="00453A01" w:rsidRPr="00B05503" w:rsidRDefault="00453A01" w:rsidP="0003192B">
            <w:pPr>
              <w:rPr>
                <w:rFonts w:ascii="Arial" w:hAnsi="Arial" w:cs="Arial"/>
              </w:rPr>
            </w:pPr>
          </w:p>
          <w:p w14:paraId="57929161" w14:textId="77777777" w:rsidR="00453A01" w:rsidRPr="00B05503" w:rsidRDefault="00453A01" w:rsidP="0003192B">
            <w:pPr>
              <w:rPr>
                <w:rFonts w:ascii="Arial" w:hAnsi="Arial" w:cs="Arial"/>
              </w:rPr>
            </w:pPr>
          </w:p>
          <w:p w14:paraId="2CE01B65" w14:textId="77777777" w:rsidR="00453A01" w:rsidRPr="00B05503" w:rsidRDefault="00453A01" w:rsidP="0003192B">
            <w:pPr>
              <w:rPr>
                <w:rFonts w:ascii="Arial" w:hAnsi="Arial" w:cs="Arial"/>
              </w:rPr>
            </w:pPr>
          </w:p>
          <w:p w14:paraId="2C87AD69" w14:textId="77777777" w:rsidR="00453A01" w:rsidRPr="00B05503" w:rsidRDefault="00453A01" w:rsidP="0003192B">
            <w:pPr>
              <w:rPr>
                <w:rFonts w:ascii="Arial" w:hAnsi="Arial" w:cs="Arial"/>
              </w:rPr>
            </w:pPr>
          </w:p>
          <w:p w14:paraId="6C146611" w14:textId="77777777" w:rsidR="00453A01" w:rsidRPr="00B05503" w:rsidRDefault="00453A01" w:rsidP="0003192B">
            <w:pPr>
              <w:rPr>
                <w:rFonts w:ascii="Arial" w:hAnsi="Arial" w:cs="Arial"/>
              </w:rPr>
            </w:pPr>
          </w:p>
          <w:p w14:paraId="659C7A9B" w14:textId="77777777" w:rsidR="00453A01" w:rsidRPr="00B05503" w:rsidRDefault="00453A01" w:rsidP="0003192B">
            <w:pPr>
              <w:rPr>
                <w:rFonts w:ascii="Arial" w:hAnsi="Arial" w:cs="Arial"/>
              </w:rPr>
            </w:pPr>
          </w:p>
          <w:p w14:paraId="3F1883D2" w14:textId="77777777" w:rsidR="00453A01" w:rsidRPr="00B05503" w:rsidRDefault="00453A01" w:rsidP="0003192B">
            <w:pPr>
              <w:rPr>
                <w:rFonts w:ascii="Arial" w:hAnsi="Arial" w:cs="Arial"/>
              </w:rPr>
            </w:pPr>
          </w:p>
          <w:p w14:paraId="2A85DE44" w14:textId="77777777" w:rsidR="00453A01" w:rsidRPr="00B05503" w:rsidRDefault="00453A01" w:rsidP="0003192B">
            <w:pPr>
              <w:rPr>
                <w:rFonts w:ascii="Arial" w:hAnsi="Arial" w:cs="Arial"/>
              </w:rPr>
            </w:pPr>
          </w:p>
          <w:p w14:paraId="6CAC9B69" w14:textId="77777777" w:rsidR="00453A01" w:rsidRPr="00B05503" w:rsidRDefault="00453A01" w:rsidP="0003192B">
            <w:pPr>
              <w:rPr>
                <w:rFonts w:ascii="Arial" w:hAnsi="Arial" w:cs="Arial"/>
              </w:rPr>
            </w:pPr>
          </w:p>
          <w:p w14:paraId="34D2FAA4" w14:textId="77777777" w:rsidR="00453A01" w:rsidRPr="00B05503" w:rsidRDefault="00453A01" w:rsidP="0003192B">
            <w:pPr>
              <w:rPr>
                <w:rFonts w:ascii="Arial" w:hAnsi="Arial" w:cs="Arial"/>
              </w:rPr>
            </w:pPr>
          </w:p>
          <w:p w14:paraId="1CE623D9" w14:textId="77777777" w:rsidR="00453A01" w:rsidRPr="00B05503" w:rsidRDefault="00453A01" w:rsidP="0003192B">
            <w:pPr>
              <w:rPr>
                <w:rFonts w:ascii="Arial" w:hAnsi="Arial" w:cs="Arial"/>
              </w:rPr>
            </w:pPr>
          </w:p>
          <w:p w14:paraId="43F9ED23" w14:textId="77777777" w:rsidR="00453A01" w:rsidRPr="00B05503" w:rsidRDefault="00453A01" w:rsidP="0003192B">
            <w:pPr>
              <w:rPr>
                <w:rFonts w:ascii="Arial" w:hAnsi="Arial" w:cs="Arial"/>
              </w:rPr>
            </w:pPr>
          </w:p>
          <w:p w14:paraId="660B1F1F" w14:textId="77777777" w:rsidR="00453A01" w:rsidRPr="00B05503" w:rsidRDefault="00453A01" w:rsidP="0003192B">
            <w:pPr>
              <w:rPr>
                <w:rFonts w:ascii="Arial" w:hAnsi="Arial" w:cs="Arial"/>
              </w:rPr>
            </w:pPr>
          </w:p>
          <w:p w14:paraId="53B5C612" w14:textId="77777777" w:rsidR="00453A01" w:rsidRPr="00B05503" w:rsidRDefault="00453A01" w:rsidP="0003192B">
            <w:pPr>
              <w:rPr>
                <w:rFonts w:ascii="Arial" w:hAnsi="Arial" w:cs="Arial"/>
              </w:rPr>
            </w:pPr>
          </w:p>
          <w:p w14:paraId="7F7C8A42" w14:textId="77777777" w:rsidR="00453A01" w:rsidRPr="00B05503" w:rsidRDefault="00453A01" w:rsidP="0003192B">
            <w:pPr>
              <w:rPr>
                <w:rFonts w:ascii="Arial" w:hAnsi="Arial" w:cs="Arial"/>
              </w:rPr>
            </w:pPr>
          </w:p>
          <w:p w14:paraId="67D1117E" w14:textId="77777777" w:rsidR="00453A01" w:rsidRPr="00B05503" w:rsidRDefault="00453A01" w:rsidP="0003192B">
            <w:pPr>
              <w:rPr>
                <w:rFonts w:ascii="Arial" w:hAnsi="Arial" w:cs="Arial"/>
              </w:rPr>
            </w:pPr>
          </w:p>
          <w:p w14:paraId="17AE8561" w14:textId="77777777" w:rsidR="00453A01" w:rsidRPr="00B05503" w:rsidRDefault="00453A01" w:rsidP="0003192B">
            <w:pPr>
              <w:rPr>
                <w:rFonts w:ascii="Arial" w:hAnsi="Arial" w:cs="Arial"/>
              </w:rPr>
            </w:pPr>
          </w:p>
          <w:p w14:paraId="1A7CB3B9" w14:textId="77777777" w:rsidR="00453A01" w:rsidRPr="00BC7D9B" w:rsidRDefault="00453A01" w:rsidP="0003192B">
            <w:pPr>
              <w:rPr>
                <w:del w:id="792" w:author="YAMASHITA AI" w:date="2023-10-13T11:12:00Z"/>
                <w:rFonts w:ascii="Arial" w:hAnsi="Arial" w:cs="Arial"/>
              </w:rPr>
            </w:pPr>
          </w:p>
          <w:p w14:paraId="3D07703D" w14:textId="77777777" w:rsidR="00453A01" w:rsidRPr="00BC7D9B" w:rsidRDefault="00453A01" w:rsidP="0003192B">
            <w:pPr>
              <w:rPr>
                <w:del w:id="793" w:author="YAMASHITA AI" w:date="2023-10-13T11:12:00Z"/>
                <w:rFonts w:ascii="Arial" w:hAnsi="Arial" w:cs="Arial"/>
              </w:rPr>
            </w:pPr>
          </w:p>
          <w:p w14:paraId="61699831" w14:textId="77777777" w:rsidR="00453A01" w:rsidRPr="00BC7D9B" w:rsidRDefault="00453A01" w:rsidP="0003192B">
            <w:pPr>
              <w:rPr>
                <w:del w:id="794" w:author="YAMASHITA AI" w:date="2023-10-13T11:12:00Z"/>
                <w:rFonts w:ascii="Arial" w:hAnsi="Arial" w:cs="Arial"/>
              </w:rPr>
            </w:pPr>
          </w:p>
          <w:p w14:paraId="1D3F9B34" w14:textId="77777777" w:rsidR="00453A01" w:rsidRPr="00B05503" w:rsidRDefault="00453A01" w:rsidP="0003192B">
            <w:pPr>
              <w:rPr>
                <w:rFonts w:ascii="Arial" w:hAnsi="Arial" w:cs="Arial"/>
              </w:rPr>
            </w:pPr>
          </w:p>
        </w:tc>
      </w:tr>
      <w:tr w:rsidR="00B05503" w:rsidRPr="00B05503" w14:paraId="0161110A" w14:textId="77777777" w:rsidTr="002F669B">
        <w:trPr>
          <w:trHeight w:val="1124"/>
        </w:trPr>
        <w:tc>
          <w:tcPr>
            <w:tcW w:w="7257" w:type="dxa"/>
          </w:tcPr>
          <w:p w14:paraId="106660E1" w14:textId="2B008D4F" w:rsidR="00D70E0B" w:rsidRPr="00B05503" w:rsidRDefault="00D70E0B" w:rsidP="00D70E0B">
            <w:pPr>
              <w:jc w:val="left"/>
              <w:rPr>
                <w:rFonts w:ascii="Arial" w:hAnsi="Arial" w:cs="Arial"/>
                <w:b/>
              </w:rPr>
            </w:pPr>
            <w:del w:id="795" w:author="YAMASHITA AI" w:date="2023-10-13T11:12:00Z">
              <w:r w:rsidRPr="00BA2E4C">
                <w:rPr>
                  <w:rFonts w:ascii="Arial" w:hAnsi="Arial" w:cs="Arial"/>
                  <w:b/>
                </w:rPr>
                <w:lastRenderedPageBreak/>
                <w:delText>Article</w:delText>
              </w:r>
            </w:del>
            <w:ins w:id="796" w:author="YAMASHITA AI" w:date="2023-10-13T11:12:00Z">
              <w:r w:rsidR="00E03F89" w:rsidRPr="00B05503">
                <w:rPr>
                  <w:rFonts w:ascii="Arial" w:hAnsi="Arial" w:cs="Arial"/>
                  <w:b/>
                  <w:highlight w:val="cyan"/>
                </w:rPr>
                <w:t>Item</w:t>
              </w:r>
            </w:ins>
            <w:r w:rsidRPr="00B05503">
              <w:rPr>
                <w:rFonts w:ascii="Arial" w:hAnsi="Arial" w:cs="Arial"/>
                <w:b/>
              </w:rPr>
              <w:t xml:space="preserve"> 5</w:t>
            </w:r>
          </w:p>
          <w:p w14:paraId="429F5CAC" w14:textId="77777777" w:rsidR="00D70E0B" w:rsidRPr="00B05503" w:rsidRDefault="00D70E0B" w:rsidP="00D70E0B">
            <w:pPr>
              <w:jc w:val="left"/>
              <w:rPr>
                <w:rFonts w:ascii="Arial" w:hAnsi="Arial" w:cs="Arial"/>
                <w:b/>
              </w:rPr>
            </w:pPr>
            <w:r w:rsidRPr="001E4246">
              <w:rPr>
                <w:rFonts w:ascii="Arial" w:hAnsi="Arial" w:cs="Arial"/>
                <w:b/>
                <w:highlight w:val="cyan"/>
              </w:rPr>
              <w:t>Finance and Audit Group</w:t>
            </w:r>
          </w:p>
          <w:p w14:paraId="76B31084" w14:textId="77777777" w:rsidR="00D70E0B" w:rsidRPr="00B05503" w:rsidRDefault="00D70E0B" w:rsidP="00D70E0B">
            <w:pPr>
              <w:jc w:val="left"/>
              <w:rPr>
                <w:rFonts w:ascii="Arial" w:hAnsi="Arial" w:cs="Arial"/>
              </w:rPr>
            </w:pPr>
          </w:p>
          <w:p w14:paraId="4E8D9695" w14:textId="44FD9CDE" w:rsidR="00D70E0B" w:rsidRPr="00B05503" w:rsidRDefault="00A008E4" w:rsidP="00D70E0B">
            <w:pPr>
              <w:jc w:val="left"/>
              <w:rPr>
                <w:rFonts w:ascii="Arial" w:hAnsi="Arial" w:cs="Arial"/>
                <w:b/>
              </w:rPr>
            </w:pPr>
            <w:ins w:id="797" w:author="YAMASHITA AI" w:date="2023-10-13T11:12:00Z">
              <w:r w:rsidRPr="00B05503">
                <w:rPr>
                  <w:rFonts w:ascii="Arial" w:hAnsi="Arial" w:cs="Arial"/>
                  <w:b/>
                </w:rPr>
                <w:t>5-</w:t>
              </w:r>
            </w:ins>
            <w:r w:rsidR="00D70E0B" w:rsidRPr="00B05503">
              <w:rPr>
                <w:rFonts w:ascii="Arial" w:hAnsi="Arial" w:cs="Arial"/>
                <w:b/>
              </w:rPr>
              <w:t>1 Function</w:t>
            </w:r>
          </w:p>
          <w:p w14:paraId="28D6AB12" w14:textId="4F39CCB1" w:rsidR="00D70E0B" w:rsidRPr="00B05503" w:rsidRDefault="00D70E0B" w:rsidP="00D70E0B">
            <w:pPr>
              <w:jc w:val="left"/>
              <w:rPr>
                <w:rFonts w:ascii="Arial" w:hAnsi="Arial" w:cs="Arial"/>
              </w:rPr>
            </w:pPr>
            <w:r w:rsidRPr="00B05503">
              <w:rPr>
                <w:rFonts w:ascii="Arial" w:hAnsi="Arial" w:cs="Arial"/>
              </w:rPr>
              <w:t xml:space="preserve">(a) The Council </w:t>
            </w:r>
            <w:del w:id="798" w:author="YAMASHITA AI" w:date="2023-10-13T11:12:00Z">
              <w:r w:rsidRPr="00D70E0B">
                <w:rPr>
                  <w:rFonts w:ascii="Arial" w:hAnsi="Arial" w:cs="Arial"/>
                </w:rPr>
                <w:delText>shall</w:delText>
              </w:r>
            </w:del>
            <w:ins w:id="799" w:author="YAMASHITA AI" w:date="2023-10-13T11:12:00Z">
              <w:r w:rsidR="00FB7491" w:rsidRPr="00B05503">
                <w:rPr>
                  <w:rFonts w:ascii="Arial" w:hAnsi="Arial" w:cs="Arial"/>
                  <w:highlight w:val="cyan"/>
                </w:rPr>
                <w:t>will</w:t>
              </w:r>
            </w:ins>
            <w:r w:rsidRPr="00B05503">
              <w:rPr>
                <w:rFonts w:ascii="Arial" w:hAnsi="Arial" w:cs="Arial"/>
              </w:rPr>
              <w:t xml:space="preserve"> upon its election establish a Finance and Audit Group to provide advice to the Council.</w:t>
            </w:r>
          </w:p>
          <w:p w14:paraId="4E6D9C51" w14:textId="09EE994D" w:rsidR="00D70E0B" w:rsidRPr="00B05503" w:rsidRDefault="00D70E0B" w:rsidP="00D70E0B">
            <w:pPr>
              <w:jc w:val="left"/>
              <w:rPr>
                <w:rFonts w:ascii="Arial" w:hAnsi="Arial" w:cs="Arial"/>
              </w:rPr>
            </w:pPr>
            <w:r w:rsidRPr="00B05503">
              <w:rPr>
                <w:rFonts w:ascii="Arial" w:hAnsi="Arial" w:cs="Arial"/>
              </w:rPr>
              <w:t xml:space="preserve">(b) The finances of the Organization </w:t>
            </w:r>
            <w:del w:id="800" w:author="YAMASHITA AI" w:date="2023-10-13T11:12:00Z">
              <w:r w:rsidRPr="00D70E0B">
                <w:rPr>
                  <w:rFonts w:ascii="Arial" w:hAnsi="Arial" w:cs="Arial"/>
                </w:rPr>
                <w:delText>shall</w:delText>
              </w:r>
            </w:del>
            <w:ins w:id="801" w:author="YAMASHITA AI" w:date="2023-10-13T11:12:00Z">
              <w:r w:rsidR="00FB7491" w:rsidRPr="00B05503">
                <w:rPr>
                  <w:rFonts w:ascii="Arial" w:hAnsi="Arial" w:cs="Arial"/>
                  <w:highlight w:val="cyan"/>
                </w:rPr>
                <w:t>will</w:t>
              </w:r>
            </w:ins>
            <w:r w:rsidRPr="00B05503">
              <w:rPr>
                <w:rFonts w:ascii="Arial" w:hAnsi="Arial" w:cs="Arial"/>
              </w:rPr>
              <w:t xml:space="preserve"> be managed by the Council, the Finance and Audit Group and the Secretary</w:t>
            </w:r>
            <w:del w:id="802" w:author="YAMASHITA AI" w:date="2023-10-13T11:12:00Z">
              <w:r w:rsidRPr="00D70E0B">
                <w:rPr>
                  <w:rFonts w:cs="ＭＳ ゴシック" w:hint="eastAsia"/>
                </w:rPr>
                <w:delText>‐</w:delText>
              </w:r>
            </w:del>
            <w:ins w:id="803" w:author="YAMASHITA AI" w:date="2023-10-13T11:12:00Z">
              <w:r w:rsidR="0022746E" w:rsidRPr="00B05503">
                <w:rPr>
                  <w:rFonts w:cs="ＭＳ ゴシック"/>
                </w:rPr>
                <w:t>-</w:t>
              </w:r>
            </w:ins>
            <w:r w:rsidRPr="00B05503">
              <w:rPr>
                <w:rFonts w:ascii="Arial" w:hAnsi="Arial" w:cs="Arial"/>
              </w:rPr>
              <w:t xml:space="preserve">General in </w:t>
            </w:r>
            <w:del w:id="804" w:author="YAMASHITA AI" w:date="2023-10-13T11:12:00Z">
              <w:r w:rsidRPr="00D70E0B">
                <w:rPr>
                  <w:rFonts w:ascii="Arial" w:hAnsi="Arial" w:cs="Arial"/>
                </w:rPr>
                <w:delText>accordance</w:delText>
              </w:r>
            </w:del>
            <w:ins w:id="805" w:author="YAMASHITA AI" w:date="2023-10-13T11:12:00Z">
              <w:r w:rsidR="00831E65" w:rsidRPr="00B05503">
                <w:rPr>
                  <w:rFonts w:ascii="Arial" w:hAnsi="Arial" w:cs="Arial"/>
                </w:rPr>
                <w:t>line</w:t>
              </w:r>
            </w:ins>
            <w:r w:rsidRPr="00B05503">
              <w:rPr>
                <w:rFonts w:ascii="Arial" w:hAnsi="Arial" w:cs="Arial"/>
              </w:rPr>
              <w:t xml:space="preserve"> with the financial arrangements as </w:t>
            </w:r>
            <w:del w:id="806" w:author="YAMASHITA AI" w:date="2023-10-13T11:12:00Z">
              <w:r w:rsidRPr="00D70E0B">
                <w:rPr>
                  <w:rFonts w:ascii="Arial" w:hAnsi="Arial" w:cs="Arial"/>
                </w:rPr>
                <w:delText xml:space="preserve">determined </w:delText>
              </w:r>
            </w:del>
            <w:ins w:id="807" w:author="YAMASHITA AI" w:date="2023-10-13T11:12:00Z">
              <w:r w:rsidRPr="00B05503">
                <w:rPr>
                  <w:rFonts w:ascii="Arial" w:hAnsi="Arial" w:cs="Arial"/>
                </w:rPr>
                <w:t xml:space="preserve"> </w:t>
              </w:r>
              <w:r w:rsidR="27E8A49F" w:rsidRPr="00B05503">
                <w:rPr>
                  <w:rFonts w:ascii="Arial" w:hAnsi="Arial" w:cs="Arial"/>
                </w:rPr>
                <w:t xml:space="preserve">approved </w:t>
              </w:r>
            </w:ins>
            <w:r w:rsidRPr="00B05503">
              <w:rPr>
                <w:rFonts w:ascii="Arial" w:hAnsi="Arial" w:cs="Arial"/>
              </w:rPr>
              <w:t>by the General Assembly and the Financial Regulations.</w:t>
            </w:r>
          </w:p>
          <w:p w14:paraId="5E12B3E7" w14:textId="217BE2C9" w:rsidR="00D70E0B" w:rsidRPr="00B05503" w:rsidRDefault="00D70E0B" w:rsidP="00D70E0B">
            <w:pPr>
              <w:jc w:val="left"/>
              <w:rPr>
                <w:rFonts w:ascii="Arial" w:hAnsi="Arial" w:cs="Arial"/>
              </w:rPr>
            </w:pPr>
            <w:r w:rsidRPr="00B05503">
              <w:rPr>
                <w:rFonts w:ascii="Arial" w:hAnsi="Arial" w:cs="Arial"/>
              </w:rPr>
              <w:t xml:space="preserve">(c) The Finance and Audit Group </w:t>
            </w:r>
            <w:del w:id="808" w:author="YAMASHITA AI" w:date="2023-10-13T11:12:00Z">
              <w:r w:rsidRPr="00D70E0B">
                <w:rPr>
                  <w:rFonts w:ascii="Arial" w:hAnsi="Arial" w:cs="Arial"/>
                </w:rPr>
                <w:delText>shall</w:delText>
              </w:r>
            </w:del>
            <w:ins w:id="809" w:author="YAMASHITA AI" w:date="2023-10-13T11:12:00Z">
              <w:r w:rsidR="00FB7491" w:rsidRPr="00B05503">
                <w:rPr>
                  <w:rFonts w:ascii="Arial" w:hAnsi="Arial" w:cs="Arial"/>
                  <w:highlight w:val="cyan"/>
                </w:rPr>
                <w:t>will</w:t>
              </w:r>
            </w:ins>
            <w:r w:rsidRPr="00B05503">
              <w:rPr>
                <w:rFonts w:ascii="Arial" w:hAnsi="Arial" w:cs="Arial"/>
              </w:rPr>
              <w:t xml:space="preserve"> assist the Council in the supervision of the financial administration of the Organization.</w:t>
            </w:r>
          </w:p>
          <w:p w14:paraId="4B108A39" w14:textId="77777777" w:rsidR="007E0BD1" w:rsidRPr="00B05503" w:rsidRDefault="007E0BD1" w:rsidP="00D70E0B">
            <w:pPr>
              <w:jc w:val="left"/>
              <w:rPr>
                <w:ins w:id="810" w:author="YAMASHITA AI" w:date="2023-10-13T11:12:00Z"/>
                <w:rFonts w:ascii="Arial" w:hAnsi="Arial" w:cs="Arial"/>
                <w:b/>
              </w:rPr>
            </w:pPr>
          </w:p>
          <w:p w14:paraId="0E8C9504" w14:textId="1200FDAD" w:rsidR="00D70E0B" w:rsidRPr="00B05503" w:rsidRDefault="007E0BD1" w:rsidP="00D70E0B">
            <w:pPr>
              <w:jc w:val="left"/>
              <w:rPr>
                <w:rFonts w:ascii="Arial" w:hAnsi="Arial" w:cs="Arial"/>
                <w:b/>
              </w:rPr>
            </w:pPr>
            <w:ins w:id="811" w:author="YAMASHITA AI" w:date="2023-10-13T11:12:00Z">
              <w:r w:rsidRPr="00B05503">
                <w:rPr>
                  <w:rFonts w:ascii="Arial" w:hAnsi="Arial" w:cs="Arial"/>
                  <w:b/>
                </w:rPr>
                <w:t>5-</w:t>
              </w:r>
            </w:ins>
            <w:r w:rsidR="00D70E0B" w:rsidRPr="00B05503">
              <w:rPr>
                <w:rFonts w:ascii="Arial" w:hAnsi="Arial" w:cs="Arial"/>
                <w:b/>
              </w:rPr>
              <w:t>2 Election</w:t>
            </w:r>
          </w:p>
          <w:p w14:paraId="423D63BD" w14:textId="28B7FB42" w:rsidR="00D70E0B" w:rsidRPr="00B05503" w:rsidRDefault="00D70E0B" w:rsidP="00D70E0B">
            <w:pPr>
              <w:jc w:val="left"/>
              <w:rPr>
                <w:rFonts w:ascii="Arial" w:hAnsi="Arial" w:cs="Arial"/>
              </w:rPr>
            </w:pPr>
            <w:r w:rsidRPr="00B05503">
              <w:rPr>
                <w:rFonts w:ascii="Arial" w:hAnsi="Arial" w:cs="Arial"/>
              </w:rPr>
              <w:t xml:space="preserve">(a) The Council </w:t>
            </w:r>
            <w:del w:id="812" w:author="YAMASHITA AI" w:date="2023-10-13T11:12:00Z">
              <w:r w:rsidRPr="00D70E0B">
                <w:rPr>
                  <w:rFonts w:ascii="Arial" w:hAnsi="Arial" w:cs="Arial"/>
                </w:rPr>
                <w:delText>shall</w:delText>
              </w:r>
            </w:del>
            <w:ins w:id="813" w:author="YAMASHITA AI" w:date="2023-10-13T11:12:00Z">
              <w:r w:rsidR="00FB7491" w:rsidRPr="00B05503">
                <w:rPr>
                  <w:rFonts w:ascii="Arial" w:hAnsi="Arial" w:cs="Arial"/>
                  <w:highlight w:val="cyan"/>
                </w:rPr>
                <w:t>will</w:t>
              </w:r>
            </w:ins>
            <w:r w:rsidRPr="00B05503">
              <w:rPr>
                <w:rFonts w:ascii="Arial" w:hAnsi="Arial" w:cs="Arial"/>
              </w:rPr>
              <w:t>, from among its members elect four Council members and a Chair to sit on the Finance and Audit Group.</w:t>
            </w:r>
          </w:p>
          <w:p w14:paraId="482826B9" w14:textId="61C77C0C" w:rsidR="00D70E0B" w:rsidRPr="00B05503" w:rsidRDefault="00D70E0B" w:rsidP="00D70E0B">
            <w:pPr>
              <w:jc w:val="left"/>
              <w:rPr>
                <w:rFonts w:ascii="Arial" w:hAnsi="Arial" w:cs="Arial"/>
              </w:rPr>
            </w:pPr>
            <w:r w:rsidRPr="00B05503">
              <w:rPr>
                <w:rFonts w:ascii="Arial" w:hAnsi="Arial" w:cs="Arial"/>
              </w:rPr>
              <w:t xml:space="preserve">(b) The election will be by </w:t>
            </w:r>
            <w:r w:rsidRPr="001E4246">
              <w:rPr>
                <w:rFonts w:ascii="Arial" w:hAnsi="Arial" w:cs="Arial"/>
                <w:highlight w:val="cyan"/>
              </w:rPr>
              <w:t>secret ballot</w:t>
            </w:r>
            <w:r w:rsidRPr="00B05503">
              <w:rPr>
                <w:rFonts w:ascii="Arial" w:hAnsi="Arial" w:cs="Arial"/>
              </w:rPr>
              <w:t xml:space="preserve">, which </w:t>
            </w:r>
            <w:del w:id="814" w:author="YAMASHITA AI" w:date="2023-10-13T11:12:00Z">
              <w:r w:rsidRPr="00D70E0B">
                <w:rPr>
                  <w:rFonts w:ascii="Arial" w:hAnsi="Arial" w:cs="Arial"/>
                </w:rPr>
                <w:delText>shall</w:delText>
              </w:r>
            </w:del>
            <w:ins w:id="815" w:author="YAMASHITA AI" w:date="2023-10-13T11:12:00Z">
              <w:r w:rsidR="00FB7491" w:rsidRPr="00B05503">
                <w:rPr>
                  <w:rFonts w:ascii="Arial" w:hAnsi="Arial" w:cs="Arial"/>
                  <w:highlight w:val="cyan"/>
                </w:rPr>
                <w:t>will</w:t>
              </w:r>
            </w:ins>
            <w:r w:rsidRPr="00B05503">
              <w:rPr>
                <w:rFonts w:ascii="Arial" w:hAnsi="Arial" w:cs="Arial"/>
              </w:rPr>
              <w:t xml:space="preserve"> be conducted by the Secretary</w:t>
            </w:r>
            <w:del w:id="816" w:author="YAMASHITA AI" w:date="2023-10-13T11:12:00Z">
              <w:r w:rsidRPr="00D70E0B">
                <w:rPr>
                  <w:rFonts w:cs="ＭＳ ゴシック" w:hint="eastAsia"/>
                </w:rPr>
                <w:delText>‐</w:delText>
              </w:r>
            </w:del>
            <w:ins w:id="817" w:author="YAMASHITA AI" w:date="2023-10-13T11:12:00Z">
              <w:r w:rsidR="0022746E" w:rsidRPr="00B05503">
                <w:rPr>
                  <w:rFonts w:cs="ＭＳ ゴシック" w:hint="eastAsia"/>
                </w:rPr>
                <w:t>-</w:t>
              </w:r>
            </w:ins>
            <w:r w:rsidRPr="00B05503">
              <w:rPr>
                <w:rFonts w:ascii="Arial" w:hAnsi="Arial" w:cs="Arial"/>
              </w:rPr>
              <w:t>General. Should the number of candidates nominated be the same as the number of positions to be filled, those candidates will be appointed to the group without ballot.</w:t>
            </w:r>
          </w:p>
          <w:p w14:paraId="4762519C" w14:textId="77777777" w:rsidR="00D70E0B" w:rsidRPr="00B05503" w:rsidRDefault="00D70E0B" w:rsidP="00D70E0B">
            <w:pPr>
              <w:jc w:val="left"/>
              <w:rPr>
                <w:rFonts w:ascii="Arial" w:hAnsi="Arial" w:cs="Arial"/>
              </w:rPr>
            </w:pPr>
            <w:r w:rsidRPr="00B05503">
              <w:rPr>
                <w:rFonts w:ascii="Arial" w:hAnsi="Arial" w:cs="Arial"/>
              </w:rPr>
              <w:t>(c) All elected Council members will be eligible for election upon indication of their willingness to stand for election.</w:t>
            </w:r>
          </w:p>
          <w:p w14:paraId="21E1B5AD" w14:textId="3CEECA07" w:rsidR="00D70E0B" w:rsidRPr="00B05503" w:rsidRDefault="00D70E0B" w:rsidP="00D70E0B">
            <w:pPr>
              <w:jc w:val="left"/>
              <w:rPr>
                <w:rFonts w:ascii="Arial" w:hAnsi="Arial" w:cs="Arial"/>
              </w:rPr>
            </w:pPr>
            <w:r w:rsidRPr="00B05503">
              <w:rPr>
                <w:rFonts w:ascii="Arial" w:hAnsi="Arial" w:cs="Arial"/>
              </w:rPr>
              <w:lastRenderedPageBreak/>
              <w:t xml:space="preserve">(d) There </w:t>
            </w:r>
            <w:del w:id="818" w:author="YAMASHITA AI" w:date="2023-10-13T11:12:00Z">
              <w:r w:rsidRPr="00D70E0B">
                <w:rPr>
                  <w:rFonts w:ascii="Arial" w:hAnsi="Arial" w:cs="Arial"/>
                </w:rPr>
                <w:delText>shall</w:delText>
              </w:r>
            </w:del>
            <w:ins w:id="819" w:author="YAMASHITA AI" w:date="2023-10-13T11:12:00Z">
              <w:r w:rsidR="00FB7491" w:rsidRPr="00B05503">
                <w:rPr>
                  <w:rFonts w:ascii="Arial" w:hAnsi="Arial" w:cs="Arial"/>
                  <w:highlight w:val="cyan"/>
                </w:rPr>
                <w:t>will</w:t>
              </w:r>
            </w:ins>
            <w:r w:rsidRPr="00B05503">
              <w:rPr>
                <w:rFonts w:ascii="Arial" w:hAnsi="Arial" w:cs="Arial"/>
              </w:rPr>
              <w:t xml:space="preserve"> be two ballots, the first to elect the group members and the second to elect the Chair.</w:t>
            </w:r>
          </w:p>
          <w:p w14:paraId="6B0365D1" w14:textId="5552A726" w:rsidR="00D70E0B" w:rsidRPr="00B05503" w:rsidRDefault="00D70E0B" w:rsidP="00D70E0B">
            <w:pPr>
              <w:jc w:val="left"/>
              <w:rPr>
                <w:rFonts w:ascii="Arial" w:hAnsi="Arial" w:cs="Arial"/>
              </w:rPr>
            </w:pPr>
            <w:r w:rsidRPr="00B05503">
              <w:rPr>
                <w:rFonts w:ascii="Arial" w:hAnsi="Arial" w:cs="Arial"/>
              </w:rPr>
              <w:t xml:space="preserve">(e) The Secretariat </w:t>
            </w:r>
            <w:del w:id="820" w:author="YAMASHITA AI" w:date="2023-10-13T11:12:00Z">
              <w:r w:rsidRPr="00D70E0B">
                <w:rPr>
                  <w:rFonts w:ascii="Arial" w:hAnsi="Arial" w:cs="Arial"/>
                </w:rPr>
                <w:delText>shall</w:delText>
              </w:r>
            </w:del>
            <w:ins w:id="821" w:author="YAMASHITA AI" w:date="2023-10-13T11:12:00Z">
              <w:r w:rsidR="00FB7491" w:rsidRPr="00B05503">
                <w:rPr>
                  <w:rFonts w:ascii="Arial" w:hAnsi="Arial" w:cs="Arial"/>
                  <w:highlight w:val="cyan"/>
                </w:rPr>
                <w:t>will</w:t>
              </w:r>
            </w:ins>
            <w:r w:rsidRPr="00B05503">
              <w:rPr>
                <w:rFonts w:ascii="Arial" w:hAnsi="Arial" w:cs="Arial"/>
              </w:rPr>
              <w:t xml:space="preserve"> produce a ballot form for nominees for the group and each designated representative </w:t>
            </w:r>
            <w:del w:id="822" w:author="YAMASHITA AI" w:date="2023-10-13T11:12:00Z">
              <w:r w:rsidRPr="00D70E0B">
                <w:rPr>
                  <w:rFonts w:ascii="Arial" w:hAnsi="Arial" w:cs="Arial"/>
                </w:rPr>
                <w:delText>shall</w:delText>
              </w:r>
            </w:del>
            <w:ins w:id="823" w:author="YAMASHITA AI" w:date="2023-10-13T11:12:00Z">
              <w:r w:rsidR="00FB7491" w:rsidRPr="00B05503">
                <w:rPr>
                  <w:rFonts w:ascii="Arial" w:hAnsi="Arial" w:cs="Arial"/>
                  <w:highlight w:val="cyan"/>
                </w:rPr>
                <w:t>will</w:t>
              </w:r>
            </w:ins>
            <w:r w:rsidRPr="00B05503">
              <w:rPr>
                <w:rFonts w:ascii="Arial" w:hAnsi="Arial" w:cs="Arial"/>
              </w:rPr>
              <w:t xml:space="preserve"> have one vote for each vacant seat.</w:t>
            </w:r>
          </w:p>
          <w:p w14:paraId="7C65F710" w14:textId="4C91D6AD" w:rsidR="00D70E0B" w:rsidRPr="00B05503" w:rsidRDefault="00D70E0B" w:rsidP="00D70E0B">
            <w:pPr>
              <w:jc w:val="left"/>
              <w:rPr>
                <w:rFonts w:ascii="Arial" w:hAnsi="Arial" w:cs="Arial"/>
              </w:rPr>
            </w:pPr>
            <w:r w:rsidRPr="00B05503">
              <w:rPr>
                <w:rFonts w:ascii="Arial" w:hAnsi="Arial" w:cs="Arial"/>
              </w:rPr>
              <w:t xml:space="preserve">(f) If two or more candidates obtain the same number of votes for the last seat or seats to be filled, there </w:t>
            </w:r>
            <w:del w:id="824" w:author="YAMASHITA AI" w:date="2023-10-13T11:12:00Z">
              <w:r w:rsidRPr="00D70E0B">
                <w:rPr>
                  <w:rFonts w:ascii="Arial" w:hAnsi="Arial" w:cs="Arial"/>
                </w:rPr>
                <w:delText>shall</w:delText>
              </w:r>
            </w:del>
            <w:ins w:id="825" w:author="YAMASHITA AI" w:date="2023-10-13T11:12:00Z">
              <w:r w:rsidR="00FB7491" w:rsidRPr="00B05503">
                <w:rPr>
                  <w:rFonts w:ascii="Arial" w:hAnsi="Arial" w:cs="Arial"/>
                  <w:highlight w:val="cyan"/>
                </w:rPr>
                <w:t>will</w:t>
              </w:r>
            </w:ins>
            <w:r w:rsidRPr="00B05503">
              <w:rPr>
                <w:rFonts w:ascii="Arial" w:hAnsi="Arial" w:cs="Arial"/>
              </w:rPr>
              <w:t xml:space="preserve"> be a further ballot from among these candidates only. Should the votes again be divided equally, the Secretary-General </w:t>
            </w:r>
            <w:del w:id="826" w:author="YAMASHITA AI" w:date="2023-10-13T11:12:00Z">
              <w:r w:rsidRPr="00D70E0B">
                <w:rPr>
                  <w:rFonts w:ascii="Arial" w:hAnsi="Arial" w:cs="Arial"/>
                </w:rPr>
                <w:delText>shall</w:delText>
              </w:r>
            </w:del>
            <w:ins w:id="827" w:author="YAMASHITA AI" w:date="2023-10-13T11:12:00Z">
              <w:r w:rsidR="00FB7491" w:rsidRPr="00B05503">
                <w:rPr>
                  <w:rFonts w:ascii="Arial" w:hAnsi="Arial" w:cs="Arial"/>
                  <w:highlight w:val="cyan"/>
                </w:rPr>
                <w:t>will</w:t>
              </w:r>
            </w:ins>
            <w:r w:rsidRPr="00B05503">
              <w:rPr>
                <w:rFonts w:ascii="Arial" w:hAnsi="Arial" w:cs="Arial"/>
              </w:rPr>
              <w:t xml:space="preserve"> draw by lot the name of the candidate to be eliminated in any subsequent ballots.</w:t>
            </w:r>
          </w:p>
          <w:p w14:paraId="6EC40FA1" w14:textId="11E57E79" w:rsidR="00D70E0B" w:rsidRPr="00B05503" w:rsidRDefault="00D70E0B" w:rsidP="00D70E0B">
            <w:pPr>
              <w:jc w:val="left"/>
              <w:rPr>
                <w:rFonts w:ascii="Arial" w:hAnsi="Arial" w:cs="Arial"/>
              </w:rPr>
            </w:pPr>
            <w:r w:rsidRPr="00B05503">
              <w:rPr>
                <w:rFonts w:ascii="Arial" w:hAnsi="Arial" w:cs="Arial"/>
              </w:rPr>
              <w:t>(g) Election of the Chair will be simple majority of votes cast, the counting of which will be done by the Secretary</w:t>
            </w:r>
            <w:del w:id="828" w:author="YAMASHITA AI" w:date="2023-10-13T11:12:00Z">
              <w:r w:rsidRPr="00D70E0B">
                <w:rPr>
                  <w:rFonts w:cs="ＭＳ ゴシック" w:hint="eastAsia"/>
                </w:rPr>
                <w:delText>‐</w:delText>
              </w:r>
            </w:del>
            <w:ins w:id="829" w:author="YAMASHITA AI" w:date="2023-10-13T11:12:00Z">
              <w:r w:rsidR="0022746E" w:rsidRPr="00B05503">
                <w:rPr>
                  <w:rFonts w:cs="ＭＳ ゴシック"/>
                </w:rPr>
                <w:t>-</w:t>
              </w:r>
            </w:ins>
            <w:r w:rsidRPr="00B05503">
              <w:rPr>
                <w:rFonts w:ascii="Arial" w:hAnsi="Arial" w:cs="Arial"/>
              </w:rPr>
              <w:t xml:space="preserve">General in view of the Council. When several candidates compete for the position, and no candidate obtain a simple majority of votes, rounds of votes will be conducted, in order to eliminate each time, the candidate with </w:t>
            </w:r>
            <w:r w:rsidRPr="001E4246">
              <w:rPr>
                <w:rFonts w:ascii="Arial" w:hAnsi="Arial"/>
                <w:highlight w:val="cyan"/>
                <w:shd w:val="clear" w:color="auto" w:fill="E6E6E6"/>
              </w:rPr>
              <w:t>fewer</w:t>
            </w:r>
            <w:r w:rsidRPr="00B05503">
              <w:rPr>
                <w:rFonts w:ascii="Arial" w:hAnsi="Arial" w:cs="Arial"/>
              </w:rPr>
              <w:t xml:space="preserve"> votes. Should a simple majority not be possible due to an equal division of votes amongst the remaining two candidates the Secretary-General will draw by lot the name of the candidate who will be appointed to the position.</w:t>
            </w:r>
          </w:p>
          <w:p w14:paraId="72988633" w14:textId="2C319058" w:rsidR="00D70E0B" w:rsidRPr="00B05503" w:rsidRDefault="00D70E0B" w:rsidP="00D70E0B">
            <w:pPr>
              <w:jc w:val="left"/>
              <w:rPr>
                <w:rFonts w:ascii="Arial" w:hAnsi="Arial" w:cs="Arial"/>
              </w:rPr>
            </w:pPr>
            <w:r w:rsidRPr="00B05503">
              <w:rPr>
                <w:rFonts w:ascii="Arial" w:hAnsi="Arial" w:cs="Arial"/>
              </w:rPr>
              <w:t xml:space="preserve">(h) The group </w:t>
            </w:r>
            <w:del w:id="830" w:author="YAMASHITA AI" w:date="2023-10-13T11:12:00Z">
              <w:r w:rsidRPr="00D70E0B">
                <w:rPr>
                  <w:rFonts w:ascii="Arial" w:hAnsi="Arial" w:cs="Arial"/>
                </w:rPr>
                <w:delText>shall</w:delText>
              </w:r>
            </w:del>
            <w:ins w:id="831" w:author="YAMASHITA AI" w:date="2023-10-13T11:12:00Z">
              <w:r w:rsidR="00FB7491" w:rsidRPr="00B05503">
                <w:rPr>
                  <w:rFonts w:ascii="Arial" w:hAnsi="Arial" w:cs="Arial"/>
                  <w:highlight w:val="cyan"/>
                </w:rPr>
                <w:t>will</w:t>
              </w:r>
            </w:ins>
            <w:r w:rsidRPr="00B05503">
              <w:rPr>
                <w:rFonts w:ascii="Arial" w:hAnsi="Arial" w:cs="Arial"/>
              </w:rPr>
              <w:t xml:space="preserve"> hold office for the term of the Council unless replaced earlier by decision of the Council or through resignation.</w:t>
            </w:r>
          </w:p>
          <w:p w14:paraId="60615653" w14:textId="62C15AB5" w:rsidR="00D70E0B" w:rsidRPr="00B05503" w:rsidRDefault="00D70E0B" w:rsidP="00D70E0B">
            <w:pPr>
              <w:jc w:val="left"/>
              <w:rPr>
                <w:rFonts w:ascii="Arial" w:hAnsi="Arial" w:cs="Arial"/>
              </w:rPr>
            </w:pPr>
            <w:r w:rsidRPr="00B05503">
              <w:rPr>
                <w:rFonts w:ascii="Arial" w:hAnsi="Arial" w:cs="Arial"/>
              </w:rPr>
              <w:t>(</w:t>
            </w:r>
            <w:proofErr w:type="spellStart"/>
            <w:r w:rsidRPr="00B05503">
              <w:rPr>
                <w:rFonts w:ascii="Arial" w:hAnsi="Arial" w:cs="Arial"/>
              </w:rPr>
              <w:t>i</w:t>
            </w:r>
            <w:proofErr w:type="spellEnd"/>
            <w:r w:rsidRPr="00B05503">
              <w:rPr>
                <w:rFonts w:ascii="Arial" w:hAnsi="Arial" w:cs="Arial"/>
              </w:rPr>
              <w:t>) Should the Chair or a member of the Finance and Audit Group resign the Secretary</w:t>
            </w:r>
            <w:del w:id="832" w:author="YAMASHITA AI" w:date="2023-10-13T11:12:00Z">
              <w:r w:rsidRPr="00D70E0B">
                <w:rPr>
                  <w:rFonts w:cs="ＭＳ ゴシック" w:hint="eastAsia"/>
                </w:rPr>
                <w:delText>‐</w:delText>
              </w:r>
            </w:del>
            <w:ins w:id="833" w:author="YAMASHITA AI" w:date="2023-10-13T11:12:00Z">
              <w:r w:rsidR="0022746E" w:rsidRPr="00B05503">
                <w:rPr>
                  <w:rFonts w:cs="ＭＳ ゴシック" w:hint="eastAsia"/>
                </w:rPr>
                <w:t>-</w:t>
              </w:r>
            </w:ins>
            <w:r w:rsidRPr="00B05503">
              <w:rPr>
                <w:rFonts w:ascii="Arial" w:hAnsi="Arial" w:cs="Arial"/>
              </w:rPr>
              <w:t xml:space="preserve">General </w:t>
            </w:r>
            <w:del w:id="834" w:author="YAMASHITA AI" w:date="2023-10-13T11:12:00Z">
              <w:r w:rsidRPr="00D70E0B">
                <w:rPr>
                  <w:rFonts w:ascii="Arial" w:hAnsi="Arial" w:cs="Arial"/>
                </w:rPr>
                <w:delText>shall</w:delText>
              </w:r>
            </w:del>
            <w:ins w:id="835" w:author="YAMASHITA AI" w:date="2023-10-13T11:12:00Z">
              <w:r w:rsidR="00FB7491" w:rsidRPr="00B05503">
                <w:rPr>
                  <w:rFonts w:ascii="Arial" w:hAnsi="Arial" w:cs="Arial"/>
                  <w:highlight w:val="cyan"/>
                </w:rPr>
                <w:t>will</w:t>
              </w:r>
            </w:ins>
            <w:r w:rsidRPr="00B05503">
              <w:rPr>
                <w:rFonts w:ascii="Arial" w:hAnsi="Arial" w:cs="Arial"/>
              </w:rPr>
              <w:t xml:space="preserve"> call for nominations to fill the vacant position and will conduct a ballot in </w:t>
            </w:r>
            <w:del w:id="836" w:author="YAMASHITA AI" w:date="2023-10-13T11:12:00Z">
              <w:r w:rsidRPr="00D70E0B">
                <w:rPr>
                  <w:rFonts w:ascii="Arial" w:hAnsi="Arial" w:cs="Arial"/>
                </w:rPr>
                <w:delText>accordance</w:delText>
              </w:r>
            </w:del>
            <w:ins w:id="837" w:author="YAMASHITA AI" w:date="2023-10-13T11:12:00Z">
              <w:r w:rsidR="00831E65" w:rsidRPr="00B05503">
                <w:rPr>
                  <w:rFonts w:ascii="Arial" w:hAnsi="Arial" w:cs="Arial"/>
                </w:rPr>
                <w:t>line</w:t>
              </w:r>
            </w:ins>
            <w:r w:rsidRPr="00B05503">
              <w:rPr>
                <w:rFonts w:ascii="Arial" w:hAnsi="Arial" w:cs="Arial"/>
              </w:rPr>
              <w:t xml:space="preserve"> </w:t>
            </w:r>
            <w:r w:rsidRPr="00B05503">
              <w:rPr>
                <w:rFonts w:ascii="Arial" w:hAnsi="Arial" w:cs="Arial"/>
              </w:rPr>
              <w:lastRenderedPageBreak/>
              <w:t xml:space="preserve">with the </w:t>
            </w:r>
            <w:del w:id="838" w:author="YAMASHITA AI" w:date="2023-10-13T11:12:00Z">
              <w:r w:rsidRPr="00D70E0B">
                <w:rPr>
                  <w:rFonts w:ascii="Arial" w:hAnsi="Arial" w:cs="Arial"/>
                </w:rPr>
                <w:delText>provisions</w:delText>
              </w:r>
            </w:del>
            <w:ins w:id="839" w:author="YAMASHITA AI" w:date="2023-10-13T11:12:00Z">
              <w:r w:rsidR="00CD1A2B" w:rsidRPr="00B05503">
                <w:rPr>
                  <w:rFonts w:ascii="Arial" w:hAnsi="Arial" w:cs="Arial"/>
                </w:rPr>
                <w:t>items/</w:t>
              </w:r>
              <w:r w:rsidR="009270F0" w:rsidRPr="00B05503">
                <w:rPr>
                  <w:rFonts w:ascii="Arial" w:hAnsi="Arial" w:cs="Arial"/>
                </w:rPr>
                <w:t>paragraphs</w:t>
              </w:r>
            </w:ins>
            <w:r w:rsidRPr="00B05503">
              <w:rPr>
                <w:rFonts w:ascii="Arial" w:hAnsi="Arial" w:cs="Arial"/>
              </w:rPr>
              <w:t xml:space="preserve"> above.</w:t>
            </w:r>
          </w:p>
          <w:p w14:paraId="11399B7A" w14:textId="2EC1B09D" w:rsidR="00D70E0B" w:rsidRPr="00B05503" w:rsidRDefault="00D70E0B" w:rsidP="00D70E0B">
            <w:pPr>
              <w:jc w:val="left"/>
              <w:rPr>
                <w:rFonts w:ascii="Arial" w:hAnsi="Arial" w:cs="Arial"/>
              </w:rPr>
            </w:pPr>
            <w:r w:rsidRPr="00B05503">
              <w:rPr>
                <w:rFonts w:ascii="Arial" w:hAnsi="Arial" w:cs="Arial"/>
              </w:rPr>
              <w:t xml:space="preserve">(j) If the Chair cannot attend a meeting of the Finance and Audit Group, the Chair </w:t>
            </w:r>
            <w:del w:id="840" w:author="YAMASHITA AI" w:date="2023-10-13T11:12:00Z">
              <w:r w:rsidRPr="00D70E0B">
                <w:rPr>
                  <w:rFonts w:ascii="Arial" w:hAnsi="Arial" w:cs="Arial"/>
                </w:rPr>
                <w:delText>shall</w:delText>
              </w:r>
            </w:del>
            <w:ins w:id="841" w:author="YAMASHITA AI" w:date="2023-10-13T11:12:00Z">
              <w:r w:rsidR="00FB7491" w:rsidRPr="00B05503">
                <w:rPr>
                  <w:rFonts w:ascii="Arial" w:hAnsi="Arial" w:cs="Arial"/>
                  <w:highlight w:val="cyan"/>
                </w:rPr>
                <w:t>will</w:t>
              </w:r>
            </w:ins>
            <w:r w:rsidRPr="00B05503">
              <w:rPr>
                <w:rFonts w:ascii="Arial" w:hAnsi="Arial" w:cs="Arial"/>
              </w:rPr>
              <w:t xml:space="preserve"> arrange for another member of the group to chair the meeting.</w:t>
            </w:r>
          </w:p>
          <w:p w14:paraId="626873ED" w14:textId="77777777" w:rsidR="00915818" w:rsidRPr="00B05503" w:rsidRDefault="00915818" w:rsidP="00D70E0B">
            <w:pPr>
              <w:jc w:val="left"/>
              <w:rPr>
                <w:ins w:id="842" w:author="YAMASHITA AI" w:date="2023-10-13T11:12:00Z"/>
                <w:rFonts w:ascii="Arial" w:hAnsi="Arial" w:cs="Arial"/>
                <w:b/>
              </w:rPr>
            </w:pPr>
          </w:p>
          <w:p w14:paraId="6A0E4B51" w14:textId="06E03546" w:rsidR="00D70E0B" w:rsidRPr="00B05503" w:rsidRDefault="00915818" w:rsidP="00D70E0B">
            <w:pPr>
              <w:jc w:val="left"/>
              <w:rPr>
                <w:rFonts w:ascii="Arial" w:hAnsi="Arial" w:cs="Arial"/>
                <w:b/>
              </w:rPr>
            </w:pPr>
            <w:ins w:id="843" w:author="YAMASHITA AI" w:date="2023-10-13T11:12:00Z">
              <w:r w:rsidRPr="00B05503">
                <w:rPr>
                  <w:rFonts w:ascii="Arial" w:hAnsi="Arial" w:cs="Arial"/>
                  <w:b/>
                </w:rPr>
                <w:t>5-</w:t>
              </w:r>
            </w:ins>
            <w:r w:rsidR="00D70E0B" w:rsidRPr="00B05503">
              <w:rPr>
                <w:rFonts w:ascii="Arial" w:hAnsi="Arial" w:cs="Arial"/>
                <w:b/>
              </w:rPr>
              <w:t>3 Convening</w:t>
            </w:r>
          </w:p>
          <w:p w14:paraId="416C64E0" w14:textId="77777777" w:rsidR="00D70E0B" w:rsidRPr="00B05503" w:rsidRDefault="00D70E0B" w:rsidP="00D70E0B">
            <w:pPr>
              <w:jc w:val="left"/>
              <w:rPr>
                <w:rFonts w:ascii="Arial" w:hAnsi="Arial" w:cs="Arial"/>
              </w:rPr>
            </w:pPr>
            <w:r w:rsidRPr="00B05503">
              <w:rPr>
                <w:rFonts w:ascii="Arial" w:hAnsi="Arial" w:cs="Arial"/>
              </w:rPr>
              <w:t>(a) The Finance and Audit Group will ordinarily be convened twice a year by notice in writing by any of the following:</w:t>
            </w:r>
          </w:p>
          <w:p w14:paraId="7666C847" w14:textId="77777777" w:rsidR="00D70E0B" w:rsidRPr="00B05503" w:rsidRDefault="00D70E0B" w:rsidP="00D70E0B">
            <w:pPr>
              <w:jc w:val="left"/>
              <w:rPr>
                <w:rFonts w:ascii="Arial" w:hAnsi="Arial" w:cs="Arial"/>
              </w:rPr>
            </w:pPr>
            <w:proofErr w:type="spellStart"/>
            <w:r w:rsidRPr="00B05503">
              <w:rPr>
                <w:rFonts w:ascii="Arial" w:hAnsi="Arial" w:cs="Arial"/>
              </w:rPr>
              <w:t>i</w:t>
            </w:r>
            <w:proofErr w:type="spellEnd"/>
            <w:r w:rsidRPr="00B05503">
              <w:rPr>
                <w:rFonts w:ascii="Arial" w:hAnsi="Arial" w:cs="Arial"/>
              </w:rPr>
              <w:t>. the President or Vice President;</w:t>
            </w:r>
          </w:p>
          <w:p w14:paraId="601E4301" w14:textId="57A14F3A" w:rsidR="00D70E0B" w:rsidRPr="00B05503" w:rsidRDefault="00D70E0B" w:rsidP="00D70E0B">
            <w:pPr>
              <w:jc w:val="left"/>
              <w:rPr>
                <w:rFonts w:ascii="Arial" w:hAnsi="Arial" w:cs="Arial"/>
              </w:rPr>
            </w:pPr>
            <w:r w:rsidRPr="00B05503">
              <w:rPr>
                <w:rFonts w:ascii="Arial" w:hAnsi="Arial" w:cs="Arial"/>
              </w:rPr>
              <w:t>ii. the Chair</w:t>
            </w:r>
            <w:del w:id="844" w:author="YAMASHITA AI" w:date="2023-10-13T11:12:00Z">
              <w:r w:rsidRPr="001E4246">
                <w:rPr>
                  <w:rFonts w:ascii="Arial" w:hAnsi="Arial" w:cs="Arial"/>
                  <w:highlight w:val="cyan"/>
                </w:rPr>
                <w:delText>;</w:delText>
              </w:r>
            </w:del>
            <w:ins w:id="845" w:author="YAMASHITA AI" w:date="2023-10-13T11:12:00Z">
              <w:r w:rsidR="47A6E33A" w:rsidRPr="001E4246">
                <w:rPr>
                  <w:rFonts w:ascii="Arial" w:hAnsi="Arial" w:cs="Arial"/>
                  <w:highlight w:val="cyan"/>
                </w:rPr>
                <w:t xml:space="preserve"> </w:t>
              </w:r>
              <w:r w:rsidR="47A6E33A" w:rsidRPr="001E4246">
                <w:rPr>
                  <w:rFonts w:ascii="Arial" w:hAnsi="Arial" w:cs="Arial"/>
                  <w:highlight w:val="cyan"/>
                  <w:shd w:val="clear" w:color="auto" w:fill="E6E6E6"/>
                </w:rPr>
                <w:t>of the Group</w:t>
              </w:r>
              <w:r w:rsidRPr="001E4246">
                <w:rPr>
                  <w:rFonts w:ascii="Arial" w:hAnsi="Arial" w:cs="Arial"/>
                  <w:highlight w:val="cyan"/>
                </w:rPr>
                <w:t>;</w:t>
              </w:r>
            </w:ins>
          </w:p>
          <w:p w14:paraId="03FD56E8" w14:textId="626935E4" w:rsidR="00D70E0B" w:rsidRPr="00B05503" w:rsidRDefault="00D70E0B" w:rsidP="00D70E0B">
            <w:pPr>
              <w:jc w:val="left"/>
              <w:rPr>
                <w:rFonts w:ascii="Arial" w:hAnsi="Arial" w:cs="Arial"/>
              </w:rPr>
            </w:pPr>
            <w:r w:rsidRPr="00B05503">
              <w:rPr>
                <w:rFonts w:ascii="Arial" w:hAnsi="Arial" w:cs="Arial"/>
              </w:rPr>
              <w:t>iii. the Secretary</w:t>
            </w:r>
            <w:del w:id="846" w:author="YAMASHITA AI" w:date="2023-10-13T11:12:00Z">
              <w:r w:rsidRPr="00D70E0B">
                <w:rPr>
                  <w:rFonts w:cs="ＭＳ ゴシック" w:hint="eastAsia"/>
                </w:rPr>
                <w:delText>‐</w:delText>
              </w:r>
            </w:del>
            <w:ins w:id="847" w:author="YAMASHITA AI" w:date="2023-10-13T11:12:00Z">
              <w:r w:rsidR="0022746E" w:rsidRPr="00B05503">
                <w:rPr>
                  <w:rFonts w:cs="ＭＳ ゴシック" w:hint="eastAsia"/>
                </w:rPr>
                <w:t>-</w:t>
              </w:r>
            </w:ins>
            <w:r w:rsidRPr="00B05503">
              <w:rPr>
                <w:rFonts w:ascii="Arial" w:hAnsi="Arial" w:cs="Arial"/>
              </w:rPr>
              <w:t>General; or</w:t>
            </w:r>
          </w:p>
          <w:p w14:paraId="28FBB815" w14:textId="77777777" w:rsidR="00D70E0B" w:rsidRPr="00B05503" w:rsidRDefault="00D70E0B" w:rsidP="00D70E0B">
            <w:pPr>
              <w:jc w:val="left"/>
              <w:rPr>
                <w:rFonts w:ascii="Arial" w:hAnsi="Arial" w:cs="Arial"/>
              </w:rPr>
            </w:pPr>
            <w:r w:rsidRPr="00B05503">
              <w:rPr>
                <w:rFonts w:ascii="Arial" w:hAnsi="Arial" w:cs="Arial"/>
              </w:rPr>
              <w:t>iv. at the request of two Council members.</w:t>
            </w:r>
          </w:p>
          <w:p w14:paraId="5BD1C123" w14:textId="79455327" w:rsidR="00D70E0B" w:rsidRPr="00B05503" w:rsidRDefault="00D70E0B" w:rsidP="00D70E0B">
            <w:pPr>
              <w:jc w:val="left"/>
              <w:rPr>
                <w:rFonts w:ascii="Arial" w:hAnsi="Arial" w:cs="Arial"/>
              </w:rPr>
            </w:pPr>
            <w:r w:rsidRPr="00B05503">
              <w:rPr>
                <w:rFonts w:ascii="Arial" w:hAnsi="Arial" w:cs="Arial"/>
              </w:rPr>
              <w:t>(b) An ordinary meeting of the Finance and Audit Group will take place at the same location and prior to Council meetings unless decided otherwise by the Chair in consultation with the Secretary</w:t>
            </w:r>
            <w:del w:id="848" w:author="YAMASHITA AI" w:date="2023-10-13T11:12:00Z">
              <w:r w:rsidRPr="00D70E0B">
                <w:rPr>
                  <w:rFonts w:cs="ＭＳ ゴシック" w:hint="eastAsia"/>
                </w:rPr>
                <w:delText>‐</w:delText>
              </w:r>
            </w:del>
            <w:ins w:id="849" w:author="YAMASHITA AI" w:date="2023-10-13T11:12:00Z">
              <w:r w:rsidR="0022746E" w:rsidRPr="00B05503">
                <w:rPr>
                  <w:rFonts w:cs="ＭＳ ゴシック" w:hint="eastAsia"/>
                </w:rPr>
                <w:t>-</w:t>
              </w:r>
            </w:ins>
            <w:r w:rsidRPr="00B05503">
              <w:rPr>
                <w:rFonts w:ascii="Arial" w:hAnsi="Arial" w:cs="Arial"/>
              </w:rPr>
              <w:t>General.</w:t>
            </w:r>
          </w:p>
          <w:p w14:paraId="18EB4ECF" w14:textId="0CBEF39C" w:rsidR="00D70E0B" w:rsidRPr="00B05503" w:rsidRDefault="00D70E0B" w:rsidP="00D70E0B">
            <w:pPr>
              <w:jc w:val="left"/>
              <w:rPr>
                <w:rFonts w:ascii="Arial" w:hAnsi="Arial" w:cs="Arial"/>
              </w:rPr>
            </w:pPr>
            <w:r w:rsidRPr="00B05503">
              <w:rPr>
                <w:rFonts w:ascii="Arial" w:hAnsi="Arial" w:cs="Arial"/>
              </w:rPr>
              <w:t xml:space="preserve">(c) The date of an extraordinary meeting of the Finance and Audit Group will be not less than seven calendar days from the date of notification, and the location will be the seat of the Organization unless alternate arrangements are </w:t>
            </w:r>
            <w:del w:id="850" w:author="YAMASHITA AI" w:date="2023-10-13T11:12:00Z">
              <w:r w:rsidRPr="00D70E0B">
                <w:rPr>
                  <w:rFonts w:ascii="Arial" w:hAnsi="Arial" w:cs="Arial"/>
                </w:rPr>
                <w:delText>agreed</w:delText>
              </w:r>
            </w:del>
            <w:ins w:id="851" w:author="YAMASHITA AI" w:date="2023-10-13T11:12:00Z">
              <w:r w:rsidR="009003D4" w:rsidRPr="00B05503">
                <w:rPr>
                  <w:rFonts w:ascii="Arial" w:hAnsi="Arial" w:cs="Arial"/>
                  <w:highlight w:val="cyan"/>
                </w:rPr>
                <w:t>consented</w:t>
              </w:r>
            </w:ins>
            <w:r w:rsidRPr="00B05503">
              <w:rPr>
                <w:rFonts w:ascii="Arial" w:hAnsi="Arial" w:cs="Arial"/>
              </w:rPr>
              <w:t xml:space="preserve"> by the Chair and the Secretary</w:t>
            </w:r>
            <w:del w:id="852" w:author="YAMASHITA AI" w:date="2023-10-13T11:12:00Z">
              <w:r w:rsidRPr="00D70E0B">
                <w:rPr>
                  <w:rFonts w:cs="ＭＳ ゴシック" w:hint="eastAsia"/>
                </w:rPr>
                <w:delText>‐</w:delText>
              </w:r>
            </w:del>
            <w:ins w:id="853" w:author="YAMASHITA AI" w:date="2023-10-13T11:12:00Z">
              <w:r w:rsidR="0022746E" w:rsidRPr="00B05503">
                <w:rPr>
                  <w:rFonts w:cs="ＭＳ ゴシック" w:hint="eastAsia"/>
                </w:rPr>
                <w:t>-</w:t>
              </w:r>
            </w:ins>
            <w:r w:rsidRPr="00B05503">
              <w:rPr>
                <w:rFonts w:ascii="Arial" w:hAnsi="Arial" w:cs="Arial"/>
              </w:rPr>
              <w:t>General.</w:t>
            </w:r>
          </w:p>
        </w:tc>
        <w:tc>
          <w:tcPr>
            <w:tcW w:w="7257" w:type="dxa"/>
          </w:tcPr>
          <w:p w14:paraId="163B0EAE" w14:textId="77777777" w:rsidR="00D70E0B" w:rsidRPr="00B05503" w:rsidRDefault="00D70E0B" w:rsidP="0003192B">
            <w:pPr>
              <w:rPr>
                <w:rFonts w:ascii="Arial" w:hAnsi="Arial" w:cs="Arial"/>
              </w:rPr>
            </w:pPr>
          </w:p>
          <w:p w14:paraId="72AED484" w14:textId="77777777" w:rsidR="00453A01" w:rsidRPr="00B05503" w:rsidRDefault="00453A01" w:rsidP="0003192B">
            <w:pPr>
              <w:rPr>
                <w:rFonts w:ascii="Arial" w:hAnsi="Arial" w:cs="Arial"/>
              </w:rPr>
            </w:pPr>
          </w:p>
          <w:p w14:paraId="381BCBB5" w14:textId="77777777" w:rsidR="00453A01" w:rsidRPr="00B05503" w:rsidRDefault="00453A01" w:rsidP="0003192B">
            <w:pPr>
              <w:rPr>
                <w:rFonts w:ascii="Arial" w:hAnsi="Arial" w:cs="Arial"/>
              </w:rPr>
            </w:pPr>
          </w:p>
          <w:p w14:paraId="1D62AD0E" w14:textId="77777777" w:rsidR="00453A01" w:rsidRPr="00B05503" w:rsidRDefault="00453A01" w:rsidP="0003192B">
            <w:pPr>
              <w:rPr>
                <w:rFonts w:ascii="Arial" w:hAnsi="Arial" w:cs="Arial"/>
              </w:rPr>
            </w:pPr>
          </w:p>
          <w:p w14:paraId="6D95C4CE" w14:textId="77777777" w:rsidR="00453A01" w:rsidRPr="00B05503" w:rsidRDefault="00453A01" w:rsidP="0003192B">
            <w:pPr>
              <w:rPr>
                <w:rFonts w:ascii="Arial" w:hAnsi="Arial" w:cs="Arial"/>
              </w:rPr>
            </w:pPr>
          </w:p>
          <w:p w14:paraId="25AC010F" w14:textId="77777777" w:rsidR="00453A01" w:rsidRPr="00B05503" w:rsidRDefault="00453A01" w:rsidP="0003192B">
            <w:pPr>
              <w:rPr>
                <w:rFonts w:ascii="Arial" w:hAnsi="Arial" w:cs="Arial"/>
              </w:rPr>
            </w:pPr>
          </w:p>
          <w:p w14:paraId="52B1576B" w14:textId="77777777" w:rsidR="00453A01" w:rsidRPr="00B05503" w:rsidRDefault="00453A01" w:rsidP="0003192B">
            <w:pPr>
              <w:rPr>
                <w:rFonts w:ascii="Arial" w:hAnsi="Arial" w:cs="Arial"/>
              </w:rPr>
            </w:pPr>
          </w:p>
          <w:p w14:paraId="0162A407" w14:textId="77777777" w:rsidR="00453A01" w:rsidRPr="00B05503" w:rsidRDefault="00453A01" w:rsidP="0003192B">
            <w:pPr>
              <w:rPr>
                <w:rFonts w:ascii="Arial" w:hAnsi="Arial" w:cs="Arial"/>
              </w:rPr>
            </w:pPr>
          </w:p>
          <w:p w14:paraId="14945442" w14:textId="77777777" w:rsidR="00453A01" w:rsidRPr="00BC7D9B" w:rsidRDefault="00453A01" w:rsidP="0003192B">
            <w:pPr>
              <w:rPr>
                <w:del w:id="854" w:author="YAMASHITA AI" w:date="2023-10-13T11:12:00Z"/>
                <w:rFonts w:ascii="Arial" w:hAnsi="Arial" w:cs="Arial"/>
              </w:rPr>
            </w:pPr>
          </w:p>
          <w:p w14:paraId="19711E61" w14:textId="77777777" w:rsidR="00453A01" w:rsidRPr="00BC7D9B" w:rsidRDefault="00453A01" w:rsidP="0003192B">
            <w:pPr>
              <w:rPr>
                <w:del w:id="855" w:author="YAMASHITA AI" w:date="2023-10-13T11:12:00Z"/>
                <w:rFonts w:ascii="Arial" w:hAnsi="Arial" w:cs="Arial"/>
              </w:rPr>
            </w:pPr>
          </w:p>
          <w:p w14:paraId="403B4795" w14:textId="4B492309" w:rsidR="00453A01" w:rsidRPr="00B05503" w:rsidRDefault="48BDFCA6" w:rsidP="0003192B">
            <w:pPr>
              <w:rPr>
                <w:ins w:id="856" w:author="YAMASHITA AI" w:date="2023-10-13T11:12:00Z"/>
                <w:rFonts w:ascii="Arial" w:hAnsi="Arial" w:cs="Arial"/>
              </w:rPr>
            </w:pPr>
            <w:r w:rsidRPr="00B05503">
              <w:rPr>
                <w:rFonts w:ascii="Arial" w:hAnsi="Arial" w:cs="Arial"/>
              </w:rPr>
              <w:t xml:space="preserve">Editorial modification in accordance with </w:t>
            </w:r>
            <w:r w:rsidR="5A448F2A" w:rsidRPr="00B05503">
              <w:rPr>
                <w:rFonts w:ascii="Arial" w:hAnsi="Arial" w:cs="Arial"/>
              </w:rPr>
              <w:t xml:space="preserve">Article 7.7 (g) of </w:t>
            </w:r>
            <w:r w:rsidRPr="00B05503">
              <w:rPr>
                <w:rFonts w:ascii="Arial" w:hAnsi="Arial" w:cs="Arial"/>
              </w:rPr>
              <w:t>the Convention</w:t>
            </w:r>
            <w:r w:rsidR="782E26DE" w:rsidRPr="00B05503">
              <w:rPr>
                <w:rFonts w:ascii="Arial" w:hAnsi="Arial" w:cs="Arial"/>
              </w:rPr>
              <w:t xml:space="preserve"> </w:t>
            </w:r>
          </w:p>
          <w:p w14:paraId="3D35EAF5" w14:textId="77777777" w:rsidR="00453A01" w:rsidRPr="00B05503" w:rsidRDefault="00453A01" w:rsidP="0003192B">
            <w:pPr>
              <w:rPr>
                <w:rFonts w:ascii="Arial" w:hAnsi="Arial" w:cs="Arial"/>
              </w:rPr>
            </w:pPr>
          </w:p>
          <w:p w14:paraId="5883976A" w14:textId="77777777" w:rsidR="00051272" w:rsidRPr="00B05503" w:rsidRDefault="00051272" w:rsidP="0003192B">
            <w:pPr>
              <w:rPr>
                <w:rFonts w:ascii="Arial" w:hAnsi="Arial" w:cs="Arial"/>
              </w:rPr>
            </w:pPr>
          </w:p>
          <w:p w14:paraId="4B549240" w14:textId="77777777" w:rsidR="00051272" w:rsidRPr="00B05503" w:rsidRDefault="00051272" w:rsidP="0003192B">
            <w:pPr>
              <w:rPr>
                <w:rFonts w:ascii="Arial" w:hAnsi="Arial" w:cs="Arial"/>
              </w:rPr>
            </w:pPr>
          </w:p>
          <w:p w14:paraId="067B8BCD" w14:textId="77777777" w:rsidR="00051272" w:rsidRPr="00B05503" w:rsidRDefault="00051272" w:rsidP="0003192B">
            <w:pPr>
              <w:rPr>
                <w:rFonts w:ascii="Arial" w:hAnsi="Arial" w:cs="Arial"/>
              </w:rPr>
            </w:pPr>
          </w:p>
          <w:p w14:paraId="4CAEF630" w14:textId="77777777" w:rsidR="00051272" w:rsidRPr="00B05503" w:rsidRDefault="00051272" w:rsidP="0003192B">
            <w:pPr>
              <w:rPr>
                <w:rFonts w:ascii="Arial" w:hAnsi="Arial" w:cs="Arial"/>
              </w:rPr>
            </w:pPr>
          </w:p>
          <w:p w14:paraId="6F276A8C" w14:textId="77777777" w:rsidR="00051272" w:rsidRPr="00B05503" w:rsidRDefault="00051272" w:rsidP="0003192B">
            <w:pPr>
              <w:rPr>
                <w:rFonts w:ascii="Arial" w:hAnsi="Arial" w:cs="Arial"/>
              </w:rPr>
            </w:pPr>
          </w:p>
          <w:p w14:paraId="562F7844" w14:textId="77777777" w:rsidR="00453A01" w:rsidRPr="00B05503" w:rsidRDefault="00061A34" w:rsidP="0003192B">
            <w:pPr>
              <w:rPr>
                <w:rFonts w:ascii="Arial" w:hAnsi="Arial" w:cs="Arial"/>
              </w:rPr>
            </w:pPr>
            <w:r w:rsidRPr="00B05503">
              <w:rPr>
                <w:rFonts w:ascii="Arial" w:hAnsi="Arial" w:cs="Arial"/>
              </w:rPr>
              <w:t>The need of scrutineers should be considered.</w:t>
            </w:r>
          </w:p>
          <w:p w14:paraId="7625A8D5" w14:textId="77777777" w:rsidR="00453A01" w:rsidRPr="00B05503" w:rsidRDefault="00453A01" w:rsidP="0003192B">
            <w:pPr>
              <w:rPr>
                <w:rFonts w:ascii="Arial" w:hAnsi="Arial" w:cs="Arial"/>
              </w:rPr>
            </w:pPr>
          </w:p>
          <w:p w14:paraId="1DCAF54F" w14:textId="77777777" w:rsidR="00453A01" w:rsidRPr="00B05503" w:rsidRDefault="00453A01" w:rsidP="0003192B">
            <w:pPr>
              <w:rPr>
                <w:rFonts w:ascii="Arial" w:hAnsi="Arial" w:cs="Arial"/>
              </w:rPr>
            </w:pPr>
          </w:p>
          <w:p w14:paraId="0E3189FB" w14:textId="77777777" w:rsidR="00453A01" w:rsidRPr="00B05503" w:rsidRDefault="00453A01" w:rsidP="0003192B">
            <w:pPr>
              <w:rPr>
                <w:rFonts w:ascii="Arial" w:hAnsi="Arial" w:cs="Arial"/>
              </w:rPr>
            </w:pPr>
          </w:p>
          <w:p w14:paraId="1D871117" w14:textId="77777777" w:rsidR="00453A01" w:rsidRPr="00B05503" w:rsidRDefault="00453A01" w:rsidP="0003192B">
            <w:pPr>
              <w:rPr>
                <w:rFonts w:ascii="Arial" w:hAnsi="Arial" w:cs="Arial"/>
              </w:rPr>
            </w:pPr>
          </w:p>
          <w:p w14:paraId="61A76DF4" w14:textId="77777777" w:rsidR="00453A01" w:rsidRPr="00B05503" w:rsidRDefault="00453A01" w:rsidP="0003192B">
            <w:pPr>
              <w:rPr>
                <w:rFonts w:ascii="Arial" w:hAnsi="Arial" w:cs="Arial"/>
              </w:rPr>
            </w:pPr>
          </w:p>
          <w:p w14:paraId="6F32183B" w14:textId="77777777" w:rsidR="00453A01" w:rsidRPr="00B05503" w:rsidRDefault="00453A01" w:rsidP="0003192B">
            <w:pPr>
              <w:rPr>
                <w:rFonts w:ascii="Arial" w:hAnsi="Arial" w:cs="Arial"/>
              </w:rPr>
            </w:pPr>
          </w:p>
          <w:p w14:paraId="6FD89388" w14:textId="77777777" w:rsidR="00453A01" w:rsidRPr="00B05503" w:rsidRDefault="00453A01" w:rsidP="0003192B">
            <w:pPr>
              <w:rPr>
                <w:rFonts w:ascii="Arial" w:hAnsi="Arial" w:cs="Arial"/>
              </w:rPr>
            </w:pPr>
          </w:p>
          <w:p w14:paraId="62A0AB3C" w14:textId="77777777" w:rsidR="00453A01" w:rsidRPr="00B05503" w:rsidRDefault="00453A01" w:rsidP="0003192B">
            <w:pPr>
              <w:rPr>
                <w:rFonts w:ascii="Arial" w:hAnsi="Arial" w:cs="Arial"/>
              </w:rPr>
            </w:pPr>
          </w:p>
          <w:p w14:paraId="48D60D1D" w14:textId="77777777" w:rsidR="00453A01" w:rsidRPr="00B05503" w:rsidRDefault="00453A01" w:rsidP="0003192B">
            <w:pPr>
              <w:rPr>
                <w:rFonts w:ascii="Arial" w:hAnsi="Arial" w:cs="Arial"/>
              </w:rPr>
            </w:pPr>
          </w:p>
          <w:p w14:paraId="56C1F616" w14:textId="77777777" w:rsidR="00453A01" w:rsidRPr="00B05503" w:rsidRDefault="00453A01" w:rsidP="0003192B">
            <w:pPr>
              <w:rPr>
                <w:rFonts w:ascii="Arial" w:hAnsi="Arial" w:cs="Arial"/>
              </w:rPr>
            </w:pPr>
          </w:p>
          <w:p w14:paraId="6A0AA10D" w14:textId="77777777" w:rsidR="00453A01" w:rsidRPr="00B05503" w:rsidRDefault="00453A01" w:rsidP="0003192B">
            <w:pPr>
              <w:rPr>
                <w:rFonts w:ascii="Arial" w:hAnsi="Arial" w:cs="Arial"/>
              </w:rPr>
            </w:pPr>
          </w:p>
          <w:p w14:paraId="34D1619D" w14:textId="77777777" w:rsidR="00453A01" w:rsidRPr="00B05503" w:rsidRDefault="00453A01" w:rsidP="0003192B">
            <w:pPr>
              <w:rPr>
                <w:rFonts w:ascii="Arial" w:hAnsi="Arial" w:cs="Arial"/>
              </w:rPr>
            </w:pPr>
          </w:p>
          <w:p w14:paraId="5F9AA178" w14:textId="77777777" w:rsidR="00453A01" w:rsidRPr="00B05503" w:rsidRDefault="00453A01" w:rsidP="0003192B">
            <w:pPr>
              <w:rPr>
                <w:rFonts w:ascii="Arial" w:hAnsi="Arial" w:cs="Arial"/>
              </w:rPr>
            </w:pPr>
          </w:p>
          <w:p w14:paraId="4A3165D7" w14:textId="77777777" w:rsidR="00453A01" w:rsidRPr="00B05503" w:rsidRDefault="00453A01" w:rsidP="0003192B">
            <w:pPr>
              <w:rPr>
                <w:rFonts w:ascii="Arial" w:hAnsi="Arial" w:cs="Arial"/>
              </w:rPr>
            </w:pPr>
          </w:p>
          <w:p w14:paraId="641CBC80" w14:textId="77777777" w:rsidR="00453A01" w:rsidRPr="00B05503" w:rsidRDefault="00453A01" w:rsidP="0003192B">
            <w:pPr>
              <w:rPr>
                <w:rFonts w:ascii="Arial" w:hAnsi="Arial" w:cs="Arial"/>
              </w:rPr>
            </w:pPr>
          </w:p>
          <w:p w14:paraId="3D785AB5" w14:textId="77777777" w:rsidR="00453A01" w:rsidRPr="00B05503" w:rsidRDefault="00453A01" w:rsidP="0003192B">
            <w:pPr>
              <w:rPr>
                <w:rFonts w:ascii="Arial" w:hAnsi="Arial" w:cs="Arial"/>
              </w:rPr>
            </w:pPr>
          </w:p>
          <w:p w14:paraId="4D3CB449" w14:textId="77777777" w:rsidR="00453A01" w:rsidRPr="00B05503" w:rsidRDefault="00453A01" w:rsidP="0003192B">
            <w:pPr>
              <w:rPr>
                <w:rFonts w:ascii="Arial" w:hAnsi="Arial" w:cs="Arial"/>
              </w:rPr>
            </w:pPr>
          </w:p>
          <w:p w14:paraId="2CDD28E4" w14:textId="77777777" w:rsidR="00453A01" w:rsidRPr="00B05503" w:rsidRDefault="00453A01" w:rsidP="0003192B">
            <w:pPr>
              <w:rPr>
                <w:rFonts w:ascii="Arial" w:hAnsi="Arial" w:cs="Arial"/>
              </w:rPr>
            </w:pPr>
          </w:p>
          <w:p w14:paraId="3B767A89" w14:textId="77777777" w:rsidR="00453A01" w:rsidRPr="00B05503" w:rsidRDefault="00453A01" w:rsidP="0003192B">
            <w:pPr>
              <w:rPr>
                <w:rFonts w:ascii="Arial" w:hAnsi="Arial" w:cs="Arial"/>
              </w:rPr>
            </w:pPr>
          </w:p>
          <w:p w14:paraId="7AEB986D" w14:textId="77777777" w:rsidR="00AF7355" w:rsidRPr="00B05503" w:rsidRDefault="00AF7355" w:rsidP="0003192B">
            <w:pPr>
              <w:rPr>
                <w:rFonts w:ascii="Arial" w:hAnsi="Arial" w:cs="Arial"/>
              </w:rPr>
            </w:pPr>
          </w:p>
          <w:p w14:paraId="6A639417" w14:textId="77777777" w:rsidR="00453A01" w:rsidRPr="00BC7D9B" w:rsidRDefault="00453A01" w:rsidP="0003192B">
            <w:pPr>
              <w:rPr>
                <w:del w:id="857" w:author="YAMASHITA AI" w:date="2023-10-13T11:12:00Z"/>
                <w:rFonts w:ascii="Arial" w:hAnsi="Arial" w:cs="Arial"/>
              </w:rPr>
            </w:pPr>
          </w:p>
          <w:p w14:paraId="4B47AD17" w14:textId="1B68AC6F" w:rsidR="00453A01" w:rsidRPr="00B05503" w:rsidRDefault="54D418C2" w:rsidP="0003192B">
            <w:pPr>
              <w:rPr>
                <w:ins w:id="858" w:author="YAMASHITA AI" w:date="2023-10-13T11:12:00Z"/>
                <w:rFonts w:ascii="Arial" w:hAnsi="Arial" w:cs="Arial"/>
              </w:rPr>
            </w:pPr>
            <w:r w:rsidRPr="00B05503">
              <w:rPr>
                <w:rFonts w:ascii="Arial" w:hAnsi="Arial" w:cs="Arial"/>
              </w:rPr>
              <w:t>Com</w:t>
            </w:r>
            <w:r w:rsidR="00CC3C4F" w:rsidRPr="00B05503">
              <w:rPr>
                <w:rFonts w:ascii="Arial" w:hAnsi="Arial" w:cs="Arial"/>
              </w:rPr>
              <w:t>m</w:t>
            </w:r>
            <w:r w:rsidRPr="00B05503">
              <w:rPr>
                <w:rFonts w:ascii="Arial" w:hAnsi="Arial" w:cs="Arial"/>
              </w:rPr>
              <w:t>ent</w:t>
            </w:r>
            <w:r w:rsidR="5C0B75FB" w:rsidRPr="00B05503">
              <w:rPr>
                <w:rFonts w:ascii="Arial" w:hAnsi="Arial" w:cs="Arial"/>
              </w:rPr>
              <w:t xml:space="preserve"> sam</w:t>
            </w:r>
            <w:r w:rsidR="21BCC5D2" w:rsidRPr="00B05503">
              <w:rPr>
                <w:rFonts w:ascii="Arial" w:hAnsi="Arial" w:cs="Arial"/>
              </w:rPr>
              <w:t>e</w:t>
            </w:r>
            <w:r w:rsidR="5C0B75FB" w:rsidRPr="00B05503">
              <w:rPr>
                <w:rFonts w:ascii="Arial" w:hAnsi="Arial" w:cs="Arial"/>
              </w:rPr>
              <w:t xml:space="preserve"> as </w:t>
            </w:r>
            <w:r w:rsidR="00E03F89" w:rsidRPr="001E4246">
              <w:rPr>
                <w:rFonts w:ascii="Arial" w:hAnsi="Arial" w:cs="Arial"/>
                <w:highlight w:val="cyan"/>
              </w:rPr>
              <w:t>Item</w:t>
            </w:r>
            <w:r w:rsidR="5C0B75FB" w:rsidRPr="00B05503">
              <w:rPr>
                <w:rFonts w:ascii="Arial" w:hAnsi="Arial" w:cs="Arial"/>
              </w:rPr>
              <w:t xml:space="preserve"> 3.5 (</w:t>
            </w:r>
            <w:r w:rsidR="00420971" w:rsidRPr="00B05503">
              <w:rPr>
                <w:rFonts w:ascii="Arial" w:hAnsi="Arial" w:cs="Arial"/>
              </w:rPr>
              <w:t>f</w:t>
            </w:r>
            <w:r w:rsidR="5C0B75FB" w:rsidRPr="00B05503">
              <w:rPr>
                <w:rFonts w:ascii="Arial" w:hAnsi="Arial" w:cs="Arial"/>
              </w:rPr>
              <w:t>)</w:t>
            </w:r>
          </w:p>
          <w:p w14:paraId="17C82499" w14:textId="77777777" w:rsidR="00453A01" w:rsidRPr="00B05503" w:rsidRDefault="00453A01" w:rsidP="0003192B">
            <w:pPr>
              <w:rPr>
                <w:ins w:id="859" w:author="YAMASHITA AI" w:date="2023-10-13T11:12:00Z"/>
                <w:rFonts w:ascii="Arial" w:hAnsi="Arial" w:cs="Arial"/>
              </w:rPr>
            </w:pPr>
          </w:p>
          <w:p w14:paraId="7430C1DE" w14:textId="77777777" w:rsidR="00453A01" w:rsidRPr="00B05503" w:rsidRDefault="00453A01" w:rsidP="0003192B">
            <w:pPr>
              <w:rPr>
                <w:ins w:id="860" w:author="YAMASHITA AI" w:date="2023-10-13T11:12:00Z"/>
                <w:rFonts w:ascii="Arial" w:hAnsi="Arial" w:cs="Arial"/>
              </w:rPr>
            </w:pPr>
          </w:p>
          <w:p w14:paraId="0D8A5C02" w14:textId="77777777" w:rsidR="00453A01" w:rsidRPr="00B05503" w:rsidRDefault="00453A01" w:rsidP="0003192B">
            <w:pPr>
              <w:rPr>
                <w:ins w:id="861" w:author="YAMASHITA AI" w:date="2023-10-13T11:12:00Z"/>
                <w:rFonts w:ascii="Arial" w:hAnsi="Arial" w:cs="Arial"/>
              </w:rPr>
            </w:pPr>
          </w:p>
          <w:p w14:paraId="0FF88408" w14:textId="77777777" w:rsidR="00453A01" w:rsidRPr="00B05503" w:rsidRDefault="00453A01" w:rsidP="0003192B">
            <w:pPr>
              <w:rPr>
                <w:ins w:id="862" w:author="YAMASHITA AI" w:date="2023-10-13T11:12:00Z"/>
                <w:rFonts w:ascii="Arial" w:hAnsi="Arial" w:cs="Arial"/>
              </w:rPr>
            </w:pPr>
          </w:p>
          <w:p w14:paraId="4BEDEF70" w14:textId="77777777" w:rsidR="00453A01" w:rsidRPr="00B05503" w:rsidRDefault="00453A01" w:rsidP="0003192B">
            <w:pPr>
              <w:rPr>
                <w:ins w:id="863" w:author="YAMASHITA AI" w:date="2023-10-13T11:12:00Z"/>
                <w:rFonts w:ascii="Arial" w:hAnsi="Arial" w:cs="Arial"/>
              </w:rPr>
            </w:pPr>
          </w:p>
          <w:p w14:paraId="02076EF0" w14:textId="77777777" w:rsidR="00453A01" w:rsidRPr="00B05503" w:rsidRDefault="00453A01" w:rsidP="0003192B">
            <w:pPr>
              <w:rPr>
                <w:ins w:id="864" w:author="YAMASHITA AI" w:date="2023-10-13T11:12:00Z"/>
                <w:rFonts w:ascii="Arial" w:hAnsi="Arial" w:cs="Arial"/>
              </w:rPr>
            </w:pPr>
          </w:p>
          <w:p w14:paraId="442D8465" w14:textId="0B1326BA" w:rsidR="00453A01" w:rsidRPr="00B05503" w:rsidRDefault="00453A01" w:rsidP="0003192B">
            <w:pPr>
              <w:rPr>
                <w:ins w:id="865" w:author="YAMASHITA AI" w:date="2023-10-13T11:12:00Z"/>
                <w:rFonts w:ascii="Arial" w:hAnsi="Arial" w:cs="Arial"/>
              </w:rPr>
            </w:pPr>
          </w:p>
          <w:p w14:paraId="78C16B02" w14:textId="77777777" w:rsidR="00483CAD" w:rsidRPr="00B05503" w:rsidRDefault="00483CAD" w:rsidP="0003192B">
            <w:pPr>
              <w:rPr>
                <w:ins w:id="866" w:author="YAMASHITA AI" w:date="2023-10-13T11:12:00Z"/>
                <w:rFonts w:ascii="Arial" w:hAnsi="Arial" w:cs="Arial"/>
              </w:rPr>
            </w:pPr>
          </w:p>
          <w:p w14:paraId="213D02BD" w14:textId="570CCBCD" w:rsidR="00453A01" w:rsidRPr="00B05503" w:rsidRDefault="00AF7355" w:rsidP="0003192B">
            <w:pPr>
              <w:rPr>
                <w:ins w:id="867" w:author="YAMASHITA AI" w:date="2023-10-13T11:12:00Z"/>
                <w:rFonts w:ascii="Arial" w:hAnsi="Arial" w:cs="Arial"/>
              </w:rPr>
            </w:pPr>
            <w:r w:rsidRPr="00B05503">
              <w:rPr>
                <w:rFonts w:ascii="Arial" w:hAnsi="Arial" w:cs="Arial" w:hint="eastAsia"/>
              </w:rPr>
              <w:t>B</w:t>
            </w:r>
            <w:r w:rsidRPr="00B05503">
              <w:rPr>
                <w:rFonts w:ascii="Arial" w:hAnsi="Arial" w:cs="Arial"/>
              </w:rPr>
              <w:t xml:space="preserve">etter to mention items/paragraph number in order to avoid </w:t>
            </w:r>
            <w:r w:rsidRPr="00B05503">
              <w:rPr>
                <w:rFonts w:ascii="Arial" w:hAnsi="Arial" w:cs="Arial"/>
              </w:rPr>
              <w:lastRenderedPageBreak/>
              <w:t>confusion.</w:t>
            </w:r>
          </w:p>
          <w:p w14:paraId="3C9EE3A7" w14:textId="77777777" w:rsidR="00453A01" w:rsidRPr="00B05503" w:rsidRDefault="00453A01" w:rsidP="0003192B">
            <w:pPr>
              <w:rPr>
                <w:ins w:id="868" w:author="YAMASHITA AI" w:date="2023-10-13T11:12:00Z"/>
                <w:rFonts w:ascii="Arial" w:hAnsi="Arial" w:cs="Arial"/>
              </w:rPr>
            </w:pPr>
          </w:p>
          <w:p w14:paraId="36905316" w14:textId="77777777" w:rsidR="00453A01" w:rsidRPr="00B05503" w:rsidRDefault="00453A01" w:rsidP="0003192B">
            <w:pPr>
              <w:rPr>
                <w:ins w:id="869" w:author="YAMASHITA AI" w:date="2023-10-13T11:12:00Z"/>
                <w:rFonts w:ascii="Arial" w:hAnsi="Arial" w:cs="Arial"/>
              </w:rPr>
            </w:pPr>
          </w:p>
          <w:p w14:paraId="59D04F87" w14:textId="77777777" w:rsidR="00453A01" w:rsidRPr="00B05503" w:rsidRDefault="00453A01" w:rsidP="0003192B">
            <w:pPr>
              <w:rPr>
                <w:ins w:id="870" w:author="YAMASHITA AI" w:date="2023-10-13T11:12:00Z"/>
                <w:rFonts w:ascii="Arial" w:hAnsi="Arial" w:cs="Arial"/>
              </w:rPr>
            </w:pPr>
          </w:p>
          <w:p w14:paraId="2787D466" w14:textId="77777777" w:rsidR="00453A01" w:rsidRPr="00B05503" w:rsidRDefault="00453A01" w:rsidP="0003192B">
            <w:pPr>
              <w:rPr>
                <w:ins w:id="871" w:author="YAMASHITA AI" w:date="2023-10-13T11:12:00Z"/>
                <w:rFonts w:ascii="Arial" w:hAnsi="Arial" w:cs="Arial"/>
              </w:rPr>
            </w:pPr>
          </w:p>
          <w:p w14:paraId="20EC052E" w14:textId="77777777" w:rsidR="00453A01" w:rsidRPr="00B05503" w:rsidRDefault="00453A01" w:rsidP="0003192B">
            <w:pPr>
              <w:rPr>
                <w:ins w:id="872" w:author="YAMASHITA AI" w:date="2023-10-13T11:12:00Z"/>
                <w:rFonts w:ascii="Arial" w:hAnsi="Arial" w:cs="Arial"/>
              </w:rPr>
            </w:pPr>
          </w:p>
          <w:p w14:paraId="198F6B10" w14:textId="77777777" w:rsidR="00453A01" w:rsidRPr="00B05503" w:rsidRDefault="00453A01" w:rsidP="0003192B">
            <w:pPr>
              <w:rPr>
                <w:ins w:id="873" w:author="YAMASHITA AI" w:date="2023-10-13T11:12:00Z"/>
                <w:rFonts w:ascii="Arial" w:hAnsi="Arial" w:cs="Arial"/>
              </w:rPr>
            </w:pPr>
          </w:p>
          <w:p w14:paraId="34F899F4" w14:textId="5E8949E4" w:rsidR="005E4BF4" w:rsidRDefault="005E4BF4" w:rsidP="0003192B">
            <w:pPr>
              <w:rPr>
                <w:rFonts w:ascii="Arial" w:hAnsi="Arial" w:cs="Arial"/>
              </w:rPr>
            </w:pPr>
          </w:p>
          <w:p w14:paraId="53E49E32" w14:textId="77777777" w:rsidR="009C3DB7" w:rsidRPr="00B05503" w:rsidRDefault="009C3DB7" w:rsidP="0003192B">
            <w:pPr>
              <w:rPr>
                <w:ins w:id="874" w:author="YAMASHITA AI" w:date="2023-10-13T11:12:00Z"/>
                <w:rFonts w:ascii="Arial" w:hAnsi="Arial" w:cs="Arial"/>
              </w:rPr>
            </w:pPr>
          </w:p>
          <w:p w14:paraId="2E0B04E1" w14:textId="493297DB" w:rsidR="00453A01" w:rsidRPr="00B05503" w:rsidRDefault="0C2E2CAE" w:rsidP="0003192B">
            <w:pPr>
              <w:rPr>
                <w:ins w:id="875" w:author="YAMASHITA AI" w:date="2023-10-13T11:12:00Z"/>
                <w:rFonts w:ascii="Arial" w:hAnsi="Arial" w:cs="Arial"/>
              </w:rPr>
            </w:pPr>
            <w:r w:rsidRPr="00B05503">
              <w:rPr>
                <w:rFonts w:ascii="Arial" w:hAnsi="Arial" w:cs="Arial"/>
              </w:rPr>
              <w:t xml:space="preserve">For clarification. There are several posts of Chair. Our understanding is </w:t>
            </w:r>
            <w:r w:rsidR="064BC86C" w:rsidRPr="00B05503">
              <w:rPr>
                <w:rFonts w:ascii="Arial" w:hAnsi="Arial" w:cs="Arial"/>
              </w:rPr>
              <w:t>that the Chair in this para means the Chair of the Group.</w:t>
            </w:r>
          </w:p>
          <w:p w14:paraId="77C6EAD3" w14:textId="77777777" w:rsidR="00453A01" w:rsidRPr="00B05503" w:rsidRDefault="00453A01" w:rsidP="0003192B">
            <w:pPr>
              <w:rPr>
                <w:rFonts w:ascii="Arial" w:hAnsi="Arial" w:cs="Arial"/>
              </w:rPr>
            </w:pPr>
          </w:p>
          <w:p w14:paraId="252B9E9C" w14:textId="77777777" w:rsidR="00453A01" w:rsidRPr="00B05503" w:rsidRDefault="00453A01" w:rsidP="0003192B">
            <w:pPr>
              <w:rPr>
                <w:rFonts w:ascii="Arial" w:hAnsi="Arial" w:cs="Arial"/>
              </w:rPr>
            </w:pPr>
          </w:p>
          <w:p w14:paraId="15708730" w14:textId="77777777" w:rsidR="00453A01" w:rsidRPr="00B05503" w:rsidRDefault="00453A01" w:rsidP="0003192B">
            <w:pPr>
              <w:rPr>
                <w:rFonts w:ascii="Arial" w:hAnsi="Arial" w:cs="Arial"/>
              </w:rPr>
            </w:pPr>
          </w:p>
          <w:p w14:paraId="18FEFEFA" w14:textId="77777777" w:rsidR="00453A01" w:rsidRPr="00B05503" w:rsidRDefault="00453A01" w:rsidP="0003192B">
            <w:pPr>
              <w:rPr>
                <w:rFonts w:ascii="Arial" w:hAnsi="Arial" w:cs="Arial"/>
              </w:rPr>
            </w:pPr>
          </w:p>
          <w:p w14:paraId="09887BB0" w14:textId="77777777" w:rsidR="00453A01" w:rsidRPr="00B05503" w:rsidRDefault="00453A01" w:rsidP="0003192B">
            <w:pPr>
              <w:rPr>
                <w:rFonts w:ascii="Arial" w:hAnsi="Arial" w:cs="Arial"/>
              </w:rPr>
            </w:pPr>
          </w:p>
          <w:p w14:paraId="53FDD19F" w14:textId="77777777" w:rsidR="00453A01" w:rsidRPr="00B05503" w:rsidRDefault="00453A01" w:rsidP="0003192B">
            <w:pPr>
              <w:rPr>
                <w:rFonts w:ascii="Arial" w:hAnsi="Arial" w:cs="Arial"/>
              </w:rPr>
            </w:pPr>
          </w:p>
          <w:p w14:paraId="4B5FB3ED" w14:textId="77777777" w:rsidR="00453A01" w:rsidRPr="00B05503" w:rsidRDefault="00453A01" w:rsidP="0003192B">
            <w:pPr>
              <w:rPr>
                <w:rFonts w:ascii="Arial" w:hAnsi="Arial" w:cs="Arial"/>
              </w:rPr>
            </w:pPr>
          </w:p>
          <w:p w14:paraId="31866BE8" w14:textId="77777777" w:rsidR="00453A01" w:rsidRPr="00B05503" w:rsidRDefault="00453A01" w:rsidP="0003192B">
            <w:pPr>
              <w:rPr>
                <w:rFonts w:ascii="Arial" w:hAnsi="Arial" w:cs="Arial"/>
              </w:rPr>
            </w:pPr>
          </w:p>
          <w:p w14:paraId="20178407" w14:textId="77777777" w:rsidR="00453A01" w:rsidRPr="00B05503" w:rsidRDefault="00453A01" w:rsidP="0003192B">
            <w:pPr>
              <w:rPr>
                <w:rFonts w:ascii="Arial" w:hAnsi="Arial" w:cs="Arial"/>
              </w:rPr>
            </w:pPr>
          </w:p>
          <w:p w14:paraId="0978FBD0" w14:textId="77777777" w:rsidR="00453A01" w:rsidRPr="00B05503" w:rsidRDefault="00453A01" w:rsidP="0003192B">
            <w:pPr>
              <w:rPr>
                <w:rFonts w:ascii="Arial" w:hAnsi="Arial" w:cs="Arial"/>
              </w:rPr>
            </w:pPr>
          </w:p>
        </w:tc>
      </w:tr>
      <w:tr w:rsidR="00B05503" w:rsidRPr="00B05503" w14:paraId="209317D1" w14:textId="77777777" w:rsidTr="3FB14405">
        <w:trPr>
          <w:trHeight w:val="2505"/>
        </w:trPr>
        <w:tc>
          <w:tcPr>
            <w:tcW w:w="7257" w:type="dxa"/>
          </w:tcPr>
          <w:p w14:paraId="03D76223" w14:textId="093525DA" w:rsidR="00A94DBB" w:rsidRPr="00B05503" w:rsidRDefault="00A94DBB" w:rsidP="00A94DBB">
            <w:pPr>
              <w:jc w:val="left"/>
              <w:rPr>
                <w:rFonts w:ascii="Arial" w:hAnsi="Arial" w:cs="Arial"/>
                <w:b/>
              </w:rPr>
            </w:pPr>
            <w:del w:id="876" w:author="YAMASHITA AI" w:date="2023-10-13T11:12:00Z">
              <w:r w:rsidRPr="00BA2E4C">
                <w:rPr>
                  <w:rFonts w:ascii="Arial" w:hAnsi="Arial" w:cs="Arial"/>
                  <w:b/>
                </w:rPr>
                <w:lastRenderedPageBreak/>
                <w:delText>Article</w:delText>
              </w:r>
            </w:del>
            <w:ins w:id="877" w:author="YAMASHITA AI" w:date="2023-10-13T11:12:00Z">
              <w:r w:rsidR="00E03F89" w:rsidRPr="00B05503">
                <w:rPr>
                  <w:rFonts w:ascii="Arial" w:hAnsi="Arial" w:cs="Arial"/>
                  <w:b/>
                  <w:highlight w:val="cyan"/>
                </w:rPr>
                <w:t>Item</w:t>
              </w:r>
            </w:ins>
            <w:r w:rsidRPr="00B05503">
              <w:rPr>
                <w:rFonts w:ascii="Arial" w:hAnsi="Arial" w:cs="Arial"/>
                <w:b/>
              </w:rPr>
              <w:t xml:space="preserve"> 6</w:t>
            </w:r>
          </w:p>
          <w:p w14:paraId="78DC805A" w14:textId="77777777" w:rsidR="00A94DBB" w:rsidRPr="00B05503" w:rsidRDefault="00A94DBB" w:rsidP="00A94DBB">
            <w:pPr>
              <w:jc w:val="left"/>
              <w:rPr>
                <w:rFonts w:ascii="Arial" w:hAnsi="Arial" w:cs="Arial"/>
                <w:b/>
              </w:rPr>
            </w:pPr>
            <w:r w:rsidRPr="00B05503">
              <w:rPr>
                <w:rFonts w:ascii="Arial" w:hAnsi="Arial" w:cs="Arial"/>
                <w:b/>
              </w:rPr>
              <w:t>Committees and Subsidiary Bodies</w:t>
            </w:r>
          </w:p>
          <w:p w14:paraId="3E34E567" w14:textId="77777777" w:rsidR="00A94DBB" w:rsidRPr="00B05503" w:rsidRDefault="00A94DBB" w:rsidP="00A94DBB">
            <w:pPr>
              <w:jc w:val="left"/>
              <w:rPr>
                <w:rFonts w:ascii="Arial" w:hAnsi="Arial" w:cs="Arial"/>
              </w:rPr>
            </w:pPr>
          </w:p>
          <w:p w14:paraId="0E517FCE" w14:textId="310EE43A" w:rsidR="00A94DBB" w:rsidRPr="00B05503" w:rsidRDefault="005D5440" w:rsidP="00A94DBB">
            <w:pPr>
              <w:jc w:val="left"/>
              <w:rPr>
                <w:rFonts w:ascii="Arial" w:hAnsi="Arial" w:cs="Arial"/>
                <w:b/>
              </w:rPr>
            </w:pPr>
            <w:ins w:id="878" w:author="YAMASHITA AI" w:date="2023-10-13T11:12:00Z">
              <w:r w:rsidRPr="00B05503">
                <w:rPr>
                  <w:rFonts w:ascii="Arial" w:hAnsi="Arial" w:cs="Arial"/>
                  <w:b/>
                </w:rPr>
                <w:t>6-</w:t>
              </w:r>
            </w:ins>
            <w:r w:rsidR="00A94DBB" w:rsidRPr="00B05503">
              <w:rPr>
                <w:rFonts w:ascii="Arial" w:hAnsi="Arial" w:cs="Arial"/>
                <w:b/>
              </w:rPr>
              <w:t>1 Participation in Committees and Subsidiary Bodies</w:t>
            </w:r>
          </w:p>
          <w:p w14:paraId="67A0BE14" w14:textId="77777777" w:rsidR="00A94DBB" w:rsidRPr="00B05503" w:rsidRDefault="00A94DBB" w:rsidP="00A94DBB">
            <w:pPr>
              <w:jc w:val="left"/>
              <w:rPr>
                <w:rFonts w:ascii="Arial" w:hAnsi="Arial" w:cs="Arial"/>
              </w:rPr>
            </w:pPr>
            <w:r w:rsidRPr="00B05503">
              <w:rPr>
                <w:rFonts w:ascii="Arial" w:hAnsi="Arial" w:cs="Arial"/>
              </w:rPr>
              <w:t xml:space="preserve">(a) </w:t>
            </w:r>
            <w:r w:rsidRPr="001E4246">
              <w:rPr>
                <w:rFonts w:ascii="Arial" w:hAnsi="Arial"/>
                <w:highlight w:val="cyan"/>
                <w:shd w:val="clear" w:color="auto" w:fill="E6E6E6"/>
              </w:rPr>
              <w:t>Member States, Associate Members and Affiliate Members</w:t>
            </w:r>
            <w:r w:rsidRPr="00B05503">
              <w:rPr>
                <w:rFonts w:ascii="Arial" w:hAnsi="Arial" w:cs="Arial"/>
              </w:rPr>
              <w:t xml:space="preserve"> are eligible to participate in the Committees.</w:t>
            </w:r>
          </w:p>
          <w:p w14:paraId="1CA8E09B" w14:textId="77777777" w:rsidR="00A94DBB" w:rsidRPr="00B05503" w:rsidRDefault="00A94DBB" w:rsidP="00A94DBB">
            <w:pPr>
              <w:jc w:val="left"/>
              <w:rPr>
                <w:rFonts w:ascii="Arial" w:hAnsi="Arial" w:cs="Arial"/>
              </w:rPr>
            </w:pPr>
            <w:r w:rsidRPr="00B05503">
              <w:rPr>
                <w:rFonts w:ascii="Arial" w:hAnsi="Arial" w:cs="Arial"/>
              </w:rPr>
              <w:t>(b) The General Assembly will determine participation in subsidiary bodies as part of the development of the Terms of Reference for those subsidiary bodies.</w:t>
            </w:r>
          </w:p>
          <w:p w14:paraId="4973F77B" w14:textId="77777777" w:rsidR="005D5440" w:rsidRPr="00B05503" w:rsidRDefault="005D5440" w:rsidP="00A94DBB">
            <w:pPr>
              <w:jc w:val="left"/>
              <w:rPr>
                <w:ins w:id="879" w:author="YAMASHITA AI" w:date="2023-10-13T11:12:00Z"/>
                <w:rFonts w:ascii="Arial" w:hAnsi="Arial" w:cs="Arial"/>
                <w:b/>
              </w:rPr>
            </w:pPr>
          </w:p>
          <w:p w14:paraId="15BD5DE6" w14:textId="5F44B9EC" w:rsidR="00A94DBB" w:rsidRPr="00B05503" w:rsidRDefault="005D5440" w:rsidP="00A94DBB">
            <w:pPr>
              <w:jc w:val="left"/>
              <w:rPr>
                <w:rFonts w:ascii="Arial" w:hAnsi="Arial" w:cs="Arial"/>
                <w:b/>
              </w:rPr>
            </w:pPr>
            <w:ins w:id="880" w:author="YAMASHITA AI" w:date="2023-10-13T11:12:00Z">
              <w:r w:rsidRPr="00B05503">
                <w:rPr>
                  <w:rFonts w:ascii="Arial" w:hAnsi="Arial" w:cs="Arial"/>
                  <w:b/>
                </w:rPr>
                <w:t>6-</w:t>
              </w:r>
            </w:ins>
            <w:r w:rsidR="00A94DBB" w:rsidRPr="00B05503">
              <w:rPr>
                <w:rFonts w:ascii="Arial" w:hAnsi="Arial" w:cs="Arial"/>
                <w:b/>
              </w:rPr>
              <w:t>2 Appointment of Chair and Vice Chair</w:t>
            </w:r>
          </w:p>
          <w:p w14:paraId="1CC7EDE4" w14:textId="6F1534C6" w:rsidR="00A94DBB" w:rsidRPr="00B05503" w:rsidRDefault="00A94DBB" w:rsidP="00A94DBB">
            <w:pPr>
              <w:jc w:val="left"/>
              <w:rPr>
                <w:rFonts w:ascii="Arial" w:hAnsi="Arial" w:cs="Arial"/>
              </w:rPr>
            </w:pPr>
            <w:r w:rsidRPr="001E4246">
              <w:rPr>
                <w:rFonts w:ascii="Arial" w:hAnsi="Arial" w:cs="Arial"/>
                <w:highlight w:val="cyan"/>
              </w:rPr>
              <w:t xml:space="preserve">(a) Each Committee and subsidiary body </w:t>
            </w:r>
            <w:del w:id="881" w:author="YAMASHITA AI" w:date="2023-10-13T11:12:00Z">
              <w:r w:rsidRPr="001E4246">
                <w:rPr>
                  <w:rFonts w:ascii="Arial" w:hAnsi="Arial" w:cs="Arial"/>
                  <w:highlight w:val="cyan"/>
                </w:rPr>
                <w:delText>shall</w:delText>
              </w:r>
            </w:del>
            <w:ins w:id="882" w:author="YAMASHITA AI" w:date="2023-10-13T11:12:00Z">
              <w:r w:rsidR="00FB7491" w:rsidRPr="001E4246">
                <w:rPr>
                  <w:rFonts w:ascii="Arial" w:hAnsi="Arial" w:cs="Arial"/>
                  <w:highlight w:val="cyan"/>
                </w:rPr>
                <w:t>will</w:t>
              </w:r>
            </w:ins>
            <w:r w:rsidRPr="001E4246">
              <w:rPr>
                <w:rFonts w:ascii="Arial" w:hAnsi="Arial" w:cs="Arial"/>
                <w:highlight w:val="cyan"/>
              </w:rPr>
              <w:t xml:space="preserve"> have a Chair and Vice Chair appointed by the Council for a period of three years in between </w:t>
            </w:r>
            <w:del w:id="883" w:author="YAMASHITA AI" w:date="2023-10-13T11:12:00Z">
              <w:r w:rsidRPr="001E4246">
                <w:rPr>
                  <w:rFonts w:ascii="Arial" w:hAnsi="Arial" w:cs="Arial"/>
                  <w:highlight w:val="cyan"/>
                </w:rPr>
                <w:delText>ordinary</w:delText>
              </w:r>
            </w:del>
            <w:ins w:id="884" w:author="YAMASHITA AI" w:date="2023-10-13T11:12:00Z">
              <w:r w:rsidR="001F5669" w:rsidRPr="001E4246">
                <w:rPr>
                  <w:rFonts w:ascii="Arial" w:hAnsi="Arial" w:cs="Arial"/>
                  <w:highlight w:val="cyan"/>
                </w:rPr>
                <w:t>regular</w:t>
              </w:r>
            </w:ins>
            <w:r w:rsidR="001F5669" w:rsidRPr="001E4246">
              <w:rPr>
                <w:rFonts w:ascii="Arial" w:hAnsi="Arial"/>
                <w:highlight w:val="cyan"/>
              </w:rPr>
              <w:t xml:space="preserve"> </w:t>
            </w:r>
            <w:r w:rsidRPr="001E4246">
              <w:rPr>
                <w:rFonts w:ascii="Arial" w:hAnsi="Arial" w:cs="Arial"/>
                <w:highlight w:val="cyan"/>
              </w:rPr>
              <w:t xml:space="preserve">sessions of the General Assembly. The term for Chairs and Vice Chairs </w:t>
            </w:r>
            <w:del w:id="885" w:author="YAMASHITA AI" w:date="2023-10-13T11:12:00Z">
              <w:r w:rsidRPr="001E4246">
                <w:rPr>
                  <w:rFonts w:ascii="Arial" w:hAnsi="Arial" w:cs="Arial"/>
                  <w:highlight w:val="cyan"/>
                </w:rPr>
                <w:delText>shall</w:delText>
              </w:r>
            </w:del>
            <w:ins w:id="886" w:author="YAMASHITA AI" w:date="2023-10-13T11:12:00Z">
              <w:r w:rsidR="00FB7491" w:rsidRPr="001E4246">
                <w:rPr>
                  <w:rFonts w:ascii="Arial" w:hAnsi="Arial" w:cs="Arial"/>
                  <w:highlight w:val="cyan"/>
                </w:rPr>
                <w:t>will</w:t>
              </w:r>
            </w:ins>
            <w:r w:rsidRPr="001E4246">
              <w:rPr>
                <w:rFonts w:ascii="Arial" w:hAnsi="Arial" w:cs="Arial"/>
                <w:highlight w:val="cyan"/>
              </w:rPr>
              <w:t xml:space="preserve"> not exceed two consecutive periods of three years</w:t>
            </w:r>
            <w:r w:rsidR="00E568F4" w:rsidRPr="001E4246">
              <w:rPr>
                <w:rFonts w:ascii="Arial" w:hAnsi="Arial" w:cs="Arial"/>
                <w:highlight w:val="cyan"/>
              </w:rPr>
              <w:t xml:space="preserve"> </w:t>
            </w:r>
            <w:ins w:id="887" w:author="YAMASHITA AI" w:date="2023-10-13T13:27:00Z">
              <w:r w:rsidR="0025261C" w:rsidRPr="001E4246">
                <w:rPr>
                  <w:rFonts w:ascii="Arial" w:hAnsi="Arial" w:cs="Arial"/>
                  <w:highlight w:val="cyan"/>
                </w:rPr>
                <w:t xml:space="preserve">unless the Council </w:t>
              </w:r>
            </w:ins>
            <w:del w:id="888" w:author="YAMASHITA AI" w:date="2023-10-13T11:12:00Z">
              <w:r w:rsidR="00E568F4" w:rsidRPr="001E4246">
                <w:rPr>
                  <w:rFonts w:ascii="Arial" w:hAnsi="Arial" w:cs="Arial"/>
                  <w:highlight w:val="cyan"/>
                </w:rPr>
                <w:delText>approve</w:delText>
              </w:r>
            </w:del>
            <w:ins w:id="889" w:author="YAMASHITA AI" w:date="2023-10-13T11:12:00Z">
              <w:r w:rsidR="00E568F4" w:rsidRPr="001E4246">
                <w:rPr>
                  <w:rFonts w:ascii="Arial" w:hAnsi="Arial" w:cs="Arial"/>
                  <w:highlight w:val="cyan"/>
                </w:rPr>
                <w:t>approve</w:t>
              </w:r>
              <w:r w:rsidR="00D8540B" w:rsidRPr="001E4246">
                <w:rPr>
                  <w:rFonts w:ascii="Arial" w:hAnsi="Arial" w:cs="Arial"/>
                  <w:highlight w:val="cyan"/>
                </w:rPr>
                <w:t>s</w:t>
              </w:r>
            </w:ins>
            <w:r w:rsidR="00E568F4" w:rsidRPr="001E4246">
              <w:rPr>
                <w:rFonts w:ascii="Arial" w:hAnsi="Arial" w:cs="Arial"/>
                <w:highlight w:val="cyan"/>
              </w:rPr>
              <w:t xml:space="preserve"> </w:t>
            </w:r>
            <w:ins w:id="890" w:author="YAMASHITA AI" w:date="2023-10-13T13:28:00Z">
              <w:r w:rsidR="0025261C" w:rsidRPr="001E4246">
                <w:rPr>
                  <w:rFonts w:ascii="Arial" w:hAnsi="Arial" w:cs="Arial"/>
                  <w:highlight w:val="cyan"/>
                </w:rPr>
                <w:t>the extension of the term</w:t>
              </w:r>
            </w:ins>
            <w:r w:rsidRPr="001E4246">
              <w:rPr>
                <w:rFonts w:ascii="Arial" w:hAnsi="Arial" w:cs="Arial"/>
                <w:highlight w:val="cyan"/>
              </w:rPr>
              <w:t>.</w:t>
            </w:r>
          </w:p>
          <w:p w14:paraId="3CFDF32F" w14:textId="4ACE3341" w:rsidR="00A94DBB" w:rsidRPr="00B05503" w:rsidRDefault="00A94DBB" w:rsidP="00A94DBB">
            <w:pPr>
              <w:jc w:val="left"/>
              <w:rPr>
                <w:rFonts w:ascii="Arial" w:hAnsi="Arial" w:cs="Arial"/>
              </w:rPr>
            </w:pPr>
            <w:r w:rsidRPr="00B05503">
              <w:rPr>
                <w:rFonts w:ascii="Arial" w:hAnsi="Arial" w:cs="Arial"/>
              </w:rPr>
              <w:t>(b) Nominations for these positions may be made by Member States or the Secretary</w:t>
            </w:r>
            <w:del w:id="891" w:author="YAMASHITA AI" w:date="2023-10-13T11:12:00Z">
              <w:r w:rsidRPr="00A94DBB">
                <w:rPr>
                  <w:rFonts w:cs="ＭＳ ゴシック" w:hint="eastAsia"/>
                </w:rPr>
                <w:delText>‐</w:delText>
              </w:r>
            </w:del>
            <w:ins w:id="892" w:author="YAMASHITA AI" w:date="2023-10-13T11:12:00Z">
              <w:r w:rsidR="00057D9F" w:rsidRPr="00B05503">
                <w:rPr>
                  <w:rFonts w:cs="ＭＳ ゴシック"/>
                </w:rPr>
                <w:t>-</w:t>
              </w:r>
            </w:ins>
            <w:r w:rsidRPr="00B05503">
              <w:rPr>
                <w:rFonts w:ascii="Arial" w:hAnsi="Arial" w:cs="Arial"/>
              </w:rPr>
              <w:t>General from amongst nationals of the Member States. When a vacancy arises, the Secretariat will inform Member States of the vacancy and seek nominations. The Secretariat will inform the Council of all nominations and the Council will appoint the Chairs and Vice Chairs.</w:t>
            </w:r>
          </w:p>
          <w:p w14:paraId="7567241E" w14:textId="77777777" w:rsidR="00A94DBB" w:rsidRPr="00B05503" w:rsidRDefault="00A94DBB" w:rsidP="00A94DBB">
            <w:pPr>
              <w:jc w:val="left"/>
              <w:rPr>
                <w:rFonts w:ascii="Arial" w:hAnsi="Arial" w:cs="Arial"/>
              </w:rPr>
            </w:pPr>
            <w:r w:rsidRPr="00B05503">
              <w:rPr>
                <w:rFonts w:ascii="Arial" w:hAnsi="Arial" w:cs="Arial"/>
              </w:rPr>
              <w:t xml:space="preserve">(c) Termination of the appointment of Chairs and Vice Chairs of Committees and subsidiary bodies may be made for any </w:t>
            </w:r>
            <w:r w:rsidRPr="00B05503">
              <w:rPr>
                <w:rFonts w:ascii="Arial" w:hAnsi="Arial" w:cs="Arial"/>
              </w:rPr>
              <w:lastRenderedPageBreak/>
              <w:t>justifiable cause by the Council on the advice of the Secretary-General.</w:t>
            </w:r>
          </w:p>
          <w:p w14:paraId="10E18F22" w14:textId="2E558F72" w:rsidR="00A94DBB" w:rsidRPr="00B05503" w:rsidRDefault="00A94DBB" w:rsidP="00A94DBB">
            <w:pPr>
              <w:jc w:val="left"/>
              <w:rPr>
                <w:rFonts w:ascii="Arial" w:hAnsi="Arial" w:cs="Arial"/>
              </w:rPr>
            </w:pPr>
            <w:r w:rsidRPr="00B05503">
              <w:rPr>
                <w:rFonts w:ascii="Arial" w:hAnsi="Arial" w:cs="Arial"/>
              </w:rPr>
              <w:t xml:space="preserve">(d) Chairs and Vice Chairs of working groups in </w:t>
            </w:r>
            <w:del w:id="893" w:author="YAMASHITA AI" w:date="2023-10-13T11:12:00Z">
              <w:r w:rsidRPr="00A94DBB">
                <w:rPr>
                  <w:rFonts w:ascii="Arial" w:hAnsi="Arial" w:cs="Arial"/>
                </w:rPr>
                <w:delText>accordance</w:delText>
              </w:r>
            </w:del>
            <w:ins w:id="894" w:author="YAMASHITA AI" w:date="2023-10-13T11:12:00Z">
              <w:r w:rsidR="00C462D6" w:rsidRPr="00B05503">
                <w:rPr>
                  <w:rFonts w:ascii="Arial" w:hAnsi="Arial" w:cs="Arial"/>
                  <w:highlight w:val="cyan"/>
                </w:rPr>
                <w:t>line</w:t>
              </w:r>
            </w:ins>
            <w:r w:rsidRPr="009C3DB7">
              <w:rPr>
                <w:rFonts w:ascii="Arial" w:hAnsi="Arial"/>
                <w:highlight w:val="cyan"/>
              </w:rPr>
              <w:t xml:space="preserve"> with </w:t>
            </w:r>
            <w:del w:id="895" w:author="YAMASHITA AI" w:date="2023-10-13T11:12:00Z">
              <w:r w:rsidRPr="00A94DBB">
                <w:rPr>
                  <w:rFonts w:ascii="Arial" w:hAnsi="Arial" w:cs="Arial"/>
                </w:rPr>
                <w:delText xml:space="preserve">Article </w:delText>
              </w:r>
            </w:del>
            <w:ins w:id="896" w:author="YAMASHITA AI" w:date="2023-10-13T11:12:00Z">
              <w:r w:rsidR="00E03F89" w:rsidRPr="00B05503">
                <w:rPr>
                  <w:rFonts w:ascii="Arial" w:hAnsi="Arial" w:cs="Arial"/>
                  <w:highlight w:val="cyan"/>
                </w:rPr>
                <w:t>Item</w:t>
              </w:r>
              <w:r w:rsidRPr="00B05503">
                <w:rPr>
                  <w:rFonts w:ascii="Arial" w:hAnsi="Arial" w:cs="Arial"/>
                  <w:highlight w:val="cyan"/>
                </w:rPr>
                <w:t xml:space="preserve"> </w:t>
              </w:r>
              <w:r w:rsidR="0667D08E" w:rsidRPr="00B05503">
                <w:rPr>
                  <w:rFonts w:ascii="Arial" w:hAnsi="Arial" w:cs="Arial"/>
                  <w:highlight w:val="cyan"/>
                </w:rPr>
                <w:t>6.</w:t>
              </w:r>
            </w:ins>
            <w:r w:rsidRPr="009C3DB7">
              <w:rPr>
                <w:rFonts w:ascii="Arial" w:hAnsi="Arial"/>
                <w:highlight w:val="cyan"/>
              </w:rPr>
              <w:t>3.2 (c)</w:t>
            </w:r>
            <w:del w:id="897" w:author="YAMASHITA AI" w:date="2023-10-13T11:12:00Z">
              <w:r w:rsidRPr="00A94DBB">
                <w:rPr>
                  <w:rFonts w:ascii="Arial" w:hAnsi="Arial" w:cs="Arial"/>
                </w:rPr>
                <w:delText xml:space="preserve"> shall</w:delText>
              </w:r>
            </w:del>
            <w:ins w:id="898" w:author="YAMASHITA AI" w:date="2023-10-13T11:12:00Z">
              <w:r w:rsidRPr="00B05503">
                <w:rPr>
                  <w:rFonts w:ascii="Arial" w:hAnsi="Arial" w:cs="Arial"/>
                  <w:highlight w:val="cyan"/>
                </w:rPr>
                <w:t xml:space="preserve"> </w:t>
              </w:r>
              <w:r w:rsidR="5BCFDBC5" w:rsidRPr="00B05503">
                <w:rPr>
                  <w:rFonts w:ascii="Arial" w:hAnsi="Arial" w:cs="Arial"/>
                  <w:highlight w:val="cyan"/>
                </w:rPr>
                <w:t xml:space="preserve">above </w:t>
              </w:r>
              <w:r w:rsidR="00FB7491" w:rsidRPr="00B05503">
                <w:rPr>
                  <w:rFonts w:ascii="Arial" w:hAnsi="Arial" w:cs="Arial"/>
                  <w:highlight w:val="cyan"/>
                </w:rPr>
                <w:t>will</w:t>
              </w:r>
            </w:ins>
            <w:r w:rsidRPr="00B05503">
              <w:rPr>
                <w:rFonts w:ascii="Arial" w:hAnsi="Arial" w:cs="Arial"/>
              </w:rPr>
              <w:t xml:space="preserve"> normally be provided by Member States. However, where appropriate, they may be drawn from Associate Members and Affiliate Members or relevant international organizations. The appointment of the working group Chair and Vice Chair are at the discretion of the Committee Chair.</w:t>
            </w:r>
          </w:p>
          <w:p w14:paraId="18379D97" w14:textId="77777777" w:rsidR="00F22D5F" w:rsidRPr="00B05503" w:rsidRDefault="00F22D5F" w:rsidP="00A94DBB">
            <w:pPr>
              <w:jc w:val="left"/>
              <w:rPr>
                <w:ins w:id="899" w:author="YAMASHITA AI" w:date="2023-10-13T11:12:00Z"/>
                <w:rFonts w:ascii="Arial" w:hAnsi="Arial" w:cs="Arial"/>
                <w:b/>
              </w:rPr>
            </w:pPr>
          </w:p>
          <w:p w14:paraId="383CC51F" w14:textId="39BEDC59" w:rsidR="00A94DBB" w:rsidRPr="00B05503" w:rsidRDefault="00F22D5F" w:rsidP="00A94DBB">
            <w:pPr>
              <w:jc w:val="left"/>
              <w:rPr>
                <w:rFonts w:ascii="Arial" w:hAnsi="Arial" w:cs="Arial"/>
                <w:b/>
              </w:rPr>
            </w:pPr>
            <w:ins w:id="900" w:author="YAMASHITA AI" w:date="2023-10-13T11:12:00Z">
              <w:r w:rsidRPr="00B05503">
                <w:rPr>
                  <w:rFonts w:ascii="Arial" w:hAnsi="Arial" w:cs="Arial"/>
                  <w:b/>
                </w:rPr>
                <w:t>6-</w:t>
              </w:r>
            </w:ins>
            <w:r w:rsidR="00A94DBB" w:rsidRPr="00B05503">
              <w:rPr>
                <w:rFonts w:ascii="Arial" w:hAnsi="Arial" w:cs="Arial"/>
                <w:b/>
              </w:rPr>
              <w:t>3 Rules of Procedure</w:t>
            </w:r>
          </w:p>
          <w:p w14:paraId="0E6311D4" w14:textId="763E7483" w:rsidR="00A94DBB" w:rsidRPr="00B05503" w:rsidRDefault="00F22D5F" w:rsidP="00A94DBB">
            <w:pPr>
              <w:jc w:val="left"/>
              <w:rPr>
                <w:rFonts w:ascii="Arial" w:hAnsi="Arial" w:cs="Arial"/>
                <w:b/>
              </w:rPr>
            </w:pPr>
            <w:ins w:id="901" w:author="YAMASHITA AI" w:date="2023-10-13T11:12:00Z">
              <w:r w:rsidRPr="00B05503">
                <w:rPr>
                  <w:rFonts w:ascii="Arial" w:hAnsi="Arial" w:cs="Arial"/>
                  <w:b/>
                </w:rPr>
                <w:t>6-</w:t>
              </w:r>
            </w:ins>
            <w:r w:rsidR="00A94DBB" w:rsidRPr="00B05503">
              <w:rPr>
                <w:rFonts w:ascii="Arial" w:hAnsi="Arial" w:cs="Arial"/>
                <w:b/>
              </w:rPr>
              <w:t>3.1 Meetings</w:t>
            </w:r>
          </w:p>
          <w:p w14:paraId="09AFA425" w14:textId="1E6DE01F" w:rsidR="00A94DBB" w:rsidRPr="00B05503" w:rsidRDefault="00A94DBB" w:rsidP="00A94DBB">
            <w:pPr>
              <w:jc w:val="left"/>
              <w:rPr>
                <w:rFonts w:ascii="Arial" w:hAnsi="Arial" w:cs="Arial"/>
              </w:rPr>
            </w:pPr>
            <w:r w:rsidRPr="00B05503">
              <w:rPr>
                <w:rFonts w:ascii="Arial" w:hAnsi="Arial" w:cs="Arial"/>
              </w:rPr>
              <w:t xml:space="preserve">(a) Committee meetings </w:t>
            </w:r>
            <w:del w:id="902" w:author="YAMASHITA AI" w:date="2023-10-13T11:12:00Z">
              <w:r w:rsidRPr="00A94DBB">
                <w:rPr>
                  <w:rFonts w:ascii="Arial" w:hAnsi="Arial" w:cs="Arial"/>
                </w:rPr>
                <w:delText>shall</w:delText>
              </w:r>
            </w:del>
            <w:ins w:id="903" w:author="YAMASHITA AI" w:date="2023-10-13T11:12:00Z">
              <w:r w:rsidR="00FB7491" w:rsidRPr="00B05503">
                <w:rPr>
                  <w:rFonts w:ascii="Arial" w:hAnsi="Arial" w:cs="Arial"/>
                  <w:highlight w:val="cyan"/>
                </w:rPr>
                <w:t>will</w:t>
              </w:r>
            </w:ins>
            <w:r w:rsidRPr="00B05503">
              <w:rPr>
                <w:rFonts w:ascii="Arial" w:hAnsi="Arial" w:cs="Arial"/>
              </w:rPr>
              <w:t xml:space="preserve"> normally be held twice a year at the seat of the Organization. Exceptionally they may be held elsewhere, with the approval of the Secretary</w:t>
            </w:r>
            <w:del w:id="904" w:author="YAMASHITA AI" w:date="2023-10-13T11:12:00Z">
              <w:r w:rsidRPr="00A94DBB">
                <w:rPr>
                  <w:rFonts w:cs="ＭＳ ゴシック" w:hint="eastAsia"/>
                </w:rPr>
                <w:delText>‐</w:delText>
              </w:r>
            </w:del>
            <w:ins w:id="905" w:author="YAMASHITA AI" w:date="2023-10-13T11:12:00Z">
              <w:r w:rsidR="0022746E" w:rsidRPr="00B05503">
                <w:rPr>
                  <w:rFonts w:cs="ＭＳ ゴシック" w:hint="eastAsia"/>
                </w:rPr>
                <w:t>-</w:t>
              </w:r>
            </w:ins>
            <w:r w:rsidRPr="00B05503">
              <w:rPr>
                <w:rFonts w:ascii="Arial" w:hAnsi="Arial" w:cs="Arial"/>
              </w:rPr>
              <w:t>General.</w:t>
            </w:r>
          </w:p>
          <w:p w14:paraId="3238E6C6" w14:textId="783BCD44" w:rsidR="00A94DBB" w:rsidRPr="00B05503" w:rsidRDefault="00A94DBB" w:rsidP="00A94DBB">
            <w:pPr>
              <w:jc w:val="left"/>
              <w:rPr>
                <w:rFonts w:ascii="Arial" w:hAnsi="Arial" w:cs="Arial"/>
              </w:rPr>
            </w:pPr>
            <w:r w:rsidRPr="00B05503">
              <w:rPr>
                <w:rFonts w:ascii="Arial" w:hAnsi="Arial" w:cs="Arial"/>
              </w:rPr>
              <w:t xml:space="preserve">(b) The duration of a </w:t>
            </w:r>
            <w:proofErr w:type="gramStart"/>
            <w:r w:rsidRPr="00B05503">
              <w:rPr>
                <w:rFonts w:ascii="Arial" w:hAnsi="Arial" w:cs="Arial"/>
              </w:rPr>
              <w:t>Committee</w:t>
            </w:r>
            <w:proofErr w:type="gramEnd"/>
            <w:r w:rsidRPr="00B05503">
              <w:rPr>
                <w:rFonts w:ascii="Arial" w:hAnsi="Arial" w:cs="Arial"/>
              </w:rPr>
              <w:t xml:space="preserve"> meeting </w:t>
            </w:r>
            <w:del w:id="906" w:author="YAMASHITA AI" w:date="2023-10-13T11:12:00Z">
              <w:r w:rsidRPr="00A94DBB">
                <w:rPr>
                  <w:rFonts w:ascii="Arial" w:hAnsi="Arial" w:cs="Arial"/>
                </w:rPr>
                <w:delText>shall</w:delText>
              </w:r>
            </w:del>
            <w:ins w:id="907" w:author="YAMASHITA AI" w:date="2023-10-13T11:12:00Z">
              <w:r w:rsidR="00FB7491" w:rsidRPr="00B05503">
                <w:rPr>
                  <w:rFonts w:ascii="Arial" w:hAnsi="Arial" w:cs="Arial"/>
                  <w:highlight w:val="cyan"/>
                </w:rPr>
                <w:t>will</w:t>
              </w:r>
            </w:ins>
            <w:r w:rsidRPr="00B05503">
              <w:rPr>
                <w:rFonts w:ascii="Arial" w:hAnsi="Arial" w:cs="Arial"/>
              </w:rPr>
              <w:t xml:space="preserve"> normally be five days, with the daily schedule being decided by the Committee Chair.</w:t>
            </w:r>
          </w:p>
          <w:p w14:paraId="4BFA10C5" w14:textId="617C784F" w:rsidR="00A94DBB" w:rsidRPr="00B05503" w:rsidRDefault="00A94DBB" w:rsidP="00A94DBB">
            <w:pPr>
              <w:jc w:val="left"/>
              <w:rPr>
                <w:rFonts w:ascii="Arial" w:hAnsi="Arial" w:cs="Arial"/>
              </w:rPr>
            </w:pPr>
            <w:r w:rsidRPr="00B05503">
              <w:rPr>
                <w:rFonts w:ascii="Arial" w:hAnsi="Arial" w:cs="Arial"/>
              </w:rPr>
              <w:t xml:space="preserve">(c) The Secretariat </w:t>
            </w:r>
            <w:del w:id="908" w:author="YAMASHITA AI" w:date="2023-10-13T11:12:00Z">
              <w:r w:rsidRPr="00A94DBB">
                <w:rPr>
                  <w:rFonts w:ascii="Arial" w:hAnsi="Arial" w:cs="Arial"/>
                </w:rPr>
                <w:delText>shall</w:delText>
              </w:r>
            </w:del>
            <w:ins w:id="909" w:author="YAMASHITA AI" w:date="2023-10-13T11:12:00Z">
              <w:r w:rsidR="00FB7491" w:rsidRPr="00B05503">
                <w:rPr>
                  <w:rFonts w:ascii="Arial" w:hAnsi="Arial" w:cs="Arial"/>
                  <w:highlight w:val="cyan"/>
                </w:rPr>
                <w:t>will</w:t>
              </w:r>
            </w:ins>
            <w:r w:rsidRPr="00B05503">
              <w:rPr>
                <w:rFonts w:ascii="Arial" w:hAnsi="Arial" w:cs="Arial"/>
              </w:rPr>
              <w:t xml:space="preserve"> inform all Member States, Associate Members and Affiliate Members of the date of each Committee meeting. Notices </w:t>
            </w:r>
            <w:del w:id="910" w:author="YAMASHITA AI" w:date="2023-10-13T11:12:00Z">
              <w:r w:rsidRPr="00A94DBB">
                <w:rPr>
                  <w:rFonts w:ascii="Arial" w:hAnsi="Arial" w:cs="Arial"/>
                </w:rPr>
                <w:delText>shall</w:delText>
              </w:r>
            </w:del>
            <w:ins w:id="911" w:author="YAMASHITA AI" w:date="2023-10-13T11:12:00Z">
              <w:r w:rsidR="00FB7491" w:rsidRPr="00B05503">
                <w:rPr>
                  <w:rFonts w:ascii="Arial" w:hAnsi="Arial" w:cs="Arial"/>
                  <w:highlight w:val="cyan"/>
                </w:rPr>
                <w:t>will</w:t>
              </w:r>
            </w:ins>
            <w:r w:rsidRPr="00B05503">
              <w:rPr>
                <w:rFonts w:ascii="Arial" w:hAnsi="Arial" w:cs="Arial"/>
              </w:rPr>
              <w:t xml:space="preserve"> be sent ninety calendar days in advance and again thirty calendar days in advance.</w:t>
            </w:r>
          </w:p>
          <w:p w14:paraId="53624369" w14:textId="77777777" w:rsidR="00A94DBB" w:rsidRPr="00B05503" w:rsidRDefault="00A94DBB" w:rsidP="00A94DBB">
            <w:pPr>
              <w:jc w:val="left"/>
              <w:rPr>
                <w:rFonts w:ascii="Arial" w:hAnsi="Arial" w:cs="Arial"/>
              </w:rPr>
            </w:pPr>
            <w:r w:rsidRPr="00B05503">
              <w:rPr>
                <w:rFonts w:ascii="Arial" w:hAnsi="Arial" w:cs="Arial"/>
              </w:rPr>
              <w:t>(d) Every Member State, Associate Member and Affiliate Member may send representatives to participate in a committee meeting.</w:t>
            </w:r>
          </w:p>
          <w:p w14:paraId="7BC0F7EB" w14:textId="77777777" w:rsidR="00A94DBB" w:rsidRPr="00B05503" w:rsidRDefault="00A94DBB" w:rsidP="00A94DBB">
            <w:pPr>
              <w:jc w:val="left"/>
              <w:rPr>
                <w:rFonts w:ascii="Arial" w:hAnsi="Arial" w:cs="Arial"/>
              </w:rPr>
            </w:pPr>
            <w:r w:rsidRPr="00B05503">
              <w:rPr>
                <w:rFonts w:ascii="Arial" w:hAnsi="Arial" w:cs="Arial"/>
              </w:rPr>
              <w:t xml:space="preserve">(e) </w:t>
            </w:r>
            <w:r w:rsidRPr="001E4246">
              <w:rPr>
                <w:rFonts w:ascii="Arial" w:hAnsi="Arial" w:cs="Arial"/>
                <w:highlight w:val="cyan"/>
              </w:rPr>
              <w:t>Member States</w:t>
            </w:r>
            <w:r w:rsidRPr="00B05503">
              <w:rPr>
                <w:rFonts w:ascii="Arial" w:hAnsi="Arial" w:cs="Arial"/>
              </w:rPr>
              <w:t xml:space="preserve">, Associate Members and Affiliate Members intending to send representatives to a meeting should advise the </w:t>
            </w:r>
            <w:r w:rsidRPr="00B05503">
              <w:rPr>
                <w:rFonts w:ascii="Arial" w:hAnsi="Arial" w:cs="Arial"/>
              </w:rPr>
              <w:lastRenderedPageBreak/>
              <w:t>Secretariat by the means of online registration through the website.</w:t>
            </w:r>
          </w:p>
          <w:p w14:paraId="34F3FE57" w14:textId="7F2056D9" w:rsidR="00A94DBB" w:rsidRPr="00B05503" w:rsidRDefault="00A94DBB" w:rsidP="00A94DBB">
            <w:pPr>
              <w:jc w:val="left"/>
              <w:rPr>
                <w:rFonts w:ascii="Arial" w:hAnsi="Arial" w:cs="Arial"/>
              </w:rPr>
            </w:pPr>
            <w:r w:rsidRPr="00B05503">
              <w:rPr>
                <w:rFonts w:ascii="Arial" w:hAnsi="Arial" w:cs="Arial"/>
              </w:rPr>
              <w:t>(f) When it would be beneficial to the work of a committee, individuals from academic, scientific, research or other relevant organizations may be invited by the Secretary</w:t>
            </w:r>
            <w:del w:id="912" w:author="YAMASHITA AI" w:date="2023-10-13T11:12:00Z">
              <w:r w:rsidRPr="00A94DBB">
                <w:rPr>
                  <w:rFonts w:cs="ＭＳ ゴシック" w:hint="eastAsia"/>
                </w:rPr>
                <w:delText>‐</w:delText>
              </w:r>
            </w:del>
            <w:ins w:id="913" w:author="YAMASHITA AI" w:date="2023-10-13T11:12:00Z">
              <w:r w:rsidR="0022746E" w:rsidRPr="00B05503">
                <w:rPr>
                  <w:rFonts w:cs="ＭＳ ゴシック" w:hint="eastAsia"/>
                </w:rPr>
                <w:t>-</w:t>
              </w:r>
            </w:ins>
            <w:r w:rsidRPr="00B05503">
              <w:rPr>
                <w:rFonts w:ascii="Arial" w:hAnsi="Arial" w:cs="Arial"/>
              </w:rPr>
              <w:t>General to attend a committee meeting for a specific purpose.</w:t>
            </w:r>
          </w:p>
          <w:p w14:paraId="0F710EC6" w14:textId="77777777" w:rsidR="00A94DBB" w:rsidRPr="00B05503" w:rsidRDefault="00A94DBB" w:rsidP="00A94DBB">
            <w:pPr>
              <w:jc w:val="left"/>
              <w:rPr>
                <w:rFonts w:ascii="Arial" w:hAnsi="Arial" w:cs="Arial"/>
              </w:rPr>
            </w:pPr>
            <w:r w:rsidRPr="00B05503">
              <w:rPr>
                <w:rFonts w:ascii="Arial" w:hAnsi="Arial" w:cs="Arial"/>
              </w:rPr>
              <w:t>(g) Committee participants should ensure that they:</w:t>
            </w:r>
          </w:p>
          <w:p w14:paraId="7F507A1F" w14:textId="77777777" w:rsidR="00A94DBB" w:rsidRPr="00B05503" w:rsidRDefault="00A94DBB" w:rsidP="00A94DBB">
            <w:pPr>
              <w:jc w:val="left"/>
              <w:rPr>
                <w:rFonts w:ascii="Arial" w:hAnsi="Arial" w:cs="Arial"/>
              </w:rPr>
            </w:pPr>
            <w:proofErr w:type="spellStart"/>
            <w:r w:rsidRPr="00B05503">
              <w:rPr>
                <w:rFonts w:ascii="Arial" w:hAnsi="Arial" w:cs="Arial"/>
              </w:rPr>
              <w:t>i</w:t>
            </w:r>
            <w:proofErr w:type="spellEnd"/>
            <w:r w:rsidRPr="00B05503">
              <w:rPr>
                <w:rFonts w:ascii="Arial" w:hAnsi="Arial" w:cs="Arial"/>
              </w:rPr>
              <w:t>. act honestly and in good faith, with a view to upholding the best interests and purpose of the Organization;</w:t>
            </w:r>
          </w:p>
          <w:p w14:paraId="4D6A004E" w14:textId="77777777" w:rsidR="00A94DBB" w:rsidRPr="00B05503" w:rsidRDefault="00A94DBB" w:rsidP="00A94DBB">
            <w:pPr>
              <w:jc w:val="left"/>
              <w:rPr>
                <w:rFonts w:ascii="Arial" w:hAnsi="Arial" w:cs="Arial"/>
              </w:rPr>
            </w:pPr>
            <w:r w:rsidRPr="00B05503">
              <w:rPr>
                <w:rFonts w:ascii="Arial" w:hAnsi="Arial" w:cs="Arial"/>
              </w:rPr>
              <w:t>ii. advise the Committee of a perceived, potential, or actual conflict of interest and withdraw from discussion of that particular item, if appropriate;</w:t>
            </w:r>
          </w:p>
          <w:p w14:paraId="769A92B7" w14:textId="77777777" w:rsidR="00A94DBB" w:rsidRPr="00B05503" w:rsidRDefault="00A94DBB" w:rsidP="00A94DBB">
            <w:pPr>
              <w:jc w:val="left"/>
              <w:rPr>
                <w:rFonts w:ascii="Arial" w:hAnsi="Arial" w:cs="Arial"/>
              </w:rPr>
            </w:pPr>
            <w:r w:rsidRPr="00B05503">
              <w:rPr>
                <w:rFonts w:ascii="Arial" w:hAnsi="Arial" w:cs="Arial"/>
              </w:rPr>
              <w:t>iii. do not conduct any commercial activity during meetings; and</w:t>
            </w:r>
          </w:p>
          <w:p w14:paraId="22FB6347" w14:textId="77777777" w:rsidR="00A94DBB" w:rsidRPr="00B05503" w:rsidRDefault="00A94DBB" w:rsidP="00A94DBB">
            <w:pPr>
              <w:jc w:val="left"/>
              <w:rPr>
                <w:rFonts w:ascii="Arial" w:hAnsi="Arial" w:cs="Arial"/>
              </w:rPr>
            </w:pPr>
            <w:r w:rsidRPr="00B05503">
              <w:rPr>
                <w:rFonts w:ascii="Arial" w:hAnsi="Arial" w:cs="Arial"/>
              </w:rPr>
              <w:t>iv. keep the Organization’s products free from unresolved or unreasonable intellectual property rights issues and claims.</w:t>
            </w:r>
          </w:p>
          <w:p w14:paraId="69B5B0C9" w14:textId="77777777" w:rsidR="00F22D5F" w:rsidRPr="00B05503" w:rsidRDefault="00F22D5F" w:rsidP="00A94DBB">
            <w:pPr>
              <w:jc w:val="left"/>
              <w:rPr>
                <w:ins w:id="914" w:author="YAMASHITA AI" w:date="2023-10-13T11:12:00Z"/>
                <w:rFonts w:ascii="Arial" w:hAnsi="Arial" w:cs="Arial"/>
                <w:b/>
              </w:rPr>
            </w:pPr>
          </w:p>
          <w:p w14:paraId="211C6ABE" w14:textId="6572CFE3" w:rsidR="00A94DBB" w:rsidRPr="00B05503" w:rsidRDefault="00F22D5F" w:rsidP="00A94DBB">
            <w:pPr>
              <w:jc w:val="left"/>
              <w:rPr>
                <w:rFonts w:ascii="Arial" w:hAnsi="Arial" w:cs="Arial"/>
                <w:b/>
              </w:rPr>
            </w:pPr>
            <w:ins w:id="915" w:author="YAMASHITA AI" w:date="2023-10-13T11:12:00Z">
              <w:r w:rsidRPr="00B05503">
                <w:rPr>
                  <w:rFonts w:ascii="Arial" w:hAnsi="Arial" w:cs="Arial"/>
                  <w:b/>
                </w:rPr>
                <w:t>6-</w:t>
              </w:r>
            </w:ins>
            <w:r w:rsidR="00A94DBB" w:rsidRPr="00B05503">
              <w:rPr>
                <w:rFonts w:ascii="Arial" w:hAnsi="Arial" w:cs="Arial"/>
                <w:b/>
              </w:rPr>
              <w:t>3.2 Work of the Committees</w:t>
            </w:r>
          </w:p>
          <w:p w14:paraId="5A37CD98" w14:textId="422B2CE5" w:rsidR="00A94DBB" w:rsidRPr="00B05503" w:rsidRDefault="00A94DBB" w:rsidP="00A94DBB">
            <w:pPr>
              <w:jc w:val="left"/>
              <w:rPr>
                <w:rFonts w:ascii="Arial" w:hAnsi="Arial" w:cs="Arial"/>
              </w:rPr>
            </w:pPr>
            <w:r w:rsidRPr="00B05503">
              <w:rPr>
                <w:rFonts w:ascii="Arial" w:hAnsi="Arial" w:cs="Arial"/>
              </w:rPr>
              <w:t xml:space="preserve">(a) Each Committee </w:t>
            </w:r>
            <w:del w:id="916" w:author="YAMASHITA AI" w:date="2023-10-13T11:12:00Z">
              <w:r w:rsidRPr="00A94DBB">
                <w:rPr>
                  <w:rFonts w:ascii="Arial" w:hAnsi="Arial" w:cs="Arial"/>
                </w:rPr>
                <w:delText>shall</w:delText>
              </w:r>
            </w:del>
            <w:ins w:id="917" w:author="YAMASHITA AI" w:date="2023-10-13T11:12:00Z">
              <w:r w:rsidR="00FB7491" w:rsidRPr="00B05503">
                <w:rPr>
                  <w:rFonts w:ascii="Arial" w:hAnsi="Arial" w:cs="Arial"/>
                  <w:highlight w:val="cyan"/>
                </w:rPr>
                <w:t>will</w:t>
              </w:r>
            </w:ins>
            <w:r w:rsidRPr="00B05503">
              <w:rPr>
                <w:rFonts w:ascii="Arial" w:hAnsi="Arial" w:cs="Arial"/>
              </w:rPr>
              <w:t xml:space="preserve"> develop and work to a work programme. The following factors </w:t>
            </w:r>
            <w:del w:id="918" w:author="YAMASHITA AI" w:date="2023-10-13T11:12:00Z">
              <w:r w:rsidRPr="00A94DBB">
                <w:rPr>
                  <w:rFonts w:ascii="Arial" w:hAnsi="Arial" w:cs="Arial"/>
                </w:rPr>
                <w:delText>shall</w:delText>
              </w:r>
            </w:del>
            <w:ins w:id="919" w:author="YAMASHITA AI" w:date="2023-10-13T11:12:00Z">
              <w:r w:rsidR="00FB7491" w:rsidRPr="00B05503">
                <w:rPr>
                  <w:rFonts w:ascii="Arial" w:hAnsi="Arial" w:cs="Arial"/>
                  <w:highlight w:val="cyan"/>
                </w:rPr>
                <w:t>will</w:t>
              </w:r>
            </w:ins>
            <w:r w:rsidRPr="00B05503">
              <w:rPr>
                <w:rFonts w:ascii="Arial" w:hAnsi="Arial" w:cs="Arial"/>
              </w:rPr>
              <w:t xml:space="preserve"> be </w:t>
            </w:r>
            <w:del w:id="920" w:author="YAMASHITA AI" w:date="2023-10-13T11:12:00Z">
              <w:r w:rsidRPr="00A94DBB">
                <w:rPr>
                  <w:rFonts w:ascii="Arial" w:hAnsi="Arial" w:cs="Arial"/>
                </w:rPr>
                <w:delText>taken into account</w:delText>
              </w:r>
            </w:del>
            <w:ins w:id="921" w:author="YAMASHITA AI" w:date="2023-10-13T11:12:00Z">
              <w:r w:rsidR="00A17F55" w:rsidRPr="00B05503">
                <w:rPr>
                  <w:rFonts w:ascii="Arial" w:hAnsi="Arial" w:cs="Arial"/>
                </w:rPr>
                <w:t>considered</w:t>
              </w:r>
            </w:ins>
            <w:r w:rsidRPr="00B05503">
              <w:rPr>
                <w:rFonts w:ascii="Arial" w:hAnsi="Arial" w:cs="Arial"/>
              </w:rPr>
              <w:t xml:space="preserve"> when the work programme is developed:</w:t>
            </w:r>
          </w:p>
          <w:p w14:paraId="29D72081" w14:textId="77777777" w:rsidR="00A94DBB" w:rsidRPr="00B05503" w:rsidRDefault="00A94DBB" w:rsidP="00A94DBB">
            <w:pPr>
              <w:jc w:val="left"/>
              <w:rPr>
                <w:rFonts w:ascii="Arial" w:hAnsi="Arial" w:cs="Arial"/>
              </w:rPr>
            </w:pPr>
            <w:proofErr w:type="spellStart"/>
            <w:r w:rsidRPr="00B05503">
              <w:rPr>
                <w:rFonts w:ascii="Arial" w:hAnsi="Arial" w:cs="Arial"/>
              </w:rPr>
              <w:t>i</w:t>
            </w:r>
            <w:proofErr w:type="spellEnd"/>
            <w:r w:rsidRPr="00B05503">
              <w:rPr>
                <w:rFonts w:ascii="Arial" w:hAnsi="Arial" w:cs="Arial"/>
              </w:rPr>
              <w:t>. the strategic vision;</w:t>
            </w:r>
          </w:p>
          <w:p w14:paraId="3D06B800" w14:textId="77777777" w:rsidR="00A94DBB" w:rsidRPr="00B05503" w:rsidRDefault="00A94DBB" w:rsidP="00A94DBB">
            <w:pPr>
              <w:jc w:val="left"/>
              <w:rPr>
                <w:rFonts w:ascii="Arial" w:hAnsi="Arial" w:cs="Arial"/>
              </w:rPr>
            </w:pPr>
            <w:r w:rsidRPr="00B05503">
              <w:rPr>
                <w:rFonts w:ascii="Arial" w:hAnsi="Arial" w:cs="Arial"/>
              </w:rPr>
              <w:t>ii. the number of meetings available to the Committee during the three</w:t>
            </w:r>
            <w:r w:rsidRPr="00B05503">
              <w:rPr>
                <w:rFonts w:cs="ＭＳ ゴシック" w:hint="eastAsia"/>
              </w:rPr>
              <w:t>‐</w:t>
            </w:r>
            <w:r w:rsidRPr="00B05503">
              <w:rPr>
                <w:rFonts w:ascii="Arial" w:hAnsi="Arial" w:cs="Arial"/>
              </w:rPr>
              <w:t>year work period, which is the time between regular sessions of the General Assembly;</w:t>
            </w:r>
          </w:p>
          <w:p w14:paraId="45CDA840" w14:textId="0D6626BC" w:rsidR="00A94DBB" w:rsidRPr="00B05503" w:rsidRDefault="00A94DBB" w:rsidP="00A94DBB">
            <w:pPr>
              <w:jc w:val="left"/>
              <w:rPr>
                <w:rFonts w:ascii="Arial" w:hAnsi="Arial" w:cs="Arial"/>
              </w:rPr>
            </w:pPr>
            <w:r w:rsidRPr="00B05503">
              <w:rPr>
                <w:rFonts w:ascii="Arial" w:hAnsi="Arial" w:cs="Arial"/>
              </w:rPr>
              <w:t xml:space="preserve">iii. the order in which the work should be </w:t>
            </w:r>
            <w:del w:id="922" w:author="YAMASHITA AI" w:date="2023-10-13T11:12:00Z">
              <w:r w:rsidRPr="00A94DBB">
                <w:rPr>
                  <w:rFonts w:ascii="Arial" w:hAnsi="Arial" w:cs="Arial"/>
                </w:rPr>
                <w:delText>undertaken</w:delText>
              </w:r>
            </w:del>
            <w:ins w:id="923" w:author="YAMASHITA AI" w:date="2023-10-13T11:12:00Z">
              <w:r w:rsidR="00231FBC" w:rsidRPr="00B05503">
                <w:rPr>
                  <w:rFonts w:ascii="Arial" w:hAnsi="Arial" w:cs="Arial"/>
                  <w:highlight w:val="cyan"/>
                </w:rPr>
                <w:t>accepted</w:t>
              </w:r>
            </w:ins>
            <w:r w:rsidRPr="00B05503">
              <w:rPr>
                <w:rFonts w:ascii="Arial" w:hAnsi="Arial" w:cs="Arial"/>
              </w:rPr>
              <w:t xml:space="preserve">; </w:t>
            </w:r>
            <w:r w:rsidRPr="00B05503">
              <w:rPr>
                <w:rFonts w:ascii="Arial" w:hAnsi="Arial" w:cs="Arial"/>
              </w:rPr>
              <w:lastRenderedPageBreak/>
              <w:t>and</w:t>
            </w:r>
          </w:p>
          <w:p w14:paraId="7DBC6754" w14:textId="77777777" w:rsidR="00A94DBB" w:rsidRPr="00B05503" w:rsidRDefault="00A94DBB" w:rsidP="00A94DBB">
            <w:pPr>
              <w:jc w:val="left"/>
              <w:rPr>
                <w:rFonts w:ascii="Arial" w:hAnsi="Arial" w:cs="Arial"/>
              </w:rPr>
            </w:pPr>
            <w:r w:rsidRPr="00B05503">
              <w:rPr>
                <w:rFonts w:ascii="Arial" w:hAnsi="Arial" w:cs="Arial"/>
              </w:rPr>
              <w:t>iv. any other matters relevant to the work of the Committee.</w:t>
            </w:r>
          </w:p>
          <w:p w14:paraId="3FD4F7AE" w14:textId="22E8B019" w:rsidR="00A94DBB" w:rsidRPr="00B05503" w:rsidRDefault="00A94DBB" w:rsidP="00A94DBB">
            <w:pPr>
              <w:jc w:val="left"/>
              <w:rPr>
                <w:rFonts w:ascii="Arial" w:hAnsi="Arial" w:cs="Arial"/>
              </w:rPr>
            </w:pPr>
            <w:r w:rsidRPr="00B05503">
              <w:rPr>
                <w:rFonts w:ascii="Arial" w:hAnsi="Arial" w:cs="Arial"/>
              </w:rPr>
              <w:t xml:space="preserve">(b) A Committee work programme, or changes thereto, </w:t>
            </w:r>
            <w:del w:id="924" w:author="YAMASHITA AI" w:date="2023-10-13T11:12:00Z">
              <w:r w:rsidRPr="00A94DBB">
                <w:rPr>
                  <w:rFonts w:ascii="Arial" w:hAnsi="Arial" w:cs="Arial"/>
                </w:rPr>
                <w:delText>shall</w:delText>
              </w:r>
            </w:del>
            <w:ins w:id="925" w:author="YAMASHITA AI" w:date="2023-10-13T11:12:00Z">
              <w:r w:rsidR="00FB7491" w:rsidRPr="00B05503">
                <w:rPr>
                  <w:rFonts w:ascii="Arial" w:hAnsi="Arial" w:cs="Arial"/>
                  <w:highlight w:val="cyan"/>
                </w:rPr>
                <w:t>will</w:t>
              </w:r>
            </w:ins>
            <w:r w:rsidRPr="00B05503">
              <w:rPr>
                <w:rFonts w:ascii="Arial" w:hAnsi="Arial" w:cs="Arial"/>
              </w:rPr>
              <w:t xml:space="preserve"> be submitted to the Council for review and approval.</w:t>
            </w:r>
          </w:p>
          <w:p w14:paraId="682E92EB" w14:textId="77777777" w:rsidR="00A94DBB" w:rsidRPr="00B05503" w:rsidRDefault="00A94DBB" w:rsidP="00A94DBB">
            <w:pPr>
              <w:jc w:val="left"/>
              <w:rPr>
                <w:rFonts w:ascii="Arial" w:hAnsi="Arial" w:cs="Arial"/>
              </w:rPr>
            </w:pPr>
            <w:r w:rsidRPr="00B05503">
              <w:rPr>
                <w:rFonts w:ascii="Arial" w:hAnsi="Arial" w:cs="Arial"/>
              </w:rPr>
              <w:t>(c) The work of a committee may be facilitated by the use of working groups. The creation of a working group is at the discretion of the Committee Chair.</w:t>
            </w:r>
          </w:p>
          <w:p w14:paraId="5DC730DD" w14:textId="77777777" w:rsidR="00A94DBB" w:rsidRPr="00B05503" w:rsidRDefault="00A94DBB" w:rsidP="00A94DBB">
            <w:pPr>
              <w:jc w:val="left"/>
              <w:rPr>
                <w:rFonts w:ascii="Arial" w:hAnsi="Arial" w:cs="Arial"/>
              </w:rPr>
            </w:pPr>
            <w:r w:rsidRPr="00B05503">
              <w:rPr>
                <w:rFonts w:ascii="Arial" w:hAnsi="Arial" w:cs="Arial"/>
              </w:rPr>
              <w:t>(d) A working group will be an integral part of its parent Committee and will meet during the same week as the Committee. A working group can consist of one or more task groups.</w:t>
            </w:r>
          </w:p>
          <w:p w14:paraId="3DAA72EA" w14:textId="77777777" w:rsidR="00A94DBB" w:rsidRPr="00B05503" w:rsidRDefault="00A94DBB" w:rsidP="00A94DBB">
            <w:pPr>
              <w:jc w:val="left"/>
              <w:rPr>
                <w:rFonts w:ascii="Arial" w:hAnsi="Arial" w:cs="Arial"/>
              </w:rPr>
            </w:pPr>
            <w:r w:rsidRPr="00B05503">
              <w:rPr>
                <w:rFonts w:ascii="Arial" w:hAnsi="Arial" w:cs="Arial"/>
              </w:rPr>
              <w:t>(e) An inter</w:t>
            </w:r>
            <w:r w:rsidRPr="00B05503">
              <w:rPr>
                <w:rFonts w:cs="ＭＳ ゴシック" w:hint="eastAsia"/>
              </w:rPr>
              <w:t>‐</w:t>
            </w:r>
            <w:r w:rsidRPr="00B05503">
              <w:rPr>
                <w:rFonts w:ascii="Arial" w:hAnsi="Arial" w:cs="Arial"/>
              </w:rPr>
              <w:t>sessional meeting of a working group is a meeting held between two meetings of the parent Committee. Such a meeting may be used to enable faster progress of a specific work item.</w:t>
            </w:r>
          </w:p>
          <w:p w14:paraId="4F0752AC" w14:textId="53B87297" w:rsidR="00A94DBB" w:rsidRPr="00B05503" w:rsidRDefault="00A94DBB" w:rsidP="00A94DBB">
            <w:pPr>
              <w:jc w:val="left"/>
              <w:rPr>
                <w:rFonts w:ascii="Arial" w:hAnsi="Arial" w:cs="Arial"/>
              </w:rPr>
            </w:pPr>
            <w:r w:rsidRPr="00B05503">
              <w:rPr>
                <w:rFonts w:ascii="Arial" w:hAnsi="Arial" w:cs="Arial"/>
              </w:rPr>
              <w:t xml:space="preserve">(f) An inter-sessional meeting of a working group or a task group requires the </w:t>
            </w:r>
            <w:del w:id="926" w:author="YAMASHITA AI" w:date="2023-10-13T11:12:00Z">
              <w:r w:rsidRPr="00A94DBB">
                <w:rPr>
                  <w:rFonts w:ascii="Arial" w:hAnsi="Arial" w:cs="Arial"/>
                </w:rPr>
                <w:delText>agreement</w:delText>
              </w:r>
            </w:del>
            <w:ins w:id="927" w:author="YAMASHITA AI" w:date="2023-10-13T11:12:00Z">
              <w:r w:rsidR="00231FBC" w:rsidRPr="00B05503">
                <w:rPr>
                  <w:rFonts w:ascii="Arial" w:hAnsi="Arial" w:cs="Arial"/>
                  <w:highlight w:val="cyan"/>
                </w:rPr>
                <w:t>consensus</w:t>
              </w:r>
            </w:ins>
            <w:r w:rsidRPr="00B05503">
              <w:rPr>
                <w:rFonts w:ascii="Arial" w:hAnsi="Arial" w:cs="Arial"/>
              </w:rPr>
              <w:t xml:space="preserve"> of the chair of the parent committee. The meeting should normally be held by electronic means using online meeting facilities provided by the Secretariat. If the meeting requires resources from the Secretariat other than online meeting facilities or is with physical attendance at the IALA Headquarters or an alternative location hosted by an IALA member, the approval of the Secretary-General is needed. With the approval of the Committee, the Chair may appoint rapporteurs from the Committee to regularly provide advice to the Committee on specific matters that have an impact on or influence the work </w:t>
            </w:r>
            <w:r w:rsidRPr="00B05503">
              <w:rPr>
                <w:rFonts w:ascii="Arial" w:hAnsi="Arial" w:cs="Arial"/>
              </w:rPr>
              <w:lastRenderedPageBreak/>
              <w:t>of the Committee.</w:t>
            </w:r>
          </w:p>
          <w:p w14:paraId="111DD35D" w14:textId="77777777" w:rsidR="00F22D5F" w:rsidRPr="00B05503" w:rsidRDefault="00F22D5F" w:rsidP="00A94DBB">
            <w:pPr>
              <w:jc w:val="left"/>
              <w:rPr>
                <w:ins w:id="928" w:author="YAMASHITA AI" w:date="2023-10-13T11:12:00Z"/>
                <w:rFonts w:ascii="Arial" w:hAnsi="Arial" w:cs="Arial"/>
                <w:b/>
              </w:rPr>
            </w:pPr>
          </w:p>
          <w:p w14:paraId="66FB7E41" w14:textId="4C2F4409" w:rsidR="00A94DBB" w:rsidRPr="00B05503" w:rsidRDefault="00F22D5F" w:rsidP="00A94DBB">
            <w:pPr>
              <w:jc w:val="left"/>
              <w:rPr>
                <w:rFonts w:ascii="Arial" w:hAnsi="Arial" w:cs="Arial"/>
                <w:b/>
              </w:rPr>
            </w:pPr>
            <w:ins w:id="929" w:author="YAMASHITA AI" w:date="2023-10-13T11:12:00Z">
              <w:r w:rsidRPr="00B05503">
                <w:rPr>
                  <w:rFonts w:ascii="Arial" w:hAnsi="Arial" w:cs="Arial"/>
                  <w:b/>
                </w:rPr>
                <w:t>6-</w:t>
              </w:r>
            </w:ins>
            <w:r w:rsidR="00A94DBB" w:rsidRPr="00B05503">
              <w:rPr>
                <w:rFonts w:ascii="Arial" w:hAnsi="Arial" w:cs="Arial"/>
                <w:b/>
              </w:rPr>
              <w:t>3.3 Decisions</w:t>
            </w:r>
          </w:p>
          <w:p w14:paraId="5927616C" w14:textId="35585769" w:rsidR="00A94DBB" w:rsidRPr="00B05503" w:rsidRDefault="00A94DBB" w:rsidP="00A94DBB">
            <w:pPr>
              <w:jc w:val="left"/>
              <w:rPr>
                <w:rFonts w:ascii="Arial" w:hAnsi="Arial" w:cs="Arial"/>
              </w:rPr>
            </w:pPr>
            <w:r w:rsidRPr="00B05503">
              <w:rPr>
                <w:rFonts w:ascii="Arial" w:hAnsi="Arial" w:cs="Arial"/>
              </w:rPr>
              <w:t xml:space="preserve">All efforts </w:t>
            </w:r>
            <w:del w:id="930" w:author="YAMASHITA AI" w:date="2023-10-13T11:12:00Z">
              <w:r w:rsidRPr="00A94DBB">
                <w:rPr>
                  <w:rFonts w:ascii="Arial" w:hAnsi="Arial" w:cs="Arial"/>
                </w:rPr>
                <w:delText>shall</w:delText>
              </w:r>
            </w:del>
            <w:ins w:id="931" w:author="YAMASHITA AI" w:date="2023-10-13T11:12:00Z">
              <w:r w:rsidR="00FB7491" w:rsidRPr="00B05503">
                <w:rPr>
                  <w:rFonts w:ascii="Arial" w:hAnsi="Arial" w:cs="Arial"/>
                  <w:highlight w:val="cyan"/>
                </w:rPr>
                <w:t>will</w:t>
              </w:r>
            </w:ins>
            <w:r w:rsidRPr="00B05503">
              <w:rPr>
                <w:rFonts w:ascii="Arial" w:hAnsi="Arial" w:cs="Arial"/>
              </w:rPr>
              <w:t xml:space="preserve"> be made for the Committees to make decisions by consensus. If a consensus on a specific matter cannot be reached, a </w:t>
            </w:r>
            <w:proofErr w:type="gramStart"/>
            <w:r w:rsidRPr="00B05503">
              <w:rPr>
                <w:rFonts w:ascii="Arial" w:hAnsi="Arial" w:cs="Arial"/>
              </w:rPr>
              <w:t>Committee</w:t>
            </w:r>
            <w:proofErr w:type="gramEnd"/>
            <w:r w:rsidRPr="00B05503">
              <w:rPr>
                <w:rFonts w:ascii="Arial" w:hAnsi="Arial" w:cs="Arial"/>
              </w:rPr>
              <w:t xml:space="preserve"> </w:t>
            </w:r>
            <w:del w:id="932" w:author="YAMASHITA AI" w:date="2023-10-13T11:12:00Z">
              <w:r w:rsidRPr="00A94DBB">
                <w:rPr>
                  <w:rFonts w:ascii="Arial" w:hAnsi="Arial" w:cs="Arial"/>
                </w:rPr>
                <w:delText>shall</w:delText>
              </w:r>
            </w:del>
            <w:ins w:id="933" w:author="YAMASHITA AI" w:date="2023-10-13T11:12:00Z">
              <w:r w:rsidR="00FB7491" w:rsidRPr="00B05503">
                <w:rPr>
                  <w:rFonts w:ascii="Arial" w:hAnsi="Arial" w:cs="Arial"/>
                  <w:highlight w:val="cyan"/>
                </w:rPr>
                <w:t>will</w:t>
              </w:r>
            </w:ins>
            <w:r w:rsidRPr="00B05503">
              <w:rPr>
                <w:rFonts w:ascii="Arial" w:hAnsi="Arial" w:cs="Arial"/>
              </w:rPr>
              <w:t xml:space="preserve"> decide by a simple majority of the Member States </w:t>
            </w:r>
            <w:del w:id="934" w:author="YAMASHITA AI" w:date="2023-10-13T11:12:00Z">
              <w:r w:rsidRPr="00A94DBB">
                <w:rPr>
                  <w:rFonts w:ascii="Arial" w:hAnsi="Arial" w:cs="Arial"/>
                </w:rPr>
                <w:delText>represented</w:delText>
              </w:r>
            </w:del>
            <w:ins w:id="935" w:author="YAMASHITA AI" w:date="2023-10-13T11:12:00Z">
              <w:r w:rsidRPr="00B05503">
                <w:rPr>
                  <w:rFonts w:ascii="Arial" w:hAnsi="Arial" w:cs="Arial"/>
                </w:rPr>
                <w:t>presented</w:t>
              </w:r>
            </w:ins>
            <w:r w:rsidRPr="00B05503">
              <w:rPr>
                <w:rFonts w:ascii="Arial" w:hAnsi="Arial" w:cs="Arial"/>
              </w:rPr>
              <w:t xml:space="preserve"> at the meeting. The voting will be by show of hands overseen </w:t>
            </w:r>
            <w:r w:rsidRPr="001E4246">
              <w:rPr>
                <w:rFonts w:ascii="Arial" w:hAnsi="Arial" w:cs="Arial"/>
                <w:highlight w:val="cyan"/>
              </w:rPr>
              <w:t>by two scrutineers</w:t>
            </w:r>
            <w:r w:rsidRPr="00B05503">
              <w:rPr>
                <w:rFonts w:ascii="Arial" w:hAnsi="Arial" w:cs="Arial"/>
              </w:rPr>
              <w:t xml:space="preserve"> appointed by the Chair from among the Member States. There </w:t>
            </w:r>
            <w:del w:id="936" w:author="YAMASHITA AI" w:date="2023-10-13T11:12:00Z">
              <w:r w:rsidRPr="00A94DBB">
                <w:rPr>
                  <w:rFonts w:ascii="Arial" w:hAnsi="Arial" w:cs="Arial"/>
                </w:rPr>
                <w:delText>shall</w:delText>
              </w:r>
            </w:del>
            <w:ins w:id="937" w:author="YAMASHITA AI" w:date="2023-10-13T11:12:00Z">
              <w:r w:rsidR="00FB7491" w:rsidRPr="00B05503">
                <w:rPr>
                  <w:rFonts w:ascii="Arial" w:hAnsi="Arial" w:cs="Arial"/>
                  <w:highlight w:val="cyan"/>
                </w:rPr>
                <w:t>will</w:t>
              </w:r>
            </w:ins>
            <w:r w:rsidRPr="00B05503">
              <w:rPr>
                <w:rFonts w:ascii="Arial" w:hAnsi="Arial" w:cs="Arial"/>
              </w:rPr>
              <w:t xml:space="preserve"> be only one vote per Member State. The Chair has a casting vote if necessary.</w:t>
            </w:r>
          </w:p>
          <w:p w14:paraId="56B562BC" w14:textId="77777777" w:rsidR="00F22D5F" w:rsidRPr="00B05503" w:rsidRDefault="00F22D5F" w:rsidP="00A94DBB">
            <w:pPr>
              <w:jc w:val="left"/>
              <w:rPr>
                <w:ins w:id="938" w:author="YAMASHITA AI" w:date="2023-10-13T11:12:00Z"/>
                <w:rFonts w:ascii="Arial" w:hAnsi="Arial" w:cs="Arial"/>
                <w:b/>
              </w:rPr>
            </w:pPr>
          </w:p>
          <w:p w14:paraId="56D155F5" w14:textId="7EBF2C9A" w:rsidR="00A94DBB" w:rsidRPr="00B05503" w:rsidRDefault="00F22D5F" w:rsidP="00A94DBB">
            <w:pPr>
              <w:jc w:val="left"/>
              <w:rPr>
                <w:rFonts w:ascii="Arial" w:hAnsi="Arial" w:cs="Arial"/>
                <w:b/>
              </w:rPr>
            </w:pPr>
            <w:ins w:id="939" w:author="YAMASHITA AI" w:date="2023-10-13T11:12:00Z">
              <w:r w:rsidRPr="00B05503">
                <w:rPr>
                  <w:rFonts w:ascii="Arial" w:hAnsi="Arial" w:cs="Arial"/>
                  <w:b/>
                </w:rPr>
                <w:t>6-</w:t>
              </w:r>
            </w:ins>
            <w:r w:rsidR="00A94DBB" w:rsidRPr="00B05503">
              <w:rPr>
                <w:rFonts w:ascii="Arial" w:hAnsi="Arial" w:cs="Arial"/>
                <w:b/>
              </w:rPr>
              <w:t>3.4 Agenda and Documents</w:t>
            </w:r>
          </w:p>
          <w:p w14:paraId="37DB7D28" w14:textId="77777777" w:rsidR="00A94DBB" w:rsidRPr="00B05503" w:rsidRDefault="00A94DBB" w:rsidP="00A94DBB">
            <w:pPr>
              <w:jc w:val="left"/>
              <w:rPr>
                <w:rFonts w:ascii="Arial" w:hAnsi="Arial" w:cs="Arial"/>
              </w:rPr>
            </w:pPr>
            <w:r w:rsidRPr="00B05503">
              <w:rPr>
                <w:rFonts w:ascii="Arial" w:hAnsi="Arial" w:cs="Arial"/>
              </w:rPr>
              <w:t>(a) Agenda items will depend upon the specific topics to be addressed during the particular Committee meeting to which the agenda refers. The agenda will be prepared by the Chair, assisted by the Vice Chair and the secretary to the Committee, taking into account the strategic vision, the Committee structure, and the work programme of the Committee.</w:t>
            </w:r>
          </w:p>
          <w:p w14:paraId="7A5D499C" w14:textId="77777777" w:rsidR="00A94DBB" w:rsidRPr="00B05503" w:rsidRDefault="00A94DBB" w:rsidP="00A94DBB">
            <w:pPr>
              <w:jc w:val="left"/>
              <w:rPr>
                <w:rFonts w:ascii="Arial" w:hAnsi="Arial" w:cs="Arial"/>
              </w:rPr>
            </w:pPr>
            <w:r w:rsidRPr="00B05503">
              <w:rPr>
                <w:rFonts w:ascii="Arial" w:hAnsi="Arial" w:cs="Arial"/>
              </w:rPr>
              <w:t xml:space="preserve">(b) </w:t>
            </w:r>
            <w:r w:rsidRPr="0008613E">
              <w:rPr>
                <w:rFonts w:ascii="Arial" w:hAnsi="Arial" w:cs="Arial"/>
              </w:rPr>
              <w:t>Input documents for a Committee meeting should be sent to the Secretariat not later than thirty calendar days before the meeting and will be published on the relevant section of the Organization’s website. Documents should conform to the standard template.</w:t>
            </w:r>
          </w:p>
          <w:p w14:paraId="67DDDCF5" w14:textId="77777777" w:rsidR="00A94DBB" w:rsidRPr="00B05503" w:rsidRDefault="00A94DBB" w:rsidP="00A94DBB">
            <w:pPr>
              <w:jc w:val="left"/>
              <w:rPr>
                <w:rFonts w:ascii="Arial" w:hAnsi="Arial" w:cs="Arial"/>
              </w:rPr>
            </w:pPr>
            <w:r w:rsidRPr="00B05503">
              <w:rPr>
                <w:rFonts w:ascii="Arial" w:hAnsi="Arial" w:cs="Arial"/>
              </w:rPr>
              <w:t xml:space="preserve">(c) Documents for consideration at a committee meeting will be </w:t>
            </w:r>
            <w:r w:rsidRPr="00B05503">
              <w:rPr>
                <w:rFonts w:ascii="Arial" w:hAnsi="Arial" w:cs="Arial"/>
              </w:rPr>
              <w:lastRenderedPageBreak/>
              <w:t>numbered by the Secretariat in a way that indicates the meeting number, the agenda item to which they refer and the description.</w:t>
            </w:r>
          </w:p>
          <w:p w14:paraId="45728370" w14:textId="77777777" w:rsidR="00A94DBB" w:rsidRPr="00B05503" w:rsidRDefault="00A94DBB" w:rsidP="00A94DBB">
            <w:pPr>
              <w:jc w:val="left"/>
              <w:rPr>
                <w:rFonts w:ascii="Arial" w:hAnsi="Arial" w:cs="Arial"/>
              </w:rPr>
            </w:pPr>
            <w:r w:rsidRPr="00B05503">
              <w:rPr>
                <w:rFonts w:ascii="Arial" w:hAnsi="Arial" w:cs="Arial"/>
              </w:rPr>
              <w:t>(d) Any Member State, Associate Member and Affiliate Member may submit a document addressing any item on the work programme of a committee.</w:t>
            </w:r>
          </w:p>
          <w:p w14:paraId="552930C2" w14:textId="77777777" w:rsidR="00A94DBB" w:rsidRPr="00B05503" w:rsidRDefault="00A94DBB" w:rsidP="00A94DBB">
            <w:pPr>
              <w:jc w:val="left"/>
              <w:rPr>
                <w:rFonts w:ascii="Arial" w:hAnsi="Arial" w:cs="Arial"/>
              </w:rPr>
            </w:pPr>
            <w:r w:rsidRPr="00B05503">
              <w:rPr>
                <w:rFonts w:ascii="Arial" w:hAnsi="Arial" w:cs="Arial"/>
              </w:rPr>
              <w:t>(e) Working documents are documents to be carried over to a subsequent meeting.</w:t>
            </w:r>
          </w:p>
          <w:p w14:paraId="284070D9" w14:textId="77777777" w:rsidR="00A94DBB" w:rsidRPr="00B05503" w:rsidRDefault="00A94DBB" w:rsidP="00A94DBB">
            <w:pPr>
              <w:jc w:val="left"/>
              <w:rPr>
                <w:rFonts w:ascii="Arial" w:hAnsi="Arial" w:cs="Arial"/>
              </w:rPr>
            </w:pPr>
            <w:r w:rsidRPr="00B05503">
              <w:rPr>
                <w:rFonts w:ascii="Arial" w:hAnsi="Arial" w:cs="Arial"/>
              </w:rPr>
              <w:t>(f) Output documents are documents completed by the Committee. They include draft standards, recommendations, guidelines, manuals and other documents for submission to the Council for approval.</w:t>
            </w:r>
          </w:p>
          <w:p w14:paraId="4B35FDA9" w14:textId="191E255F" w:rsidR="00A94DBB" w:rsidRPr="00B05503" w:rsidRDefault="00A94DBB" w:rsidP="00A94DBB">
            <w:pPr>
              <w:jc w:val="left"/>
              <w:rPr>
                <w:rFonts w:ascii="Arial" w:hAnsi="Arial" w:cs="Arial"/>
              </w:rPr>
            </w:pPr>
            <w:r w:rsidRPr="00B05503">
              <w:rPr>
                <w:rFonts w:ascii="Arial" w:hAnsi="Arial" w:cs="Arial"/>
              </w:rPr>
              <w:t xml:space="preserve">(g) The report of a </w:t>
            </w:r>
            <w:proofErr w:type="gramStart"/>
            <w:r w:rsidRPr="00B05503">
              <w:rPr>
                <w:rFonts w:ascii="Arial" w:hAnsi="Arial" w:cs="Arial"/>
              </w:rPr>
              <w:t>Committee</w:t>
            </w:r>
            <w:proofErr w:type="gramEnd"/>
            <w:r w:rsidRPr="00B05503">
              <w:rPr>
                <w:rFonts w:ascii="Arial" w:hAnsi="Arial" w:cs="Arial"/>
              </w:rPr>
              <w:t xml:space="preserve"> meeting </w:t>
            </w:r>
            <w:del w:id="940" w:author="YAMASHITA AI" w:date="2023-10-13T11:12:00Z">
              <w:r w:rsidRPr="00A94DBB">
                <w:rPr>
                  <w:rFonts w:ascii="Arial" w:hAnsi="Arial" w:cs="Arial"/>
                </w:rPr>
                <w:delText>shall</w:delText>
              </w:r>
            </w:del>
            <w:ins w:id="941" w:author="YAMASHITA AI" w:date="2023-10-13T11:12:00Z">
              <w:r w:rsidR="00FB7491" w:rsidRPr="00B05503">
                <w:rPr>
                  <w:rFonts w:ascii="Arial" w:hAnsi="Arial" w:cs="Arial"/>
                  <w:highlight w:val="cyan"/>
                </w:rPr>
                <w:t>will</w:t>
              </w:r>
            </w:ins>
            <w:r w:rsidRPr="00B05503">
              <w:rPr>
                <w:rFonts w:ascii="Arial" w:hAnsi="Arial" w:cs="Arial"/>
              </w:rPr>
              <w:t xml:space="preserve"> be approved by the Committee, endorsed by the Chair, and made available for Member States, Associate Members and Affiliate Members on the website of the Organization by the Secretariat without delay.</w:t>
            </w:r>
          </w:p>
          <w:p w14:paraId="71512B83" w14:textId="348C7944" w:rsidR="00A94DBB" w:rsidRPr="00B05503" w:rsidRDefault="00A94DBB" w:rsidP="00A94DBB">
            <w:pPr>
              <w:jc w:val="left"/>
              <w:rPr>
                <w:rFonts w:ascii="Arial" w:hAnsi="Arial" w:cs="Arial"/>
              </w:rPr>
            </w:pPr>
            <w:r w:rsidRPr="00B05503">
              <w:rPr>
                <w:rFonts w:ascii="Arial" w:hAnsi="Arial" w:cs="Arial"/>
              </w:rPr>
              <w:t xml:space="preserve">(h) Input documents and reports </w:t>
            </w:r>
            <w:del w:id="942" w:author="YAMASHITA AI" w:date="2023-10-13T11:12:00Z">
              <w:r w:rsidRPr="00A94DBB">
                <w:rPr>
                  <w:rFonts w:ascii="Arial" w:hAnsi="Arial" w:cs="Arial"/>
                </w:rPr>
                <w:delText>shall</w:delText>
              </w:r>
            </w:del>
            <w:ins w:id="943" w:author="YAMASHITA AI" w:date="2023-10-13T11:12:00Z">
              <w:r w:rsidR="00FB7491" w:rsidRPr="00B05503">
                <w:rPr>
                  <w:rFonts w:ascii="Arial" w:hAnsi="Arial" w:cs="Arial"/>
                  <w:highlight w:val="cyan"/>
                </w:rPr>
                <w:t>will</w:t>
              </w:r>
            </w:ins>
            <w:r w:rsidRPr="00B05503">
              <w:rPr>
                <w:rFonts w:ascii="Arial" w:hAnsi="Arial" w:cs="Arial"/>
              </w:rPr>
              <w:t xml:space="preserve"> follow the respective template formats.</w:t>
            </w:r>
          </w:p>
          <w:p w14:paraId="51FF28BD" w14:textId="0C14F1AF" w:rsidR="00A94DBB" w:rsidRPr="00B05503" w:rsidRDefault="00A94DBB" w:rsidP="00A94DBB">
            <w:pPr>
              <w:jc w:val="left"/>
              <w:rPr>
                <w:rFonts w:ascii="Arial" w:hAnsi="Arial" w:cs="Arial"/>
              </w:rPr>
            </w:pPr>
            <w:r w:rsidRPr="00B05503">
              <w:rPr>
                <w:rFonts w:ascii="Arial" w:hAnsi="Arial" w:cs="Arial"/>
              </w:rPr>
              <w:t>(</w:t>
            </w:r>
            <w:proofErr w:type="spellStart"/>
            <w:r w:rsidRPr="00B05503">
              <w:rPr>
                <w:rFonts w:ascii="Arial" w:hAnsi="Arial" w:cs="Arial"/>
              </w:rPr>
              <w:t>i</w:t>
            </w:r>
            <w:proofErr w:type="spellEnd"/>
            <w:r w:rsidRPr="00B05503">
              <w:rPr>
                <w:rFonts w:ascii="Arial" w:hAnsi="Arial" w:cs="Arial"/>
              </w:rPr>
              <w:t xml:space="preserve">) Draft standards, recommendations, guidelines, manuals and other documents produced by a </w:t>
            </w:r>
            <w:proofErr w:type="gramStart"/>
            <w:r w:rsidRPr="00B05503">
              <w:rPr>
                <w:rFonts w:ascii="Arial" w:hAnsi="Arial" w:cs="Arial"/>
              </w:rPr>
              <w:t>Committee</w:t>
            </w:r>
            <w:proofErr w:type="gramEnd"/>
            <w:r w:rsidRPr="00B05503">
              <w:rPr>
                <w:rFonts w:ascii="Arial" w:hAnsi="Arial" w:cs="Arial"/>
              </w:rPr>
              <w:t xml:space="preserve"> </w:t>
            </w:r>
            <w:del w:id="944" w:author="YAMASHITA AI" w:date="2023-10-13T11:12:00Z">
              <w:r w:rsidRPr="00A94DBB">
                <w:rPr>
                  <w:rFonts w:ascii="Arial" w:hAnsi="Arial" w:cs="Arial"/>
                </w:rPr>
                <w:delText>shall</w:delText>
              </w:r>
            </w:del>
            <w:ins w:id="945" w:author="YAMASHITA AI" w:date="2023-10-13T11:12:00Z">
              <w:r w:rsidR="00FB7491" w:rsidRPr="00B05503">
                <w:rPr>
                  <w:rFonts w:ascii="Arial" w:hAnsi="Arial" w:cs="Arial"/>
                  <w:highlight w:val="cyan"/>
                </w:rPr>
                <w:t>will</w:t>
              </w:r>
            </w:ins>
            <w:r w:rsidRPr="00B05503">
              <w:rPr>
                <w:rFonts w:ascii="Arial" w:hAnsi="Arial" w:cs="Arial"/>
              </w:rPr>
              <w:t xml:space="preserve"> follow a quality assurance process. This process has the following steps:</w:t>
            </w:r>
          </w:p>
          <w:p w14:paraId="44CAC715" w14:textId="3BA5DBCE" w:rsidR="00A94DBB" w:rsidRPr="00B05503" w:rsidRDefault="00A94DBB" w:rsidP="00A94DBB">
            <w:pPr>
              <w:jc w:val="left"/>
              <w:rPr>
                <w:rFonts w:ascii="Arial" w:hAnsi="Arial" w:cs="Arial"/>
              </w:rPr>
            </w:pPr>
            <w:proofErr w:type="spellStart"/>
            <w:r w:rsidRPr="00B05503">
              <w:rPr>
                <w:rFonts w:ascii="Arial" w:hAnsi="Arial" w:cs="Arial"/>
              </w:rPr>
              <w:t>i</w:t>
            </w:r>
            <w:proofErr w:type="spellEnd"/>
            <w:r w:rsidRPr="00B05503">
              <w:rPr>
                <w:rFonts w:ascii="Arial" w:hAnsi="Arial" w:cs="Arial"/>
              </w:rPr>
              <w:t>. The Chair and Vice</w:t>
            </w:r>
            <w:del w:id="946" w:author="YAMASHITA AI" w:date="2023-10-13T11:12:00Z">
              <w:r w:rsidRPr="00A94DBB">
                <w:rPr>
                  <w:rFonts w:cs="ＭＳ ゴシック" w:hint="eastAsia"/>
                </w:rPr>
                <w:delText>‐</w:delText>
              </w:r>
            </w:del>
            <w:ins w:id="947" w:author="YAMASHITA AI" w:date="2023-10-13T11:12:00Z">
              <w:r w:rsidR="005D3986" w:rsidRPr="00B05503">
                <w:rPr>
                  <w:rFonts w:ascii="Arial" w:hAnsi="Arial" w:cs="Arial"/>
                </w:rPr>
                <w:t>-</w:t>
              </w:r>
            </w:ins>
            <w:r w:rsidRPr="00B05503">
              <w:rPr>
                <w:rFonts w:ascii="Arial" w:hAnsi="Arial" w:cs="Arial"/>
              </w:rPr>
              <w:t xml:space="preserve">Chair of the Committee </w:t>
            </w:r>
            <w:del w:id="948" w:author="YAMASHITA AI" w:date="2023-10-13T11:12:00Z">
              <w:r w:rsidRPr="00A94DBB">
                <w:rPr>
                  <w:rFonts w:ascii="Arial" w:hAnsi="Arial" w:cs="Arial"/>
                </w:rPr>
                <w:delText>shall</w:delText>
              </w:r>
            </w:del>
            <w:ins w:id="949" w:author="YAMASHITA AI" w:date="2023-10-13T11:12:00Z">
              <w:r w:rsidR="00FB7491" w:rsidRPr="00B05503">
                <w:rPr>
                  <w:rFonts w:ascii="Arial" w:hAnsi="Arial" w:cs="Arial"/>
                  <w:highlight w:val="cyan"/>
                </w:rPr>
                <w:t>will</w:t>
              </w:r>
            </w:ins>
            <w:r w:rsidRPr="00B05503">
              <w:rPr>
                <w:rFonts w:ascii="Arial" w:hAnsi="Arial" w:cs="Arial"/>
              </w:rPr>
              <w:t xml:space="preserve"> be actively involved throughout the development process. The Secretariat </w:t>
            </w:r>
            <w:del w:id="950" w:author="YAMASHITA AI" w:date="2023-10-13T11:12:00Z">
              <w:r w:rsidRPr="00A94DBB">
                <w:rPr>
                  <w:rFonts w:ascii="Arial" w:hAnsi="Arial" w:cs="Arial"/>
                </w:rPr>
                <w:delText>shall</w:delText>
              </w:r>
            </w:del>
            <w:ins w:id="951" w:author="YAMASHITA AI" w:date="2023-10-13T11:12:00Z">
              <w:r w:rsidR="00FB7491" w:rsidRPr="00B05503">
                <w:rPr>
                  <w:rFonts w:ascii="Arial" w:hAnsi="Arial" w:cs="Arial"/>
                  <w:highlight w:val="cyan"/>
                </w:rPr>
                <w:t>will</w:t>
              </w:r>
            </w:ins>
            <w:r w:rsidRPr="00B05503">
              <w:rPr>
                <w:rFonts w:ascii="Arial" w:hAnsi="Arial" w:cs="Arial"/>
              </w:rPr>
              <w:t xml:space="preserve"> be involved throughout the development process for format and editorial review.</w:t>
            </w:r>
          </w:p>
          <w:p w14:paraId="3244441A" w14:textId="220A5A00" w:rsidR="00A94DBB" w:rsidRPr="00B05503" w:rsidRDefault="00A94DBB" w:rsidP="00A94DBB">
            <w:pPr>
              <w:jc w:val="left"/>
              <w:rPr>
                <w:rFonts w:ascii="Arial" w:hAnsi="Arial" w:cs="Arial"/>
              </w:rPr>
            </w:pPr>
            <w:r w:rsidRPr="00B05503">
              <w:rPr>
                <w:rFonts w:ascii="Arial" w:hAnsi="Arial" w:cs="Arial"/>
              </w:rPr>
              <w:t xml:space="preserve">ii. Once completed by a </w:t>
            </w:r>
            <w:proofErr w:type="gramStart"/>
            <w:r w:rsidRPr="00B05503">
              <w:rPr>
                <w:rFonts w:ascii="Arial" w:hAnsi="Arial" w:cs="Arial"/>
              </w:rPr>
              <w:t>Committee</w:t>
            </w:r>
            <w:proofErr w:type="gramEnd"/>
            <w:r w:rsidRPr="00B05503">
              <w:rPr>
                <w:rFonts w:ascii="Arial" w:hAnsi="Arial" w:cs="Arial"/>
              </w:rPr>
              <w:t xml:space="preserve">, an output document </w:t>
            </w:r>
            <w:del w:id="952" w:author="YAMASHITA AI" w:date="2023-10-13T11:12:00Z">
              <w:r w:rsidRPr="00A94DBB">
                <w:rPr>
                  <w:rFonts w:ascii="Arial" w:hAnsi="Arial" w:cs="Arial"/>
                </w:rPr>
                <w:delText>shall</w:delText>
              </w:r>
            </w:del>
            <w:ins w:id="953" w:author="YAMASHITA AI" w:date="2023-10-13T11:12:00Z">
              <w:r w:rsidR="00FB7491" w:rsidRPr="00B05503">
                <w:rPr>
                  <w:rFonts w:ascii="Arial" w:hAnsi="Arial" w:cs="Arial"/>
                  <w:highlight w:val="cyan"/>
                </w:rPr>
                <w:t>will</w:t>
              </w:r>
            </w:ins>
            <w:r w:rsidRPr="00B05503">
              <w:rPr>
                <w:rFonts w:ascii="Arial" w:hAnsi="Arial" w:cs="Arial"/>
              </w:rPr>
              <w:t xml:space="preserve"> </w:t>
            </w:r>
            <w:r w:rsidRPr="00B05503">
              <w:rPr>
                <w:rFonts w:ascii="Arial" w:hAnsi="Arial" w:cs="Arial"/>
              </w:rPr>
              <w:lastRenderedPageBreak/>
              <w:t xml:space="preserve">proceed through a quality assurance check via the Secretariat including final formatting and </w:t>
            </w:r>
            <w:del w:id="954" w:author="YAMASHITA AI" w:date="2023-10-13T11:12:00Z">
              <w:r w:rsidRPr="00A94DBB">
                <w:rPr>
                  <w:rFonts w:ascii="Arial" w:hAnsi="Arial" w:cs="Arial"/>
                </w:rPr>
                <w:delText>shall</w:delText>
              </w:r>
            </w:del>
            <w:ins w:id="955" w:author="YAMASHITA AI" w:date="2023-10-13T11:12:00Z">
              <w:r w:rsidR="00FB7491" w:rsidRPr="00B05503">
                <w:rPr>
                  <w:rFonts w:ascii="Arial" w:hAnsi="Arial" w:cs="Arial"/>
                  <w:highlight w:val="cyan"/>
                </w:rPr>
                <w:t>will</w:t>
              </w:r>
            </w:ins>
            <w:r w:rsidRPr="00B05503">
              <w:rPr>
                <w:rFonts w:ascii="Arial" w:hAnsi="Arial" w:cs="Arial"/>
              </w:rPr>
              <w:t xml:space="preserve"> then be sent to the Council for review and approval.</w:t>
            </w:r>
          </w:p>
          <w:p w14:paraId="7FF55A41" w14:textId="77777777" w:rsidR="00A94DBB" w:rsidRPr="00B05503" w:rsidRDefault="00A94DBB" w:rsidP="00A94DBB">
            <w:pPr>
              <w:jc w:val="left"/>
              <w:rPr>
                <w:rFonts w:ascii="Arial" w:hAnsi="Arial" w:cs="Arial"/>
              </w:rPr>
            </w:pPr>
            <w:r w:rsidRPr="00B05503">
              <w:rPr>
                <w:rFonts w:ascii="Arial" w:hAnsi="Arial" w:cs="Arial"/>
              </w:rPr>
              <w:t>iii. Before approval by the Council or the General Assembly in the case of standards, an output document must be watermarked “Draft” on each page.</w:t>
            </w:r>
          </w:p>
          <w:p w14:paraId="02947464" w14:textId="022B888C" w:rsidR="00A94DBB" w:rsidRPr="00B05503" w:rsidRDefault="00A94DBB" w:rsidP="00A94DBB">
            <w:pPr>
              <w:jc w:val="left"/>
              <w:rPr>
                <w:rFonts w:ascii="Arial" w:hAnsi="Arial" w:cs="Arial"/>
              </w:rPr>
            </w:pPr>
            <w:r w:rsidRPr="00B05503">
              <w:rPr>
                <w:rFonts w:ascii="Arial" w:hAnsi="Arial" w:cs="Arial"/>
              </w:rPr>
              <w:t xml:space="preserve">iv. After approval by the Council or the General Assembly as appropriate, the document </w:t>
            </w:r>
            <w:del w:id="956" w:author="YAMASHITA AI" w:date="2023-10-13T11:12:00Z">
              <w:r w:rsidRPr="00A94DBB">
                <w:rPr>
                  <w:rFonts w:ascii="Arial" w:hAnsi="Arial" w:cs="Arial"/>
                </w:rPr>
                <w:delText>shall</w:delText>
              </w:r>
            </w:del>
            <w:ins w:id="957" w:author="YAMASHITA AI" w:date="2023-10-13T11:12:00Z">
              <w:r w:rsidR="00FB7491" w:rsidRPr="00B05503">
                <w:rPr>
                  <w:rFonts w:ascii="Arial" w:hAnsi="Arial" w:cs="Arial"/>
                  <w:highlight w:val="cyan"/>
                </w:rPr>
                <w:t>will</w:t>
              </w:r>
            </w:ins>
            <w:r w:rsidRPr="00B05503">
              <w:rPr>
                <w:rFonts w:ascii="Arial" w:hAnsi="Arial" w:cs="Arial"/>
              </w:rPr>
              <w:t xml:space="preserve"> be placed on the website of the Organization with public access.</w:t>
            </w:r>
          </w:p>
          <w:p w14:paraId="1441CEB6" w14:textId="5B220E77" w:rsidR="00A94DBB" w:rsidRPr="00B05503" w:rsidRDefault="00A94DBB" w:rsidP="00A94DBB">
            <w:pPr>
              <w:jc w:val="left"/>
              <w:rPr>
                <w:rFonts w:ascii="Arial" w:hAnsi="Arial" w:cs="Arial"/>
              </w:rPr>
            </w:pPr>
            <w:r w:rsidRPr="00B05503">
              <w:rPr>
                <w:rFonts w:ascii="Arial" w:hAnsi="Arial" w:cs="Arial"/>
              </w:rPr>
              <w:t xml:space="preserve">v. Member States, Associate Members and Affiliate Members </w:t>
            </w:r>
            <w:del w:id="958" w:author="YAMASHITA AI" w:date="2023-10-13T11:12:00Z">
              <w:r w:rsidRPr="00A94DBB">
                <w:rPr>
                  <w:rFonts w:ascii="Arial" w:hAnsi="Arial" w:cs="Arial"/>
                </w:rPr>
                <w:delText>shall</w:delText>
              </w:r>
            </w:del>
            <w:ins w:id="959" w:author="YAMASHITA AI" w:date="2023-10-13T11:12:00Z">
              <w:r w:rsidR="00FB7491" w:rsidRPr="00B05503">
                <w:rPr>
                  <w:rFonts w:ascii="Arial" w:hAnsi="Arial" w:cs="Arial"/>
                  <w:highlight w:val="cyan"/>
                </w:rPr>
                <w:t>will</w:t>
              </w:r>
            </w:ins>
            <w:r w:rsidRPr="00B05503">
              <w:rPr>
                <w:rFonts w:ascii="Arial" w:hAnsi="Arial" w:cs="Arial"/>
              </w:rPr>
              <w:t xml:space="preserve"> be notified of newly approved </w:t>
            </w:r>
            <w:r w:rsidRPr="001E4246">
              <w:rPr>
                <w:rFonts w:ascii="Arial" w:hAnsi="Arial" w:cs="Arial"/>
                <w:highlight w:val="cyan"/>
              </w:rPr>
              <w:t>documents</w:t>
            </w:r>
            <w:r w:rsidRPr="00B05503">
              <w:rPr>
                <w:rFonts w:ascii="Arial" w:hAnsi="Arial" w:cs="Arial"/>
              </w:rPr>
              <w:t>.</w:t>
            </w:r>
          </w:p>
          <w:p w14:paraId="770ED9C1" w14:textId="77777777" w:rsidR="005F46FE" w:rsidRPr="00B05503" w:rsidRDefault="005F46FE" w:rsidP="00A94DBB">
            <w:pPr>
              <w:jc w:val="left"/>
              <w:rPr>
                <w:ins w:id="960" w:author="YAMASHITA AI" w:date="2023-10-13T11:12:00Z"/>
                <w:rFonts w:ascii="Arial" w:hAnsi="Arial" w:cs="Arial"/>
                <w:b/>
              </w:rPr>
            </w:pPr>
          </w:p>
          <w:p w14:paraId="3BA3E04E" w14:textId="56A26354" w:rsidR="00A94DBB" w:rsidRPr="00B05503" w:rsidRDefault="005F46FE" w:rsidP="00A94DBB">
            <w:pPr>
              <w:jc w:val="left"/>
              <w:rPr>
                <w:rFonts w:ascii="Arial" w:hAnsi="Arial" w:cs="Arial"/>
                <w:b/>
              </w:rPr>
            </w:pPr>
            <w:ins w:id="961" w:author="YAMASHITA AI" w:date="2023-10-13T11:12:00Z">
              <w:r w:rsidRPr="00B05503">
                <w:rPr>
                  <w:rFonts w:ascii="Arial" w:hAnsi="Arial" w:cs="Arial"/>
                  <w:b/>
                </w:rPr>
                <w:t>6-</w:t>
              </w:r>
            </w:ins>
            <w:r w:rsidR="00A94DBB" w:rsidRPr="00B05503">
              <w:rPr>
                <w:rFonts w:ascii="Arial" w:hAnsi="Arial" w:cs="Arial"/>
                <w:b/>
              </w:rPr>
              <w:t>4 Rules of Procedure for subsidiary bodies</w:t>
            </w:r>
          </w:p>
          <w:p w14:paraId="18E0E60E" w14:textId="2B5E3CE2" w:rsidR="00A94DBB" w:rsidRPr="00B05503" w:rsidRDefault="00A94DBB" w:rsidP="00A94DBB">
            <w:pPr>
              <w:jc w:val="left"/>
              <w:rPr>
                <w:rFonts w:ascii="Arial" w:hAnsi="Arial" w:cs="Arial"/>
              </w:rPr>
            </w:pPr>
            <w:r w:rsidRPr="00B05503">
              <w:rPr>
                <w:rFonts w:ascii="Arial" w:hAnsi="Arial" w:cs="Arial"/>
              </w:rPr>
              <w:t xml:space="preserve">(a) Meeting </w:t>
            </w:r>
            <w:del w:id="962" w:author="YAMASHITA AI" w:date="2023-10-13T11:12:00Z">
              <w:r w:rsidRPr="00A94DBB">
                <w:rPr>
                  <w:rFonts w:ascii="Arial" w:hAnsi="Arial" w:cs="Arial"/>
                </w:rPr>
                <w:delText>shall</w:delText>
              </w:r>
            </w:del>
            <w:ins w:id="963" w:author="YAMASHITA AI" w:date="2023-10-13T11:12:00Z">
              <w:r w:rsidR="00FB7491" w:rsidRPr="00B05503">
                <w:rPr>
                  <w:rFonts w:ascii="Arial" w:hAnsi="Arial" w:cs="Arial"/>
                  <w:highlight w:val="cyan"/>
                </w:rPr>
                <w:t>will</w:t>
              </w:r>
            </w:ins>
            <w:r w:rsidRPr="00B05503">
              <w:rPr>
                <w:rFonts w:ascii="Arial" w:hAnsi="Arial" w:cs="Arial"/>
              </w:rPr>
              <w:t xml:space="preserve"> normally be held twice a year at the seat of the Organization. Exceptionally they may be held elsewhere, with the approval of the Secretary</w:t>
            </w:r>
            <w:del w:id="964" w:author="YAMASHITA AI" w:date="2023-10-13T11:12:00Z">
              <w:r w:rsidRPr="00A94DBB">
                <w:rPr>
                  <w:rFonts w:cs="ＭＳ ゴシック" w:hint="eastAsia"/>
                </w:rPr>
                <w:delText>‐</w:delText>
              </w:r>
            </w:del>
            <w:ins w:id="965" w:author="YAMASHITA AI" w:date="2023-10-13T11:12:00Z">
              <w:r w:rsidR="005D3986" w:rsidRPr="00B05503">
                <w:rPr>
                  <w:rFonts w:ascii="Arial" w:hAnsi="Arial" w:cs="Arial"/>
                </w:rPr>
                <w:t>-</w:t>
              </w:r>
            </w:ins>
            <w:r w:rsidRPr="00B05503">
              <w:rPr>
                <w:rFonts w:ascii="Arial" w:hAnsi="Arial" w:cs="Arial"/>
              </w:rPr>
              <w:t>General.</w:t>
            </w:r>
          </w:p>
          <w:p w14:paraId="06E67923" w14:textId="4A5DCB99" w:rsidR="00A94DBB" w:rsidRPr="00B05503" w:rsidRDefault="00A94DBB" w:rsidP="00A94DBB">
            <w:pPr>
              <w:jc w:val="left"/>
              <w:rPr>
                <w:rFonts w:ascii="Arial" w:hAnsi="Arial" w:cs="Arial"/>
              </w:rPr>
            </w:pPr>
            <w:r w:rsidRPr="00B05503">
              <w:rPr>
                <w:rFonts w:ascii="Arial" w:hAnsi="Arial" w:cs="Arial"/>
              </w:rPr>
              <w:t xml:space="preserve">(b) The Secretariat </w:t>
            </w:r>
            <w:del w:id="966" w:author="YAMASHITA AI" w:date="2023-10-13T11:12:00Z">
              <w:r w:rsidRPr="00A94DBB">
                <w:rPr>
                  <w:rFonts w:ascii="Arial" w:hAnsi="Arial" w:cs="Arial"/>
                </w:rPr>
                <w:delText>shall</w:delText>
              </w:r>
            </w:del>
            <w:ins w:id="967" w:author="YAMASHITA AI" w:date="2023-10-13T11:12:00Z">
              <w:r w:rsidR="00FB7491" w:rsidRPr="00B05503">
                <w:rPr>
                  <w:rFonts w:ascii="Arial" w:hAnsi="Arial" w:cs="Arial"/>
                  <w:highlight w:val="cyan"/>
                </w:rPr>
                <w:t>will</w:t>
              </w:r>
            </w:ins>
            <w:r w:rsidRPr="00B05503">
              <w:rPr>
                <w:rFonts w:ascii="Arial" w:hAnsi="Arial" w:cs="Arial"/>
              </w:rPr>
              <w:t xml:space="preserve"> inform of the date of each subsidiary body meeting. Notices </w:t>
            </w:r>
            <w:del w:id="968" w:author="YAMASHITA AI" w:date="2023-10-13T11:12:00Z">
              <w:r w:rsidRPr="00A94DBB">
                <w:rPr>
                  <w:rFonts w:ascii="Arial" w:hAnsi="Arial" w:cs="Arial"/>
                </w:rPr>
                <w:delText>shall</w:delText>
              </w:r>
            </w:del>
            <w:ins w:id="969" w:author="YAMASHITA AI" w:date="2023-10-13T11:12:00Z">
              <w:r w:rsidR="00FB7491" w:rsidRPr="00B05503">
                <w:rPr>
                  <w:rFonts w:ascii="Arial" w:hAnsi="Arial" w:cs="Arial"/>
                  <w:highlight w:val="cyan"/>
                </w:rPr>
                <w:t>will</w:t>
              </w:r>
            </w:ins>
            <w:r w:rsidRPr="00B05503">
              <w:rPr>
                <w:rFonts w:ascii="Arial" w:hAnsi="Arial" w:cs="Arial"/>
              </w:rPr>
              <w:t xml:space="preserve"> be sent ninety calendar days in advance and again thirty calendar days in advance.</w:t>
            </w:r>
          </w:p>
          <w:p w14:paraId="52C1E338" w14:textId="77777777" w:rsidR="00A94DBB" w:rsidRPr="00B05503" w:rsidRDefault="00A94DBB" w:rsidP="00A94DBB">
            <w:pPr>
              <w:jc w:val="left"/>
              <w:rPr>
                <w:rFonts w:ascii="Arial" w:hAnsi="Arial" w:cs="Arial"/>
              </w:rPr>
            </w:pPr>
            <w:r w:rsidRPr="00B05503">
              <w:rPr>
                <w:rFonts w:ascii="Arial" w:hAnsi="Arial" w:cs="Arial"/>
              </w:rPr>
              <w:t>(c) Participation in subsidiary bodies should be communicated to the Secretariat by the means of online registration through the website.</w:t>
            </w:r>
          </w:p>
          <w:p w14:paraId="7336BB53" w14:textId="52D4DBD0" w:rsidR="00A94DBB" w:rsidRPr="00B05503" w:rsidRDefault="00A94DBB" w:rsidP="00A94DBB">
            <w:pPr>
              <w:jc w:val="left"/>
              <w:rPr>
                <w:rFonts w:ascii="Arial" w:hAnsi="Arial" w:cs="Arial"/>
              </w:rPr>
            </w:pPr>
            <w:r w:rsidRPr="00B05503">
              <w:rPr>
                <w:rFonts w:ascii="Arial" w:hAnsi="Arial" w:cs="Arial"/>
              </w:rPr>
              <w:t xml:space="preserve">(d) All efforts </w:t>
            </w:r>
            <w:del w:id="970" w:author="YAMASHITA AI" w:date="2023-10-13T11:12:00Z">
              <w:r w:rsidRPr="00A94DBB">
                <w:rPr>
                  <w:rFonts w:ascii="Arial" w:hAnsi="Arial" w:cs="Arial"/>
                </w:rPr>
                <w:delText>shall</w:delText>
              </w:r>
            </w:del>
            <w:ins w:id="971" w:author="YAMASHITA AI" w:date="2023-10-13T11:12:00Z">
              <w:r w:rsidR="00FB7491" w:rsidRPr="00B05503">
                <w:rPr>
                  <w:rFonts w:ascii="Arial" w:hAnsi="Arial" w:cs="Arial"/>
                  <w:highlight w:val="cyan"/>
                </w:rPr>
                <w:t>will</w:t>
              </w:r>
            </w:ins>
            <w:r w:rsidRPr="00B05503">
              <w:rPr>
                <w:rFonts w:ascii="Arial" w:hAnsi="Arial" w:cs="Arial"/>
              </w:rPr>
              <w:t xml:space="preserve"> be made to make decisions by consensus. If a consensus on a specific matter cannot be reached, a subsidiary body </w:t>
            </w:r>
            <w:del w:id="972" w:author="YAMASHITA AI" w:date="2023-10-13T11:12:00Z">
              <w:r w:rsidRPr="00A94DBB">
                <w:rPr>
                  <w:rFonts w:ascii="Arial" w:hAnsi="Arial" w:cs="Arial"/>
                </w:rPr>
                <w:delText>shall</w:delText>
              </w:r>
            </w:del>
            <w:ins w:id="973" w:author="YAMASHITA AI" w:date="2023-10-13T11:12:00Z">
              <w:r w:rsidR="00FB7491" w:rsidRPr="00B05503">
                <w:rPr>
                  <w:rFonts w:ascii="Arial" w:hAnsi="Arial" w:cs="Arial"/>
                  <w:highlight w:val="cyan"/>
                </w:rPr>
                <w:t>will</w:t>
              </w:r>
            </w:ins>
            <w:r w:rsidRPr="00B05503">
              <w:rPr>
                <w:rFonts w:ascii="Arial" w:hAnsi="Arial" w:cs="Arial"/>
              </w:rPr>
              <w:t xml:space="preserve"> decide by a simple majority of the Member States </w:t>
            </w:r>
            <w:r w:rsidRPr="00B05503">
              <w:rPr>
                <w:rFonts w:ascii="Arial" w:hAnsi="Arial" w:cs="Arial"/>
              </w:rPr>
              <w:lastRenderedPageBreak/>
              <w:t xml:space="preserve">represented at the meeting. The voting will be by show of hands overseen by </w:t>
            </w:r>
            <w:r w:rsidRPr="001E4246">
              <w:rPr>
                <w:rFonts w:ascii="Arial" w:hAnsi="Arial" w:cs="Arial"/>
                <w:highlight w:val="cyan"/>
              </w:rPr>
              <w:t>two scrutineers</w:t>
            </w:r>
            <w:r w:rsidRPr="00B05503">
              <w:rPr>
                <w:rFonts w:ascii="Arial" w:hAnsi="Arial" w:cs="Arial"/>
              </w:rPr>
              <w:t xml:space="preserve"> appointed by the Chair from among the Member States. There </w:t>
            </w:r>
            <w:del w:id="974" w:author="YAMASHITA AI" w:date="2023-10-13T11:12:00Z">
              <w:r w:rsidRPr="00A94DBB">
                <w:rPr>
                  <w:rFonts w:ascii="Arial" w:hAnsi="Arial" w:cs="Arial"/>
                </w:rPr>
                <w:delText>shall</w:delText>
              </w:r>
            </w:del>
            <w:ins w:id="975" w:author="YAMASHITA AI" w:date="2023-10-13T11:12:00Z">
              <w:r w:rsidR="00FB7491" w:rsidRPr="00B05503">
                <w:rPr>
                  <w:rFonts w:ascii="Arial" w:hAnsi="Arial" w:cs="Arial"/>
                  <w:highlight w:val="cyan"/>
                </w:rPr>
                <w:t>will</w:t>
              </w:r>
            </w:ins>
            <w:r w:rsidRPr="00B05503">
              <w:rPr>
                <w:rFonts w:ascii="Arial" w:hAnsi="Arial" w:cs="Arial"/>
              </w:rPr>
              <w:t xml:space="preserve"> be only one vote per Member State. The Chair has a casting vote if necessary.</w:t>
            </w:r>
          </w:p>
          <w:p w14:paraId="15BD5325" w14:textId="77777777" w:rsidR="00A94DBB" w:rsidRPr="00B05503" w:rsidRDefault="00A94DBB" w:rsidP="00A94DBB">
            <w:pPr>
              <w:jc w:val="left"/>
              <w:rPr>
                <w:rFonts w:ascii="Arial" w:hAnsi="Arial" w:cs="Arial"/>
              </w:rPr>
            </w:pPr>
            <w:r w:rsidRPr="00B05503">
              <w:rPr>
                <w:rFonts w:ascii="Arial" w:hAnsi="Arial" w:cs="Arial"/>
              </w:rPr>
              <w:t>(e) Where specific rules for voting are appropriate, these will be detailed in the Terms of Reference.</w:t>
            </w:r>
          </w:p>
          <w:p w14:paraId="1B2B6CD0" w14:textId="4B018F28" w:rsidR="00D70E0B" w:rsidRPr="00B05503" w:rsidRDefault="00A94DBB" w:rsidP="00A94DBB">
            <w:pPr>
              <w:jc w:val="left"/>
              <w:rPr>
                <w:rFonts w:ascii="Arial" w:hAnsi="Arial" w:cs="Arial"/>
              </w:rPr>
            </w:pPr>
            <w:r w:rsidRPr="00B05503">
              <w:rPr>
                <w:rFonts w:ascii="Arial" w:hAnsi="Arial" w:cs="Arial"/>
              </w:rPr>
              <w:t xml:space="preserve">(f) Agenda and documents should generally be prepared following the Rules of Procedure for the committees as set out in </w:t>
            </w:r>
            <w:del w:id="976" w:author="YAMASHITA AI" w:date="2023-10-13T11:12:00Z">
              <w:r w:rsidRPr="00A94DBB">
                <w:rPr>
                  <w:rFonts w:ascii="Arial" w:hAnsi="Arial" w:cs="Arial"/>
                </w:rPr>
                <w:delText>Article</w:delText>
              </w:r>
            </w:del>
            <w:ins w:id="977" w:author="YAMASHITA AI" w:date="2023-10-13T11:12:00Z">
              <w:r w:rsidR="00E03F89" w:rsidRPr="00B05503">
                <w:rPr>
                  <w:rFonts w:ascii="Arial" w:hAnsi="Arial" w:cs="Arial"/>
                  <w:highlight w:val="cyan"/>
                </w:rPr>
                <w:t>Item</w:t>
              </w:r>
            </w:ins>
            <w:r w:rsidRPr="00B05503">
              <w:rPr>
                <w:rFonts w:ascii="Arial" w:hAnsi="Arial" w:cs="Arial"/>
              </w:rPr>
              <w:t xml:space="preserve"> 6.3.4.</w:t>
            </w:r>
          </w:p>
        </w:tc>
        <w:tc>
          <w:tcPr>
            <w:tcW w:w="7257" w:type="dxa"/>
          </w:tcPr>
          <w:p w14:paraId="6BFA2E25" w14:textId="77777777" w:rsidR="00D70E0B" w:rsidRPr="00B05503" w:rsidRDefault="00D70E0B" w:rsidP="0003192B">
            <w:pPr>
              <w:rPr>
                <w:rFonts w:ascii="Arial" w:hAnsi="Arial" w:cs="Arial"/>
              </w:rPr>
            </w:pPr>
          </w:p>
          <w:p w14:paraId="77C91F53" w14:textId="77777777" w:rsidR="00E568F4" w:rsidRPr="00B05503" w:rsidRDefault="00E568F4" w:rsidP="0003192B">
            <w:pPr>
              <w:rPr>
                <w:rFonts w:ascii="Arial" w:hAnsi="Arial" w:cs="Arial"/>
              </w:rPr>
            </w:pPr>
          </w:p>
          <w:p w14:paraId="79C3A3EB" w14:textId="77777777" w:rsidR="00E568F4" w:rsidRPr="00B05503" w:rsidRDefault="00E568F4" w:rsidP="0003192B">
            <w:pPr>
              <w:rPr>
                <w:rFonts w:ascii="Arial" w:hAnsi="Arial" w:cs="Arial"/>
              </w:rPr>
            </w:pPr>
          </w:p>
          <w:p w14:paraId="793A2865" w14:textId="77777777" w:rsidR="00E568F4" w:rsidRPr="00BC7D9B" w:rsidRDefault="00E568F4" w:rsidP="0003192B">
            <w:pPr>
              <w:rPr>
                <w:del w:id="978" w:author="YAMASHITA AI" w:date="2023-10-13T11:12:00Z"/>
                <w:rFonts w:ascii="Arial" w:hAnsi="Arial" w:cs="Arial"/>
              </w:rPr>
            </w:pPr>
          </w:p>
          <w:p w14:paraId="472538CB" w14:textId="08D0940B" w:rsidR="00E568F4" w:rsidRPr="00B05503" w:rsidRDefault="79AAFBB9" w:rsidP="0003192B">
            <w:pPr>
              <w:rPr>
                <w:ins w:id="979" w:author="YAMASHITA AI" w:date="2023-10-13T11:12:00Z"/>
                <w:rFonts w:ascii="Arial" w:hAnsi="Arial" w:cs="Arial"/>
              </w:rPr>
            </w:pPr>
            <w:r w:rsidRPr="00B05503">
              <w:rPr>
                <w:rFonts w:ascii="Arial" w:hAnsi="Arial" w:cs="Arial"/>
              </w:rPr>
              <w:t xml:space="preserve">Can’t relevant international organization participate in the Committees? </w:t>
            </w:r>
            <w:r w:rsidR="00E03F89" w:rsidRPr="001E4246">
              <w:rPr>
                <w:rFonts w:ascii="Arial" w:hAnsi="Arial" w:cs="Arial"/>
                <w:highlight w:val="cyan"/>
              </w:rPr>
              <w:t>Item</w:t>
            </w:r>
            <w:r w:rsidRPr="00B05503">
              <w:rPr>
                <w:rFonts w:ascii="Arial" w:hAnsi="Arial" w:cs="Arial"/>
              </w:rPr>
              <w:t>6.2. (d) indicates t</w:t>
            </w:r>
            <w:r w:rsidR="7A2F2DDB" w:rsidRPr="00B05503">
              <w:rPr>
                <w:rFonts w:ascii="Arial" w:hAnsi="Arial" w:cs="Arial"/>
              </w:rPr>
              <w:t xml:space="preserve">hat Chair/ Vice Chair may be </w:t>
            </w:r>
            <w:r w:rsidR="27155DF5" w:rsidRPr="00B05503">
              <w:rPr>
                <w:rFonts w:ascii="Arial" w:hAnsi="Arial" w:cs="Arial"/>
              </w:rPr>
              <w:t>drawn f</w:t>
            </w:r>
            <w:r w:rsidR="7A2F2DDB" w:rsidRPr="00B05503">
              <w:rPr>
                <w:rFonts w:ascii="Arial" w:hAnsi="Arial" w:cs="Arial"/>
              </w:rPr>
              <w:t xml:space="preserve">rom </w:t>
            </w:r>
            <w:r w:rsidR="194CFACE" w:rsidRPr="00B05503">
              <w:rPr>
                <w:rFonts w:ascii="Arial" w:hAnsi="Arial" w:cs="Arial"/>
              </w:rPr>
              <w:t>relevant international organizations</w:t>
            </w:r>
            <w:r w:rsidRPr="00B05503">
              <w:rPr>
                <w:rFonts w:ascii="Arial" w:hAnsi="Arial" w:cs="Arial"/>
              </w:rPr>
              <w:t xml:space="preserve"> </w:t>
            </w:r>
          </w:p>
          <w:p w14:paraId="7A00945E" w14:textId="77777777" w:rsidR="00E568F4" w:rsidRPr="00B05503" w:rsidRDefault="00E568F4" w:rsidP="0003192B">
            <w:pPr>
              <w:rPr>
                <w:rFonts w:ascii="Arial" w:hAnsi="Arial" w:cs="Arial"/>
              </w:rPr>
            </w:pPr>
          </w:p>
          <w:p w14:paraId="0348C513" w14:textId="77777777" w:rsidR="00E568F4" w:rsidRPr="00B05503" w:rsidRDefault="00E568F4" w:rsidP="0003192B">
            <w:pPr>
              <w:rPr>
                <w:rFonts w:ascii="Arial" w:hAnsi="Arial" w:cs="Arial"/>
              </w:rPr>
            </w:pPr>
          </w:p>
          <w:p w14:paraId="19BD252C" w14:textId="77777777" w:rsidR="00E568F4" w:rsidRPr="009C3DB7" w:rsidRDefault="00E568F4" w:rsidP="0003192B">
            <w:pPr>
              <w:rPr>
                <w:rFonts w:ascii="Arial" w:hAnsi="Arial" w:cs="Arial"/>
              </w:rPr>
            </w:pPr>
          </w:p>
          <w:p w14:paraId="46FB56AA" w14:textId="77777777" w:rsidR="00E568F4" w:rsidRPr="00B05503" w:rsidRDefault="00E568F4" w:rsidP="0003192B">
            <w:pPr>
              <w:rPr>
                <w:rFonts w:ascii="Arial" w:hAnsi="Arial" w:cs="Arial"/>
              </w:rPr>
            </w:pPr>
          </w:p>
          <w:p w14:paraId="3338A3E1" w14:textId="77777777" w:rsidR="00E568F4" w:rsidRPr="00B05503" w:rsidRDefault="00BC7D9B" w:rsidP="0003192B">
            <w:pPr>
              <w:rPr>
                <w:rFonts w:ascii="Arial" w:hAnsi="Arial" w:cs="Arial"/>
              </w:rPr>
            </w:pPr>
            <w:r w:rsidRPr="00B05503">
              <w:rPr>
                <w:rFonts w:ascii="Arial" w:hAnsi="Arial" w:cs="Arial"/>
              </w:rPr>
              <w:t xml:space="preserve">It is possible that there may not be </w:t>
            </w:r>
            <w:r w:rsidR="00FF7E1B" w:rsidRPr="00B05503">
              <w:rPr>
                <w:rFonts w:ascii="Arial" w:hAnsi="Arial" w:cs="Arial"/>
              </w:rPr>
              <w:t xml:space="preserve">a </w:t>
            </w:r>
            <w:r w:rsidRPr="00B05503">
              <w:rPr>
                <w:rFonts w:ascii="Arial" w:hAnsi="Arial" w:cs="Arial"/>
              </w:rPr>
              <w:t xml:space="preserve">suitable candidate to take over a position of Chair or Vice Chair due to the </w:t>
            </w:r>
            <w:r w:rsidR="00FF7E1B" w:rsidRPr="00B05503">
              <w:rPr>
                <w:rFonts w:ascii="Arial" w:hAnsi="Arial" w:cs="Arial"/>
              </w:rPr>
              <w:t>expected expertise or skills</w:t>
            </w:r>
            <w:r w:rsidRPr="00B05503">
              <w:rPr>
                <w:rFonts w:ascii="Arial" w:hAnsi="Arial" w:cs="Arial"/>
              </w:rPr>
              <w:t>; the similar</w:t>
            </w:r>
            <w:r w:rsidR="00051272" w:rsidRPr="00B05503">
              <w:rPr>
                <w:rFonts w:ascii="Arial" w:hAnsi="Arial" w:cs="Arial"/>
              </w:rPr>
              <w:t xml:space="preserve"> situation is being discussed for</w:t>
            </w:r>
            <w:r w:rsidRPr="00B05503">
              <w:rPr>
                <w:rFonts w:ascii="Arial" w:hAnsi="Arial" w:cs="Arial"/>
              </w:rPr>
              <w:t xml:space="preserve"> ITU-R WP Chair Position.</w:t>
            </w:r>
            <w:r w:rsidR="008A3C1A" w:rsidRPr="00B05503">
              <w:rPr>
                <w:rFonts w:hint="eastAsia"/>
              </w:rPr>
              <w:t xml:space="preserve"> </w:t>
            </w:r>
          </w:p>
          <w:p w14:paraId="1EF3CCB3" w14:textId="77777777" w:rsidR="00E568F4" w:rsidRPr="00B05503" w:rsidRDefault="00E568F4" w:rsidP="0003192B">
            <w:pPr>
              <w:rPr>
                <w:rFonts w:ascii="Arial" w:hAnsi="Arial" w:cs="Arial"/>
              </w:rPr>
            </w:pPr>
          </w:p>
          <w:p w14:paraId="0A00C054" w14:textId="77777777" w:rsidR="00E568F4" w:rsidRPr="00B05503" w:rsidRDefault="00E568F4" w:rsidP="0003192B">
            <w:pPr>
              <w:rPr>
                <w:rFonts w:ascii="Arial" w:hAnsi="Arial" w:cs="Arial"/>
              </w:rPr>
            </w:pPr>
          </w:p>
          <w:p w14:paraId="59DF0D10" w14:textId="77777777" w:rsidR="00E568F4" w:rsidRPr="00B05503" w:rsidRDefault="00E568F4" w:rsidP="0003192B">
            <w:pPr>
              <w:rPr>
                <w:rFonts w:ascii="Arial" w:hAnsi="Arial" w:cs="Arial"/>
              </w:rPr>
            </w:pPr>
          </w:p>
          <w:p w14:paraId="5D0501A4" w14:textId="77777777" w:rsidR="00E568F4" w:rsidRPr="00B05503" w:rsidRDefault="00E568F4" w:rsidP="0003192B">
            <w:pPr>
              <w:rPr>
                <w:rFonts w:ascii="Arial" w:hAnsi="Arial" w:cs="Arial"/>
              </w:rPr>
            </w:pPr>
          </w:p>
          <w:p w14:paraId="241CE0D3" w14:textId="77777777" w:rsidR="00E568F4" w:rsidRPr="00B05503" w:rsidRDefault="00E568F4" w:rsidP="0003192B">
            <w:pPr>
              <w:rPr>
                <w:rFonts w:ascii="Arial" w:hAnsi="Arial" w:cs="Arial"/>
              </w:rPr>
            </w:pPr>
          </w:p>
          <w:p w14:paraId="02E9B5E1" w14:textId="77777777" w:rsidR="00E568F4" w:rsidRPr="00B05503" w:rsidRDefault="00E568F4" w:rsidP="0003192B">
            <w:pPr>
              <w:rPr>
                <w:rFonts w:ascii="Arial" w:hAnsi="Arial" w:cs="Arial"/>
              </w:rPr>
            </w:pPr>
          </w:p>
          <w:p w14:paraId="5AF32731" w14:textId="77777777" w:rsidR="00E568F4" w:rsidRPr="00B05503" w:rsidRDefault="00E568F4" w:rsidP="0003192B">
            <w:pPr>
              <w:rPr>
                <w:rFonts w:ascii="Arial" w:hAnsi="Arial" w:cs="Arial"/>
              </w:rPr>
            </w:pPr>
          </w:p>
          <w:p w14:paraId="3D337452" w14:textId="77777777" w:rsidR="00E568F4" w:rsidRPr="00B05503" w:rsidRDefault="00E568F4" w:rsidP="0003192B">
            <w:pPr>
              <w:rPr>
                <w:rFonts w:ascii="Arial" w:hAnsi="Arial" w:cs="Arial"/>
              </w:rPr>
            </w:pPr>
          </w:p>
          <w:p w14:paraId="7A023F62" w14:textId="77777777" w:rsidR="00E568F4" w:rsidRPr="00B05503" w:rsidRDefault="00E568F4" w:rsidP="0003192B">
            <w:pPr>
              <w:rPr>
                <w:rFonts w:ascii="Arial" w:hAnsi="Arial" w:cs="Arial"/>
              </w:rPr>
            </w:pPr>
          </w:p>
          <w:p w14:paraId="43468B63" w14:textId="77777777" w:rsidR="00E568F4" w:rsidRPr="00B05503" w:rsidRDefault="00E568F4" w:rsidP="0003192B">
            <w:pPr>
              <w:rPr>
                <w:rFonts w:ascii="Arial" w:hAnsi="Arial" w:cs="Arial"/>
              </w:rPr>
            </w:pPr>
          </w:p>
          <w:p w14:paraId="12A6AB23" w14:textId="77777777" w:rsidR="00E568F4" w:rsidRPr="00BC7D9B" w:rsidRDefault="00E568F4" w:rsidP="0003192B">
            <w:pPr>
              <w:rPr>
                <w:del w:id="980" w:author="YAMASHITA AI" w:date="2023-10-13T11:12:00Z"/>
                <w:rFonts w:ascii="Arial" w:hAnsi="Arial" w:cs="Arial"/>
              </w:rPr>
            </w:pPr>
          </w:p>
          <w:p w14:paraId="1F0009C6" w14:textId="77777777" w:rsidR="00E568F4" w:rsidRPr="00BC7D9B" w:rsidRDefault="00E568F4" w:rsidP="0003192B">
            <w:pPr>
              <w:rPr>
                <w:del w:id="981" w:author="YAMASHITA AI" w:date="2023-10-13T11:12:00Z"/>
                <w:rFonts w:ascii="Arial" w:hAnsi="Arial" w:cs="Arial"/>
              </w:rPr>
            </w:pPr>
          </w:p>
          <w:p w14:paraId="5F83C346" w14:textId="77777777" w:rsidR="00E568F4" w:rsidRPr="00BC7D9B" w:rsidRDefault="00E568F4" w:rsidP="0003192B">
            <w:pPr>
              <w:rPr>
                <w:del w:id="982" w:author="YAMASHITA AI" w:date="2023-10-13T11:12:00Z"/>
                <w:rFonts w:ascii="Arial" w:hAnsi="Arial" w:cs="Arial"/>
              </w:rPr>
            </w:pPr>
          </w:p>
          <w:p w14:paraId="2A86058D" w14:textId="5B6B700A" w:rsidR="00E568F4" w:rsidRPr="00B05503" w:rsidRDefault="007F6560" w:rsidP="0003192B">
            <w:pPr>
              <w:rPr>
                <w:ins w:id="983" w:author="YAMASHITA AI" w:date="2023-10-13T11:12:00Z"/>
                <w:rFonts w:ascii="Arial" w:hAnsi="Arial" w:cs="Arial"/>
              </w:rPr>
            </w:pPr>
            <w:r w:rsidRPr="00B05503">
              <w:rPr>
                <w:rFonts w:ascii="Arial" w:hAnsi="Arial" w:cs="Arial" w:hint="eastAsia"/>
              </w:rPr>
              <w:t>P</w:t>
            </w:r>
            <w:r w:rsidRPr="00B05503">
              <w:rPr>
                <w:rFonts w:ascii="Arial" w:hAnsi="Arial" w:cs="Arial"/>
              </w:rPr>
              <w:t xml:space="preserve">lease clarify which part </w:t>
            </w:r>
            <w:r w:rsidR="0068694E" w:rsidRPr="00B05503">
              <w:rPr>
                <w:rFonts w:ascii="Arial" w:hAnsi="Arial" w:cs="Arial"/>
              </w:rPr>
              <w:t xml:space="preserve">is </w:t>
            </w:r>
            <w:r w:rsidR="00DF0042" w:rsidRPr="00B05503">
              <w:rPr>
                <w:rFonts w:ascii="Arial" w:hAnsi="Arial" w:cs="Arial"/>
              </w:rPr>
              <w:t>“</w:t>
            </w:r>
            <w:r w:rsidR="0068694E" w:rsidRPr="00B05503">
              <w:rPr>
                <w:rFonts w:ascii="Arial" w:hAnsi="Arial" w:cs="Arial"/>
              </w:rPr>
              <w:t>Item 6.3.2 (c) above</w:t>
            </w:r>
            <w:r w:rsidR="00DF0042" w:rsidRPr="00B05503">
              <w:rPr>
                <w:rFonts w:ascii="Arial" w:hAnsi="Arial" w:cs="Arial"/>
              </w:rPr>
              <w:t>” referring to.</w:t>
            </w:r>
          </w:p>
          <w:p w14:paraId="728FC158" w14:textId="77777777" w:rsidR="00E568F4" w:rsidRPr="00B05503" w:rsidRDefault="00E568F4" w:rsidP="0003192B">
            <w:pPr>
              <w:rPr>
                <w:ins w:id="984" w:author="YAMASHITA AI" w:date="2023-10-13T11:12:00Z"/>
                <w:rFonts w:ascii="Arial" w:hAnsi="Arial" w:cs="Arial"/>
              </w:rPr>
            </w:pPr>
          </w:p>
          <w:p w14:paraId="0FF945FB" w14:textId="77777777" w:rsidR="00E568F4" w:rsidRPr="00B05503" w:rsidRDefault="00E568F4" w:rsidP="0003192B">
            <w:pPr>
              <w:rPr>
                <w:ins w:id="985" w:author="YAMASHITA AI" w:date="2023-10-13T11:12:00Z"/>
                <w:rFonts w:ascii="Arial" w:hAnsi="Arial" w:cs="Arial"/>
              </w:rPr>
            </w:pPr>
          </w:p>
          <w:p w14:paraId="68FE6F25" w14:textId="77777777" w:rsidR="00E568F4" w:rsidRPr="00B05503" w:rsidRDefault="00E568F4" w:rsidP="0003192B">
            <w:pPr>
              <w:rPr>
                <w:ins w:id="986" w:author="YAMASHITA AI" w:date="2023-10-13T11:12:00Z"/>
                <w:rFonts w:ascii="Arial" w:hAnsi="Arial" w:cs="Arial"/>
              </w:rPr>
            </w:pPr>
          </w:p>
          <w:p w14:paraId="03FACACB" w14:textId="77777777" w:rsidR="00E568F4" w:rsidRPr="00B05503" w:rsidRDefault="00E568F4" w:rsidP="0003192B">
            <w:pPr>
              <w:rPr>
                <w:ins w:id="987" w:author="YAMASHITA AI" w:date="2023-10-13T11:12:00Z"/>
                <w:rFonts w:ascii="Arial" w:hAnsi="Arial" w:cs="Arial"/>
              </w:rPr>
            </w:pPr>
          </w:p>
          <w:p w14:paraId="474273E2" w14:textId="77777777" w:rsidR="00E568F4" w:rsidRPr="00B05503" w:rsidRDefault="00E568F4" w:rsidP="0003192B">
            <w:pPr>
              <w:rPr>
                <w:ins w:id="988" w:author="YAMASHITA AI" w:date="2023-10-13T11:12:00Z"/>
                <w:rFonts w:ascii="Arial" w:hAnsi="Arial" w:cs="Arial"/>
              </w:rPr>
            </w:pPr>
          </w:p>
          <w:p w14:paraId="5B649066" w14:textId="77777777" w:rsidR="00E568F4" w:rsidRPr="00B05503" w:rsidRDefault="00E568F4" w:rsidP="0003192B">
            <w:pPr>
              <w:rPr>
                <w:ins w:id="989" w:author="YAMASHITA AI" w:date="2023-10-13T11:12:00Z"/>
                <w:rFonts w:ascii="Arial" w:hAnsi="Arial" w:cs="Arial"/>
              </w:rPr>
            </w:pPr>
          </w:p>
          <w:p w14:paraId="3C047717" w14:textId="77777777" w:rsidR="00E568F4" w:rsidRPr="00B05503" w:rsidRDefault="00E568F4" w:rsidP="0003192B">
            <w:pPr>
              <w:rPr>
                <w:ins w:id="990" w:author="YAMASHITA AI" w:date="2023-10-13T11:12:00Z"/>
                <w:rFonts w:ascii="Arial" w:hAnsi="Arial" w:cs="Arial"/>
              </w:rPr>
            </w:pPr>
          </w:p>
          <w:p w14:paraId="125985A0" w14:textId="77777777" w:rsidR="00E568F4" w:rsidRPr="00B05503" w:rsidRDefault="00E568F4" w:rsidP="0003192B">
            <w:pPr>
              <w:rPr>
                <w:ins w:id="991" w:author="YAMASHITA AI" w:date="2023-10-13T11:12:00Z"/>
                <w:rFonts w:ascii="Arial" w:hAnsi="Arial" w:cs="Arial"/>
              </w:rPr>
            </w:pPr>
          </w:p>
          <w:p w14:paraId="0F67FD8E" w14:textId="77777777" w:rsidR="00E568F4" w:rsidRPr="00B05503" w:rsidRDefault="00E568F4" w:rsidP="0003192B">
            <w:pPr>
              <w:rPr>
                <w:ins w:id="992" w:author="YAMASHITA AI" w:date="2023-10-13T11:12:00Z"/>
                <w:rFonts w:ascii="Arial" w:hAnsi="Arial" w:cs="Arial"/>
              </w:rPr>
            </w:pPr>
          </w:p>
          <w:p w14:paraId="2376ED6E" w14:textId="77777777" w:rsidR="00E568F4" w:rsidRPr="00B05503" w:rsidRDefault="00E568F4" w:rsidP="0003192B">
            <w:pPr>
              <w:rPr>
                <w:ins w:id="993" w:author="YAMASHITA AI" w:date="2023-10-13T11:12:00Z"/>
                <w:rFonts w:ascii="Arial" w:hAnsi="Arial" w:cs="Arial"/>
              </w:rPr>
            </w:pPr>
          </w:p>
          <w:p w14:paraId="247F5B52" w14:textId="77777777" w:rsidR="00E568F4" w:rsidRPr="00B05503" w:rsidRDefault="00E568F4" w:rsidP="0003192B">
            <w:pPr>
              <w:rPr>
                <w:ins w:id="994" w:author="YAMASHITA AI" w:date="2023-10-13T11:12:00Z"/>
                <w:rFonts w:ascii="Arial" w:hAnsi="Arial" w:cs="Arial"/>
              </w:rPr>
            </w:pPr>
          </w:p>
          <w:p w14:paraId="44DF21C5" w14:textId="77777777" w:rsidR="00E568F4" w:rsidRPr="00B05503" w:rsidRDefault="00E568F4" w:rsidP="0003192B">
            <w:pPr>
              <w:rPr>
                <w:ins w:id="995" w:author="YAMASHITA AI" w:date="2023-10-13T11:12:00Z"/>
                <w:rFonts w:ascii="Arial" w:hAnsi="Arial" w:cs="Arial"/>
              </w:rPr>
            </w:pPr>
          </w:p>
          <w:p w14:paraId="3F1F5942" w14:textId="77777777" w:rsidR="00E568F4" w:rsidRPr="00B05503" w:rsidRDefault="00E568F4" w:rsidP="0003192B">
            <w:pPr>
              <w:rPr>
                <w:ins w:id="996" w:author="YAMASHITA AI" w:date="2023-10-13T11:12:00Z"/>
                <w:rFonts w:ascii="Arial" w:hAnsi="Arial" w:cs="Arial"/>
              </w:rPr>
            </w:pPr>
          </w:p>
          <w:p w14:paraId="30B018E3" w14:textId="77777777" w:rsidR="00E568F4" w:rsidRPr="00B05503" w:rsidRDefault="00E568F4" w:rsidP="0003192B">
            <w:pPr>
              <w:rPr>
                <w:ins w:id="997" w:author="YAMASHITA AI" w:date="2023-10-13T11:12:00Z"/>
                <w:rFonts w:ascii="Arial" w:hAnsi="Arial" w:cs="Arial"/>
              </w:rPr>
            </w:pPr>
          </w:p>
          <w:p w14:paraId="6EB7831F" w14:textId="77777777" w:rsidR="00E568F4" w:rsidRPr="00B05503" w:rsidRDefault="00E568F4" w:rsidP="0003192B">
            <w:pPr>
              <w:rPr>
                <w:ins w:id="998" w:author="YAMASHITA AI" w:date="2023-10-13T11:12:00Z"/>
                <w:rFonts w:ascii="Arial" w:hAnsi="Arial" w:cs="Arial"/>
              </w:rPr>
            </w:pPr>
          </w:p>
          <w:p w14:paraId="112E211E" w14:textId="77777777" w:rsidR="00E568F4" w:rsidRPr="00B05503" w:rsidRDefault="00E568F4" w:rsidP="0003192B">
            <w:pPr>
              <w:rPr>
                <w:ins w:id="999" w:author="YAMASHITA AI" w:date="2023-10-13T11:12:00Z"/>
                <w:rFonts w:ascii="Arial" w:hAnsi="Arial" w:cs="Arial"/>
              </w:rPr>
            </w:pPr>
          </w:p>
          <w:p w14:paraId="31B94242" w14:textId="77777777" w:rsidR="00E568F4" w:rsidRPr="00B05503" w:rsidRDefault="00E568F4" w:rsidP="0003192B">
            <w:pPr>
              <w:rPr>
                <w:ins w:id="1000" w:author="YAMASHITA AI" w:date="2023-10-13T11:12:00Z"/>
                <w:rFonts w:ascii="Arial" w:hAnsi="Arial" w:cs="Arial"/>
              </w:rPr>
            </w:pPr>
          </w:p>
          <w:p w14:paraId="2B2FA6F5" w14:textId="77777777" w:rsidR="00E568F4" w:rsidRPr="00B05503" w:rsidRDefault="00E568F4" w:rsidP="0003192B">
            <w:pPr>
              <w:rPr>
                <w:ins w:id="1001" w:author="YAMASHITA AI" w:date="2023-10-13T11:12:00Z"/>
                <w:rFonts w:ascii="Arial" w:hAnsi="Arial" w:cs="Arial"/>
              </w:rPr>
            </w:pPr>
          </w:p>
          <w:p w14:paraId="1C679933" w14:textId="77777777" w:rsidR="005E4BF4" w:rsidRPr="00B05503" w:rsidRDefault="005E4BF4" w:rsidP="0003192B">
            <w:pPr>
              <w:rPr>
                <w:ins w:id="1002" w:author="YAMASHITA AI" w:date="2023-10-13T11:12:00Z"/>
                <w:rFonts w:ascii="Arial" w:hAnsi="Arial" w:cs="Arial"/>
              </w:rPr>
            </w:pPr>
          </w:p>
          <w:p w14:paraId="5E24DBB2" w14:textId="44CC2A96" w:rsidR="00E568F4" w:rsidRPr="00B05503" w:rsidRDefault="573814A7" w:rsidP="0003192B">
            <w:pPr>
              <w:rPr>
                <w:ins w:id="1003" w:author="YAMASHITA AI" w:date="2023-10-13T11:12:00Z"/>
                <w:rFonts w:ascii="Arial" w:hAnsi="Arial" w:cs="Arial"/>
              </w:rPr>
            </w:pPr>
            <w:r w:rsidRPr="00B05503">
              <w:rPr>
                <w:rFonts w:ascii="Arial" w:hAnsi="Arial" w:cs="Arial"/>
              </w:rPr>
              <w:t xml:space="preserve">Comment same as in </w:t>
            </w:r>
            <w:r w:rsidR="00E03F89" w:rsidRPr="001E4246">
              <w:rPr>
                <w:rFonts w:ascii="Arial" w:hAnsi="Arial" w:cs="Arial"/>
                <w:highlight w:val="cyan"/>
              </w:rPr>
              <w:t>Item</w:t>
            </w:r>
            <w:r w:rsidRPr="00B05503">
              <w:rPr>
                <w:rFonts w:ascii="Arial" w:hAnsi="Arial" w:cs="Arial"/>
              </w:rPr>
              <w:t xml:space="preserve"> 6.1 </w:t>
            </w:r>
          </w:p>
          <w:p w14:paraId="77EFC4CC" w14:textId="77777777" w:rsidR="005E4BF4" w:rsidRPr="00B05503" w:rsidRDefault="005E4BF4" w:rsidP="0003192B">
            <w:pPr>
              <w:rPr>
                <w:rFonts w:ascii="Arial" w:hAnsi="Arial" w:cs="Arial"/>
              </w:rPr>
            </w:pPr>
          </w:p>
          <w:p w14:paraId="470D1B92" w14:textId="77702E21" w:rsidR="00E568F4" w:rsidRPr="00B05503" w:rsidRDefault="00061A34" w:rsidP="0003192B">
            <w:pPr>
              <w:rPr>
                <w:rFonts w:ascii="Arial" w:hAnsi="Arial" w:cs="Arial"/>
              </w:rPr>
            </w:pPr>
            <w:r w:rsidRPr="00B05503">
              <w:rPr>
                <w:rFonts w:ascii="Arial" w:hAnsi="Arial" w:cs="Arial"/>
              </w:rPr>
              <w:lastRenderedPageBreak/>
              <w:t xml:space="preserve">If the Committee needs voting in </w:t>
            </w:r>
            <w:r w:rsidR="00D43A56" w:rsidRPr="00B05503">
              <w:rPr>
                <w:rFonts w:ascii="Arial" w:hAnsi="Arial" w:cs="Arial"/>
              </w:rPr>
              <w:t>accordance</w:t>
            </w:r>
            <w:r w:rsidRPr="00B05503">
              <w:rPr>
                <w:rFonts w:ascii="Arial" w:hAnsi="Arial" w:cs="Arial"/>
              </w:rPr>
              <w:t xml:space="preserve"> with </w:t>
            </w:r>
            <w:r w:rsidR="00033065">
              <w:rPr>
                <w:rFonts w:ascii="Arial" w:hAnsi="Arial" w:cs="Arial"/>
              </w:rPr>
              <w:t>Item</w:t>
            </w:r>
            <w:r w:rsidRPr="00B05503">
              <w:rPr>
                <w:rFonts w:ascii="Arial" w:hAnsi="Arial" w:cs="Arial"/>
              </w:rPr>
              <w:t>. 6.3.3, the princip</w:t>
            </w:r>
            <w:r w:rsidR="004B20E7" w:rsidRPr="00B05503">
              <w:rPr>
                <w:rFonts w:ascii="Arial" w:hAnsi="Arial" w:cs="Arial"/>
              </w:rPr>
              <w:t>al</w:t>
            </w:r>
            <w:r w:rsidRPr="00B05503">
              <w:rPr>
                <w:rFonts w:ascii="Arial" w:hAnsi="Arial" w:cs="Arial"/>
              </w:rPr>
              <w:t xml:space="preserve"> delegate should be notified.</w:t>
            </w:r>
          </w:p>
          <w:p w14:paraId="5CE79D0F" w14:textId="77777777" w:rsidR="00E568F4" w:rsidRPr="00B05503" w:rsidRDefault="00E568F4" w:rsidP="0003192B">
            <w:pPr>
              <w:rPr>
                <w:rFonts w:ascii="Arial" w:hAnsi="Arial" w:cs="Arial"/>
              </w:rPr>
            </w:pPr>
          </w:p>
          <w:p w14:paraId="3C812D4E" w14:textId="77777777" w:rsidR="00E568F4" w:rsidRPr="00B05503" w:rsidRDefault="00E568F4" w:rsidP="0003192B">
            <w:pPr>
              <w:rPr>
                <w:rFonts w:ascii="Arial" w:hAnsi="Arial" w:cs="Arial"/>
              </w:rPr>
            </w:pPr>
          </w:p>
          <w:p w14:paraId="42B3CF8B" w14:textId="77777777" w:rsidR="00E568F4" w:rsidRPr="00B05503" w:rsidRDefault="00E568F4" w:rsidP="0003192B">
            <w:pPr>
              <w:rPr>
                <w:rFonts w:ascii="Arial" w:hAnsi="Arial" w:cs="Arial"/>
              </w:rPr>
            </w:pPr>
          </w:p>
          <w:p w14:paraId="072DE8E8" w14:textId="77777777" w:rsidR="00E568F4" w:rsidRPr="00B05503" w:rsidRDefault="00E568F4" w:rsidP="0003192B">
            <w:pPr>
              <w:rPr>
                <w:rFonts w:ascii="Arial" w:hAnsi="Arial" w:cs="Arial"/>
              </w:rPr>
            </w:pPr>
          </w:p>
          <w:p w14:paraId="074CC4DB" w14:textId="77777777" w:rsidR="00E568F4" w:rsidRPr="00B05503" w:rsidRDefault="00E568F4" w:rsidP="0003192B">
            <w:pPr>
              <w:rPr>
                <w:rFonts w:ascii="Arial" w:hAnsi="Arial" w:cs="Arial"/>
              </w:rPr>
            </w:pPr>
          </w:p>
          <w:p w14:paraId="2728BE5B" w14:textId="77777777" w:rsidR="00E568F4" w:rsidRPr="00B05503" w:rsidRDefault="00E568F4" w:rsidP="0003192B">
            <w:pPr>
              <w:rPr>
                <w:rFonts w:ascii="Arial" w:hAnsi="Arial" w:cs="Arial"/>
              </w:rPr>
            </w:pPr>
          </w:p>
          <w:p w14:paraId="611B76C2" w14:textId="77777777" w:rsidR="00E568F4" w:rsidRPr="00B05503" w:rsidRDefault="00E568F4" w:rsidP="0003192B">
            <w:pPr>
              <w:rPr>
                <w:rFonts w:ascii="Arial" w:hAnsi="Arial" w:cs="Arial"/>
              </w:rPr>
            </w:pPr>
          </w:p>
          <w:p w14:paraId="75A7D82D" w14:textId="77777777" w:rsidR="00E568F4" w:rsidRPr="00B05503" w:rsidRDefault="00E568F4" w:rsidP="0003192B">
            <w:pPr>
              <w:rPr>
                <w:rFonts w:ascii="Arial" w:hAnsi="Arial" w:cs="Arial"/>
              </w:rPr>
            </w:pPr>
          </w:p>
          <w:p w14:paraId="431D1F2C" w14:textId="77777777" w:rsidR="00E568F4" w:rsidRPr="00B05503" w:rsidRDefault="00E568F4" w:rsidP="0003192B">
            <w:pPr>
              <w:rPr>
                <w:rFonts w:ascii="Arial" w:hAnsi="Arial" w:cs="Arial"/>
              </w:rPr>
            </w:pPr>
          </w:p>
          <w:p w14:paraId="4F41B952" w14:textId="77777777" w:rsidR="00E568F4" w:rsidRPr="00B05503" w:rsidRDefault="00E568F4" w:rsidP="0003192B">
            <w:pPr>
              <w:rPr>
                <w:rFonts w:ascii="Arial" w:hAnsi="Arial" w:cs="Arial"/>
              </w:rPr>
            </w:pPr>
          </w:p>
          <w:p w14:paraId="276F4C91" w14:textId="77777777" w:rsidR="00E568F4" w:rsidRPr="00B05503" w:rsidRDefault="00E568F4" w:rsidP="0003192B">
            <w:pPr>
              <w:rPr>
                <w:rFonts w:ascii="Arial" w:hAnsi="Arial" w:cs="Arial"/>
              </w:rPr>
            </w:pPr>
          </w:p>
          <w:p w14:paraId="73D91EFB" w14:textId="77777777" w:rsidR="00E568F4" w:rsidRPr="00B05503" w:rsidRDefault="00E568F4" w:rsidP="0003192B">
            <w:pPr>
              <w:rPr>
                <w:rFonts w:ascii="Arial" w:hAnsi="Arial" w:cs="Arial"/>
              </w:rPr>
            </w:pPr>
          </w:p>
          <w:p w14:paraId="6B8667E3" w14:textId="77777777" w:rsidR="00E568F4" w:rsidRPr="00B05503" w:rsidRDefault="00E568F4" w:rsidP="0003192B">
            <w:pPr>
              <w:rPr>
                <w:rFonts w:ascii="Arial" w:hAnsi="Arial" w:cs="Arial"/>
              </w:rPr>
            </w:pPr>
          </w:p>
          <w:p w14:paraId="1E4C4E1A" w14:textId="77777777" w:rsidR="00E568F4" w:rsidRPr="00B05503" w:rsidRDefault="00E568F4" w:rsidP="0003192B">
            <w:pPr>
              <w:rPr>
                <w:rFonts w:ascii="Arial" w:hAnsi="Arial" w:cs="Arial"/>
              </w:rPr>
            </w:pPr>
          </w:p>
          <w:p w14:paraId="705CFECE" w14:textId="77777777" w:rsidR="00E568F4" w:rsidRPr="00B05503" w:rsidRDefault="00E568F4" w:rsidP="0003192B">
            <w:pPr>
              <w:rPr>
                <w:rFonts w:ascii="Arial" w:hAnsi="Arial" w:cs="Arial"/>
              </w:rPr>
            </w:pPr>
          </w:p>
          <w:p w14:paraId="3AA809FD" w14:textId="77777777" w:rsidR="00E568F4" w:rsidRPr="00B05503" w:rsidRDefault="00E568F4" w:rsidP="0003192B">
            <w:pPr>
              <w:rPr>
                <w:rFonts w:ascii="Arial" w:hAnsi="Arial" w:cs="Arial"/>
              </w:rPr>
            </w:pPr>
          </w:p>
          <w:p w14:paraId="5B941124" w14:textId="77777777" w:rsidR="00E568F4" w:rsidRPr="00B05503" w:rsidRDefault="00E568F4" w:rsidP="0003192B">
            <w:pPr>
              <w:rPr>
                <w:rFonts w:ascii="Arial" w:hAnsi="Arial" w:cs="Arial"/>
              </w:rPr>
            </w:pPr>
          </w:p>
          <w:p w14:paraId="5A6270F0" w14:textId="77777777" w:rsidR="00E568F4" w:rsidRPr="00B05503" w:rsidRDefault="00E568F4" w:rsidP="0003192B">
            <w:pPr>
              <w:rPr>
                <w:rFonts w:ascii="Arial" w:hAnsi="Arial" w:cs="Arial"/>
              </w:rPr>
            </w:pPr>
          </w:p>
          <w:p w14:paraId="0D937F62" w14:textId="77777777" w:rsidR="00E568F4" w:rsidRPr="00B05503" w:rsidRDefault="00E568F4" w:rsidP="0003192B">
            <w:pPr>
              <w:rPr>
                <w:rFonts w:ascii="Arial" w:hAnsi="Arial" w:cs="Arial"/>
              </w:rPr>
            </w:pPr>
          </w:p>
          <w:p w14:paraId="6E8A7E0F" w14:textId="77777777" w:rsidR="00E568F4" w:rsidRPr="00B05503" w:rsidRDefault="00E568F4" w:rsidP="0003192B">
            <w:pPr>
              <w:rPr>
                <w:rFonts w:ascii="Arial" w:hAnsi="Arial" w:cs="Arial"/>
              </w:rPr>
            </w:pPr>
          </w:p>
          <w:p w14:paraId="5212ECC6" w14:textId="77777777" w:rsidR="00E568F4" w:rsidRPr="00B05503" w:rsidRDefault="00E568F4" w:rsidP="0003192B">
            <w:pPr>
              <w:rPr>
                <w:rFonts w:ascii="Arial" w:hAnsi="Arial" w:cs="Arial"/>
              </w:rPr>
            </w:pPr>
          </w:p>
          <w:p w14:paraId="3B12545A" w14:textId="77777777" w:rsidR="00E568F4" w:rsidRPr="00B05503" w:rsidRDefault="00E568F4" w:rsidP="0003192B">
            <w:pPr>
              <w:rPr>
                <w:rFonts w:ascii="Arial" w:hAnsi="Arial" w:cs="Arial"/>
              </w:rPr>
            </w:pPr>
          </w:p>
          <w:p w14:paraId="493AD42A" w14:textId="77777777" w:rsidR="00E568F4" w:rsidRPr="00B05503" w:rsidRDefault="00E568F4" w:rsidP="0003192B">
            <w:pPr>
              <w:rPr>
                <w:rFonts w:ascii="Arial" w:hAnsi="Arial" w:cs="Arial"/>
              </w:rPr>
            </w:pPr>
          </w:p>
          <w:p w14:paraId="70EA366E" w14:textId="77777777" w:rsidR="00E568F4" w:rsidRPr="00B05503" w:rsidRDefault="00E568F4" w:rsidP="0003192B">
            <w:pPr>
              <w:rPr>
                <w:rFonts w:ascii="Arial" w:hAnsi="Arial" w:cs="Arial"/>
              </w:rPr>
            </w:pPr>
          </w:p>
          <w:p w14:paraId="64371EBB" w14:textId="77777777" w:rsidR="00E568F4" w:rsidRPr="00B05503" w:rsidRDefault="00E568F4" w:rsidP="0003192B">
            <w:pPr>
              <w:rPr>
                <w:rFonts w:ascii="Arial" w:hAnsi="Arial" w:cs="Arial"/>
              </w:rPr>
            </w:pPr>
          </w:p>
          <w:p w14:paraId="31A2E70B" w14:textId="77777777" w:rsidR="00E568F4" w:rsidRPr="00B05503" w:rsidRDefault="00E568F4" w:rsidP="0003192B">
            <w:pPr>
              <w:rPr>
                <w:rFonts w:ascii="Arial" w:hAnsi="Arial" w:cs="Arial"/>
              </w:rPr>
            </w:pPr>
          </w:p>
          <w:p w14:paraId="5186552E" w14:textId="77777777" w:rsidR="00E568F4" w:rsidRPr="00B05503" w:rsidRDefault="00E568F4" w:rsidP="0003192B">
            <w:pPr>
              <w:rPr>
                <w:rFonts w:ascii="Arial" w:hAnsi="Arial" w:cs="Arial"/>
              </w:rPr>
            </w:pPr>
          </w:p>
          <w:p w14:paraId="297EAACA" w14:textId="77777777" w:rsidR="00E568F4" w:rsidRPr="00B05503" w:rsidRDefault="00E568F4" w:rsidP="0003192B">
            <w:pPr>
              <w:rPr>
                <w:rFonts w:ascii="Arial" w:hAnsi="Arial" w:cs="Arial"/>
              </w:rPr>
            </w:pPr>
          </w:p>
          <w:p w14:paraId="7B6AE27E" w14:textId="77777777" w:rsidR="00E568F4" w:rsidRPr="00B05503" w:rsidRDefault="00E568F4" w:rsidP="0003192B">
            <w:pPr>
              <w:rPr>
                <w:rFonts w:ascii="Arial" w:hAnsi="Arial" w:cs="Arial"/>
              </w:rPr>
            </w:pPr>
          </w:p>
          <w:p w14:paraId="4E7FF72E" w14:textId="77777777" w:rsidR="00E568F4" w:rsidRPr="00B05503" w:rsidRDefault="00E568F4" w:rsidP="0003192B">
            <w:pPr>
              <w:rPr>
                <w:rFonts w:ascii="Arial" w:hAnsi="Arial" w:cs="Arial"/>
              </w:rPr>
            </w:pPr>
          </w:p>
          <w:p w14:paraId="1E3A7FD9" w14:textId="77777777" w:rsidR="00E568F4" w:rsidRPr="00B05503" w:rsidRDefault="00E568F4" w:rsidP="0003192B">
            <w:pPr>
              <w:rPr>
                <w:rFonts w:ascii="Arial" w:hAnsi="Arial" w:cs="Arial"/>
              </w:rPr>
            </w:pPr>
          </w:p>
          <w:p w14:paraId="45475D08" w14:textId="77777777" w:rsidR="00E568F4" w:rsidRPr="00B05503" w:rsidRDefault="00E568F4" w:rsidP="0003192B">
            <w:pPr>
              <w:rPr>
                <w:rFonts w:ascii="Arial" w:hAnsi="Arial" w:cs="Arial"/>
              </w:rPr>
            </w:pPr>
          </w:p>
          <w:p w14:paraId="5DC8D465" w14:textId="77777777" w:rsidR="00E568F4" w:rsidRPr="00B05503" w:rsidRDefault="00E568F4" w:rsidP="0003192B">
            <w:pPr>
              <w:rPr>
                <w:rFonts w:ascii="Arial" w:hAnsi="Arial" w:cs="Arial"/>
              </w:rPr>
            </w:pPr>
          </w:p>
          <w:p w14:paraId="7C891462" w14:textId="77777777" w:rsidR="00E568F4" w:rsidRPr="00B05503" w:rsidRDefault="00E568F4" w:rsidP="0003192B">
            <w:pPr>
              <w:rPr>
                <w:rFonts w:ascii="Arial" w:hAnsi="Arial" w:cs="Arial"/>
              </w:rPr>
            </w:pPr>
          </w:p>
          <w:p w14:paraId="31DFF0CF" w14:textId="77777777" w:rsidR="00E568F4" w:rsidRPr="00B05503" w:rsidRDefault="00E568F4" w:rsidP="0003192B">
            <w:pPr>
              <w:rPr>
                <w:rFonts w:ascii="Arial" w:hAnsi="Arial" w:cs="Arial"/>
              </w:rPr>
            </w:pPr>
          </w:p>
          <w:p w14:paraId="7725FCC1" w14:textId="77777777" w:rsidR="00E568F4" w:rsidRPr="00B05503" w:rsidRDefault="00E568F4" w:rsidP="0003192B">
            <w:pPr>
              <w:rPr>
                <w:rFonts w:ascii="Arial" w:hAnsi="Arial" w:cs="Arial"/>
              </w:rPr>
            </w:pPr>
          </w:p>
          <w:p w14:paraId="075E63DD" w14:textId="77777777" w:rsidR="00E568F4" w:rsidRPr="00B05503" w:rsidRDefault="00E568F4" w:rsidP="0003192B">
            <w:pPr>
              <w:rPr>
                <w:rFonts w:ascii="Arial" w:hAnsi="Arial" w:cs="Arial"/>
              </w:rPr>
            </w:pPr>
          </w:p>
          <w:p w14:paraId="4B29D08E" w14:textId="77777777" w:rsidR="00E568F4" w:rsidRPr="00B05503" w:rsidRDefault="00E568F4" w:rsidP="0003192B">
            <w:pPr>
              <w:rPr>
                <w:rFonts w:ascii="Arial" w:hAnsi="Arial" w:cs="Arial"/>
              </w:rPr>
            </w:pPr>
          </w:p>
          <w:p w14:paraId="1E32A510" w14:textId="77777777" w:rsidR="00E568F4" w:rsidRPr="00B05503" w:rsidRDefault="00E568F4" w:rsidP="0003192B">
            <w:pPr>
              <w:rPr>
                <w:rFonts w:ascii="Arial" w:hAnsi="Arial" w:cs="Arial"/>
              </w:rPr>
            </w:pPr>
          </w:p>
          <w:p w14:paraId="17F3299C" w14:textId="77777777" w:rsidR="00E568F4" w:rsidRPr="00B05503" w:rsidRDefault="00E568F4" w:rsidP="0003192B">
            <w:pPr>
              <w:rPr>
                <w:rFonts w:ascii="Arial" w:hAnsi="Arial" w:cs="Arial"/>
              </w:rPr>
            </w:pPr>
          </w:p>
          <w:p w14:paraId="6690147F" w14:textId="77777777" w:rsidR="00E568F4" w:rsidRPr="00B05503" w:rsidRDefault="00E568F4" w:rsidP="0003192B">
            <w:pPr>
              <w:rPr>
                <w:rFonts w:ascii="Arial" w:hAnsi="Arial" w:cs="Arial"/>
              </w:rPr>
            </w:pPr>
          </w:p>
          <w:p w14:paraId="406F2946" w14:textId="77777777" w:rsidR="00E568F4" w:rsidRPr="00B05503" w:rsidRDefault="00E568F4" w:rsidP="0003192B">
            <w:pPr>
              <w:rPr>
                <w:rFonts w:ascii="Arial" w:hAnsi="Arial" w:cs="Arial"/>
              </w:rPr>
            </w:pPr>
          </w:p>
          <w:p w14:paraId="038F33CE" w14:textId="77777777" w:rsidR="00E568F4" w:rsidRPr="00B05503" w:rsidRDefault="00E568F4" w:rsidP="0003192B">
            <w:pPr>
              <w:rPr>
                <w:rFonts w:ascii="Arial" w:hAnsi="Arial" w:cs="Arial"/>
              </w:rPr>
            </w:pPr>
          </w:p>
          <w:p w14:paraId="27C3235B" w14:textId="77777777" w:rsidR="00E568F4" w:rsidRPr="00B05503" w:rsidRDefault="00E568F4" w:rsidP="0003192B">
            <w:pPr>
              <w:rPr>
                <w:rFonts w:ascii="Arial" w:hAnsi="Arial" w:cs="Arial"/>
              </w:rPr>
            </w:pPr>
          </w:p>
          <w:p w14:paraId="04301269" w14:textId="77777777" w:rsidR="00E568F4" w:rsidRPr="00B05503" w:rsidRDefault="00E568F4" w:rsidP="0003192B">
            <w:pPr>
              <w:rPr>
                <w:rFonts w:ascii="Arial" w:hAnsi="Arial" w:cs="Arial"/>
              </w:rPr>
            </w:pPr>
          </w:p>
          <w:p w14:paraId="433EEA09" w14:textId="77777777" w:rsidR="00E568F4" w:rsidRPr="00B05503" w:rsidRDefault="00E568F4" w:rsidP="0003192B">
            <w:pPr>
              <w:rPr>
                <w:rFonts w:ascii="Arial" w:hAnsi="Arial" w:cs="Arial"/>
              </w:rPr>
            </w:pPr>
          </w:p>
          <w:p w14:paraId="5FA53555" w14:textId="77777777" w:rsidR="00E568F4" w:rsidRPr="00B05503" w:rsidRDefault="00E568F4" w:rsidP="0003192B">
            <w:pPr>
              <w:rPr>
                <w:rFonts w:ascii="Arial" w:hAnsi="Arial" w:cs="Arial"/>
              </w:rPr>
            </w:pPr>
          </w:p>
          <w:p w14:paraId="5FFBE474" w14:textId="77777777" w:rsidR="00E568F4" w:rsidRPr="00B05503" w:rsidRDefault="00E568F4" w:rsidP="0003192B">
            <w:pPr>
              <w:rPr>
                <w:rFonts w:ascii="Arial" w:hAnsi="Arial" w:cs="Arial"/>
              </w:rPr>
            </w:pPr>
          </w:p>
          <w:p w14:paraId="5D782987" w14:textId="77777777" w:rsidR="00E568F4" w:rsidRPr="00B05503" w:rsidRDefault="00E568F4" w:rsidP="0003192B">
            <w:pPr>
              <w:rPr>
                <w:rFonts w:ascii="Arial" w:hAnsi="Arial" w:cs="Arial"/>
              </w:rPr>
            </w:pPr>
          </w:p>
          <w:p w14:paraId="65DE15C1" w14:textId="77777777" w:rsidR="00E568F4" w:rsidRPr="00B05503" w:rsidRDefault="00E568F4" w:rsidP="0003192B">
            <w:pPr>
              <w:rPr>
                <w:rFonts w:ascii="Arial" w:hAnsi="Arial" w:cs="Arial"/>
              </w:rPr>
            </w:pPr>
          </w:p>
          <w:p w14:paraId="13F574AB" w14:textId="77777777" w:rsidR="00E568F4" w:rsidRPr="00B05503" w:rsidRDefault="00E568F4" w:rsidP="0003192B">
            <w:pPr>
              <w:rPr>
                <w:rFonts w:ascii="Arial" w:hAnsi="Arial" w:cs="Arial"/>
              </w:rPr>
            </w:pPr>
          </w:p>
          <w:p w14:paraId="4A8978A5" w14:textId="77777777" w:rsidR="00E568F4" w:rsidRPr="00B05503" w:rsidRDefault="00E568F4" w:rsidP="0003192B">
            <w:pPr>
              <w:rPr>
                <w:rFonts w:ascii="Arial" w:hAnsi="Arial" w:cs="Arial"/>
              </w:rPr>
            </w:pPr>
          </w:p>
          <w:p w14:paraId="16E63872" w14:textId="77777777" w:rsidR="00E568F4" w:rsidRPr="00B05503" w:rsidRDefault="00E568F4" w:rsidP="0003192B">
            <w:pPr>
              <w:rPr>
                <w:rFonts w:ascii="Arial" w:hAnsi="Arial" w:cs="Arial"/>
              </w:rPr>
            </w:pPr>
          </w:p>
          <w:p w14:paraId="59BBB92C" w14:textId="1D0D238F" w:rsidR="001D1F49" w:rsidRDefault="001D1F49" w:rsidP="0003192B">
            <w:pPr>
              <w:rPr>
                <w:rFonts w:ascii="Arial" w:hAnsi="Arial" w:cs="Arial"/>
              </w:rPr>
            </w:pPr>
          </w:p>
          <w:p w14:paraId="1C19DBF3" w14:textId="77777777" w:rsidR="00926D92" w:rsidRPr="00B05503" w:rsidRDefault="00926D92" w:rsidP="0003192B">
            <w:pPr>
              <w:rPr>
                <w:rFonts w:ascii="Arial" w:hAnsi="Arial" w:cs="Arial"/>
              </w:rPr>
            </w:pPr>
          </w:p>
          <w:p w14:paraId="1D937C6E" w14:textId="725FA14B" w:rsidR="00D505EC" w:rsidRPr="00B05503" w:rsidRDefault="004B20E7" w:rsidP="0003192B">
            <w:pPr>
              <w:rPr>
                <w:rFonts w:ascii="Arial" w:hAnsi="Arial" w:cs="Arial"/>
              </w:rPr>
            </w:pPr>
            <w:r w:rsidRPr="00B05503">
              <w:rPr>
                <w:rFonts w:ascii="Arial" w:hAnsi="Arial" w:cs="Arial"/>
              </w:rPr>
              <w:t>The need of scrutineers should be considered.</w:t>
            </w:r>
          </w:p>
          <w:p w14:paraId="3E1948C6" w14:textId="77777777" w:rsidR="00E568F4" w:rsidRPr="00B05503" w:rsidRDefault="00E568F4" w:rsidP="0003192B">
            <w:pPr>
              <w:rPr>
                <w:rFonts w:ascii="Arial" w:hAnsi="Arial" w:cs="Arial"/>
              </w:rPr>
            </w:pPr>
          </w:p>
          <w:p w14:paraId="6B09B256" w14:textId="77777777" w:rsidR="00E568F4" w:rsidRPr="00B05503" w:rsidRDefault="00E568F4" w:rsidP="0003192B">
            <w:pPr>
              <w:rPr>
                <w:rFonts w:ascii="Arial" w:hAnsi="Arial" w:cs="Arial"/>
              </w:rPr>
            </w:pPr>
          </w:p>
          <w:p w14:paraId="6E0B8859" w14:textId="77777777" w:rsidR="00E568F4" w:rsidRPr="00B05503" w:rsidRDefault="00E568F4" w:rsidP="0003192B">
            <w:pPr>
              <w:rPr>
                <w:rFonts w:ascii="Arial" w:hAnsi="Arial" w:cs="Arial"/>
              </w:rPr>
            </w:pPr>
          </w:p>
          <w:p w14:paraId="4B7AA8F4" w14:textId="77777777" w:rsidR="00E568F4" w:rsidRPr="00B05503" w:rsidRDefault="00E568F4" w:rsidP="0003192B">
            <w:pPr>
              <w:rPr>
                <w:rFonts w:ascii="Arial" w:hAnsi="Arial" w:cs="Arial"/>
              </w:rPr>
            </w:pPr>
          </w:p>
          <w:p w14:paraId="3BB084C3" w14:textId="77777777" w:rsidR="00E568F4" w:rsidRPr="00B05503" w:rsidRDefault="00E568F4" w:rsidP="0003192B">
            <w:pPr>
              <w:rPr>
                <w:rFonts w:ascii="Arial" w:hAnsi="Arial" w:cs="Arial"/>
              </w:rPr>
            </w:pPr>
          </w:p>
          <w:p w14:paraId="7DE20ACC" w14:textId="77777777" w:rsidR="00E568F4" w:rsidRPr="00B05503" w:rsidRDefault="00E568F4" w:rsidP="0003192B">
            <w:pPr>
              <w:rPr>
                <w:rFonts w:ascii="Arial" w:hAnsi="Arial" w:cs="Arial"/>
              </w:rPr>
            </w:pPr>
          </w:p>
          <w:p w14:paraId="63C52BC5" w14:textId="77777777" w:rsidR="00E568F4" w:rsidRPr="00B05503" w:rsidRDefault="00E568F4" w:rsidP="0003192B">
            <w:pPr>
              <w:rPr>
                <w:rFonts w:ascii="Arial" w:hAnsi="Arial" w:cs="Arial"/>
              </w:rPr>
            </w:pPr>
          </w:p>
          <w:p w14:paraId="1E2D018E" w14:textId="77777777" w:rsidR="00E568F4" w:rsidRPr="00B05503" w:rsidRDefault="00E568F4" w:rsidP="0003192B">
            <w:pPr>
              <w:rPr>
                <w:rFonts w:ascii="Arial" w:hAnsi="Arial" w:cs="Arial"/>
              </w:rPr>
            </w:pPr>
          </w:p>
          <w:p w14:paraId="3FA16806" w14:textId="64E3EF6B" w:rsidR="00E568F4" w:rsidRDefault="00E568F4" w:rsidP="0003192B">
            <w:pPr>
              <w:rPr>
                <w:rFonts w:ascii="Arial" w:hAnsi="Arial" w:cs="Arial"/>
              </w:rPr>
            </w:pPr>
          </w:p>
          <w:p w14:paraId="1764D628" w14:textId="1BCEBF0D" w:rsidR="00926D92" w:rsidRDefault="00926D92" w:rsidP="0003192B">
            <w:pPr>
              <w:rPr>
                <w:rFonts w:ascii="Arial" w:hAnsi="Arial" w:cs="Arial"/>
              </w:rPr>
            </w:pPr>
          </w:p>
          <w:p w14:paraId="658403F4" w14:textId="77777777" w:rsidR="00926D92" w:rsidRPr="00B05503" w:rsidRDefault="00926D92" w:rsidP="0003192B">
            <w:pPr>
              <w:rPr>
                <w:rFonts w:ascii="Arial" w:hAnsi="Arial" w:cs="Arial"/>
              </w:rPr>
            </w:pPr>
          </w:p>
          <w:p w14:paraId="15982B9F" w14:textId="2D4CBB18" w:rsidR="00686EDF" w:rsidRPr="00B05503" w:rsidRDefault="00686EDF" w:rsidP="0003192B">
            <w:pPr>
              <w:rPr>
                <w:ins w:id="1004" w:author="YAMASHITA AI" w:date="2023-10-13T11:12:00Z"/>
                <w:rFonts w:ascii="Arial" w:hAnsi="Arial" w:cs="Arial"/>
              </w:rPr>
            </w:pPr>
          </w:p>
          <w:p w14:paraId="2E0C9C26" w14:textId="77777777" w:rsidR="00E568F4" w:rsidRDefault="00E568F4" w:rsidP="0003192B">
            <w:pPr>
              <w:rPr>
                <w:rFonts w:ascii="Arial" w:hAnsi="Arial" w:cs="Arial"/>
              </w:rPr>
            </w:pPr>
          </w:p>
          <w:p w14:paraId="3E221C65" w14:textId="77777777" w:rsidR="00431A0A" w:rsidRPr="00B05503" w:rsidRDefault="00431A0A" w:rsidP="0003192B">
            <w:pPr>
              <w:rPr>
                <w:rFonts w:ascii="Arial" w:hAnsi="Arial" w:cs="Arial" w:hint="eastAsia"/>
              </w:rPr>
            </w:pPr>
          </w:p>
          <w:p w14:paraId="34CF2F1A" w14:textId="77777777" w:rsidR="00E568F4" w:rsidRPr="00B05503" w:rsidRDefault="00E568F4" w:rsidP="0003192B">
            <w:pPr>
              <w:rPr>
                <w:rFonts w:ascii="Arial" w:hAnsi="Arial" w:cs="Arial"/>
              </w:rPr>
            </w:pPr>
          </w:p>
          <w:p w14:paraId="0B4ED55C" w14:textId="77777777" w:rsidR="00E568F4" w:rsidRPr="00B05503" w:rsidRDefault="00E568F4" w:rsidP="0003192B">
            <w:pPr>
              <w:rPr>
                <w:rFonts w:ascii="Arial" w:hAnsi="Arial" w:cs="Arial"/>
              </w:rPr>
            </w:pPr>
          </w:p>
          <w:p w14:paraId="6A5BE6E3" w14:textId="77777777" w:rsidR="00E568F4" w:rsidRPr="00B05503" w:rsidRDefault="00E568F4" w:rsidP="0003192B">
            <w:pPr>
              <w:rPr>
                <w:rFonts w:ascii="Arial" w:hAnsi="Arial" w:cs="Arial"/>
              </w:rPr>
            </w:pPr>
          </w:p>
          <w:p w14:paraId="62B582B5" w14:textId="77777777" w:rsidR="00E568F4" w:rsidRPr="00B05503" w:rsidRDefault="00E568F4" w:rsidP="0003192B">
            <w:pPr>
              <w:rPr>
                <w:rFonts w:ascii="Arial" w:hAnsi="Arial" w:cs="Arial"/>
              </w:rPr>
            </w:pPr>
          </w:p>
          <w:p w14:paraId="68643756" w14:textId="77777777" w:rsidR="00E568F4" w:rsidRPr="00B05503" w:rsidRDefault="00E568F4" w:rsidP="0003192B">
            <w:pPr>
              <w:rPr>
                <w:rFonts w:ascii="Arial" w:hAnsi="Arial" w:cs="Arial"/>
              </w:rPr>
            </w:pPr>
          </w:p>
          <w:p w14:paraId="67ABD96C" w14:textId="77777777" w:rsidR="00E568F4" w:rsidRPr="00B05503" w:rsidRDefault="00E568F4" w:rsidP="0003192B">
            <w:pPr>
              <w:rPr>
                <w:rFonts w:ascii="Arial" w:hAnsi="Arial" w:cs="Arial"/>
              </w:rPr>
            </w:pPr>
          </w:p>
          <w:p w14:paraId="46C0F5C0" w14:textId="77777777" w:rsidR="00E568F4" w:rsidRPr="00B05503" w:rsidRDefault="00E568F4" w:rsidP="0003192B">
            <w:pPr>
              <w:rPr>
                <w:rFonts w:ascii="Arial" w:hAnsi="Arial" w:cs="Arial"/>
              </w:rPr>
            </w:pPr>
          </w:p>
          <w:p w14:paraId="73A0A7B4" w14:textId="77777777" w:rsidR="00E568F4" w:rsidRPr="00B05503" w:rsidRDefault="00E568F4" w:rsidP="0003192B">
            <w:pPr>
              <w:rPr>
                <w:rFonts w:ascii="Arial" w:hAnsi="Arial" w:cs="Arial"/>
              </w:rPr>
            </w:pPr>
          </w:p>
          <w:p w14:paraId="754EA63D" w14:textId="77777777" w:rsidR="00E568F4" w:rsidRPr="00B05503" w:rsidRDefault="00E568F4" w:rsidP="0003192B">
            <w:pPr>
              <w:rPr>
                <w:rFonts w:ascii="Arial" w:hAnsi="Arial" w:cs="Arial"/>
              </w:rPr>
            </w:pPr>
          </w:p>
          <w:p w14:paraId="654C6A1E" w14:textId="77777777" w:rsidR="00E568F4" w:rsidRPr="00B05503" w:rsidRDefault="00E568F4" w:rsidP="0003192B">
            <w:pPr>
              <w:rPr>
                <w:rFonts w:ascii="Arial" w:hAnsi="Arial" w:cs="Arial"/>
              </w:rPr>
            </w:pPr>
          </w:p>
          <w:p w14:paraId="3F8FF9C2" w14:textId="77777777" w:rsidR="00E568F4" w:rsidRPr="00B05503" w:rsidRDefault="00E568F4" w:rsidP="0003192B">
            <w:pPr>
              <w:rPr>
                <w:rFonts w:ascii="Arial" w:hAnsi="Arial" w:cs="Arial"/>
              </w:rPr>
            </w:pPr>
          </w:p>
          <w:p w14:paraId="116D60CB" w14:textId="77777777" w:rsidR="00E568F4" w:rsidRPr="00B05503" w:rsidRDefault="00E568F4" w:rsidP="0003192B">
            <w:pPr>
              <w:rPr>
                <w:rFonts w:ascii="Arial" w:hAnsi="Arial" w:cs="Arial"/>
              </w:rPr>
            </w:pPr>
          </w:p>
          <w:p w14:paraId="2C271301" w14:textId="77777777" w:rsidR="00E568F4" w:rsidRPr="00B05503" w:rsidRDefault="00E568F4" w:rsidP="0003192B">
            <w:pPr>
              <w:rPr>
                <w:rFonts w:ascii="Arial" w:hAnsi="Arial" w:cs="Arial"/>
              </w:rPr>
            </w:pPr>
          </w:p>
          <w:p w14:paraId="7210DD3C" w14:textId="77777777" w:rsidR="00E568F4" w:rsidRPr="00B05503" w:rsidRDefault="00E568F4" w:rsidP="0003192B">
            <w:pPr>
              <w:rPr>
                <w:rFonts w:ascii="Arial" w:hAnsi="Arial" w:cs="Arial"/>
              </w:rPr>
            </w:pPr>
          </w:p>
          <w:p w14:paraId="0C0438C4" w14:textId="77777777" w:rsidR="00E568F4" w:rsidRPr="00B05503" w:rsidRDefault="00E568F4" w:rsidP="0003192B">
            <w:pPr>
              <w:rPr>
                <w:rFonts w:ascii="Arial" w:hAnsi="Arial" w:cs="Arial"/>
              </w:rPr>
            </w:pPr>
          </w:p>
          <w:p w14:paraId="19027552" w14:textId="77777777" w:rsidR="00E568F4" w:rsidRPr="00B05503" w:rsidRDefault="00E568F4" w:rsidP="0003192B">
            <w:pPr>
              <w:rPr>
                <w:rFonts w:ascii="Arial" w:hAnsi="Arial" w:cs="Arial"/>
              </w:rPr>
            </w:pPr>
          </w:p>
          <w:p w14:paraId="0E5B9486" w14:textId="77777777" w:rsidR="00E568F4" w:rsidRPr="00B05503" w:rsidRDefault="00E568F4" w:rsidP="0003192B">
            <w:pPr>
              <w:rPr>
                <w:rFonts w:ascii="Arial" w:hAnsi="Arial" w:cs="Arial"/>
              </w:rPr>
            </w:pPr>
          </w:p>
          <w:p w14:paraId="6A5D81F7" w14:textId="77777777" w:rsidR="00E568F4" w:rsidRPr="00B05503" w:rsidRDefault="00E568F4" w:rsidP="0003192B">
            <w:pPr>
              <w:rPr>
                <w:rFonts w:ascii="Arial" w:hAnsi="Arial" w:cs="Arial"/>
              </w:rPr>
            </w:pPr>
          </w:p>
          <w:p w14:paraId="204FBDCB" w14:textId="77777777" w:rsidR="00E568F4" w:rsidRPr="00B05503" w:rsidRDefault="00E568F4" w:rsidP="0003192B">
            <w:pPr>
              <w:rPr>
                <w:rFonts w:ascii="Arial" w:hAnsi="Arial" w:cs="Arial"/>
              </w:rPr>
            </w:pPr>
          </w:p>
          <w:p w14:paraId="2E30DF27" w14:textId="77777777" w:rsidR="00E568F4" w:rsidRPr="00B05503" w:rsidRDefault="00E568F4" w:rsidP="0003192B">
            <w:pPr>
              <w:rPr>
                <w:rFonts w:ascii="Arial" w:hAnsi="Arial" w:cs="Arial"/>
              </w:rPr>
            </w:pPr>
          </w:p>
          <w:p w14:paraId="23ED9CCF" w14:textId="77777777" w:rsidR="00E568F4" w:rsidRPr="00B05503" w:rsidRDefault="00E568F4" w:rsidP="0003192B">
            <w:pPr>
              <w:rPr>
                <w:rFonts w:ascii="Arial" w:hAnsi="Arial" w:cs="Arial"/>
              </w:rPr>
            </w:pPr>
          </w:p>
          <w:p w14:paraId="6DA5692B" w14:textId="77777777" w:rsidR="00E568F4" w:rsidRPr="00B05503" w:rsidRDefault="00E568F4" w:rsidP="0003192B">
            <w:pPr>
              <w:rPr>
                <w:rFonts w:ascii="Arial" w:hAnsi="Arial" w:cs="Arial"/>
              </w:rPr>
            </w:pPr>
          </w:p>
          <w:p w14:paraId="7DC08AC2" w14:textId="77777777" w:rsidR="00E568F4" w:rsidRPr="00B05503" w:rsidRDefault="00E568F4" w:rsidP="0003192B">
            <w:pPr>
              <w:rPr>
                <w:rFonts w:ascii="Arial" w:hAnsi="Arial" w:cs="Arial"/>
              </w:rPr>
            </w:pPr>
          </w:p>
          <w:p w14:paraId="5E98234B" w14:textId="77777777" w:rsidR="00E568F4" w:rsidRPr="00B05503" w:rsidRDefault="00E568F4" w:rsidP="0003192B">
            <w:pPr>
              <w:rPr>
                <w:rFonts w:ascii="Arial" w:hAnsi="Arial" w:cs="Arial"/>
              </w:rPr>
            </w:pPr>
          </w:p>
          <w:p w14:paraId="0D8EE6F7" w14:textId="77777777" w:rsidR="00E568F4" w:rsidRPr="00B05503" w:rsidRDefault="00E568F4" w:rsidP="0003192B">
            <w:pPr>
              <w:rPr>
                <w:rFonts w:ascii="Arial" w:hAnsi="Arial" w:cs="Arial"/>
              </w:rPr>
            </w:pPr>
          </w:p>
          <w:p w14:paraId="3E3F48BA" w14:textId="77777777" w:rsidR="00E568F4" w:rsidRPr="00B05503" w:rsidRDefault="00E568F4" w:rsidP="0003192B">
            <w:pPr>
              <w:rPr>
                <w:rFonts w:ascii="Arial" w:hAnsi="Arial" w:cs="Arial"/>
              </w:rPr>
            </w:pPr>
          </w:p>
          <w:p w14:paraId="1CD5EDDA" w14:textId="77777777" w:rsidR="00E568F4" w:rsidRPr="00B05503" w:rsidRDefault="00E568F4" w:rsidP="0003192B">
            <w:pPr>
              <w:rPr>
                <w:rFonts w:ascii="Arial" w:hAnsi="Arial" w:cs="Arial"/>
              </w:rPr>
            </w:pPr>
          </w:p>
          <w:p w14:paraId="56127559" w14:textId="77777777" w:rsidR="00E568F4" w:rsidRPr="00B05503" w:rsidRDefault="00E568F4" w:rsidP="0003192B">
            <w:pPr>
              <w:rPr>
                <w:rFonts w:ascii="Arial" w:hAnsi="Arial" w:cs="Arial"/>
              </w:rPr>
            </w:pPr>
          </w:p>
          <w:p w14:paraId="1D2CB72B" w14:textId="77777777" w:rsidR="00E568F4" w:rsidRPr="00B05503" w:rsidRDefault="00E568F4" w:rsidP="0003192B">
            <w:pPr>
              <w:rPr>
                <w:rFonts w:ascii="Arial" w:hAnsi="Arial" w:cs="Arial"/>
              </w:rPr>
            </w:pPr>
          </w:p>
          <w:p w14:paraId="577BAC4F" w14:textId="77777777" w:rsidR="00E568F4" w:rsidRPr="00B05503" w:rsidRDefault="00E568F4" w:rsidP="0003192B">
            <w:pPr>
              <w:rPr>
                <w:rFonts w:ascii="Arial" w:hAnsi="Arial" w:cs="Arial"/>
              </w:rPr>
            </w:pPr>
          </w:p>
          <w:p w14:paraId="3E8E3BAD" w14:textId="77777777" w:rsidR="00E568F4" w:rsidRPr="00B05503" w:rsidRDefault="00E568F4" w:rsidP="0003192B">
            <w:pPr>
              <w:rPr>
                <w:rFonts w:ascii="Arial" w:hAnsi="Arial" w:cs="Arial"/>
              </w:rPr>
            </w:pPr>
          </w:p>
          <w:p w14:paraId="719421AE" w14:textId="77777777" w:rsidR="00E568F4" w:rsidRPr="00B05503" w:rsidRDefault="00E568F4" w:rsidP="0003192B">
            <w:pPr>
              <w:rPr>
                <w:rFonts w:ascii="Arial" w:hAnsi="Arial" w:cs="Arial"/>
              </w:rPr>
            </w:pPr>
          </w:p>
          <w:p w14:paraId="5ADCF523" w14:textId="77777777" w:rsidR="00E568F4" w:rsidRPr="00B05503" w:rsidRDefault="00E568F4" w:rsidP="0003192B">
            <w:pPr>
              <w:rPr>
                <w:rFonts w:ascii="Arial" w:hAnsi="Arial" w:cs="Arial"/>
              </w:rPr>
            </w:pPr>
          </w:p>
          <w:p w14:paraId="69B53354" w14:textId="77777777" w:rsidR="00E568F4" w:rsidRPr="00B05503" w:rsidRDefault="00E568F4" w:rsidP="0003192B">
            <w:pPr>
              <w:rPr>
                <w:rFonts w:ascii="Arial" w:hAnsi="Arial" w:cs="Arial"/>
              </w:rPr>
            </w:pPr>
          </w:p>
          <w:p w14:paraId="677F01C5" w14:textId="77777777" w:rsidR="00E568F4" w:rsidRPr="00B05503" w:rsidRDefault="00E568F4" w:rsidP="0003192B">
            <w:pPr>
              <w:rPr>
                <w:rFonts w:ascii="Arial" w:hAnsi="Arial" w:cs="Arial"/>
              </w:rPr>
            </w:pPr>
          </w:p>
          <w:p w14:paraId="0E73BDC2" w14:textId="77777777" w:rsidR="00E568F4" w:rsidRPr="00B05503" w:rsidRDefault="00E568F4" w:rsidP="0003192B">
            <w:pPr>
              <w:rPr>
                <w:rFonts w:ascii="Arial" w:hAnsi="Arial" w:cs="Arial"/>
              </w:rPr>
            </w:pPr>
          </w:p>
          <w:p w14:paraId="7B57B48F" w14:textId="2F3329D5" w:rsidR="00E568F4" w:rsidRPr="00B05503" w:rsidRDefault="00E568F4" w:rsidP="0003192B">
            <w:pPr>
              <w:rPr>
                <w:rFonts w:ascii="Arial" w:hAnsi="Arial" w:cs="Arial"/>
              </w:rPr>
            </w:pPr>
          </w:p>
          <w:p w14:paraId="2B96AB77" w14:textId="77777777" w:rsidR="00483CAD" w:rsidRPr="00B05503" w:rsidRDefault="00483CAD" w:rsidP="0003192B">
            <w:pPr>
              <w:rPr>
                <w:rFonts w:ascii="Arial" w:hAnsi="Arial" w:cs="Arial"/>
              </w:rPr>
            </w:pPr>
          </w:p>
          <w:p w14:paraId="6EB6CD47" w14:textId="77777777" w:rsidR="00E568F4" w:rsidRPr="00B05503" w:rsidRDefault="004B20E7" w:rsidP="0003192B">
            <w:pPr>
              <w:rPr>
                <w:rFonts w:ascii="Arial" w:hAnsi="Arial" w:cs="Arial"/>
              </w:rPr>
            </w:pPr>
            <w:r w:rsidRPr="00B05503">
              <w:rPr>
                <w:rFonts w:ascii="Arial" w:hAnsi="Arial" w:cs="Arial"/>
              </w:rPr>
              <w:t>It should be clarified</w:t>
            </w:r>
            <w:r w:rsidR="00D505EC" w:rsidRPr="00B05503">
              <w:rPr>
                <w:rFonts w:ascii="Arial" w:hAnsi="Arial" w:cs="Arial"/>
              </w:rPr>
              <w:t xml:space="preserve"> that the word “documents”</w:t>
            </w:r>
            <w:r w:rsidR="00061A34" w:rsidRPr="00B05503">
              <w:rPr>
                <w:rFonts w:ascii="Arial" w:hAnsi="Arial" w:cs="Arial"/>
              </w:rPr>
              <w:t xml:space="preserve"> include liaison note</w:t>
            </w:r>
            <w:r w:rsidR="00D505EC" w:rsidRPr="00B05503">
              <w:rPr>
                <w:rFonts w:ascii="Arial" w:hAnsi="Arial" w:cs="Arial"/>
              </w:rPr>
              <w:t>s</w:t>
            </w:r>
            <w:r w:rsidR="00061A34" w:rsidRPr="00B05503">
              <w:rPr>
                <w:rFonts w:ascii="Arial" w:hAnsi="Arial" w:cs="Arial"/>
              </w:rPr>
              <w:t>?</w:t>
            </w:r>
          </w:p>
          <w:p w14:paraId="75EE1C65" w14:textId="77777777" w:rsidR="00E568F4" w:rsidRPr="00B05503" w:rsidRDefault="00E568F4" w:rsidP="0003192B">
            <w:pPr>
              <w:rPr>
                <w:rFonts w:ascii="Arial" w:hAnsi="Arial" w:cs="Arial"/>
              </w:rPr>
            </w:pPr>
          </w:p>
          <w:p w14:paraId="4AC4356B" w14:textId="77777777" w:rsidR="00E568F4" w:rsidRPr="00B05503" w:rsidRDefault="00E568F4" w:rsidP="0003192B">
            <w:pPr>
              <w:rPr>
                <w:rFonts w:ascii="Arial" w:hAnsi="Arial" w:cs="Arial"/>
              </w:rPr>
            </w:pPr>
          </w:p>
          <w:p w14:paraId="644224E8" w14:textId="77777777" w:rsidR="00E568F4" w:rsidRPr="00B05503" w:rsidRDefault="00E568F4" w:rsidP="0003192B">
            <w:pPr>
              <w:rPr>
                <w:rFonts w:ascii="Arial" w:hAnsi="Arial" w:cs="Arial"/>
              </w:rPr>
            </w:pPr>
          </w:p>
          <w:p w14:paraId="588ECCB8" w14:textId="77777777" w:rsidR="00E568F4" w:rsidRPr="00B05503" w:rsidRDefault="00E568F4" w:rsidP="0003192B">
            <w:pPr>
              <w:rPr>
                <w:rFonts w:ascii="Arial" w:hAnsi="Arial" w:cs="Arial"/>
              </w:rPr>
            </w:pPr>
          </w:p>
          <w:p w14:paraId="79509305" w14:textId="77777777" w:rsidR="00E568F4" w:rsidRPr="00B05503" w:rsidRDefault="00E568F4" w:rsidP="0003192B">
            <w:pPr>
              <w:rPr>
                <w:rFonts w:ascii="Arial" w:hAnsi="Arial" w:cs="Arial"/>
              </w:rPr>
            </w:pPr>
          </w:p>
          <w:p w14:paraId="23252167" w14:textId="77777777" w:rsidR="00E568F4" w:rsidRPr="00B05503" w:rsidRDefault="00E568F4" w:rsidP="0003192B">
            <w:pPr>
              <w:rPr>
                <w:rFonts w:ascii="Arial" w:hAnsi="Arial" w:cs="Arial"/>
              </w:rPr>
            </w:pPr>
          </w:p>
          <w:p w14:paraId="627F2630" w14:textId="77777777" w:rsidR="00E568F4" w:rsidRPr="00B05503" w:rsidRDefault="00E568F4" w:rsidP="0003192B">
            <w:pPr>
              <w:rPr>
                <w:rFonts w:ascii="Arial" w:hAnsi="Arial" w:cs="Arial"/>
              </w:rPr>
            </w:pPr>
          </w:p>
          <w:p w14:paraId="42E8DB00" w14:textId="77777777" w:rsidR="00E568F4" w:rsidRPr="00B05503" w:rsidRDefault="00E568F4" w:rsidP="0003192B">
            <w:pPr>
              <w:rPr>
                <w:rFonts w:ascii="Arial" w:hAnsi="Arial" w:cs="Arial"/>
              </w:rPr>
            </w:pPr>
          </w:p>
          <w:p w14:paraId="7A26677D" w14:textId="77777777" w:rsidR="00E568F4" w:rsidRPr="00B05503" w:rsidRDefault="00E568F4" w:rsidP="0003192B">
            <w:pPr>
              <w:rPr>
                <w:rFonts w:ascii="Arial" w:hAnsi="Arial" w:cs="Arial"/>
              </w:rPr>
            </w:pPr>
          </w:p>
          <w:p w14:paraId="2E5D141B" w14:textId="77777777" w:rsidR="00E568F4" w:rsidRPr="00B05503" w:rsidRDefault="00E568F4" w:rsidP="0003192B">
            <w:pPr>
              <w:rPr>
                <w:rFonts w:ascii="Arial" w:hAnsi="Arial" w:cs="Arial"/>
              </w:rPr>
            </w:pPr>
          </w:p>
          <w:p w14:paraId="43D926A7" w14:textId="77777777" w:rsidR="00E568F4" w:rsidRPr="00B05503" w:rsidRDefault="00E568F4" w:rsidP="0003192B">
            <w:pPr>
              <w:rPr>
                <w:rFonts w:ascii="Arial" w:hAnsi="Arial" w:cs="Arial"/>
              </w:rPr>
            </w:pPr>
          </w:p>
          <w:p w14:paraId="7CAC9C25" w14:textId="77777777" w:rsidR="00E568F4" w:rsidRPr="00B05503" w:rsidRDefault="00E568F4" w:rsidP="0003192B">
            <w:pPr>
              <w:rPr>
                <w:rFonts w:ascii="Arial" w:hAnsi="Arial" w:cs="Arial"/>
              </w:rPr>
            </w:pPr>
          </w:p>
          <w:p w14:paraId="3DEA4FEA" w14:textId="77777777" w:rsidR="00686EDF" w:rsidRPr="00926D92" w:rsidRDefault="00686EDF" w:rsidP="0003192B">
            <w:pPr>
              <w:rPr>
                <w:ins w:id="1005" w:author="YAMASHITA AI" w:date="2023-10-13T11:12:00Z"/>
                <w:rFonts w:ascii="Arial" w:hAnsi="Arial" w:cs="Arial"/>
              </w:rPr>
            </w:pPr>
          </w:p>
          <w:p w14:paraId="631EE96F" w14:textId="77777777" w:rsidR="00686EDF" w:rsidRPr="00B05503" w:rsidRDefault="00686EDF" w:rsidP="0003192B">
            <w:pPr>
              <w:rPr>
                <w:ins w:id="1006" w:author="YAMASHITA AI" w:date="2023-10-13T11:12:00Z"/>
                <w:rFonts w:ascii="Arial" w:hAnsi="Arial" w:cs="Arial"/>
              </w:rPr>
            </w:pPr>
          </w:p>
          <w:p w14:paraId="69DA33CE" w14:textId="77777777" w:rsidR="00E568F4" w:rsidRPr="00B05503" w:rsidRDefault="00C34176" w:rsidP="0003192B">
            <w:pPr>
              <w:rPr>
                <w:rFonts w:ascii="Arial" w:hAnsi="Arial" w:cs="Arial"/>
              </w:rPr>
            </w:pPr>
            <w:r w:rsidRPr="00B05503">
              <w:rPr>
                <w:rFonts w:ascii="Arial" w:hAnsi="Arial" w:cs="Arial"/>
              </w:rPr>
              <w:t>The need of scrutineers should be considered.</w:t>
            </w:r>
          </w:p>
          <w:p w14:paraId="73025254" w14:textId="77777777" w:rsidR="00E568F4" w:rsidRPr="00B05503" w:rsidRDefault="00E568F4" w:rsidP="0003192B">
            <w:pPr>
              <w:rPr>
                <w:rFonts w:ascii="Arial" w:hAnsi="Arial" w:cs="Arial"/>
              </w:rPr>
            </w:pPr>
          </w:p>
          <w:p w14:paraId="3B1D6151" w14:textId="77777777" w:rsidR="00E568F4" w:rsidRPr="00B05503" w:rsidRDefault="00E568F4" w:rsidP="0003192B">
            <w:pPr>
              <w:rPr>
                <w:rFonts w:ascii="Arial" w:hAnsi="Arial" w:cs="Arial"/>
              </w:rPr>
            </w:pPr>
          </w:p>
          <w:p w14:paraId="712B438E" w14:textId="77777777" w:rsidR="00E568F4" w:rsidRPr="00B05503" w:rsidRDefault="00E568F4" w:rsidP="0003192B">
            <w:pPr>
              <w:rPr>
                <w:rFonts w:ascii="Arial" w:hAnsi="Arial" w:cs="Arial"/>
              </w:rPr>
            </w:pPr>
          </w:p>
          <w:p w14:paraId="23CB8457" w14:textId="77777777" w:rsidR="00E568F4" w:rsidRPr="00B05503" w:rsidRDefault="00E568F4" w:rsidP="0003192B">
            <w:pPr>
              <w:rPr>
                <w:rFonts w:ascii="Arial" w:hAnsi="Arial" w:cs="Arial"/>
              </w:rPr>
            </w:pPr>
          </w:p>
          <w:p w14:paraId="51A0CADB" w14:textId="77777777" w:rsidR="00E568F4" w:rsidRPr="00B05503" w:rsidRDefault="00E568F4" w:rsidP="0003192B">
            <w:pPr>
              <w:rPr>
                <w:rFonts w:ascii="Arial" w:hAnsi="Arial" w:cs="Arial"/>
              </w:rPr>
            </w:pPr>
          </w:p>
        </w:tc>
      </w:tr>
      <w:tr w:rsidR="00B05503" w:rsidRPr="00B05503" w14:paraId="3D88ED5D" w14:textId="77777777" w:rsidTr="3FB14405">
        <w:trPr>
          <w:trHeight w:val="2505"/>
        </w:trPr>
        <w:tc>
          <w:tcPr>
            <w:tcW w:w="7257" w:type="dxa"/>
          </w:tcPr>
          <w:p w14:paraId="460561C0" w14:textId="2F7BD57C" w:rsidR="00A94DBB" w:rsidRPr="00B05503" w:rsidRDefault="00A94DBB" w:rsidP="00A94DBB">
            <w:pPr>
              <w:jc w:val="left"/>
              <w:rPr>
                <w:rFonts w:ascii="Arial" w:hAnsi="Arial" w:cs="Arial"/>
                <w:b/>
              </w:rPr>
            </w:pPr>
            <w:del w:id="1007" w:author="YAMASHITA AI" w:date="2023-10-13T11:12:00Z">
              <w:r w:rsidRPr="00BA2E4C">
                <w:rPr>
                  <w:rFonts w:ascii="Arial" w:hAnsi="Arial" w:cs="Arial"/>
                  <w:b/>
                </w:rPr>
                <w:lastRenderedPageBreak/>
                <w:delText>Article</w:delText>
              </w:r>
            </w:del>
            <w:ins w:id="1008" w:author="YAMASHITA AI" w:date="2023-10-13T11:12:00Z">
              <w:r w:rsidR="00E03F89" w:rsidRPr="00B05503">
                <w:rPr>
                  <w:rFonts w:ascii="Arial" w:hAnsi="Arial" w:cs="Arial"/>
                  <w:b/>
                  <w:highlight w:val="cyan"/>
                </w:rPr>
                <w:t>Item</w:t>
              </w:r>
            </w:ins>
            <w:r w:rsidRPr="00B05503">
              <w:rPr>
                <w:rFonts w:ascii="Arial" w:hAnsi="Arial" w:cs="Arial"/>
                <w:b/>
              </w:rPr>
              <w:t xml:space="preserve"> 7</w:t>
            </w:r>
          </w:p>
          <w:p w14:paraId="5783DEC3" w14:textId="3CB9C52C" w:rsidR="00A94DBB" w:rsidRPr="00B05503" w:rsidRDefault="00A94DBB" w:rsidP="00A94DBB">
            <w:pPr>
              <w:jc w:val="left"/>
              <w:rPr>
                <w:rFonts w:ascii="Arial" w:hAnsi="Arial" w:cs="Arial"/>
                <w:b/>
              </w:rPr>
            </w:pPr>
            <w:del w:id="1009" w:author="YAMASHITA AI" w:date="2023-10-13T11:12:00Z">
              <w:r w:rsidRPr="00BA2E4C">
                <w:rPr>
                  <w:rFonts w:ascii="Arial" w:hAnsi="Arial" w:cs="Arial"/>
                  <w:b/>
                </w:rPr>
                <w:delText>The</w:delText>
              </w:r>
            </w:del>
            <w:ins w:id="1010" w:author="YAMASHITA AI" w:date="2023-10-13T11:12:00Z">
              <w:r w:rsidRPr="00B05503">
                <w:rPr>
                  <w:rFonts w:ascii="Arial" w:hAnsi="Arial" w:cs="Arial"/>
                  <w:b/>
                </w:rPr>
                <w:t>The</w:t>
              </w:r>
            </w:ins>
            <w:r w:rsidRPr="00B05503">
              <w:rPr>
                <w:rFonts w:ascii="Arial" w:hAnsi="Arial" w:cs="Arial"/>
                <w:b/>
              </w:rPr>
              <w:t xml:space="preserve"> Secretariat</w:t>
            </w:r>
          </w:p>
          <w:p w14:paraId="7905BAC6" w14:textId="77777777" w:rsidR="00A94DBB" w:rsidRPr="00B05503" w:rsidRDefault="00A94DBB" w:rsidP="00A94DBB">
            <w:pPr>
              <w:jc w:val="left"/>
              <w:rPr>
                <w:rFonts w:ascii="Arial" w:hAnsi="Arial" w:cs="Arial"/>
              </w:rPr>
            </w:pPr>
          </w:p>
          <w:p w14:paraId="6BDB3942" w14:textId="209D79CA" w:rsidR="00A94DBB" w:rsidRPr="00B05503" w:rsidRDefault="005F46FE" w:rsidP="00A94DBB">
            <w:pPr>
              <w:jc w:val="left"/>
              <w:rPr>
                <w:rFonts w:ascii="Arial" w:hAnsi="Arial" w:cs="Arial"/>
                <w:b/>
              </w:rPr>
            </w:pPr>
            <w:ins w:id="1011" w:author="YAMASHITA AI" w:date="2023-10-13T11:12:00Z">
              <w:r w:rsidRPr="00B05503">
                <w:rPr>
                  <w:rFonts w:ascii="Arial" w:hAnsi="Arial" w:cs="Arial"/>
                  <w:b/>
                </w:rPr>
                <w:t>7-</w:t>
              </w:r>
            </w:ins>
            <w:r w:rsidR="00A94DBB" w:rsidRPr="00B05503">
              <w:rPr>
                <w:rFonts w:ascii="Arial" w:hAnsi="Arial" w:cs="Arial"/>
                <w:b/>
              </w:rPr>
              <w:t>1 The Secretary-General</w:t>
            </w:r>
          </w:p>
          <w:p w14:paraId="54309894" w14:textId="223B36BE" w:rsidR="00A94DBB" w:rsidRPr="00B05503" w:rsidRDefault="00A94DBB" w:rsidP="00A94DBB">
            <w:pPr>
              <w:jc w:val="left"/>
              <w:rPr>
                <w:rFonts w:ascii="Arial" w:hAnsi="Arial" w:cs="Arial"/>
              </w:rPr>
            </w:pPr>
            <w:r w:rsidRPr="00B05503">
              <w:rPr>
                <w:rFonts w:ascii="Arial" w:hAnsi="Arial" w:cs="Arial"/>
              </w:rPr>
              <w:t>(a) The Secretary</w:t>
            </w:r>
            <w:del w:id="1012" w:author="YAMASHITA AI" w:date="2023-10-13T11:12:00Z">
              <w:r w:rsidRPr="00A94DBB">
                <w:rPr>
                  <w:rFonts w:cs="ＭＳ ゴシック" w:hint="eastAsia"/>
                </w:rPr>
                <w:delText>‐</w:delText>
              </w:r>
            </w:del>
            <w:ins w:id="1013" w:author="YAMASHITA AI" w:date="2023-10-13T11:12:00Z">
              <w:r w:rsidR="005F46FE" w:rsidRPr="00B05503">
                <w:rPr>
                  <w:rFonts w:ascii="Arial" w:hAnsi="Arial" w:cs="Arial"/>
                </w:rPr>
                <w:t>-</w:t>
              </w:r>
            </w:ins>
            <w:r w:rsidRPr="00B05503">
              <w:rPr>
                <w:rFonts w:ascii="Arial" w:hAnsi="Arial" w:cs="Arial"/>
              </w:rPr>
              <w:t xml:space="preserve">General </w:t>
            </w:r>
            <w:del w:id="1014" w:author="YAMASHITA AI" w:date="2023-10-13T11:12:00Z">
              <w:r w:rsidRPr="00A94DBB">
                <w:rPr>
                  <w:rFonts w:ascii="Arial" w:hAnsi="Arial" w:cs="Arial"/>
                </w:rPr>
                <w:delText>shall</w:delText>
              </w:r>
            </w:del>
            <w:ins w:id="1015" w:author="YAMASHITA AI" w:date="2023-10-13T11:12:00Z">
              <w:r w:rsidR="00FB7491" w:rsidRPr="00B05503">
                <w:rPr>
                  <w:rFonts w:ascii="Arial" w:hAnsi="Arial" w:cs="Arial"/>
                  <w:highlight w:val="cyan"/>
                </w:rPr>
                <w:t>will</w:t>
              </w:r>
            </w:ins>
            <w:r w:rsidRPr="00B05503">
              <w:rPr>
                <w:rFonts w:ascii="Arial" w:hAnsi="Arial" w:cs="Arial"/>
              </w:rPr>
              <w:t xml:space="preserve"> be the legal representative and chief administrative officer of the Organization.</w:t>
            </w:r>
          </w:p>
          <w:p w14:paraId="675A4C7E" w14:textId="0836BE8A" w:rsidR="00A94DBB" w:rsidRPr="00B05503" w:rsidRDefault="00A94DBB" w:rsidP="00A94DBB">
            <w:pPr>
              <w:jc w:val="left"/>
              <w:rPr>
                <w:rFonts w:ascii="Arial" w:hAnsi="Arial" w:cs="Arial"/>
              </w:rPr>
            </w:pPr>
            <w:r w:rsidRPr="00B05503">
              <w:rPr>
                <w:rFonts w:ascii="Arial" w:hAnsi="Arial" w:cs="Arial"/>
              </w:rPr>
              <w:t>(b) Upon the commencement of duty by the new Secretary</w:t>
            </w:r>
            <w:del w:id="1016" w:author="YAMASHITA AI" w:date="2023-10-13T11:12:00Z">
              <w:r w:rsidRPr="00A94DBB">
                <w:rPr>
                  <w:rFonts w:cs="ＭＳ ゴシック" w:hint="eastAsia"/>
                </w:rPr>
                <w:delText>‐</w:delText>
              </w:r>
            </w:del>
            <w:ins w:id="1017" w:author="YAMASHITA AI" w:date="2023-10-13T11:12:00Z">
              <w:r w:rsidR="004D3F08" w:rsidRPr="00B05503">
                <w:rPr>
                  <w:rFonts w:ascii="Arial" w:hAnsi="Arial" w:cs="Arial"/>
                </w:rPr>
                <w:t>-</w:t>
              </w:r>
            </w:ins>
            <w:r w:rsidRPr="00B05503">
              <w:rPr>
                <w:rFonts w:ascii="Arial" w:hAnsi="Arial" w:cs="Arial"/>
              </w:rPr>
              <w:t>General</w:t>
            </w:r>
            <w:ins w:id="1018" w:author="YAMASHITA AI" w:date="2023-10-13T11:12:00Z">
              <w:r w:rsidR="004D3F08" w:rsidRPr="00B05503">
                <w:rPr>
                  <w:rFonts w:ascii="Arial" w:hAnsi="Arial" w:cs="Arial"/>
                </w:rPr>
                <w:t>,</w:t>
              </w:r>
            </w:ins>
            <w:r w:rsidRPr="00B05503">
              <w:rPr>
                <w:rFonts w:ascii="Arial" w:hAnsi="Arial" w:cs="Arial"/>
              </w:rPr>
              <w:t xml:space="preserve"> the President and the Chair of the Finance and Audit Group </w:t>
            </w:r>
            <w:del w:id="1019" w:author="YAMASHITA AI" w:date="2023-10-13T11:12:00Z">
              <w:r w:rsidRPr="00A94DBB">
                <w:rPr>
                  <w:rFonts w:ascii="Arial" w:hAnsi="Arial" w:cs="Arial"/>
                </w:rPr>
                <w:delText>shall</w:delText>
              </w:r>
            </w:del>
            <w:ins w:id="1020" w:author="YAMASHITA AI" w:date="2023-10-13T11:12:00Z">
              <w:r w:rsidR="00FB7491" w:rsidRPr="00B05503">
                <w:rPr>
                  <w:rFonts w:ascii="Arial" w:hAnsi="Arial" w:cs="Arial"/>
                  <w:highlight w:val="cyan"/>
                </w:rPr>
                <w:t>will</w:t>
              </w:r>
            </w:ins>
            <w:r w:rsidRPr="00B05503">
              <w:rPr>
                <w:rFonts w:ascii="Arial" w:hAnsi="Arial" w:cs="Arial"/>
              </w:rPr>
              <w:t xml:space="preserve"> meet with the Secretary</w:t>
            </w:r>
            <w:del w:id="1021" w:author="YAMASHITA AI" w:date="2023-10-13T11:12:00Z">
              <w:r w:rsidRPr="00A94DBB">
                <w:rPr>
                  <w:rFonts w:cs="ＭＳ ゴシック" w:hint="eastAsia"/>
                </w:rPr>
                <w:delText>‐</w:delText>
              </w:r>
            </w:del>
            <w:ins w:id="1022" w:author="YAMASHITA AI" w:date="2023-10-13T11:12:00Z">
              <w:r w:rsidR="005F46FE" w:rsidRPr="00B05503">
                <w:rPr>
                  <w:rFonts w:ascii="Arial" w:hAnsi="Arial" w:cs="Arial" w:hint="eastAsia"/>
                </w:rPr>
                <w:t>-</w:t>
              </w:r>
            </w:ins>
            <w:r w:rsidRPr="00B05503">
              <w:rPr>
                <w:rFonts w:ascii="Arial" w:hAnsi="Arial" w:cs="Arial"/>
              </w:rPr>
              <w:t>General to discuss expectations and performance requirements having regard to the aim and objectives of the Organization.</w:t>
            </w:r>
          </w:p>
          <w:p w14:paraId="0E3558BD" w14:textId="7B9B16FC" w:rsidR="00A94DBB" w:rsidRPr="00B05503" w:rsidRDefault="00A94DBB" w:rsidP="00A94DBB">
            <w:pPr>
              <w:jc w:val="left"/>
              <w:rPr>
                <w:rFonts w:ascii="Arial" w:hAnsi="Arial" w:cs="Arial"/>
              </w:rPr>
            </w:pPr>
            <w:r w:rsidRPr="00B05503">
              <w:rPr>
                <w:rFonts w:ascii="Arial" w:hAnsi="Arial" w:cs="Arial"/>
              </w:rPr>
              <w:t>(c) The Secretary</w:t>
            </w:r>
            <w:del w:id="1023" w:author="YAMASHITA AI" w:date="2023-10-13T11:12:00Z">
              <w:r w:rsidRPr="00A94DBB">
                <w:rPr>
                  <w:rFonts w:cs="ＭＳ ゴシック" w:hint="eastAsia"/>
                </w:rPr>
                <w:delText>‐</w:delText>
              </w:r>
            </w:del>
            <w:ins w:id="1024" w:author="YAMASHITA AI" w:date="2023-10-13T11:12:00Z">
              <w:r w:rsidR="005F46FE" w:rsidRPr="00B05503">
                <w:rPr>
                  <w:rFonts w:ascii="Arial" w:hAnsi="Arial" w:cs="Arial" w:hint="eastAsia"/>
                </w:rPr>
                <w:t>-</w:t>
              </w:r>
            </w:ins>
            <w:r w:rsidRPr="00B05503">
              <w:rPr>
                <w:rFonts w:ascii="Arial" w:hAnsi="Arial" w:cs="Arial"/>
              </w:rPr>
              <w:t xml:space="preserve">General </w:t>
            </w:r>
            <w:del w:id="1025" w:author="YAMASHITA AI" w:date="2023-10-13T11:12:00Z">
              <w:r w:rsidRPr="00A94DBB">
                <w:rPr>
                  <w:rFonts w:ascii="Arial" w:hAnsi="Arial" w:cs="Arial"/>
                </w:rPr>
                <w:delText>shall</w:delText>
              </w:r>
            </w:del>
            <w:ins w:id="1026" w:author="YAMASHITA AI" w:date="2023-10-13T11:12:00Z">
              <w:r w:rsidR="00FB7491" w:rsidRPr="00B05503">
                <w:rPr>
                  <w:rFonts w:ascii="Arial" w:hAnsi="Arial" w:cs="Arial"/>
                  <w:highlight w:val="cyan"/>
                </w:rPr>
                <w:t>will</w:t>
              </w:r>
            </w:ins>
            <w:r w:rsidRPr="00B05503">
              <w:rPr>
                <w:rFonts w:ascii="Arial" w:hAnsi="Arial" w:cs="Arial"/>
              </w:rPr>
              <w:t xml:space="preserve"> be </w:t>
            </w:r>
            <w:del w:id="1027" w:author="YAMASHITA AI" w:date="2023-10-13T11:12:00Z">
              <w:r w:rsidRPr="00A94DBB">
                <w:rPr>
                  <w:rFonts w:ascii="Arial" w:hAnsi="Arial" w:cs="Arial"/>
                </w:rPr>
                <w:delText>subject to</w:delText>
              </w:r>
            </w:del>
            <w:ins w:id="1028" w:author="YAMASHITA AI" w:date="2023-10-13T11:12:00Z">
              <w:r w:rsidR="0006285E" w:rsidRPr="00B05503">
                <w:rPr>
                  <w:rFonts w:ascii="Arial" w:hAnsi="Arial" w:cs="Arial"/>
                  <w:highlight w:val="cyan"/>
                </w:rPr>
                <w:t>in line with</w:t>
              </w:r>
            </w:ins>
            <w:r w:rsidRPr="00B05503">
              <w:rPr>
                <w:rFonts w:ascii="Arial" w:hAnsi="Arial" w:cs="Arial"/>
              </w:rPr>
              <w:t xml:space="preserve"> the Staff Rules and the Secretariat Procedures to the extent that this is appropriate.</w:t>
            </w:r>
          </w:p>
          <w:p w14:paraId="2285D23D" w14:textId="77777777" w:rsidR="009E051D" w:rsidRPr="00B05503" w:rsidRDefault="009E051D" w:rsidP="00A94DBB">
            <w:pPr>
              <w:jc w:val="left"/>
              <w:rPr>
                <w:ins w:id="1029" w:author="YAMASHITA AI" w:date="2023-10-13T11:12:00Z"/>
                <w:rFonts w:ascii="Arial" w:hAnsi="Arial" w:cs="Arial"/>
                <w:b/>
              </w:rPr>
            </w:pPr>
          </w:p>
          <w:p w14:paraId="2F9A11C5" w14:textId="05601CAA" w:rsidR="00A94DBB" w:rsidRPr="00B05503" w:rsidRDefault="009E051D" w:rsidP="00A94DBB">
            <w:pPr>
              <w:jc w:val="left"/>
              <w:rPr>
                <w:rFonts w:ascii="Arial" w:hAnsi="Arial" w:cs="Arial"/>
                <w:b/>
              </w:rPr>
            </w:pPr>
            <w:ins w:id="1030" w:author="YAMASHITA AI" w:date="2023-10-13T11:12:00Z">
              <w:r w:rsidRPr="00B05503">
                <w:rPr>
                  <w:rFonts w:ascii="Arial" w:hAnsi="Arial" w:cs="Arial"/>
                  <w:b/>
                </w:rPr>
                <w:t>7-</w:t>
              </w:r>
            </w:ins>
            <w:r w:rsidR="00A94DBB" w:rsidRPr="00B05503">
              <w:rPr>
                <w:rFonts w:ascii="Arial" w:hAnsi="Arial" w:cs="Arial"/>
                <w:b/>
              </w:rPr>
              <w:t xml:space="preserve">2 </w:t>
            </w:r>
            <w:r w:rsidR="00A94DBB" w:rsidRPr="001E4246">
              <w:rPr>
                <w:rFonts w:ascii="Arial" w:hAnsi="Arial" w:cs="Arial"/>
                <w:b/>
                <w:highlight w:val="cyan"/>
              </w:rPr>
              <w:t>Appointment</w:t>
            </w:r>
            <w:r w:rsidR="00A94DBB" w:rsidRPr="00B05503">
              <w:rPr>
                <w:rFonts w:ascii="Arial" w:hAnsi="Arial" w:cs="Arial"/>
                <w:b/>
              </w:rPr>
              <w:t xml:space="preserve"> and Management of Staff</w:t>
            </w:r>
          </w:p>
          <w:p w14:paraId="44A87481" w14:textId="79E8276E" w:rsidR="00A94DBB" w:rsidRPr="00B05503" w:rsidRDefault="00A94DBB" w:rsidP="00A94DBB">
            <w:pPr>
              <w:jc w:val="left"/>
              <w:rPr>
                <w:rFonts w:ascii="Arial" w:hAnsi="Arial" w:cs="Arial"/>
              </w:rPr>
            </w:pPr>
            <w:r w:rsidRPr="00B05503">
              <w:rPr>
                <w:rFonts w:ascii="Arial" w:hAnsi="Arial" w:cs="Arial"/>
              </w:rPr>
              <w:lastRenderedPageBreak/>
              <w:t>The Secretary</w:t>
            </w:r>
            <w:del w:id="1031" w:author="YAMASHITA AI" w:date="2023-10-13T11:12:00Z">
              <w:r w:rsidRPr="00A94DBB">
                <w:rPr>
                  <w:rFonts w:cs="ＭＳ ゴシック" w:hint="eastAsia"/>
                </w:rPr>
                <w:delText>‐</w:delText>
              </w:r>
            </w:del>
            <w:ins w:id="1032" w:author="YAMASHITA AI" w:date="2023-10-13T11:12:00Z">
              <w:r w:rsidR="005F46FE" w:rsidRPr="00B05503">
                <w:rPr>
                  <w:rFonts w:ascii="Arial" w:hAnsi="Arial" w:cs="Arial" w:hint="eastAsia"/>
                </w:rPr>
                <w:t>-</w:t>
              </w:r>
            </w:ins>
            <w:r w:rsidRPr="00B05503">
              <w:rPr>
                <w:rFonts w:ascii="Arial" w:hAnsi="Arial" w:cs="Arial"/>
              </w:rPr>
              <w:t xml:space="preserve">General </w:t>
            </w:r>
            <w:del w:id="1033" w:author="YAMASHITA AI" w:date="2023-10-13T11:12:00Z">
              <w:r w:rsidRPr="00A94DBB">
                <w:rPr>
                  <w:rFonts w:ascii="Arial" w:hAnsi="Arial" w:cs="Arial"/>
                </w:rPr>
                <w:delText>shall</w:delText>
              </w:r>
            </w:del>
            <w:ins w:id="1034" w:author="YAMASHITA AI" w:date="2023-10-13T11:12:00Z">
              <w:r w:rsidR="00FB7491" w:rsidRPr="00B05503">
                <w:rPr>
                  <w:rFonts w:ascii="Arial" w:hAnsi="Arial" w:cs="Arial"/>
                  <w:highlight w:val="cyan"/>
                </w:rPr>
                <w:t>will</w:t>
              </w:r>
            </w:ins>
            <w:r w:rsidRPr="00B05503">
              <w:rPr>
                <w:rFonts w:ascii="Arial" w:hAnsi="Arial" w:cs="Arial"/>
              </w:rPr>
              <w:t>:</w:t>
            </w:r>
          </w:p>
          <w:p w14:paraId="0D8A4CB6" w14:textId="5A3D9EB2" w:rsidR="00A94DBB" w:rsidRPr="00B05503" w:rsidRDefault="00A94DBB" w:rsidP="00A94DBB">
            <w:pPr>
              <w:jc w:val="left"/>
              <w:rPr>
                <w:rFonts w:ascii="Arial" w:hAnsi="Arial" w:cs="Arial"/>
              </w:rPr>
            </w:pPr>
            <w:r w:rsidRPr="00B05503">
              <w:rPr>
                <w:rFonts w:ascii="Arial" w:hAnsi="Arial" w:cs="Arial"/>
              </w:rPr>
              <w:t>(a) determine the requirement for, and functional organisation of, the staff of the Secretariat</w:t>
            </w:r>
            <w:del w:id="1035" w:author="YAMASHITA AI" w:date="2023-10-13T11:12:00Z">
              <w:r w:rsidRPr="00A94DBB">
                <w:rPr>
                  <w:rFonts w:ascii="Arial" w:hAnsi="Arial" w:cs="Arial"/>
                </w:rPr>
                <w:delText>;</w:delText>
              </w:r>
            </w:del>
            <w:ins w:id="1036" w:author="YAMASHITA AI" w:date="2023-10-13T11:12:00Z">
              <w:r w:rsidR="009E051D" w:rsidRPr="00B05503">
                <w:rPr>
                  <w:rFonts w:ascii="Arial" w:hAnsi="Arial" w:cs="Arial"/>
                </w:rPr>
                <w:t>,</w:t>
              </w:r>
            </w:ins>
          </w:p>
          <w:p w14:paraId="0DAD9F69" w14:textId="08FDF6B2" w:rsidR="00A94DBB" w:rsidRPr="00B05503" w:rsidRDefault="00A94DBB" w:rsidP="00A94DBB">
            <w:pPr>
              <w:jc w:val="left"/>
              <w:rPr>
                <w:rFonts w:ascii="Arial" w:hAnsi="Arial" w:cs="Arial"/>
              </w:rPr>
            </w:pPr>
            <w:r w:rsidRPr="00B05503">
              <w:rPr>
                <w:rFonts w:ascii="Arial" w:hAnsi="Arial" w:cs="Arial"/>
              </w:rPr>
              <w:t>(b) prepare Staff Rules for approval by the Council</w:t>
            </w:r>
            <w:del w:id="1037" w:author="YAMASHITA AI" w:date="2023-10-13T11:12:00Z">
              <w:r w:rsidRPr="00A94DBB">
                <w:rPr>
                  <w:rFonts w:ascii="Arial" w:hAnsi="Arial" w:cs="Arial"/>
                </w:rPr>
                <w:delText>;</w:delText>
              </w:r>
            </w:del>
            <w:ins w:id="1038" w:author="YAMASHITA AI" w:date="2023-10-13T11:12:00Z">
              <w:r w:rsidR="009E051D" w:rsidRPr="00B05503">
                <w:rPr>
                  <w:rFonts w:ascii="Arial" w:hAnsi="Arial" w:cs="Arial"/>
                </w:rPr>
                <w:t>,</w:t>
              </w:r>
            </w:ins>
          </w:p>
          <w:p w14:paraId="58C948F3" w14:textId="220A1532" w:rsidR="00A94DBB" w:rsidRPr="00B05503" w:rsidRDefault="00A94DBB" w:rsidP="00A94DBB">
            <w:pPr>
              <w:jc w:val="left"/>
              <w:rPr>
                <w:rFonts w:ascii="Arial" w:hAnsi="Arial" w:cs="Arial"/>
              </w:rPr>
            </w:pPr>
            <w:r w:rsidRPr="00B05503">
              <w:rPr>
                <w:rFonts w:ascii="Arial" w:hAnsi="Arial" w:cs="Arial"/>
              </w:rPr>
              <w:t xml:space="preserve">(c) select and engage the staff of the Secretariat </w:t>
            </w:r>
            <w:ins w:id="1039" w:author="YAMASHITA AI" w:date="2023-10-13T13:30:00Z">
              <w:r w:rsidR="0025261C">
                <w:rPr>
                  <w:rFonts w:ascii="Arial" w:hAnsi="Arial" w:cs="Arial"/>
                </w:rPr>
                <w:t xml:space="preserve">through </w:t>
              </w:r>
              <w:r w:rsidR="0025261C" w:rsidRPr="00B05503">
                <w:rPr>
                  <w:rFonts w:ascii="Arial" w:hAnsi="Arial" w:cs="Arial"/>
                </w:rPr>
                <w:t>open and transparent process</w:t>
              </w:r>
            </w:ins>
            <w:del w:id="1040" w:author="YAMASHITA AI" w:date="2023-10-13T13:30:00Z">
              <w:r w:rsidR="00F63C24" w:rsidRPr="00B05503" w:rsidDel="0025261C">
                <w:rPr>
                  <w:rFonts w:ascii="Arial" w:hAnsi="Arial" w:cs="Arial"/>
                </w:rPr>
                <w:delText xml:space="preserve">through </w:delText>
              </w:r>
              <w:r w:rsidR="0025261C" w:rsidDel="0025261C">
                <w:rPr>
                  <w:rFonts w:ascii="Arial" w:hAnsi="Arial" w:cs="Arial"/>
                </w:rPr>
                <w:delText>in accordance with the Staff Rules</w:delText>
              </w:r>
            </w:del>
            <w:del w:id="1041" w:author="YAMASHITA AI" w:date="2023-10-13T11:12:00Z">
              <w:r w:rsidRPr="00A94DBB">
                <w:rPr>
                  <w:rFonts w:ascii="Arial" w:hAnsi="Arial" w:cs="Arial"/>
                </w:rPr>
                <w:delText>;</w:delText>
              </w:r>
            </w:del>
            <w:ins w:id="1042" w:author="YAMASHITA AI" w:date="2023-10-13T11:12:00Z">
              <w:r w:rsidR="45FEA11E" w:rsidRPr="00B05503">
                <w:rPr>
                  <w:rFonts w:ascii="Arial" w:hAnsi="Arial" w:cs="Arial"/>
                </w:rPr>
                <w:t xml:space="preserve"> </w:t>
              </w:r>
              <w:r w:rsidR="00255368" w:rsidRPr="00B05503">
                <w:rPr>
                  <w:rFonts w:ascii="Arial" w:hAnsi="Arial" w:cs="Arial"/>
                </w:rPr>
                <w:t>with</w:t>
              </w:r>
              <w:r w:rsidR="04A38650" w:rsidRPr="00B05503">
                <w:rPr>
                  <w:rFonts w:ascii="Arial" w:hAnsi="Arial" w:cs="Arial"/>
                </w:rPr>
                <w:t xml:space="preserve"> </w:t>
              </w:r>
              <w:r w:rsidR="45FEA11E" w:rsidRPr="00B05503">
                <w:rPr>
                  <w:rFonts w:ascii="Arial" w:hAnsi="Arial" w:cs="Arial"/>
                </w:rPr>
                <w:t>considering the regional balances of the staff especially for the position of the Deputy Secretary</w:t>
              </w:r>
              <w:r w:rsidR="0022746E" w:rsidRPr="00B05503">
                <w:rPr>
                  <w:rFonts w:ascii="Arial" w:hAnsi="Arial" w:cs="Arial"/>
                </w:rPr>
                <w:t>-</w:t>
              </w:r>
              <w:r w:rsidR="45FEA11E" w:rsidRPr="00B05503">
                <w:rPr>
                  <w:rFonts w:ascii="Arial" w:hAnsi="Arial" w:cs="Arial"/>
                </w:rPr>
                <w:t>General</w:t>
              </w:r>
            </w:ins>
            <w:r w:rsidR="45FEA11E" w:rsidRPr="00B05503">
              <w:rPr>
                <w:rFonts w:ascii="Arial" w:hAnsi="Arial" w:cs="Arial"/>
              </w:rPr>
              <w:t xml:space="preserve"> and</w:t>
            </w:r>
            <w:ins w:id="1043" w:author="YAMASHITA AI" w:date="2023-10-13T11:12:00Z">
              <w:r w:rsidR="45FEA11E" w:rsidRPr="00B05503">
                <w:rPr>
                  <w:rFonts w:ascii="Arial" w:hAnsi="Arial" w:cs="Arial"/>
                </w:rPr>
                <w:t xml:space="preserve"> the Dean of Wor</w:t>
              </w:r>
              <w:r w:rsidR="58AE3228" w:rsidRPr="00B05503">
                <w:rPr>
                  <w:rFonts w:ascii="Arial" w:hAnsi="Arial" w:cs="Arial"/>
                </w:rPr>
                <w:t>ld-Wide Academy</w:t>
              </w:r>
              <w:r w:rsidR="009E051D" w:rsidRPr="00B05503">
                <w:rPr>
                  <w:rFonts w:ascii="Arial" w:hAnsi="Arial" w:cs="Arial"/>
                </w:rPr>
                <w:t>,</w:t>
              </w:r>
              <w:r w:rsidRPr="00B05503">
                <w:rPr>
                  <w:rFonts w:ascii="Arial" w:hAnsi="Arial" w:cs="Arial"/>
                </w:rPr>
                <w:t xml:space="preserve"> and</w:t>
              </w:r>
            </w:ins>
          </w:p>
          <w:p w14:paraId="3D0068E5" w14:textId="6B75BC49" w:rsidR="00A94DBB" w:rsidRPr="00B05503" w:rsidRDefault="00A94DBB" w:rsidP="00A94DBB">
            <w:pPr>
              <w:jc w:val="left"/>
              <w:rPr>
                <w:rFonts w:ascii="Arial" w:hAnsi="Arial" w:cs="Arial"/>
              </w:rPr>
            </w:pPr>
            <w:r w:rsidRPr="00B05503">
              <w:rPr>
                <w:rFonts w:ascii="Arial" w:hAnsi="Arial" w:cs="Arial"/>
              </w:rPr>
              <w:t xml:space="preserve">(d) manage the performance of the staff of the Secretariat in </w:t>
            </w:r>
            <w:del w:id="1044" w:author="YAMASHITA AI" w:date="2023-10-13T11:12:00Z">
              <w:r w:rsidRPr="00A94DBB">
                <w:rPr>
                  <w:rFonts w:ascii="Arial" w:hAnsi="Arial" w:cs="Arial"/>
                </w:rPr>
                <w:delText>accordance</w:delText>
              </w:r>
            </w:del>
            <w:ins w:id="1045" w:author="YAMASHITA AI" w:date="2023-10-13T11:12:00Z">
              <w:r w:rsidR="0006285E" w:rsidRPr="00B05503">
                <w:rPr>
                  <w:rFonts w:ascii="Arial" w:hAnsi="Arial" w:cs="Arial"/>
                  <w:highlight w:val="cyan"/>
                </w:rPr>
                <w:t>line</w:t>
              </w:r>
            </w:ins>
            <w:r w:rsidRPr="00B05503">
              <w:rPr>
                <w:rFonts w:ascii="Arial" w:hAnsi="Arial" w:cs="Arial"/>
              </w:rPr>
              <w:t xml:space="preserve"> with the Staff Rules.</w:t>
            </w:r>
          </w:p>
          <w:p w14:paraId="3B1A9DDC" w14:textId="77777777" w:rsidR="009E051D" w:rsidRPr="00B05503" w:rsidRDefault="009E051D" w:rsidP="00A94DBB">
            <w:pPr>
              <w:jc w:val="left"/>
              <w:rPr>
                <w:ins w:id="1046" w:author="YAMASHITA AI" w:date="2023-10-13T11:12:00Z"/>
                <w:rFonts w:ascii="Arial" w:hAnsi="Arial" w:cs="Arial"/>
                <w:b/>
              </w:rPr>
            </w:pPr>
          </w:p>
          <w:p w14:paraId="53C4F221" w14:textId="50852E63" w:rsidR="00A94DBB" w:rsidRPr="00B05503" w:rsidRDefault="009E051D" w:rsidP="00A94DBB">
            <w:pPr>
              <w:jc w:val="left"/>
              <w:rPr>
                <w:rFonts w:ascii="Arial" w:hAnsi="Arial" w:cs="Arial"/>
                <w:b/>
              </w:rPr>
            </w:pPr>
            <w:ins w:id="1047" w:author="YAMASHITA AI" w:date="2023-10-13T11:12:00Z">
              <w:r w:rsidRPr="00B05503">
                <w:rPr>
                  <w:rFonts w:ascii="Arial" w:hAnsi="Arial" w:cs="Arial"/>
                  <w:b/>
                </w:rPr>
                <w:t>7-</w:t>
              </w:r>
            </w:ins>
            <w:r w:rsidR="00A94DBB" w:rsidRPr="00B05503">
              <w:rPr>
                <w:rFonts w:ascii="Arial" w:hAnsi="Arial" w:cs="Arial"/>
                <w:b/>
              </w:rPr>
              <w:t>3 Function of the Secretariat</w:t>
            </w:r>
          </w:p>
          <w:p w14:paraId="4589CD21" w14:textId="21202FB5" w:rsidR="00A94DBB" w:rsidRPr="00B05503" w:rsidRDefault="00A94DBB" w:rsidP="00A94DBB">
            <w:pPr>
              <w:jc w:val="left"/>
              <w:rPr>
                <w:rFonts w:ascii="Arial" w:hAnsi="Arial" w:cs="Arial"/>
              </w:rPr>
            </w:pPr>
            <w:r w:rsidRPr="00B05503">
              <w:rPr>
                <w:rFonts w:ascii="Arial" w:hAnsi="Arial" w:cs="Arial"/>
              </w:rPr>
              <w:t>In addition to the tasks set out in Article 10 of the Convention, the Secretariat, under the direction of the Secretary</w:t>
            </w:r>
            <w:del w:id="1048" w:author="YAMASHITA AI" w:date="2023-10-13T11:12:00Z">
              <w:r w:rsidRPr="00A94DBB">
                <w:rPr>
                  <w:rFonts w:cs="ＭＳ ゴシック" w:hint="eastAsia"/>
                </w:rPr>
                <w:delText>‐</w:delText>
              </w:r>
            </w:del>
            <w:ins w:id="1049" w:author="YAMASHITA AI" w:date="2023-10-13T11:12:00Z">
              <w:r w:rsidR="00100B53" w:rsidRPr="00B05503">
                <w:rPr>
                  <w:rFonts w:ascii="Arial" w:hAnsi="Arial" w:cs="Arial"/>
                </w:rPr>
                <w:t>-</w:t>
              </w:r>
            </w:ins>
            <w:r w:rsidRPr="00B05503">
              <w:rPr>
                <w:rFonts w:ascii="Arial" w:hAnsi="Arial" w:cs="Arial"/>
              </w:rPr>
              <w:t xml:space="preserve">General, and in </w:t>
            </w:r>
            <w:del w:id="1050" w:author="YAMASHITA AI" w:date="2023-10-13T11:12:00Z">
              <w:r w:rsidRPr="00A94DBB">
                <w:rPr>
                  <w:rFonts w:ascii="Arial" w:hAnsi="Arial" w:cs="Arial"/>
                </w:rPr>
                <w:delText>accordance</w:delText>
              </w:r>
            </w:del>
            <w:ins w:id="1051" w:author="YAMASHITA AI" w:date="2023-10-13T11:12:00Z">
              <w:r w:rsidR="0023479C" w:rsidRPr="00B05503">
                <w:rPr>
                  <w:rFonts w:ascii="Arial" w:hAnsi="Arial" w:cs="Arial"/>
                  <w:highlight w:val="cyan"/>
                </w:rPr>
                <w:t>line</w:t>
              </w:r>
            </w:ins>
            <w:r w:rsidRPr="00B05503">
              <w:rPr>
                <w:rFonts w:ascii="Arial" w:hAnsi="Arial" w:cs="Arial"/>
              </w:rPr>
              <w:t xml:space="preserve"> with the Secretariat Procedures, </w:t>
            </w:r>
            <w:del w:id="1052" w:author="YAMASHITA AI" w:date="2023-10-13T11:12:00Z">
              <w:r w:rsidRPr="00A94DBB">
                <w:rPr>
                  <w:rFonts w:ascii="Arial" w:hAnsi="Arial" w:cs="Arial"/>
                </w:rPr>
                <w:delText>shall</w:delText>
              </w:r>
            </w:del>
            <w:ins w:id="1053" w:author="YAMASHITA AI" w:date="2023-10-13T11:12:00Z">
              <w:r w:rsidR="00FB7491" w:rsidRPr="00B05503">
                <w:rPr>
                  <w:rFonts w:ascii="Arial" w:hAnsi="Arial" w:cs="Arial"/>
                  <w:highlight w:val="cyan"/>
                </w:rPr>
                <w:t>will</w:t>
              </w:r>
            </w:ins>
            <w:r w:rsidRPr="00B05503">
              <w:rPr>
                <w:rFonts w:ascii="Arial" w:hAnsi="Arial" w:cs="Arial"/>
              </w:rPr>
              <w:t>:</w:t>
            </w:r>
          </w:p>
          <w:p w14:paraId="528F4F77" w14:textId="77777777" w:rsidR="00A94DBB" w:rsidRPr="00B05503" w:rsidRDefault="00A94DBB" w:rsidP="00A94DBB">
            <w:pPr>
              <w:jc w:val="left"/>
              <w:rPr>
                <w:rFonts w:ascii="Arial" w:hAnsi="Arial" w:cs="Arial"/>
              </w:rPr>
            </w:pPr>
            <w:r w:rsidRPr="00B05503">
              <w:rPr>
                <w:rFonts w:ascii="Arial" w:hAnsi="Arial" w:cs="Arial"/>
              </w:rPr>
              <w:t>(a) handle all day-to-day management of the Organization, including the flow of information between the Secretariat and Member States, Associate Members and Affiliate Members;</w:t>
            </w:r>
          </w:p>
          <w:p w14:paraId="5EE87852" w14:textId="77777777" w:rsidR="00A94DBB" w:rsidRPr="00B05503" w:rsidRDefault="00A94DBB" w:rsidP="00A94DBB">
            <w:pPr>
              <w:jc w:val="left"/>
              <w:rPr>
                <w:rFonts w:ascii="Arial" w:hAnsi="Arial" w:cs="Arial"/>
              </w:rPr>
            </w:pPr>
            <w:r w:rsidRPr="00B05503">
              <w:rPr>
                <w:rFonts w:ascii="Arial" w:hAnsi="Arial" w:cs="Arial"/>
              </w:rPr>
              <w:t>(b) prepare draft terms of reference for Committees and subsidiary bodies;</w:t>
            </w:r>
          </w:p>
          <w:p w14:paraId="175CD7CE" w14:textId="6AD305D9" w:rsidR="00A94DBB" w:rsidRPr="00B05503" w:rsidRDefault="00A94DBB" w:rsidP="00A94DBB">
            <w:pPr>
              <w:jc w:val="left"/>
              <w:rPr>
                <w:rFonts w:ascii="Arial" w:hAnsi="Arial" w:cs="Arial"/>
              </w:rPr>
            </w:pPr>
            <w:r w:rsidRPr="00B05503">
              <w:rPr>
                <w:rFonts w:ascii="Arial" w:hAnsi="Arial" w:cs="Arial"/>
              </w:rPr>
              <w:t xml:space="preserve">(c) organize and support the Committees and subsidiary bodies in </w:t>
            </w:r>
            <w:del w:id="1054" w:author="YAMASHITA AI" w:date="2023-10-13T11:12:00Z">
              <w:r w:rsidRPr="00A94DBB">
                <w:rPr>
                  <w:rFonts w:ascii="Arial" w:hAnsi="Arial" w:cs="Arial"/>
                </w:rPr>
                <w:delText>accordance</w:delText>
              </w:r>
            </w:del>
            <w:ins w:id="1055" w:author="YAMASHITA AI" w:date="2023-10-13T11:12:00Z">
              <w:r w:rsidR="006C7B58" w:rsidRPr="00B05503">
                <w:rPr>
                  <w:rFonts w:ascii="Arial" w:hAnsi="Arial" w:cs="Arial"/>
                  <w:highlight w:val="cyan"/>
                </w:rPr>
                <w:t>line</w:t>
              </w:r>
            </w:ins>
            <w:r w:rsidRPr="00B05503">
              <w:rPr>
                <w:rFonts w:ascii="Arial" w:hAnsi="Arial" w:cs="Arial"/>
              </w:rPr>
              <w:t xml:space="preserve"> with the work programme approved by the Council, by:</w:t>
            </w:r>
          </w:p>
          <w:p w14:paraId="5FCFB088" w14:textId="6CBA543F" w:rsidR="00A94DBB" w:rsidRPr="00B05503" w:rsidRDefault="00A94DBB" w:rsidP="00A94DBB">
            <w:pPr>
              <w:jc w:val="left"/>
              <w:rPr>
                <w:rFonts w:ascii="Arial" w:hAnsi="Arial" w:cs="Arial"/>
              </w:rPr>
            </w:pPr>
            <w:proofErr w:type="spellStart"/>
            <w:r w:rsidRPr="00B05503">
              <w:rPr>
                <w:rFonts w:ascii="Arial" w:hAnsi="Arial" w:cs="Arial"/>
              </w:rPr>
              <w:t>i</w:t>
            </w:r>
            <w:proofErr w:type="spellEnd"/>
            <w:r w:rsidRPr="00B05503">
              <w:rPr>
                <w:rFonts w:ascii="Arial" w:hAnsi="Arial" w:cs="Arial"/>
              </w:rPr>
              <w:t xml:space="preserve"> hosting the meetings</w:t>
            </w:r>
            <w:r w:rsidR="002B234E" w:rsidRPr="00926D92">
              <w:rPr>
                <w:rFonts w:ascii="Arial" w:hAnsi="Arial"/>
                <w:highlight w:val="cyan"/>
              </w:rPr>
              <w:t>;</w:t>
            </w:r>
          </w:p>
          <w:p w14:paraId="3DB4422C" w14:textId="5F6A5AD4" w:rsidR="00A94DBB" w:rsidRPr="00B05503" w:rsidRDefault="00A94DBB" w:rsidP="00A94DBB">
            <w:pPr>
              <w:jc w:val="left"/>
              <w:rPr>
                <w:rFonts w:ascii="Arial" w:hAnsi="Arial" w:cs="Arial"/>
              </w:rPr>
            </w:pPr>
            <w:r w:rsidRPr="00B05503">
              <w:rPr>
                <w:rFonts w:ascii="Arial" w:hAnsi="Arial" w:cs="Arial"/>
              </w:rPr>
              <w:lastRenderedPageBreak/>
              <w:t>ii providing secretarial and technical support</w:t>
            </w:r>
            <w:r w:rsidR="002B234E" w:rsidRPr="00926D92">
              <w:rPr>
                <w:rFonts w:ascii="Arial" w:hAnsi="Arial"/>
                <w:highlight w:val="cyan"/>
              </w:rPr>
              <w:t>;</w:t>
            </w:r>
          </w:p>
          <w:p w14:paraId="475B79FC" w14:textId="77777777" w:rsidR="00A94DBB" w:rsidRPr="00B05503" w:rsidRDefault="00A94DBB" w:rsidP="00A94DBB">
            <w:pPr>
              <w:jc w:val="left"/>
              <w:rPr>
                <w:rFonts w:ascii="Arial" w:hAnsi="Arial" w:cs="Arial"/>
              </w:rPr>
            </w:pPr>
            <w:r w:rsidRPr="00B05503">
              <w:rPr>
                <w:rFonts w:ascii="Arial" w:hAnsi="Arial" w:cs="Arial"/>
              </w:rPr>
              <w:t>iii preparing and submitting related documents to the Council; and</w:t>
            </w:r>
          </w:p>
          <w:p w14:paraId="1B6396E2" w14:textId="3008C4E0" w:rsidR="00A94DBB" w:rsidRPr="00B05503" w:rsidRDefault="00A94DBB" w:rsidP="00A94DBB">
            <w:pPr>
              <w:jc w:val="left"/>
              <w:rPr>
                <w:rFonts w:ascii="Arial" w:hAnsi="Arial" w:cs="Arial"/>
              </w:rPr>
            </w:pPr>
            <w:r w:rsidRPr="00B05503">
              <w:rPr>
                <w:rFonts w:ascii="Arial" w:hAnsi="Arial" w:cs="Arial"/>
              </w:rPr>
              <w:t>iv circulating meeting documents</w:t>
            </w:r>
            <w:r w:rsidR="002B234E" w:rsidRPr="00926D92">
              <w:rPr>
                <w:rFonts w:ascii="Arial" w:hAnsi="Arial"/>
                <w:highlight w:val="cyan"/>
              </w:rPr>
              <w:t>;</w:t>
            </w:r>
          </w:p>
          <w:p w14:paraId="56A029E0" w14:textId="4AC8AE62" w:rsidR="00A94DBB" w:rsidRPr="00B05503" w:rsidRDefault="00A94DBB" w:rsidP="00A94DBB">
            <w:pPr>
              <w:jc w:val="left"/>
              <w:rPr>
                <w:rFonts w:ascii="Arial" w:hAnsi="Arial" w:cs="Arial"/>
              </w:rPr>
            </w:pPr>
            <w:r w:rsidRPr="00B05503">
              <w:rPr>
                <w:rFonts w:ascii="Arial" w:hAnsi="Arial" w:cs="Arial"/>
              </w:rPr>
              <w:t>(d) produce the Annual Report</w:t>
            </w:r>
            <w:r w:rsidR="002B234E" w:rsidRPr="00926D92">
              <w:rPr>
                <w:rFonts w:ascii="Arial" w:hAnsi="Arial"/>
                <w:highlight w:val="cyan"/>
              </w:rPr>
              <w:t>;</w:t>
            </w:r>
          </w:p>
          <w:p w14:paraId="5973650B" w14:textId="3F07A65E" w:rsidR="00A94DBB" w:rsidRPr="00B05503" w:rsidRDefault="00A94DBB" w:rsidP="00A94DBB">
            <w:pPr>
              <w:jc w:val="left"/>
              <w:rPr>
                <w:rFonts w:ascii="Arial" w:hAnsi="Arial" w:cs="Arial"/>
              </w:rPr>
            </w:pPr>
            <w:r w:rsidRPr="00B05503">
              <w:rPr>
                <w:rFonts w:ascii="Arial" w:hAnsi="Arial" w:cs="Arial"/>
              </w:rPr>
              <w:t>(e) receive, print, file, circulate or publish documents, and in so doing, ensure that all standards, recommendations, guidelines and manuals upon their publication are made available in the working language and, with the help of the Member States, the official languages of the Organization over time</w:t>
            </w:r>
            <w:r w:rsidR="002B234E" w:rsidRPr="00926D92">
              <w:rPr>
                <w:rFonts w:ascii="Arial" w:hAnsi="Arial"/>
                <w:highlight w:val="cyan"/>
              </w:rPr>
              <w:t>;</w:t>
            </w:r>
          </w:p>
          <w:p w14:paraId="3AF83BB3" w14:textId="6DBD5ED5" w:rsidR="00A94DBB" w:rsidRPr="00B05503" w:rsidRDefault="00A94DBB" w:rsidP="00A94DBB">
            <w:pPr>
              <w:jc w:val="left"/>
              <w:rPr>
                <w:rFonts w:ascii="Arial" w:hAnsi="Arial" w:cs="Arial"/>
              </w:rPr>
            </w:pPr>
            <w:r w:rsidRPr="00B05503">
              <w:rPr>
                <w:rFonts w:ascii="Arial" w:hAnsi="Arial" w:cs="Arial"/>
              </w:rPr>
              <w:t>(f) establish, maintain and have custody of documents in the archive</w:t>
            </w:r>
            <w:r w:rsidR="002B234E" w:rsidRPr="00926D92">
              <w:rPr>
                <w:rFonts w:ascii="Arial" w:hAnsi="Arial"/>
                <w:highlight w:val="cyan"/>
              </w:rPr>
              <w:t>;</w:t>
            </w:r>
            <w:r w:rsidRPr="00B05503">
              <w:rPr>
                <w:rFonts w:ascii="Arial" w:hAnsi="Arial" w:cs="Arial"/>
              </w:rPr>
              <w:t xml:space="preserve"> and</w:t>
            </w:r>
          </w:p>
          <w:p w14:paraId="601720A9" w14:textId="77777777" w:rsidR="00A94DBB" w:rsidRPr="00B05503" w:rsidRDefault="00A94DBB" w:rsidP="00A94DBB">
            <w:pPr>
              <w:jc w:val="left"/>
              <w:rPr>
                <w:rFonts w:ascii="Arial" w:hAnsi="Arial" w:cs="Arial"/>
              </w:rPr>
            </w:pPr>
            <w:r w:rsidRPr="00B05503">
              <w:rPr>
                <w:rFonts w:ascii="Arial" w:hAnsi="Arial" w:cs="Arial"/>
              </w:rPr>
              <w:t>(g) generally, perform all other work that may be required to support the endeavours of the Organization.</w:t>
            </w:r>
          </w:p>
          <w:p w14:paraId="3E90B663" w14:textId="77777777" w:rsidR="00135128" w:rsidRPr="00B05503" w:rsidRDefault="00135128" w:rsidP="00A94DBB">
            <w:pPr>
              <w:jc w:val="left"/>
              <w:rPr>
                <w:ins w:id="1056" w:author="YAMASHITA AI" w:date="2023-10-13T11:12:00Z"/>
                <w:rFonts w:ascii="Arial" w:hAnsi="Arial" w:cs="Arial"/>
                <w:b/>
              </w:rPr>
            </w:pPr>
          </w:p>
          <w:p w14:paraId="724CDD0A" w14:textId="0ED2CB93" w:rsidR="00A94DBB" w:rsidRPr="00B05503" w:rsidRDefault="00135128" w:rsidP="00A94DBB">
            <w:pPr>
              <w:jc w:val="left"/>
              <w:rPr>
                <w:rFonts w:ascii="Arial" w:hAnsi="Arial" w:cs="Arial"/>
                <w:b/>
              </w:rPr>
            </w:pPr>
            <w:ins w:id="1057" w:author="YAMASHITA AI" w:date="2023-10-13T11:12:00Z">
              <w:r w:rsidRPr="00B05503">
                <w:rPr>
                  <w:rFonts w:ascii="Arial" w:hAnsi="Arial" w:cs="Arial"/>
                  <w:b/>
                </w:rPr>
                <w:t>7-</w:t>
              </w:r>
            </w:ins>
            <w:r w:rsidR="00A94DBB" w:rsidRPr="00B05503">
              <w:rPr>
                <w:rFonts w:ascii="Arial" w:hAnsi="Arial" w:cs="Arial"/>
                <w:b/>
              </w:rPr>
              <w:t>4 Secretariat Procedures</w:t>
            </w:r>
          </w:p>
          <w:p w14:paraId="09C8CD2F" w14:textId="26970852" w:rsidR="00A94DBB" w:rsidRPr="00B05503" w:rsidRDefault="00A94DBB" w:rsidP="00A94DBB">
            <w:pPr>
              <w:jc w:val="left"/>
              <w:rPr>
                <w:rFonts w:ascii="Arial" w:hAnsi="Arial" w:cs="Arial"/>
              </w:rPr>
            </w:pPr>
            <w:r w:rsidRPr="00B05503">
              <w:rPr>
                <w:rFonts w:ascii="Arial" w:hAnsi="Arial" w:cs="Arial"/>
              </w:rPr>
              <w:t xml:space="preserve">(a) The conduct of work of the Secretariat </w:t>
            </w:r>
            <w:del w:id="1058" w:author="YAMASHITA AI" w:date="2023-10-13T11:12:00Z">
              <w:r w:rsidRPr="00A94DBB">
                <w:rPr>
                  <w:rFonts w:ascii="Arial" w:hAnsi="Arial" w:cs="Arial"/>
                </w:rPr>
                <w:delText>shall</w:delText>
              </w:r>
            </w:del>
            <w:ins w:id="1059" w:author="YAMASHITA AI" w:date="2023-10-13T11:12:00Z">
              <w:r w:rsidR="00FB7491" w:rsidRPr="00B05503">
                <w:rPr>
                  <w:rFonts w:ascii="Arial" w:hAnsi="Arial" w:cs="Arial"/>
                  <w:highlight w:val="cyan"/>
                </w:rPr>
                <w:t>will</w:t>
              </w:r>
            </w:ins>
            <w:r w:rsidRPr="00B05503">
              <w:rPr>
                <w:rFonts w:ascii="Arial" w:hAnsi="Arial" w:cs="Arial"/>
              </w:rPr>
              <w:t xml:space="preserve"> be governed by Secretariat Procedures established by the Secretary</w:t>
            </w:r>
            <w:del w:id="1060" w:author="YAMASHITA AI" w:date="2023-10-13T11:12:00Z">
              <w:r w:rsidRPr="00A94DBB">
                <w:rPr>
                  <w:rFonts w:cs="ＭＳ ゴシック" w:hint="eastAsia"/>
                </w:rPr>
                <w:delText>‐</w:delText>
              </w:r>
            </w:del>
            <w:ins w:id="1061" w:author="YAMASHITA AI" w:date="2023-10-13T11:12:00Z">
              <w:r w:rsidR="0022746E" w:rsidRPr="00B05503">
                <w:rPr>
                  <w:rFonts w:cs="ＭＳ ゴシック" w:hint="eastAsia"/>
                </w:rPr>
                <w:t>-</w:t>
              </w:r>
            </w:ins>
            <w:r w:rsidRPr="00B05503">
              <w:rPr>
                <w:rFonts w:ascii="Arial" w:hAnsi="Arial" w:cs="Arial"/>
              </w:rPr>
              <w:t xml:space="preserve">General, which </w:t>
            </w:r>
            <w:del w:id="1062" w:author="YAMASHITA AI" w:date="2023-10-13T11:12:00Z">
              <w:r w:rsidRPr="00A94DBB">
                <w:rPr>
                  <w:rFonts w:ascii="Arial" w:hAnsi="Arial" w:cs="Arial"/>
                </w:rPr>
                <w:delText>shall</w:delText>
              </w:r>
            </w:del>
            <w:ins w:id="1063" w:author="YAMASHITA AI" w:date="2023-10-13T11:12:00Z">
              <w:r w:rsidR="00FB7491" w:rsidRPr="00B05503">
                <w:rPr>
                  <w:rFonts w:ascii="Arial" w:hAnsi="Arial" w:cs="Arial"/>
                  <w:highlight w:val="cyan"/>
                </w:rPr>
                <w:t>will</w:t>
              </w:r>
            </w:ins>
            <w:r w:rsidRPr="00B05503">
              <w:rPr>
                <w:rFonts w:ascii="Arial" w:hAnsi="Arial" w:cs="Arial"/>
              </w:rPr>
              <w:t xml:space="preserve"> be reviewed and kept updated to ensure efficient operations are maintained.</w:t>
            </w:r>
          </w:p>
          <w:p w14:paraId="777443FC" w14:textId="0B270796" w:rsidR="00A94DBB" w:rsidRPr="00B05503" w:rsidRDefault="00A94DBB" w:rsidP="00A94DBB">
            <w:pPr>
              <w:jc w:val="left"/>
              <w:rPr>
                <w:rFonts w:ascii="Arial" w:hAnsi="Arial" w:cs="Arial"/>
              </w:rPr>
            </w:pPr>
            <w:r w:rsidRPr="00B05503">
              <w:rPr>
                <w:rFonts w:ascii="Arial" w:hAnsi="Arial" w:cs="Arial"/>
              </w:rPr>
              <w:t xml:space="preserve">(b) The Secretariat Procedures </w:t>
            </w:r>
            <w:del w:id="1064" w:author="YAMASHITA AI" w:date="2023-10-13T11:12:00Z">
              <w:r w:rsidRPr="00A94DBB">
                <w:rPr>
                  <w:rFonts w:ascii="Arial" w:hAnsi="Arial" w:cs="Arial"/>
                </w:rPr>
                <w:delText>shall</w:delText>
              </w:r>
            </w:del>
            <w:ins w:id="1065" w:author="YAMASHITA AI" w:date="2023-10-13T11:12:00Z">
              <w:r w:rsidR="00FB7491" w:rsidRPr="00B05503">
                <w:rPr>
                  <w:rFonts w:ascii="Arial" w:hAnsi="Arial" w:cs="Arial"/>
                  <w:highlight w:val="cyan"/>
                </w:rPr>
                <w:t>will</w:t>
              </w:r>
            </w:ins>
            <w:r w:rsidRPr="00B05503">
              <w:rPr>
                <w:rFonts w:ascii="Arial" w:hAnsi="Arial" w:cs="Arial"/>
              </w:rPr>
              <w:t xml:space="preserve"> be made available to all staff.</w:t>
            </w:r>
          </w:p>
          <w:p w14:paraId="4261186D" w14:textId="735AB824" w:rsidR="00A94DBB" w:rsidRPr="00B05503" w:rsidRDefault="00A94DBB" w:rsidP="00A94DBB">
            <w:pPr>
              <w:jc w:val="left"/>
              <w:rPr>
                <w:rFonts w:ascii="Arial" w:hAnsi="Arial" w:cs="Arial"/>
              </w:rPr>
            </w:pPr>
            <w:r w:rsidRPr="00B05503">
              <w:rPr>
                <w:rFonts w:ascii="Arial" w:hAnsi="Arial" w:cs="Arial"/>
              </w:rPr>
              <w:t>(c) The staff are required to implement the Secretariat Procedures applicable to them and to work with the Secretary</w:t>
            </w:r>
            <w:del w:id="1066" w:author="YAMASHITA AI" w:date="2023-10-13T11:12:00Z">
              <w:r w:rsidRPr="00A94DBB">
                <w:rPr>
                  <w:rFonts w:cs="ＭＳ ゴシック" w:hint="eastAsia"/>
                </w:rPr>
                <w:delText>‐</w:delText>
              </w:r>
            </w:del>
            <w:ins w:id="1067" w:author="YAMASHITA AI" w:date="2023-10-13T11:12:00Z">
              <w:r w:rsidR="0022746E" w:rsidRPr="00B05503">
                <w:rPr>
                  <w:rFonts w:cs="ＭＳ ゴシック" w:hint="eastAsia"/>
                </w:rPr>
                <w:t>-</w:t>
              </w:r>
            </w:ins>
            <w:r w:rsidRPr="00B05503">
              <w:rPr>
                <w:rFonts w:ascii="Arial" w:hAnsi="Arial" w:cs="Arial"/>
              </w:rPr>
              <w:t>General to ensure that the Secretariat Procedures reflect safe, clear, open and sustainable working practice.</w:t>
            </w:r>
          </w:p>
          <w:p w14:paraId="3D7D20C3" w14:textId="77777777" w:rsidR="00135128" w:rsidRPr="00B05503" w:rsidRDefault="00135128" w:rsidP="00A94DBB">
            <w:pPr>
              <w:jc w:val="left"/>
              <w:rPr>
                <w:ins w:id="1068" w:author="YAMASHITA AI" w:date="2023-10-13T11:12:00Z"/>
                <w:rFonts w:ascii="Arial" w:hAnsi="Arial" w:cs="Arial"/>
                <w:b/>
                <w:highlight w:val="yellow"/>
              </w:rPr>
            </w:pPr>
          </w:p>
          <w:p w14:paraId="21F2ED6F" w14:textId="33BD8AB9" w:rsidR="00A94DBB" w:rsidRPr="00B05503" w:rsidRDefault="00135128" w:rsidP="00A94DBB">
            <w:pPr>
              <w:jc w:val="left"/>
              <w:rPr>
                <w:rFonts w:ascii="Arial" w:hAnsi="Arial" w:cs="Arial"/>
                <w:b/>
              </w:rPr>
            </w:pPr>
            <w:ins w:id="1069" w:author="YAMASHITA AI" w:date="2023-10-13T11:12:00Z">
              <w:r w:rsidRPr="001E4246">
                <w:rPr>
                  <w:rFonts w:ascii="Arial" w:hAnsi="Arial" w:cs="Arial"/>
                  <w:b/>
                  <w:highlight w:val="cyan"/>
                </w:rPr>
                <w:t>7-</w:t>
              </w:r>
            </w:ins>
            <w:r w:rsidR="00A94DBB" w:rsidRPr="001E4246">
              <w:rPr>
                <w:rFonts w:ascii="Arial" w:hAnsi="Arial" w:cs="Arial"/>
                <w:b/>
                <w:highlight w:val="cyan"/>
              </w:rPr>
              <w:t>5 The World-Wide Academy</w:t>
            </w:r>
          </w:p>
          <w:p w14:paraId="7F8B7B02" w14:textId="7EA052DE" w:rsidR="00A94DBB" w:rsidRPr="00B05503" w:rsidRDefault="00A94DBB" w:rsidP="00A94DBB">
            <w:pPr>
              <w:jc w:val="left"/>
              <w:rPr>
                <w:rFonts w:ascii="Arial" w:hAnsi="Arial" w:cs="Arial"/>
              </w:rPr>
            </w:pPr>
            <w:r w:rsidRPr="00B05503">
              <w:rPr>
                <w:rFonts w:ascii="Arial" w:hAnsi="Arial" w:cs="Arial"/>
              </w:rPr>
              <w:t xml:space="preserve">The World-Wide Academy, the vehicle by which the Organization delivers training and capacity building, </w:t>
            </w:r>
            <w:del w:id="1070" w:author="YAMASHITA AI" w:date="2023-10-13T11:12:00Z">
              <w:r w:rsidRPr="00A94DBB">
                <w:rPr>
                  <w:rFonts w:ascii="Arial" w:hAnsi="Arial" w:cs="Arial"/>
                </w:rPr>
                <w:delText>shall</w:delText>
              </w:r>
            </w:del>
            <w:ins w:id="1071" w:author="YAMASHITA AI" w:date="2023-10-13T11:12:00Z">
              <w:r w:rsidR="00FB7491" w:rsidRPr="00B05503">
                <w:rPr>
                  <w:rFonts w:ascii="Arial" w:hAnsi="Arial" w:cs="Arial"/>
                  <w:highlight w:val="cyan"/>
                </w:rPr>
                <w:t>will</w:t>
              </w:r>
            </w:ins>
            <w:r w:rsidRPr="00B05503">
              <w:rPr>
                <w:rFonts w:ascii="Arial" w:hAnsi="Arial" w:cs="Arial"/>
              </w:rPr>
              <w:t xml:space="preserve"> be an </w:t>
            </w:r>
            <w:del w:id="1072" w:author="YAMASHITA AI" w:date="2023-10-13T11:12:00Z">
              <w:r w:rsidRPr="001E4246">
                <w:rPr>
                  <w:rFonts w:ascii="Arial" w:hAnsi="Arial" w:cs="Arial"/>
                  <w:highlight w:val="cyan"/>
                </w:rPr>
                <w:delText>integral</w:delText>
              </w:r>
            </w:del>
            <w:ins w:id="1073" w:author="YAMASHITA AI" w:date="2023-10-13T11:12:00Z">
              <w:r w:rsidRPr="001E4246">
                <w:rPr>
                  <w:rFonts w:ascii="Arial" w:hAnsi="Arial" w:cs="Arial"/>
                  <w:highlight w:val="cyan"/>
                </w:rPr>
                <w:t>integral</w:t>
              </w:r>
            </w:ins>
            <w:r w:rsidRPr="001E4246">
              <w:rPr>
                <w:rFonts w:ascii="Arial" w:hAnsi="Arial" w:cs="Arial"/>
                <w:highlight w:val="cyan"/>
              </w:rPr>
              <w:t xml:space="preserve"> part of the Secretariat</w:t>
            </w:r>
            <w:r w:rsidRPr="00B05503">
              <w:rPr>
                <w:rFonts w:ascii="Arial" w:hAnsi="Arial" w:cs="Arial"/>
              </w:rPr>
              <w:t>, but independently funded.</w:t>
            </w:r>
          </w:p>
          <w:p w14:paraId="24FB0B11" w14:textId="4DF00C97" w:rsidR="00A94DBB" w:rsidRPr="00B05503" w:rsidRDefault="00A94DBB" w:rsidP="00A94DBB">
            <w:pPr>
              <w:jc w:val="left"/>
              <w:rPr>
                <w:rFonts w:ascii="Arial" w:hAnsi="Arial" w:cs="Arial"/>
              </w:rPr>
            </w:pPr>
            <w:r w:rsidRPr="00B05503">
              <w:rPr>
                <w:rFonts w:ascii="Arial" w:hAnsi="Arial" w:cs="Arial"/>
              </w:rPr>
              <w:t>(a) The day-to-day management of the World</w:t>
            </w:r>
            <w:del w:id="1074" w:author="YAMASHITA AI" w:date="2023-10-13T11:12:00Z">
              <w:r w:rsidRPr="00A94DBB">
                <w:rPr>
                  <w:rFonts w:cs="ＭＳ ゴシック" w:hint="eastAsia"/>
                </w:rPr>
                <w:delText>‐</w:delText>
              </w:r>
            </w:del>
            <w:ins w:id="1075" w:author="YAMASHITA AI" w:date="2023-10-13T11:12:00Z">
              <w:r w:rsidR="000D61AC" w:rsidRPr="00B05503">
                <w:rPr>
                  <w:rFonts w:ascii="Arial" w:hAnsi="Arial" w:cs="Arial"/>
                </w:rPr>
                <w:t>-</w:t>
              </w:r>
            </w:ins>
            <w:r w:rsidRPr="00B05503">
              <w:rPr>
                <w:rFonts w:ascii="Arial" w:hAnsi="Arial" w:cs="Arial"/>
              </w:rPr>
              <w:t xml:space="preserve">Wide Academy </w:t>
            </w:r>
            <w:del w:id="1076" w:author="YAMASHITA AI" w:date="2023-10-13T11:12:00Z">
              <w:r w:rsidRPr="00A94DBB">
                <w:rPr>
                  <w:rFonts w:ascii="Arial" w:hAnsi="Arial" w:cs="Arial"/>
                </w:rPr>
                <w:delText>shall</w:delText>
              </w:r>
            </w:del>
            <w:ins w:id="1077" w:author="YAMASHITA AI" w:date="2023-10-13T11:12:00Z">
              <w:r w:rsidR="00FB7491" w:rsidRPr="00B05503">
                <w:rPr>
                  <w:rFonts w:ascii="Arial" w:hAnsi="Arial" w:cs="Arial"/>
                  <w:highlight w:val="cyan"/>
                </w:rPr>
                <w:t>will</w:t>
              </w:r>
            </w:ins>
            <w:r w:rsidRPr="00B05503">
              <w:rPr>
                <w:rFonts w:ascii="Arial" w:hAnsi="Arial" w:cs="Arial"/>
              </w:rPr>
              <w:t xml:space="preserve"> be administered by a Dean, who </w:t>
            </w:r>
            <w:del w:id="1078" w:author="YAMASHITA AI" w:date="2023-10-13T11:12:00Z">
              <w:r w:rsidRPr="00A94DBB">
                <w:rPr>
                  <w:rFonts w:ascii="Arial" w:hAnsi="Arial" w:cs="Arial"/>
                </w:rPr>
                <w:delText>shall</w:delText>
              </w:r>
            </w:del>
            <w:ins w:id="1079" w:author="YAMASHITA AI" w:date="2023-10-13T11:12:00Z">
              <w:r w:rsidR="00FB7491" w:rsidRPr="00B05503">
                <w:rPr>
                  <w:rFonts w:ascii="Arial" w:hAnsi="Arial" w:cs="Arial"/>
                  <w:highlight w:val="cyan"/>
                </w:rPr>
                <w:t>will</w:t>
              </w:r>
            </w:ins>
            <w:r w:rsidRPr="00B05503">
              <w:rPr>
                <w:rFonts w:ascii="Arial" w:hAnsi="Arial" w:cs="Arial"/>
              </w:rPr>
              <w:t xml:space="preserve"> be a member of the Secretariat. The Dean is supported by an Advisory Board.</w:t>
            </w:r>
          </w:p>
          <w:p w14:paraId="4DE45115" w14:textId="0D1FE83B" w:rsidR="00A94DBB" w:rsidRPr="00B05503" w:rsidRDefault="00A94DBB" w:rsidP="00A94DBB">
            <w:pPr>
              <w:jc w:val="left"/>
              <w:rPr>
                <w:rFonts w:ascii="Arial" w:hAnsi="Arial" w:cs="Arial"/>
              </w:rPr>
            </w:pPr>
            <w:r w:rsidRPr="00B05503">
              <w:rPr>
                <w:rFonts w:ascii="Arial" w:hAnsi="Arial" w:cs="Arial"/>
              </w:rPr>
              <w:t xml:space="preserve">(b) The role of the Advisory Board </w:t>
            </w:r>
            <w:del w:id="1080" w:author="YAMASHITA AI" w:date="2023-10-13T11:12:00Z">
              <w:r w:rsidRPr="00A94DBB">
                <w:rPr>
                  <w:rFonts w:ascii="Arial" w:hAnsi="Arial" w:cs="Arial"/>
                </w:rPr>
                <w:delText>shall</w:delText>
              </w:r>
            </w:del>
            <w:ins w:id="1081" w:author="YAMASHITA AI" w:date="2023-10-13T11:12:00Z">
              <w:r w:rsidR="00FB7491" w:rsidRPr="00B05503">
                <w:rPr>
                  <w:rFonts w:ascii="Arial" w:hAnsi="Arial" w:cs="Arial"/>
                  <w:highlight w:val="cyan"/>
                </w:rPr>
                <w:t>will</w:t>
              </w:r>
            </w:ins>
            <w:r w:rsidRPr="00B05503">
              <w:rPr>
                <w:rFonts w:ascii="Arial" w:hAnsi="Arial" w:cs="Arial"/>
              </w:rPr>
              <w:t xml:space="preserve"> be:</w:t>
            </w:r>
          </w:p>
          <w:p w14:paraId="4B077E86" w14:textId="77777777" w:rsidR="00A94DBB" w:rsidRPr="00B05503" w:rsidRDefault="00A94DBB" w:rsidP="00A94DBB">
            <w:pPr>
              <w:jc w:val="left"/>
              <w:rPr>
                <w:rFonts w:ascii="Arial" w:hAnsi="Arial" w:cs="Arial"/>
              </w:rPr>
            </w:pPr>
            <w:proofErr w:type="spellStart"/>
            <w:r w:rsidRPr="00B05503">
              <w:rPr>
                <w:rFonts w:ascii="Arial" w:hAnsi="Arial" w:cs="Arial"/>
              </w:rPr>
              <w:t>i</w:t>
            </w:r>
            <w:proofErr w:type="spellEnd"/>
            <w:r w:rsidRPr="00B05503">
              <w:rPr>
                <w:rFonts w:ascii="Arial" w:hAnsi="Arial" w:cs="Arial"/>
              </w:rPr>
              <w:t xml:space="preserve"> to maintain a global view of Marine Aids to Navigation training and capacity building needs; and</w:t>
            </w:r>
          </w:p>
          <w:p w14:paraId="798DCA18" w14:textId="77777777" w:rsidR="00A94DBB" w:rsidRPr="00B05503" w:rsidRDefault="00A94DBB" w:rsidP="00A94DBB">
            <w:pPr>
              <w:jc w:val="left"/>
              <w:rPr>
                <w:rFonts w:ascii="Arial" w:hAnsi="Arial" w:cs="Arial"/>
              </w:rPr>
            </w:pPr>
            <w:r w:rsidRPr="00B05503">
              <w:rPr>
                <w:rFonts w:ascii="Arial" w:hAnsi="Arial" w:cs="Arial"/>
              </w:rPr>
              <w:t>ii to recommend and oversee the strategy and the annual programme of the World</w:t>
            </w:r>
            <w:r w:rsidRPr="00B05503">
              <w:rPr>
                <w:rFonts w:cs="ＭＳ ゴシック" w:hint="eastAsia"/>
              </w:rPr>
              <w:t>‐</w:t>
            </w:r>
            <w:r w:rsidRPr="00B05503">
              <w:rPr>
                <w:rFonts w:ascii="Arial" w:hAnsi="Arial" w:cs="Arial"/>
              </w:rPr>
              <w:t>Wide Academy and its delivery of training and capacity building.</w:t>
            </w:r>
          </w:p>
          <w:p w14:paraId="4F8EFEBE" w14:textId="1C1CDE13" w:rsidR="00A94DBB" w:rsidRPr="00B05503" w:rsidRDefault="00A94DBB" w:rsidP="00A94DBB">
            <w:pPr>
              <w:jc w:val="left"/>
              <w:rPr>
                <w:rFonts w:ascii="Arial" w:hAnsi="Arial" w:cs="Arial"/>
              </w:rPr>
            </w:pPr>
            <w:r w:rsidRPr="00B05503">
              <w:rPr>
                <w:rFonts w:ascii="Arial" w:hAnsi="Arial" w:cs="Arial"/>
              </w:rPr>
              <w:t xml:space="preserve">(c) The Advisory Board </w:t>
            </w:r>
            <w:del w:id="1082" w:author="YAMASHITA AI" w:date="2023-10-13T11:12:00Z">
              <w:r w:rsidRPr="00A94DBB">
                <w:rPr>
                  <w:rFonts w:ascii="Arial" w:hAnsi="Arial" w:cs="Arial"/>
                </w:rPr>
                <w:delText>shall</w:delText>
              </w:r>
            </w:del>
            <w:ins w:id="1083" w:author="YAMASHITA AI" w:date="2023-10-13T11:12:00Z">
              <w:r w:rsidR="00FB7491" w:rsidRPr="00B05503">
                <w:rPr>
                  <w:rFonts w:ascii="Arial" w:hAnsi="Arial" w:cs="Arial"/>
                  <w:highlight w:val="cyan"/>
                </w:rPr>
                <w:t>will</w:t>
              </w:r>
            </w:ins>
            <w:r w:rsidRPr="00B05503">
              <w:rPr>
                <w:rFonts w:ascii="Arial" w:hAnsi="Arial" w:cs="Arial"/>
              </w:rPr>
              <w:t xml:space="preserve"> consist of:</w:t>
            </w:r>
          </w:p>
          <w:p w14:paraId="3BCF9AF6" w14:textId="77777777" w:rsidR="00A94DBB" w:rsidRPr="00B05503" w:rsidRDefault="00A94DBB" w:rsidP="00A94DBB">
            <w:pPr>
              <w:jc w:val="left"/>
              <w:rPr>
                <w:rFonts w:ascii="Arial" w:hAnsi="Arial" w:cs="Arial"/>
              </w:rPr>
            </w:pPr>
            <w:proofErr w:type="spellStart"/>
            <w:r w:rsidRPr="00B05503">
              <w:rPr>
                <w:rFonts w:ascii="Arial" w:hAnsi="Arial" w:cs="Arial"/>
              </w:rPr>
              <w:t>i</w:t>
            </w:r>
            <w:proofErr w:type="spellEnd"/>
            <w:r w:rsidRPr="00B05503">
              <w:rPr>
                <w:rFonts w:ascii="Arial" w:hAnsi="Arial" w:cs="Arial"/>
              </w:rPr>
              <w:t xml:space="preserve"> a Chair appointed by the Council from among the appointed board members;</w:t>
            </w:r>
          </w:p>
          <w:p w14:paraId="2678A456" w14:textId="0E4ED9CF" w:rsidR="00A94DBB" w:rsidRPr="00B05503" w:rsidRDefault="00A94DBB" w:rsidP="00A94DBB">
            <w:pPr>
              <w:jc w:val="left"/>
              <w:rPr>
                <w:rFonts w:ascii="Arial" w:hAnsi="Arial" w:cs="Arial"/>
              </w:rPr>
            </w:pPr>
            <w:r w:rsidRPr="00B05503">
              <w:rPr>
                <w:rFonts w:ascii="Arial" w:hAnsi="Arial" w:cs="Arial"/>
              </w:rPr>
              <w:t xml:space="preserve">ii up to </w:t>
            </w:r>
            <w:ins w:id="1084" w:author="YAMASHITA AI" w:date="2023-10-13T13:31:00Z">
              <w:r w:rsidR="0025261C" w:rsidRPr="001E4246">
                <w:rPr>
                  <w:rFonts w:ascii="Arial" w:hAnsi="Arial" w:cs="Arial"/>
                  <w:highlight w:val="cyan"/>
                </w:rPr>
                <w:t>[</w:t>
              </w:r>
            </w:ins>
            <w:r w:rsidRPr="001E4246">
              <w:rPr>
                <w:rFonts w:ascii="Arial" w:hAnsi="Arial" w:cs="Arial"/>
                <w:highlight w:val="cyan"/>
              </w:rPr>
              <w:t>six members</w:t>
            </w:r>
            <w:ins w:id="1085" w:author="YAMASHITA AI" w:date="2023-10-13T13:31:00Z">
              <w:r w:rsidR="0025261C" w:rsidRPr="001E4246">
                <w:rPr>
                  <w:rFonts w:ascii="Arial" w:hAnsi="Arial" w:cs="Arial"/>
                  <w:highlight w:val="cyan"/>
                </w:rPr>
                <w:t>]</w:t>
              </w:r>
            </w:ins>
            <w:r w:rsidRPr="00B05503">
              <w:rPr>
                <w:rFonts w:ascii="Arial" w:hAnsi="Arial" w:cs="Arial"/>
              </w:rPr>
              <w:t xml:space="preserve"> appointed by the Council for a period of </w:t>
            </w:r>
            <w:ins w:id="1086" w:author="YAMASHITA AI" w:date="2023-10-13T13:32:00Z">
              <w:r w:rsidR="0025261C">
                <w:rPr>
                  <w:rFonts w:ascii="Arial" w:hAnsi="Arial" w:cs="Arial"/>
                </w:rPr>
                <w:t>[</w:t>
              </w:r>
            </w:ins>
            <w:r w:rsidRPr="00B05503">
              <w:rPr>
                <w:rFonts w:ascii="Arial" w:hAnsi="Arial" w:cs="Arial"/>
              </w:rPr>
              <w:t>three years</w:t>
            </w:r>
            <w:ins w:id="1087" w:author="YAMASHITA AI" w:date="2023-10-13T13:32:00Z">
              <w:r w:rsidR="0025261C">
                <w:rPr>
                  <w:rFonts w:ascii="Arial" w:hAnsi="Arial" w:cs="Arial"/>
                </w:rPr>
                <w:t>]</w:t>
              </w:r>
            </w:ins>
            <w:r w:rsidRPr="00B05503">
              <w:rPr>
                <w:rFonts w:ascii="Arial" w:hAnsi="Arial" w:cs="Arial"/>
              </w:rPr>
              <w:t>;</w:t>
            </w:r>
          </w:p>
          <w:p w14:paraId="7D455054" w14:textId="1A80530D" w:rsidR="00A94DBB" w:rsidRPr="00B05503" w:rsidRDefault="00A94DBB" w:rsidP="00A94DBB">
            <w:pPr>
              <w:jc w:val="left"/>
              <w:rPr>
                <w:rFonts w:ascii="Arial" w:hAnsi="Arial" w:cs="Arial"/>
              </w:rPr>
            </w:pPr>
            <w:r w:rsidRPr="00B05503">
              <w:rPr>
                <w:rFonts w:ascii="Arial" w:hAnsi="Arial" w:cs="Arial"/>
              </w:rPr>
              <w:t>iii the Secretary</w:t>
            </w:r>
            <w:del w:id="1088" w:author="YAMASHITA AI" w:date="2023-10-13T11:12:00Z">
              <w:r w:rsidRPr="00A94DBB">
                <w:rPr>
                  <w:rFonts w:cs="ＭＳ ゴシック" w:hint="eastAsia"/>
                </w:rPr>
                <w:delText>‐</w:delText>
              </w:r>
            </w:del>
            <w:ins w:id="1089" w:author="YAMASHITA AI" w:date="2023-10-13T11:12:00Z">
              <w:r w:rsidR="00360CB2" w:rsidRPr="00B05503">
                <w:rPr>
                  <w:rFonts w:ascii="Arial" w:hAnsi="Arial" w:cs="Arial"/>
                </w:rPr>
                <w:t>-</w:t>
              </w:r>
            </w:ins>
            <w:r w:rsidRPr="00B05503">
              <w:rPr>
                <w:rFonts w:ascii="Arial" w:hAnsi="Arial" w:cs="Arial"/>
              </w:rPr>
              <w:t>General; and</w:t>
            </w:r>
          </w:p>
          <w:p w14:paraId="6727A598" w14:textId="77777777" w:rsidR="00A94DBB" w:rsidRPr="00B05503" w:rsidRDefault="00A94DBB" w:rsidP="00A94DBB">
            <w:pPr>
              <w:jc w:val="left"/>
              <w:rPr>
                <w:rFonts w:ascii="Arial" w:hAnsi="Arial" w:cs="Arial"/>
              </w:rPr>
            </w:pPr>
            <w:proofErr w:type="spellStart"/>
            <w:r w:rsidRPr="00B05503">
              <w:rPr>
                <w:rFonts w:ascii="Arial" w:hAnsi="Arial" w:cs="Arial"/>
              </w:rPr>
              <w:t>iv</w:t>
            </w:r>
            <w:proofErr w:type="spellEnd"/>
            <w:r w:rsidRPr="00B05503">
              <w:rPr>
                <w:rFonts w:ascii="Arial" w:hAnsi="Arial" w:cs="Arial"/>
              </w:rPr>
              <w:t xml:space="preserve"> the Dean of the World</w:t>
            </w:r>
            <w:r w:rsidRPr="00B05503">
              <w:rPr>
                <w:rFonts w:cs="ＭＳ ゴシック" w:hint="eastAsia"/>
              </w:rPr>
              <w:t>‐</w:t>
            </w:r>
            <w:r w:rsidRPr="00B05503">
              <w:rPr>
                <w:rFonts w:ascii="Arial" w:hAnsi="Arial" w:cs="Arial"/>
              </w:rPr>
              <w:t>Wide Academy.</w:t>
            </w:r>
          </w:p>
          <w:p w14:paraId="77089474" w14:textId="47FECC86" w:rsidR="00D70E0B" w:rsidRPr="00B05503" w:rsidRDefault="00A94DBB" w:rsidP="00A94DBB">
            <w:pPr>
              <w:jc w:val="left"/>
              <w:rPr>
                <w:rFonts w:ascii="Arial" w:hAnsi="Arial" w:cs="Arial"/>
              </w:rPr>
            </w:pPr>
            <w:r w:rsidRPr="00B05503">
              <w:rPr>
                <w:rFonts w:ascii="Arial" w:hAnsi="Arial" w:cs="Arial"/>
              </w:rPr>
              <w:t xml:space="preserve">(d) The Advisory Board </w:t>
            </w:r>
            <w:del w:id="1090" w:author="YAMASHITA AI" w:date="2023-10-13T11:12:00Z">
              <w:r w:rsidRPr="00A94DBB">
                <w:rPr>
                  <w:rFonts w:ascii="Arial" w:hAnsi="Arial" w:cs="Arial"/>
                </w:rPr>
                <w:delText>shall</w:delText>
              </w:r>
            </w:del>
            <w:ins w:id="1091" w:author="YAMASHITA AI" w:date="2023-10-13T11:12:00Z">
              <w:r w:rsidR="00FB7491" w:rsidRPr="00B05503">
                <w:rPr>
                  <w:rFonts w:ascii="Arial" w:hAnsi="Arial" w:cs="Arial"/>
                  <w:highlight w:val="cyan"/>
                </w:rPr>
                <w:t>will</w:t>
              </w:r>
            </w:ins>
            <w:r w:rsidRPr="00B05503">
              <w:rPr>
                <w:rFonts w:ascii="Arial" w:hAnsi="Arial" w:cs="Arial"/>
              </w:rPr>
              <w:t xml:space="preserve"> meet twice a year, at least thirty calendar days before the next Council meeting.</w:t>
            </w:r>
          </w:p>
        </w:tc>
        <w:tc>
          <w:tcPr>
            <w:tcW w:w="7257" w:type="dxa"/>
          </w:tcPr>
          <w:p w14:paraId="1F3416FC" w14:textId="77777777" w:rsidR="00D70E0B" w:rsidRPr="00B05503" w:rsidRDefault="00D70E0B" w:rsidP="0003192B">
            <w:pPr>
              <w:rPr>
                <w:rFonts w:ascii="Arial" w:hAnsi="Arial" w:cs="Arial"/>
              </w:rPr>
            </w:pPr>
          </w:p>
          <w:p w14:paraId="2C628A4E" w14:textId="431BD856" w:rsidR="00E568F4" w:rsidRPr="00B05503" w:rsidRDefault="00ED326C" w:rsidP="0003192B">
            <w:pPr>
              <w:rPr>
                <w:ins w:id="1092" w:author="YAMASHITA AI" w:date="2023-10-13T11:12:00Z"/>
                <w:rFonts w:ascii="Arial" w:hAnsi="Arial" w:cs="Arial"/>
              </w:rPr>
            </w:pPr>
            <w:r w:rsidRPr="00B05503">
              <w:rPr>
                <w:rFonts w:ascii="Arial" w:hAnsi="Arial" w:cs="Arial"/>
              </w:rPr>
              <w:t>No need to mention about Secretariat’s task to Administer the Organization’s finances? (Article 10-6 (b)</w:t>
            </w:r>
            <w:r w:rsidR="00483CAD" w:rsidRPr="00B05503">
              <w:rPr>
                <w:rFonts w:ascii="Arial" w:hAnsi="Arial" w:cs="Arial"/>
              </w:rPr>
              <w:t xml:space="preserve"> of the Convention</w:t>
            </w:r>
            <w:r w:rsidRPr="00B05503">
              <w:rPr>
                <w:rFonts w:ascii="Arial" w:hAnsi="Arial" w:cs="Arial"/>
              </w:rPr>
              <w:t>)</w:t>
            </w:r>
          </w:p>
          <w:p w14:paraId="5B60941F" w14:textId="77777777" w:rsidR="00E568F4" w:rsidRPr="00B05503" w:rsidRDefault="00E568F4" w:rsidP="0003192B">
            <w:pPr>
              <w:rPr>
                <w:rFonts w:ascii="Arial" w:hAnsi="Arial" w:cs="Arial"/>
              </w:rPr>
            </w:pPr>
          </w:p>
          <w:p w14:paraId="231F5589" w14:textId="77777777" w:rsidR="00E568F4" w:rsidRPr="00B05503" w:rsidRDefault="00E568F4" w:rsidP="0003192B">
            <w:pPr>
              <w:rPr>
                <w:rFonts w:ascii="Arial" w:hAnsi="Arial" w:cs="Arial"/>
              </w:rPr>
            </w:pPr>
          </w:p>
          <w:p w14:paraId="04212E4F" w14:textId="77777777" w:rsidR="00E568F4" w:rsidRPr="00B05503" w:rsidRDefault="00E568F4" w:rsidP="0003192B">
            <w:pPr>
              <w:rPr>
                <w:rFonts w:ascii="Arial" w:hAnsi="Arial" w:cs="Arial"/>
              </w:rPr>
            </w:pPr>
          </w:p>
          <w:p w14:paraId="07FA2F65" w14:textId="77777777" w:rsidR="00E568F4" w:rsidRPr="00B05503" w:rsidRDefault="00E568F4" w:rsidP="0003192B">
            <w:pPr>
              <w:rPr>
                <w:rFonts w:ascii="Arial" w:hAnsi="Arial" w:cs="Arial"/>
              </w:rPr>
            </w:pPr>
          </w:p>
          <w:p w14:paraId="23F8ECFE" w14:textId="77777777" w:rsidR="00E568F4" w:rsidRPr="00B05503" w:rsidRDefault="00E568F4" w:rsidP="0003192B">
            <w:pPr>
              <w:rPr>
                <w:rFonts w:ascii="Arial" w:hAnsi="Arial" w:cs="Arial"/>
              </w:rPr>
            </w:pPr>
          </w:p>
          <w:p w14:paraId="1FA881B3" w14:textId="77777777" w:rsidR="00E568F4" w:rsidRPr="00B05503" w:rsidRDefault="00E568F4" w:rsidP="0003192B">
            <w:pPr>
              <w:rPr>
                <w:rFonts w:ascii="Arial" w:hAnsi="Arial" w:cs="Arial"/>
              </w:rPr>
            </w:pPr>
          </w:p>
          <w:p w14:paraId="1E847710" w14:textId="77777777" w:rsidR="00E568F4" w:rsidRPr="00B05503" w:rsidRDefault="00E568F4" w:rsidP="0003192B">
            <w:pPr>
              <w:rPr>
                <w:rFonts w:ascii="Arial" w:hAnsi="Arial" w:cs="Arial"/>
              </w:rPr>
            </w:pPr>
          </w:p>
          <w:p w14:paraId="5AD85BC8" w14:textId="77777777" w:rsidR="00E568F4" w:rsidRPr="00B05503" w:rsidRDefault="00E568F4" w:rsidP="0003192B">
            <w:pPr>
              <w:rPr>
                <w:rFonts w:ascii="Arial" w:hAnsi="Arial" w:cs="Arial"/>
              </w:rPr>
            </w:pPr>
          </w:p>
          <w:p w14:paraId="3945DF9F" w14:textId="77777777" w:rsidR="00E568F4" w:rsidRPr="00B05503" w:rsidRDefault="00E568F4" w:rsidP="0003192B">
            <w:pPr>
              <w:rPr>
                <w:rFonts w:ascii="Arial" w:hAnsi="Arial" w:cs="Arial"/>
              </w:rPr>
            </w:pPr>
          </w:p>
          <w:p w14:paraId="48A0BA0B" w14:textId="77777777" w:rsidR="00E568F4" w:rsidRPr="00B05503" w:rsidRDefault="00E568F4" w:rsidP="0003192B">
            <w:pPr>
              <w:rPr>
                <w:rFonts w:ascii="Arial" w:hAnsi="Arial" w:cs="Arial"/>
              </w:rPr>
            </w:pPr>
          </w:p>
          <w:p w14:paraId="590E0552" w14:textId="77777777" w:rsidR="00E568F4" w:rsidRPr="00B05503" w:rsidRDefault="00E568F4" w:rsidP="0003192B">
            <w:pPr>
              <w:rPr>
                <w:rFonts w:ascii="Arial" w:hAnsi="Arial" w:cs="Arial"/>
              </w:rPr>
            </w:pPr>
          </w:p>
          <w:p w14:paraId="09EF0604" w14:textId="77777777" w:rsidR="00D505EC" w:rsidRPr="00B05503" w:rsidRDefault="00D505EC" w:rsidP="0003192B">
            <w:pPr>
              <w:rPr>
                <w:rFonts w:ascii="Arial" w:hAnsi="Arial" w:cs="Arial"/>
              </w:rPr>
            </w:pPr>
          </w:p>
          <w:p w14:paraId="31C67828" w14:textId="77777777" w:rsidR="00D505EC" w:rsidRPr="00B05503" w:rsidRDefault="00D505EC" w:rsidP="0003192B">
            <w:pPr>
              <w:rPr>
                <w:rFonts w:ascii="Arial" w:hAnsi="Arial" w:cs="Arial"/>
              </w:rPr>
            </w:pPr>
          </w:p>
          <w:p w14:paraId="25FC72EB" w14:textId="77777777" w:rsidR="00D505EC" w:rsidRPr="00B05503" w:rsidRDefault="00D505EC" w:rsidP="0003192B">
            <w:pPr>
              <w:rPr>
                <w:rFonts w:ascii="Arial" w:hAnsi="Arial" w:cs="Arial"/>
              </w:rPr>
            </w:pPr>
          </w:p>
          <w:p w14:paraId="60D179C9" w14:textId="77777777" w:rsidR="00D505EC" w:rsidRPr="00B05503" w:rsidRDefault="00D505EC" w:rsidP="0003192B">
            <w:pPr>
              <w:rPr>
                <w:rFonts w:ascii="Arial" w:hAnsi="Arial" w:cs="Arial"/>
              </w:rPr>
            </w:pPr>
          </w:p>
          <w:p w14:paraId="5F39FABF" w14:textId="77777777" w:rsidR="00D505EC" w:rsidRPr="00B05503" w:rsidRDefault="00D505EC" w:rsidP="0003192B">
            <w:pPr>
              <w:rPr>
                <w:rFonts w:ascii="Arial" w:hAnsi="Arial" w:cs="Arial"/>
              </w:rPr>
            </w:pPr>
          </w:p>
          <w:p w14:paraId="4AE3AACD" w14:textId="77777777" w:rsidR="007A17BE" w:rsidRPr="00B05503" w:rsidRDefault="007A17BE" w:rsidP="0003192B">
            <w:pPr>
              <w:rPr>
                <w:rFonts w:ascii="Arial" w:hAnsi="Arial" w:cs="Arial"/>
              </w:rPr>
            </w:pPr>
          </w:p>
          <w:p w14:paraId="4E554C59" w14:textId="7D80A26A" w:rsidR="00E568F4" w:rsidRPr="00B05503" w:rsidRDefault="00D505EC" w:rsidP="0003192B">
            <w:pPr>
              <w:rPr>
                <w:rFonts w:ascii="Arial" w:hAnsi="Arial" w:cs="Arial"/>
              </w:rPr>
            </w:pPr>
            <w:r w:rsidRPr="00B05503">
              <w:rPr>
                <w:rFonts w:ascii="Arial" w:hAnsi="Arial" w:cs="Arial"/>
              </w:rPr>
              <w:t>The selection of the important</w:t>
            </w:r>
            <w:r w:rsidR="00061A34" w:rsidRPr="00B05503">
              <w:rPr>
                <w:rFonts w:ascii="Arial" w:hAnsi="Arial" w:cs="Arial"/>
              </w:rPr>
              <w:t xml:space="preserve"> </w:t>
            </w:r>
            <w:r w:rsidR="00D43A56" w:rsidRPr="00B05503">
              <w:rPr>
                <w:rFonts w:ascii="Arial" w:hAnsi="Arial" w:cs="Arial"/>
              </w:rPr>
              <w:t>position</w:t>
            </w:r>
            <w:r w:rsidRPr="00B05503">
              <w:rPr>
                <w:rFonts w:ascii="Arial" w:hAnsi="Arial" w:cs="Arial"/>
              </w:rPr>
              <w:t>s</w:t>
            </w:r>
            <w:r w:rsidR="00061A34" w:rsidRPr="00B05503">
              <w:rPr>
                <w:rFonts w:ascii="Arial" w:hAnsi="Arial" w:cs="Arial"/>
              </w:rPr>
              <w:t xml:space="preserve"> of the staff such as Deputy Secretary General and Dean of WWA by </w:t>
            </w:r>
            <w:r w:rsidRPr="00B05503">
              <w:rPr>
                <w:rFonts w:ascii="Arial" w:hAnsi="Arial" w:cs="Arial"/>
              </w:rPr>
              <w:t>the Council should be open and transparent</w:t>
            </w:r>
            <w:r w:rsidR="00061A34" w:rsidRPr="00B05503">
              <w:rPr>
                <w:rFonts w:ascii="Arial" w:hAnsi="Arial" w:cs="Arial"/>
              </w:rPr>
              <w:t>.</w:t>
            </w:r>
          </w:p>
          <w:p w14:paraId="395EDFCE" w14:textId="77777777" w:rsidR="00E568F4" w:rsidRPr="00B05503" w:rsidRDefault="00E568F4" w:rsidP="0003192B">
            <w:pPr>
              <w:rPr>
                <w:ins w:id="1093" w:author="YAMASHITA AI" w:date="2023-10-13T11:12:00Z"/>
                <w:rFonts w:ascii="Arial" w:hAnsi="Arial" w:cs="Arial"/>
              </w:rPr>
            </w:pPr>
          </w:p>
          <w:p w14:paraId="07BCA3C7" w14:textId="77777777" w:rsidR="00E568F4" w:rsidRPr="00B05503" w:rsidRDefault="00E568F4" w:rsidP="0003192B">
            <w:pPr>
              <w:rPr>
                <w:ins w:id="1094" w:author="YAMASHITA AI" w:date="2023-10-13T11:12:00Z"/>
                <w:rFonts w:ascii="Arial" w:hAnsi="Arial" w:cs="Arial"/>
              </w:rPr>
            </w:pPr>
          </w:p>
          <w:p w14:paraId="6AE3B6C6" w14:textId="77777777" w:rsidR="00E568F4" w:rsidRPr="00B05503" w:rsidRDefault="00E568F4" w:rsidP="0003192B">
            <w:pPr>
              <w:rPr>
                <w:ins w:id="1095" w:author="YAMASHITA AI" w:date="2023-10-13T11:12:00Z"/>
                <w:rFonts w:ascii="Arial" w:hAnsi="Arial" w:cs="Arial"/>
              </w:rPr>
            </w:pPr>
          </w:p>
          <w:p w14:paraId="3CE7AD96" w14:textId="77777777" w:rsidR="00E568F4" w:rsidRPr="00B05503" w:rsidRDefault="00E568F4" w:rsidP="0003192B">
            <w:pPr>
              <w:rPr>
                <w:rFonts w:ascii="Arial" w:hAnsi="Arial" w:cs="Arial"/>
              </w:rPr>
            </w:pPr>
          </w:p>
          <w:p w14:paraId="1EFB1D73" w14:textId="77777777" w:rsidR="00E568F4" w:rsidRPr="00B05503" w:rsidRDefault="00E568F4" w:rsidP="0003192B">
            <w:pPr>
              <w:rPr>
                <w:rFonts w:ascii="Arial" w:hAnsi="Arial" w:cs="Arial"/>
              </w:rPr>
            </w:pPr>
          </w:p>
          <w:p w14:paraId="22A582F8" w14:textId="77777777" w:rsidR="00E568F4" w:rsidRPr="00B05503" w:rsidRDefault="00E568F4" w:rsidP="0003192B">
            <w:pPr>
              <w:rPr>
                <w:rFonts w:ascii="Arial" w:hAnsi="Arial" w:cs="Arial"/>
              </w:rPr>
            </w:pPr>
          </w:p>
          <w:p w14:paraId="429E34CB" w14:textId="77777777" w:rsidR="00E568F4" w:rsidRPr="00B05503" w:rsidRDefault="00E568F4" w:rsidP="0003192B">
            <w:pPr>
              <w:rPr>
                <w:rFonts w:ascii="Arial" w:hAnsi="Arial" w:cs="Arial"/>
              </w:rPr>
            </w:pPr>
          </w:p>
          <w:p w14:paraId="4A5C1B46" w14:textId="77777777" w:rsidR="00E568F4" w:rsidRPr="00B05503" w:rsidRDefault="00E568F4" w:rsidP="0003192B">
            <w:pPr>
              <w:rPr>
                <w:rFonts w:ascii="Arial" w:hAnsi="Arial" w:cs="Arial"/>
              </w:rPr>
            </w:pPr>
          </w:p>
          <w:p w14:paraId="4A8F29DD" w14:textId="77777777" w:rsidR="00E568F4" w:rsidRPr="00B05503" w:rsidRDefault="00E568F4" w:rsidP="0003192B">
            <w:pPr>
              <w:rPr>
                <w:rFonts w:ascii="Arial" w:hAnsi="Arial" w:cs="Arial"/>
              </w:rPr>
            </w:pPr>
          </w:p>
          <w:p w14:paraId="7145F087" w14:textId="77777777" w:rsidR="00E568F4" w:rsidRPr="00B05503" w:rsidRDefault="00E568F4" w:rsidP="0003192B">
            <w:pPr>
              <w:rPr>
                <w:rFonts w:ascii="Arial" w:hAnsi="Arial" w:cs="Arial"/>
              </w:rPr>
            </w:pPr>
          </w:p>
          <w:p w14:paraId="232964CE" w14:textId="77777777" w:rsidR="00E568F4" w:rsidRPr="00B05503" w:rsidRDefault="00E568F4" w:rsidP="0003192B">
            <w:pPr>
              <w:rPr>
                <w:rFonts w:ascii="Arial" w:hAnsi="Arial" w:cs="Arial"/>
              </w:rPr>
            </w:pPr>
          </w:p>
          <w:p w14:paraId="060CECC2" w14:textId="77777777" w:rsidR="00E568F4" w:rsidRPr="00B05503" w:rsidRDefault="00E568F4" w:rsidP="0003192B">
            <w:pPr>
              <w:rPr>
                <w:rFonts w:ascii="Arial" w:hAnsi="Arial" w:cs="Arial"/>
              </w:rPr>
            </w:pPr>
          </w:p>
          <w:p w14:paraId="38E3919D" w14:textId="77777777" w:rsidR="00E568F4" w:rsidRPr="00B05503" w:rsidRDefault="00E568F4" w:rsidP="0003192B">
            <w:pPr>
              <w:rPr>
                <w:rFonts w:ascii="Arial" w:hAnsi="Arial" w:cs="Arial"/>
              </w:rPr>
            </w:pPr>
          </w:p>
          <w:p w14:paraId="0D560449" w14:textId="77777777" w:rsidR="00E568F4" w:rsidRPr="00B05503" w:rsidRDefault="00E568F4" w:rsidP="0003192B">
            <w:pPr>
              <w:rPr>
                <w:rFonts w:ascii="Arial" w:hAnsi="Arial" w:cs="Arial"/>
              </w:rPr>
            </w:pPr>
          </w:p>
          <w:p w14:paraId="37EF2C9A" w14:textId="77777777" w:rsidR="00E568F4" w:rsidRPr="00B05503" w:rsidRDefault="00E568F4" w:rsidP="0003192B">
            <w:pPr>
              <w:rPr>
                <w:rFonts w:ascii="Arial" w:hAnsi="Arial" w:cs="Arial"/>
              </w:rPr>
            </w:pPr>
          </w:p>
          <w:p w14:paraId="6D8EDFBE" w14:textId="77777777" w:rsidR="00E568F4" w:rsidRPr="00B05503" w:rsidRDefault="00E568F4" w:rsidP="0003192B">
            <w:pPr>
              <w:rPr>
                <w:rFonts w:ascii="Arial" w:hAnsi="Arial" w:cs="Arial"/>
              </w:rPr>
            </w:pPr>
          </w:p>
          <w:p w14:paraId="1D2A6706" w14:textId="77777777" w:rsidR="00E568F4" w:rsidRPr="00B05503" w:rsidRDefault="00E568F4" w:rsidP="0003192B">
            <w:pPr>
              <w:rPr>
                <w:rFonts w:ascii="Arial" w:hAnsi="Arial" w:cs="Arial"/>
              </w:rPr>
            </w:pPr>
          </w:p>
          <w:p w14:paraId="7EBF1356" w14:textId="77777777" w:rsidR="00E568F4" w:rsidRPr="00B05503" w:rsidRDefault="00E568F4" w:rsidP="0003192B">
            <w:pPr>
              <w:rPr>
                <w:rFonts w:ascii="Arial" w:hAnsi="Arial" w:cs="Arial"/>
              </w:rPr>
            </w:pPr>
          </w:p>
          <w:p w14:paraId="0355D95C" w14:textId="77777777" w:rsidR="00E568F4" w:rsidRPr="00B05503" w:rsidRDefault="00E568F4" w:rsidP="0003192B">
            <w:pPr>
              <w:rPr>
                <w:rFonts w:ascii="Arial" w:hAnsi="Arial" w:cs="Arial"/>
              </w:rPr>
            </w:pPr>
          </w:p>
          <w:p w14:paraId="0F804F81" w14:textId="77777777" w:rsidR="00E568F4" w:rsidRPr="00B05503" w:rsidRDefault="00E568F4" w:rsidP="0003192B">
            <w:pPr>
              <w:rPr>
                <w:rFonts w:ascii="Arial" w:hAnsi="Arial" w:cs="Arial"/>
              </w:rPr>
            </w:pPr>
          </w:p>
          <w:p w14:paraId="4876BA5D" w14:textId="77777777" w:rsidR="00E568F4" w:rsidRPr="00B05503" w:rsidRDefault="00E568F4" w:rsidP="0003192B">
            <w:pPr>
              <w:rPr>
                <w:rFonts w:ascii="Arial" w:hAnsi="Arial" w:cs="Arial"/>
              </w:rPr>
            </w:pPr>
          </w:p>
          <w:p w14:paraId="0DD86BF6" w14:textId="77777777" w:rsidR="00E568F4" w:rsidRPr="00B05503" w:rsidRDefault="00E568F4" w:rsidP="0003192B">
            <w:pPr>
              <w:rPr>
                <w:rFonts w:ascii="Arial" w:hAnsi="Arial" w:cs="Arial"/>
              </w:rPr>
            </w:pPr>
          </w:p>
          <w:p w14:paraId="42B27E9B" w14:textId="77777777" w:rsidR="00E568F4" w:rsidRPr="00B05503" w:rsidRDefault="00E568F4" w:rsidP="0003192B">
            <w:pPr>
              <w:rPr>
                <w:rFonts w:ascii="Arial" w:hAnsi="Arial" w:cs="Arial"/>
              </w:rPr>
            </w:pPr>
          </w:p>
          <w:p w14:paraId="54AFC9AA" w14:textId="77777777" w:rsidR="00E568F4" w:rsidRPr="00B05503" w:rsidRDefault="00E568F4" w:rsidP="0003192B">
            <w:pPr>
              <w:rPr>
                <w:rFonts w:ascii="Arial" w:hAnsi="Arial" w:cs="Arial"/>
              </w:rPr>
            </w:pPr>
          </w:p>
          <w:p w14:paraId="76D851ED" w14:textId="77777777" w:rsidR="00E568F4" w:rsidRPr="00B05503" w:rsidRDefault="00E568F4" w:rsidP="0003192B">
            <w:pPr>
              <w:rPr>
                <w:rFonts w:ascii="Arial" w:hAnsi="Arial" w:cs="Arial"/>
              </w:rPr>
            </w:pPr>
          </w:p>
          <w:p w14:paraId="63CBE2C3" w14:textId="77777777" w:rsidR="00E568F4" w:rsidRPr="00B05503" w:rsidRDefault="00E568F4" w:rsidP="0003192B">
            <w:pPr>
              <w:rPr>
                <w:rFonts w:ascii="Arial" w:hAnsi="Arial" w:cs="Arial"/>
              </w:rPr>
            </w:pPr>
          </w:p>
          <w:p w14:paraId="1FC741D0" w14:textId="77777777" w:rsidR="00E568F4" w:rsidRPr="00B05503" w:rsidRDefault="00E568F4" w:rsidP="0003192B">
            <w:pPr>
              <w:rPr>
                <w:rFonts w:ascii="Arial" w:hAnsi="Arial" w:cs="Arial"/>
              </w:rPr>
            </w:pPr>
          </w:p>
          <w:p w14:paraId="3A347C6A" w14:textId="77777777" w:rsidR="00E568F4" w:rsidRPr="00B05503" w:rsidRDefault="00E568F4" w:rsidP="0003192B">
            <w:pPr>
              <w:rPr>
                <w:rFonts w:ascii="Arial" w:hAnsi="Arial" w:cs="Arial"/>
              </w:rPr>
            </w:pPr>
          </w:p>
          <w:p w14:paraId="0A95BCA9" w14:textId="77777777" w:rsidR="00E568F4" w:rsidRPr="00B05503" w:rsidRDefault="00E568F4" w:rsidP="0003192B">
            <w:pPr>
              <w:rPr>
                <w:rFonts w:ascii="Arial" w:hAnsi="Arial" w:cs="Arial"/>
              </w:rPr>
            </w:pPr>
          </w:p>
          <w:p w14:paraId="2D73642E" w14:textId="77777777" w:rsidR="00E568F4" w:rsidRPr="00B05503" w:rsidRDefault="00E568F4" w:rsidP="0003192B">
            <w:pPr>
              <w:rPr>
                <w:rFonts w:ascii="Arial" w:hAnsi="Arial" w:cs="Arial"/>
              </w:rPr>
            </w:pPr>
          </w:p>
          <w:p w14:paraId="3ED708CF" w14:textId="77777777" w:rsidR="00E568F4" w:rsidRPr="00B05503" w:rsidRDefault="00E568F4" w:rsidP="0003192B">
            <w:pPr>
              <w:rPr>
                <w:rFonts w:ascii="Arial" w:hAnsi="Arial" w:cs="Arial"/>
              </w:rPr>
            </w:pPr>
          </w:p>
          <w:p w14:paraId="5A79CDB5" w14:textId="77777777" w:rsidR="00E568F4" w:rsidRPr="00B05503" w:rsidRDefault="00E568F4" w:rsidP="0003192B">
            <w:pPr>
              <w:rPr>
                <w:rFonts w:ascii="Arial" w:hAnsi="Arial" w:cs="Arial"/>
              </w:rPr>
            </w:pPr>
          </w:p>
          <w:p w14:paraId="0DD570CC" w14:textId="77777777" w:rsidR="00E568F4" w:rsidRPr="00B05503" w:rsidRDefault="00E568F4" w:rsidP="0003192B">
            <w:pPr>
              <w:rPr>
                <w:rFonts w:ascii="Arial" w:hAnsi="Arial" w:cs="Arial"/>
              </w:rPr>
            </w:pPr>
          </w:p>
          <w:p w14:paraId="505505FE" w14:textId="77777777" w:rsidR="00E568F4" w:rsidRPr="00B05503" w:rsidRDefault="00E568F4" w:rsidP="0003192B">
            <w:pPr>
              <w:rPr>
                <w:rFonts w:ascii="Arial" w:hAnsi="Arial" w:cs="Arial"/>
              </w:rPr>
            </w:pPr>
          </w:p>
          <w:p w14:paraId="68D3D0D7" w14:textId="77777777" w:rsidR="00E568F4" w:rsidRPr="00B05503" w:rsidRDefault="00E568F4" w:rsidP="0003192B">
            <w:pPr>
              <w:rPr>
                <w:rFonts w:ascii="Arial" w:hAnsi="Arial" w:cs="Arial"/>
              </w:rPr>
            </w:pPr>
          </w:p>
          <w:p w14:paraId="20FFB3B4" w14:textId="77777777" w:rsidR="00E568F4" w:rsidRPr="00B05503" w:rsidRDefault="00E568F4" w:rsidP="0003192B">
            <w:pPr>
              <w:rPr>
                <w:rFonts w:ascii="Arial" w:hAnsi="Arial" w:cs="Arial"/>
              </w:rPr>
            </w:pPr>
          </w:p>
          <w:p w14:paraId="0C9DD3F0" w14:textId="77777777" w:rsidR="00E568F4" w:rsidRPr="00B05503" w:rsidRDefault="00E568F4" w:rsidP="0003192B">
            <w:pPr>
              <w:rPr>
                <w:rFonts w:ascii="Arial" w:hAnsi="Arial" w:cs="Arial"/>
              </w:rPr>
            </w:pPr>
          </w:p>
          <w:p w14:paraId="1DD865F9" w14:textId="77777777" w:rsidR="00E568F4" w:rsidRPr="00B05503" w:rsidRDefault="00E568F4" w:rsidP="0003192B">
            <w:pPr>
              <w:rPr>
                <w:rFonts w:ascii="Arial" w:hAnsi="Arial" w:cs="Arial"/>
              </w:rPr>
            </w:pPr>
          </w:p>
          <w:p w14:paraId="02F4008A" w14:textId="77777777" w:rsidR="00D75B42" w:rsidRPr="00B05503" w:rsidRDefault="00D75B42" w:rsidP="00BC7D9B">
            <w:pPr>
              <w:rPr>
                <w:rFonts w:ascii="Arial" w:hAnsi="Arial" w:cs="Arial"/>
              </w:rPr>
            </w:pPr>
          </w:p>
          <w:p w14:paraId="7B0DCDA3" w14:textId="77777777" w:rsidR="00D75B42" w:rsidRPr="00B05503" w:rsidRDefault="00D75B42" w:rsidP="00BC7D9B">
            <w:pPr>
              <w:rPr>
                <w:rFonts w:ascii="Arial" w:hAnsi="Arial" w:cs="Arial"/>
              </w:rPr>
            </w:pPr>
          </w:p>
          <w:p w14:paraId="05E35CDA" w14:textId="1E19F5EE" w:rsidR="00D75B42" w:rsidRDefault="00D75B42" w:rsidP="00BC7D9B">
            <w:pPr>
              <w:rPr>
                <w:rFonts w:ascii="Arial" w:hAnsi="Arial" w:cs="Arial"/>
              </w:rPr>
            </w:pPr>
          </w:p>
          <w:p w14:paraId="64FC756A" w14:textId="7FAE811F" w:rsidR="00926D92" w:rsidRDefault="00926D92" w:rsidP="00BC7D9B">
            <w:pPr>
              <w:rPr>
                <w:rFonts w:ascii="Arial" w:hAnsi="Arial" w:cs="Arial"/>
              </w:rPr>
            </w:pPr>
          </w:p>
          <w:p w14:paraId="649C7C05" w14:textId="77777777" w:rsidR="00926D92" w:rsidRPr="00B05503" w:rsidRDefault="00926D92" w:rsidP="00BC7D9B">
            <w:pPr>
              <w:rPr>
                <w:rFonts w:ascii="Arial" w:hAnsi="Arial" w:cs="Arial"/>
              </w:rPr>
            </w:pPr>
          </w:p>
          <w:p w14:paraId="5ADD3BC1" w14:textId="77777777" w:rsidR="009D5700" w:rsidRDefault="009D5700" w:rsidP="00BC7D9B">
            <w:pPr>
              <w:rPr>
                <w:rFonts w:ascii="Arial" w:hAnsi="Arial" w:cs="Arial"/>
              </w:rPr>
            </w:pPr>
          </w:p>
          <w:p w14:paraId="5E84FECF" w14:textId="77777777" w:rsidR="009D5700" w:rsidRDefault="009D5700" w:rsidP="00BC7D9B">
            <w:pPr>
              <w:rPr>
                <w:rFonts w:ascii="Arial" w:hAnsi="Arial" w:cs="Arial"/>
              </w:rPr>
            </w:pPr>
          </w:p>
          <w:p w14:paraId="11CCB563" w14:textId="298AC77D" w:rsidR="00BC7D9B" w:rsidRPr="00B05503" w:rsidRDefault="00BC7D9B" w:rsidP="00BC7D9B">
            <w:pPr>
              <w:rPr>
                <w:rFonts w:ascii="Arial" w:hAnsi="Arial" w:cs="Arial"/>
              </w:rPr>
            </w:pPr>
            <w:r w:rsidRPr="00B05503">
              <w:rPr>
                <w:rFonts w:ascii="Arial" w:hAnsi="Arial" w:cs="Arial"/>
              </w:rPr>
              <w:t xml:space="preserve">A process for the nomination and appointment of the Advisory Board members should be stated in this </w:t>
            </w:r>
            <w:r w:rsidR="00E03F89" w:rsidRPr="00B05503">
              <w:rPr>
                <w:rFonts w:ascii="Arial" w:hAnsi="Arial" w:cs="Arial"/>
                <w:highlight w:val="cyan"/>
              </w:rPr>
              <w:t>Item</w:t>
            </w:r>
            <w:r w:rsidRPr="00B05503">
              <w:rPr>
                <w:rFonts w:ascii="Arial" w:hAnsi="Arial" w:cs="Arial"/>
              </w:rPr>
              <w:t>.</w:t>
            </w:r>
          </w:p>
          <w:p w14:paraId="755745B8" w14:textId="77777777" w:rsidR="00E568F4" w:rsidRPr="00B05503" w:rsidRDefault="00BC7D9B" w:rsidP="00BC7D9B">
            <w:pPr>
              <w:rPr>
                <w:rFonts w:ascii="Arial" w:hAnsi="Arial" w:cs="Arial"/>
              </w:rPr>
            </w:pPr>
            <w:r w:rsidRPr="00B05503">
              <w:rPr>
                <w:rFonts w:ascii="Arial" w:hAnsi="Arial" w:cs="Arial"/>
              </w:rPr>
              <w:t>As the Board members have the power to determine the capacity building strategy of the Organization, they should be appointed by the transparent process such as approval by the Council.</w:t>
            </w:r>
            <w:r w:rsidR="008A3C1A" w:rsidRPr="00B05503">
              <w:rPr>
                <w:rFonts w:hint="eastAsia"/>
              </w:rPr>
              <w:t xml:space="preserve"> </w:t>
            </w:r>
          </w:p>
          <w:p w14:paraId="301A8ADF" w14:textId="77777777" w:rsidR="00E568F4" w:rsidRPr="00B05503" w:rsidRDefault="00E568F4" w:rsidP="0003192B">
            <w:pPr>
              <w:rPr>
                <w:rFonts w:ascii="Arial" w:hAnsi="Arial" w:cs="Arial"/>
              </w:rPr>
            </w:pPr>
          </w:p>
          <w:p w14:paraId="054E5D90" w14:textId="77777777" w:rsidR="00E568F4" w:rsidRPr="00B05503" w:rsidRDefault="00061A34" w:rsidP="0003192B">
            <w:pPr>
              <w:rPr>
                <w:rFonts w:ascii="Arial" w:hAnsi="Arial" w:cs="Arial"/>
              </w:rPr>
            </w:pPr>
            <w:r w:rsidRPr="00B05503">
              <w:rPr>
                <w:rFonts w:ascii="Arial" w:hAnsi="Arial" w:cs="Arial"/>
              </w:rPr>
              <w:t xml:space="preserve">The activity of WWA should need the </w:t>
            </w:r>
            <w:r w:rsidR="00D43A56" w:rsidRPr="00B05503">
              <w:rPr>
                <w:rFonts w:ascii="Arial" w:hAnsi="Arial" w:cs="Arial"/>
              </w:rPr>
              <w:t>transparency</w:t>
            </w:r>
            <w:r w:rsidRPr="00B05503">
              <w:rPr>
                <w:rFonts w:ascii="Arial" w:hAnsi="Arial" w:cs="Arial"/>
              </w:rPr>
              <w:t xml:space="preserve"> therefore more involvement of members especially Member States. The </w:t>
            </w:r>
            <w:r w:rsidR="00D43A56" w:rsidRPr="00B05503">
              <w:rPr>
                <w:rFonts w:ascii="Arial" w:hAnsi="Arial" w:cs="Arial"/>
              </w:rPr>
              <w:t>establishment</w:t>
            </w:r>
            <w:r w:rsidRPr="00B05503">
              <w:rPr>
                <w:rFonts w:ascii="Arial" w:hAnsi="Arial" w:cs="Arial"/>
              </w:rPr>
              <w:t xml:space="preserve"> of </w:t>
            </w:r>
            <w:r w:rsidR="00D43A56" w:rsidRPr="00B05503">
              <w:rPr>
                <w:rFonts w:ascii="Arial" w:hAnsi="Arial" w:cs="Arial"/>
              </w:rPr>
              <w:t>independent</w:t>
            </w:r>
            <w:r w:rsidRPr="00B05503">
              <w:rPr>
                <w:rFonts w:ascii="Arial" w:hAnsi="Arial" w:cs="Arial"/>
              </w:rPr>
              <w:t xml:space="preserve"> body such as the IMO Technical </w:t>
            </w:r>
            <w:r w:rsidR="00D43A56" w:rsidRPr="00B05503">
              <w:rPr>
                <w:rFonts w:ascii="Arial" w:hAnsi="Arial" w:cs="Arial"/>
              </w:rPr>
              <w:t>Corporation</w:t>
            </w:r>
            <w:r w:rsidRPr="00B05503">
              <w:rPr>
                <w:rFonts w:ascii="Arial" w:hAnsi="Arial" w:cs="Arial"/>
              </w:rPr>
              <w:t xml:space="preserve"> Committee should be considered.</w:t>
            </w:r>
          </w:p>
          <w:p w14:paraId="2A681AE8" w14:textId="77777777" w:rsidR="00E568F4" w:rsidRPr="00B05503" w:rsidRDefault="00E568F4" w:rsidP="0003192B">
            <w:pPr>
              <w:rPr>
                <w:rFonts w:ascii="Arial" w:hAnsi="Arial" w:cs="Arial"/>
              </w:rPr>
            </w:pPr>
          </w:p>
          <w:p w14:paraId="76DCF598" w14:textId="77777777" w:rsidR="00E568F4" w:rsidRPr="00B05503" w:rsidRDefault="00E568F4" w:rsidP="0003192B">
            <w:pPr>
              <w:rPr>
                <w:rFonts w:ascii="Arial" w:hAnsi="Arial" w:cs="Arial"/>
              </w:rPr>
            </w:pPr>
          </w:p>
          <w:p w14:paraId="15C6B4B8" w14:textId="77777777" w:rsidR="00E568F4" w:rsidRPr="00B05503" w:rsidRDefault="00E568F4" w:rsidP="0003192B">
            <w:pPr>
              <w:rPr>
                <w:rFonts w:ascii="Arial" w:hAnsi="Arial" w:cs="Arial"/>
              </w:rPr>
            </w:pPr>
          </w:p>
          <w:p w14:paraId="0CC906E7" w14:textId="77777777" w:rsidR="00A77CD1" w:rsidRPr="00B05503" w:rsidRDefault="00A77CD1" w:rsidP="0003192B">
            <w:pPr>
              <w:rPr>
                <w:ins w:id="1096" w:author="YAMASHITA AI" w:date="2023-10-13T11:12:00Z"/>
                <w:rFonts w:ascii="Arial" w:hAnsi="Arial" w:cs="Arial"/>
              </w:rPr>
            </w:pPr>
          </w:p>
          <w:p w14:paraId="61970F63" w14:textId="77777777" w:rsidR="00A77CD1" w:rsidRPr="00B05503" w:rsidRDefault="00A77CD1" w:rsidP="0003192B">
            <w:pPr>
              <w:rPr>
                <w:ins w:id="1097" w:author="YAMASHITA AI" w:date="2023-10-13T11:12:00Z"/>
                <w:rFonts w:ascii="Arial" w:hAnsi="Arial" w:cs="Arial"/>
              </w:rPr>
            </w:pPr>
          </w:p>
          <w:p w14:paraId="030FAAEC" w14:textId="462DAEC8" w:rsidR="00E568F4" w:rsidRPr="00B05503" w:rsidRDefault="00D62E1E" w:rsidP="0003192B">
            <w:pPr>
              <w:rPr>
                <w:rFonts w:ascii="Arial" w:hAnsi="Arial" w:cs="Arial"/>
              </w:rPr>
            </w:pPr>
            <w:r w:rsidRPr="00B05503">
              <w:rPr>
                <w:rFonts w:ascii="Arial" w:hAnsi="Arial" w:cs="Arial"/>
              </w:rPr>
              <w:t>The number and condition of the board members should be carefully considered.</w:t>
            </w:r>
          </w:p>
          <w:p w14:paraId="0B1CDC6E" w14:textId="77777777" w:rsidR="00E568F4" w:rsidRPr="00B05503" w:rsidRDefault="00E568F4" w:rsidP="0003192B">
            <w:pPr>
              <w:rPr>
                <w:rFonts w:ascii="Arial" w:hAnsi="Arial" w:cs="Arial"/>
              </w:rPr>
            </w:pPr>
          </w:p>
          <w:p w14:paraId="6D412062" w14:textId="77777777" w:rsidR="00E568F4" w:rsidRPr="00B05503" w:rsidRDefault="00E568F4" w:rsidP="0003192B">
            <w:pPr>
              <w:rPr>
                <w:rFonts w:ascii="Arial" w:hAnsi="Arial" w:cs="Arial"/>
              </w:rPr>
            </w:pPr>
          </w:p>
          <w:p w14:paraId="768437D0" w14:textId="77777777" w:rsidR="00E568F4" w:rsidRPr="00B05503" w:rsidRDefault="00E568F4" w:rsidP="0003192B">
            <w:pPr>
              <w:rPr>
                <w:rFonts w:ascii="Arial" w:hAnsi="Arial" w:cs="Arial"/>
              </w:rPr>
            </w:pPr>
          </w:p>
          <w:p w14:paraId="495E30F4" w14:textId="77777777" w:rsidR="00E568F4" w:rsidRPr="00B05503" w:rsidRDefault="00E568F4" w:rsidP="00D62E1E">
            <w:pPr>
              <w:rPr>
                <w:rFonts w:ascii="Arial" w:hAnsi="Arial" w:cs="Arial"/>
              </w:rPr>
            </w:pPr>
          </w:p>
        </w:tc>
      </w:tr>
      <w:tr w:rsidR="00B05503" w:rsidRPr="00B05503" w14:paraId="5CD821D1" w14:textId="77777777" w:rsidTr="3FB14405">
        <w:trPr>
          <w:trHeight w:val="2505"/>
        </w:trPr>
        <w:tc>
          <w:tcPr>
            <w:tcW w:w="7257" w:type="dxa"/>
          </w:tcPr>
          <w:p w14:paraId="4906D1C4" w14:textId="31F597E7" w:rsidR="00A94DBB" w:rsidRPr="00B05503" w:rsidRDefault="00A94DBB" w:rsidP="00A94DBB">
            <w:pPr>
              <w:jc w:val="left"/>
              <w:rPr>
                <w:rFonts w:ascii="Arial" w:hAnsi="Arial" w:cs="Arial"/>
                <w:b/>
              </w:rPr>
            </w:pPr>
            <w:del w:id="1098" w:author="YAMASHITA AI" w:date="2023-10-13T11:12:00Z">
              <w:r w:rsidRPr="006B4668">
                <w:rPr>
                  <w:rFonts w:ascii="Arial" w:hAnsi="Arial" w:cs="Arial"/>
                  <w:b/>
                </w:rPr>
                <w:lastRenderedPageBreak/>
                <w:delText>Article</w:delText>
              </w:r>
            </w:del>
            <w:ins w:id="1099" w:author="YAMASHITA AI" w:date="2023-10-13T11:12:00Z">
              <w:r w:rsidR="00E03F89" w:rsidRPr="00B05503">
                <w:rPr>
                  <w:rFonts w:ascii="Arial" w:hAnsi="Arial" w:cs="Arial"/>
                  <w:b/>
                  <w:highlight w:val="cyan"/>
                </w:rPr>
                <w:t>Item</w:t>
              </w:r>
            </w:ins>
            <w:r w:rsidRPr="00B05503">
              <w:rPr>
                <w:rFonts w:ascii="Arial" w:hAnsi="Arial" w:cs="Arial"/>
                <w:b/>
              </w:rPr>
              <w:t xml:space="preserve"> 8</w:t>
            </w:r>
          </w:p>
          <w:p w14:paraId="25AA22E6" w14:textId="35D143C6" w:rsidR="00A94DBB" w:rsidRPr="00B05503" w:rsidRDefault="00A94DBB" w:rsidP="00A94DBB">
            <w:pPr>
              <w:jc w:val="left"/>
              <w:rPr>
                <w:rFonts w:ascii="Arial" w:hAnsi="Arial" w:cs="Arial"/>
                <w:b/>
              </w:rPr>
            </w:pPr>
            <w:del w:id="1100" w:author="YAMASHITA AI" w:date="2023-10-13T11:12:00Z">
              <w:r w:rsidRPr="00A71622">
                <w:rPr>
                  <w:rFonts w:ascii="Arial" w:hAnsi="Arial" w:cs="Arial"/>
                  <w:b/>
                  <w:highlight w:val="cyan"/>
                </w:rPr>
                <w:delText>Conferences</w:delText>
              </w:r>
            </w:del>
            <w:ins w:id="1101" w:author="YAMASHITA AI" w:date="2023-10-13T11:12:00Z">
              <w:r w:rsidRPr="00A71622">
                <w:rPr>
                  <w:rFonts w:ascii="Arial" w:hAnsi="Arial" w:cs="Arial"/>
                  <w:b/>
                  <w:highlight w:val="cyan"/>
                </w:rPr>
                <w:t>Conferences</w:t>
              </w:r>
            </w:ins>
            <w:r w:rsidRPr="00A71622">
              <w:rPr>
                <w:rFonts w:ascii="Arial" w:hAnsi="Arial" w:cs="Arial"/>
                <w:b/>
                <w:highlight w:val="cyan"/>
              </w:rPr>
              <w:t xml:space="preserve"> and Symposia</w:t>
            </w:r>
          </w:p>
          <w:p w14:paraId="0B098B1A" w14:textId="77777777" w:rsidR="00A94DBB" w:rsidRPr="00B05503" w:rsidRDefault="00A94DBB" w:rsidP="00A94DBB">
            <w:pPr>
              <w:jc w:val="left"/>
              <w:rPr>
                <w:rFonts w:ascii="Arial" w:hAnsi="Arial" w:cs="Arial"/>
              </w:rPr>
            </w:pPr>
          </w:p>
          <w:p w14:paraId="082A2B1B" w14:textId="027809EC" w:rsidR="00A94DBB" w:rsidRPr="00B05503" w:rsidRDefault="00902CEC" w:rsidP="00A94DBB">
            <w:pPr>
              <w:jc w:val="left"/>
              <w:rPr>
                <w:rFonts w:ascii="Arial" w:hAnsi="Arial" w:cs="Arial"/>
                <w:b/>
              </w:rPr>
            </w:pPr>
            <w:ins w:id="1102" w:author="YAMASHITA AI" w:date="2023-10-13T11:12:00Z">
              <w:r w:rsidRPr="00B05503">
                <w:rPr>
                  <w:rFonts w:ascii="Arial" w:hAnsi="Arial" w:cs="Arial"/>
                  <w:b/>
                </w:rPr>
                <w:t>8-</w:t>
              </w:r>
            </w:ins>
            <w:r w:rsidR="00A94DBB" w:rsidRPr="00B05503">
              <w:rPr>
                <w:rFonts w:ascii="Arial" w:hAnsi="Arial" w:cs="Arial"/>
                <w:b/>
              </w:rPr>
              <w:t>1 Description</w:t>
            </w:r>
          </w:p>
          <w:p w14:paraId="54C4694C" w14:textId="5CF9906F" w:rsidR="00A94DBB" w:rsidRPr="00B05503" w:rsidRDefault="00A94DBB" w:rsidP="00A94DBB">
            <w:pPr>
              <w:jc w:val="left"/>
              <w:rPr>
                <w:rFonts w:ascii="Arial" w:hAnsi="Arial" w:cs="Arial"/>
              </w:rPr>
            </w:pPr>
            <w:r w:rsidRPr="00B05503">
              <w:rPr>
                <w:rFonts w:ascii="Arial" w:hAnsi="Arial" w:cs="Arial"/>
              </w:rPr>
              <w:t xml:space="preserve">(a) A conference </w:t>
            </w:r>
            <w:del w:id="1103" w:author="YAMASHITA AI" w:date="2023-10-13T11:12:00Z">
              <w:r w:rsidRPr="00A94DBB">
                <w:rPr>
                  <w:rFonts w:ascii="Arial" w:hAnsi="Arial" w:cs="Arial"/>
                </w:rPr>
                <w:delText>shall</w:delText>
              </w:r>
            </w:del>
            <w:ins w:id="1104" w:author="YAMASHITA AI" w:date="2023-10-13T11:12:00Z">
              <w:r w:rsidR="00FB7491" w:rsidRPr="00B05503">
                <w:rPr>
                  <w:rFonts w:ascii="Arial" w:hAnsi="Arial" w:cs="Arial"/>
                  <w:highlight w:val="cyan"/>
                </w:rPr>
                <w:t>will</w:t>
              </w:r>
            </w:ins>
            <w:r w:rsidRPr="00B05503">
              <w:rPr>
                <w:rFonts w:ascii="Arial" w:hAnsi="Arial" w:cs="Arial"/>
              </w:rPr>
              <w:t xml:space="preserve"> have as its </w:t>
            </w:r>
            <w:ins w:id="1105" w:author="YAMASHITA AI" w:date="2023-10-13T13:31:00Z">
              <w:r w:rsidR="0025261C">
                <w:rPr>
                  <w:rFonts w:ascii="Arial" w:hAnsi="Arial" w:cs="Arial"/>
                </w:rPr>
                <w:t>principal</w:t>
              </w:r>
            </w:ins>
            <w:del w:id="1106" w:author="YAMASHITA AI" w:date="2023-10-13T13:31:00Z">
              <w:r w:rsidR="00684620" w:rsidRPr="00B05503" w:rsidDel="0025261C">
                <w:rPr>
                  <w:rFonts w:ascii="Arial" w:hAnsi="Arial" w:cs="Arial"/>
                </w:rPr>
                <w:delText>prin</w:delText>
              </w:r>
              <w:r w:rsidR="0025261C" w:rsidDel="0025261C">
                <w:rPr>
                  <w:rFonts w:ascii="Arial" w:hAnsi="Arial" w:cs="Arial"/>
                </w:rPr>
                <w:delText>ciple</w:delText>
              </w:r>
            </w:del>
            <w:r w:rsidRPr="00B05503">
              <w:rPr>
                <w:rFonts w:ascii="Arial" w:hAnsi="Arial" w:cs="Arial"/>
              </w:rPr>
              <w:t xml:space="preserve"> objective the exchange of information relative to all types of Marine Aids to Navigation.</w:t>
            </w:r>
          </w:p>
          <w:p w14:paraId="0E08752F" w14:textId="03030711" w:rsidR="00A94DBB" w:rsidRPr="00B05503" w:rsidRDefault="00A94DBB" w:rsidP="00A94DBB">
            <w:pPr>
              <w:jc w:val="left"/>
              <w:rPr>
                <w:rFonts w:ascii="Arial" w:hAnsi="Arial" w:cs="Arial"/>
              </w:rPr>
            </w:pPr>
            <w:r w:rsidRPr="00B05503">
              <w:rPr>
                <w:rFonts w:ascii="Arial" w:hAnsi="Arial" w:cs="Arial"/>
              </w:rPr>
              <w:t xml:space="preserve">(b) A symposium </w:t>
            </w:r>
            <w:del w:id="1107" w:author="YAMASHITA AI" w:date="2023-10-13T11:12:00Z">
              <w:r w:rsidRPr="00A94DBB">
                <w:rPr>
                  <w:rFonts w:ascii="Arial" w:hAnsi="Arial" w:cs="Arial"/>
                </w:rPr>
                <w:delText>shall</w:delText>
              </w:r>
            </w:del>
            <w:ins w:id="1108" w:author="YAMASHITA AI" w:date="2023-10-13T11:12:00Z">
              <w:r w:rsidR="00FB7491" w:rsidRPr="00B05503">
                <w:rPr>
                  <w:rFonts w:ascii="Arial" w:hAnsi="Arial" w:cs="Arial"/>
                  <w:highlight w:val="cyan"/>
                </w:rPr>
                <w:t>will</w:t>
              </w:r>
            </w:ins>
            <w:r w:rsidRPr="00B05503">
              <w:rPr>
                <w:rFonts w:ascii="Arial" w:hAnsi="Arial" w:cs="Arial"/>
              </w:rPr>
              <w:t xml:space="preserve"> consider and discuss a set of contributions on specific subjects relating to Marine Aids to Navigation.</w:t>
            </w:r>
          </w:p>
          <w:p w14:paraId="2C580C37" w14:textId="77777777" w:rsidR="00902CEC" w:rsidRPr="00B05503" w:rsidRDefault="00902CEC" w:rsidP="00A94DBB">
            <w:pPr>
              <w:jc w:val="left"/>
              <w:rPr>
                <w:ins w:id="1109" w:author="YAMASHITA AI" w:date="2023-10-13T11:12:00Z"/>
                <w:rFonts w:ascii="Arial" w:hAnsi="Arial" w:cs="Arial"/>
                <w:b/>
              </w:rPr>
            </w:pPr>
          </w:p>
          <w:p w14:paraId="7584471D" w14:textId="349AE6D9" w:rsidR="00A94DBB" w:rsidRPr="00B05503" w:rsidRDefault="00902CEC" w:rsidP="00A94DBB">
            <w:pPr>
              <w:jc w:val="left"/>
              <w:rPr>
                <w:rFonts w:ascii="Arial" w:hAnsi="Arial" w:cs="Arial"/>
                <w:b/>
              </w:rPr>
            </w:pPr>
            <w:ins w:id="1110" w:author="YAMASHITA AI" w:date="2023-10-13T11:12:00Z">
              <w:r w:rsidRPr="00B05503">
                <w:rPr>
                  <w:rFonts w:ascii="Arial" w:hAnsi="Arial" w:cs="Arial"/>
                  <w:b/>
                </w:rPr>
                <w:t>8-</w:t>
              </w:r>
            </w:ins>
            <w:r w:rsidR="00A94DBB" w:rsidRPr="00B05503">
              <w:rPr>
                <w:rFonts w:ascii="Arial" w:hAnsi="Arial" w:cs="Arial"/>
                <w:b/>
              </w:rPr>
              <w:t>2 Attendance</w:t>
            </w:r>
          </w:p>
          <w:p w14:paraId="6EA928D4" w14:textId="2632C0D6" w:rsidR="00A94DBB" w:rsidRPr="00B05503" w:rsidRDefault="00A94DBB" w:rsidP="00A94DBB">
            <w:pPr>
              <w:jc w:val="left"/>
              <w:rPr>
                <w:rFonts w:ascii="Arial" w:hAnsi="Arial" w:cs="Arial"/>
              </w:rPr>
            </w:pPr>
            <w:r w:rsidRPr="00B05503">
              <w:rPr>
                <w:rFonts w:ascii="Arial" w:hAnsi="Arial" w:cs="Arial"/>
              </w:rPr>
              <w:t xml:space="preserve">(a) Conferences </w:t>
            </w:r>
            <w:del w:id="1111" w:author="YAMASHITA AI" w:date="2023-10-13T11:12:00Z">
              <w:r w:rsidRPr="00A94DBB">
                <w:rPr>
                  <w:rFonts w:ascii="Arial" w:hAnsi="Arial" w:cs="Arial"/>
                </w:rPr>
                <w:delText>shall</w:delText>
              </w:r>
            </w:del>
            <w:ins w:id="1112" w:author="YAMASHITA AI" w:date="2023-10-13T11:12:00Z">
              <w:r w:rsidR="00FB7491" w:rsidRPr="00B05503">
                <w:rPr>
                  <w:rFonts w:ascii="Arial" w:hAnsi="Arial" w:cs="Arial"/>
                  <w:highlight w:val="cyan"/>
                </w:rPr>
                <w:t>will</w:t>
              </w:r>
            </w:ins>
            <w:r w:rsidRPr="00B05503">
              <w:rPr>
                <w:rFonts w:ascii="Arial" w:hAnsi="Arial" w:cs="Arial"/>
              </w:rPr>
              <w:t xml:space="preserve"> be open to:</w:t>
            </w:r>
          </w:p>
          <w:p w14:paraId="6A90529C" w14:textId="77777777" w:rsidR="00A94DBB" w:rsidRPr="00B05503" w:rsidRDefault="00A94DBB" w:rsidP="00A94DBB">
            <w:pPr>
              <w:jc w:val="left"/>
              <w:rPr>
                <w:rFonts w:ascii="Arial" w:hAnsi="Arial" w:cs="Arial"/>
              </w:rPr>
            </w:pPr>
            <w:proofErr w:type="spellStart"/>
            <w:r w:rsidRPr="00B05503">
              <w:rPr>
                <w:rFonts w:ascii="Arial" w:hAnsi="Arial" w:cs="Arial"/>
              </w:rPr>
              <w:t>i</w:t>
            </w:r>
            <w:proofErr w:type="spellEnd"/>
            <w:r w:rsidRPr="00B05503">
              <w:rPr>
                <w:rFonts w:ascii="Arial" w:hAnsi="Arial" w:cs="Arial"/>
              </w:rPr>
              <w:t xml:space="preserve"> all Member States, Associate Members and Affiliate Members; and</w:t>
            </w:r>
          </w:p>
          <w:p w14:paraId="3DBE25C8" w14:textId="77777777" w:rsidR="00A94DBB" w:rsidRPr="00B05503" w:rsidRDefault="00A94DBB" w:rsidP="00A94DBB">
            <w:pPr>
              <w:jc w:val="left"/>
              <w:rPr>
                <w:rFonts w:ascii="Arial" w:hAnsi="Arial" w:cs="Arial"/>
              </w:rPr>
            </w:pPr>
            <w:r w:rsidRPr="00B05503">
              <w:rPr>
                <w:rFonts w:ascii="Arial" w:hAnsi="Arial" w:cs="Arial"/>
              </w:rPr>
              <w:t>ii other international organizations and associations, Marine Aids to Navigation Authorities and official bodies as approved by the Council.</w:t>
            </w:r>
          </w:p>
          <w:p w14:paraId="42BC2DD7" w14:textId="041CAB4A" w:rsidR="00A94DBB" w:rsidRPr="00B05503" w:rsidRDefault="00A94DBB" w:rsidP="00A94DBB">
            <w:pPr>
              <w:jc w:val="left"/>
              <w:rPr>
                <w:rFonts w:ascii="Arial" w:hAnsi="Arial" w:cs="Arial"/>
              </w:rPr>
            </w:pPr>
            <w:r w:rsidRPr="00B05503">
              <w:rPr>
                <w:rFonts w:ascii="Arial" w:hAnsi="Arial" w:cs="Arial"/>
              </w:rPr>
              <w:t xml:space="preserve">(b) Symposia </w:t>
            </w:r>
            <w:del w:id="1113" w:author="YAMASHITA AI" w:date="2023-10-13T11:12:00Z">
              <w:r w:rsidRPr="00A94DBB">
                <w:rPr>
                  <w:rFonts w:ascii="Arial" w:hAnsi="Arial" w:cs="Arial"/>
                </w:rPr>
                <w:delText>shall</w:delText>
              </w:r>
            </w:del>
            <w:ins w:id="1114" w:author="YAMASHITA AI" w:date="2023-10-13T11:12:00Z">
              <w:r w:rsidR="00FB7491" w:rsidRPr="00B05503">
                <w:rPr>
                  <w:rFonts w:ascii="Arial" w:hAnsi="Arial" w:cs="Arial"/>
                  <w:highlight w:val="cyan"/>
                </w:rPr>
                <w:t>will</w:t>
              </w:r>
            </w:ins>
            <w:r w:rsidRPr="00B05503">
              <w:rPr>
                <w:rFonts w:ascii="Arial" w:hAnsi="Arial" w:cs="Arial"/>
              </w:rPr>
              <w:t xml:space="preserve"> be open to international organizations, companies or individuals working in the field or having an interest associated with the subject addressed by the symposium, upon registration.</w:t>
            </w:r>
          </w:p>
          <w:p w14:paraId="79D0092A" w14:textId="77777777" w:rsidR="00902CEC" w:rsidRPr="00B05503" w:rsidRDefault="00902CEC" w:rsidP="00A94DBB">
            <w:pPr>
              <w:jc w:val="left"/>
              <w:rPr>
                <w:ins w:id="1115" w:author="YAMASHITA AI" w:date="2023-10-13T11:12:00Z"/>
                <w:rFonts w:ascii="Arial" w:hAnsi="Arial" w:cs="Arial"/>
                <w:b/>
              </w:rPr>
            </w:pPr>
          </w:p>
          <w:p w14:paraId="4837762F" w14:textId="384CB3BF" w:rsidR="00A94DBB" w:rsidRPr="00B05503" w:rsidRDefault="00902CEC" w:rsidP="00A94DBB">
            <w:pPr>
              <w:jc w:val="left"/>
              <w:rPr>
                <w:rFonts w:ascii="Arial" w:hAnsi="Arial" w:cs="Arial"/>
                <w:b/>
              </w:rPr>
            </w:pPr>
            <w:ins w:id="1116" w:author="YAMASHITA AI" w:date="2023-10-13T11:12:00Z">
              <w:r w:rsidRPr="00B05503">
                <w:rPr>
                  <w:rFonts w:ascii="Arial" w:hAnsi="Arial" w:cs="Arial"/>
                  <w:b/>
                </w:rPr>
                <w:t>8-</w:t>
              </w:r>
            </w:ins>
            <w:r w:rsidR="00A94DBB" w:rsidRPr="00B05503">
              <w:rPr>
                <w:rFonts w:ascii="Arial" w:hAnsi="Arial" w:cs="Arial"/>
                <w:b/>
              </w:rPr>
              <w:t>3 Exhibitions</w:t>
            </w:r>
          </w:p>
          <w:p w14:paraId="12BDC431" w14:textId="6B1B4FFA" w:rsidR="00A94DBB" w:rsidRPr="00B05503" w:rsidRDefault="00A94DBB" w:rsidP="00617FCD">
            <w:pPr>
              <w:jc w:val="left"/>
              <w:rPr>
                <w:rFonts w:ascii="Arial" w:hAnsi="Arial" w:cs="Arial"/>
              </w:rPr>
            </w:pPr>
            <w:r w:rsidRPr="00B05503">
              <w:rPr>
                <w:rFonts w:ascii="Arial" w:hAnsi="Arial" w:cs="Arial"/>
              </w:rPr>
              <w:t>(a) At conferences</w:t>
            </w:r>
          </w:p>
          <w:p w14:paraId="151C3A7C" w14:textId="4B061B52" w:rsidR="00A94DBB" w:rsidRPr="00B05503" w:rsidRDefault="00A94DBB" w:rsidP="00A94DBB">
            <w:pPr>
              <w:jc w:val="left"/>
              <w:rPr>
                <w:rFonts w:ascii="Arial" w:hAnsi="Arial" w:cs="Arial"/>
              </w:rPr>
            </w:pPr>
            <w:r w:rsidRPr="00B05503">
              <w:rPr>
                <w:rFonts w:ascii="Arial" w:hAnsi="Arial" w:cs="Arial"/>
              </w:rPr>
              <w:lastRenderedPageBreak/>
              <w:t xml:space="preserve">An exhibition of Marine Aids to Navigation </w:t>
            </w:r>
            <w:r w:rsidRPr="00A71622">
              <w:rPr>
                <w:rFonts w:ascii="Arial" w:hAnsi="Arial" w:cs="Arial"/>
                <w:highlight w:val="cyan"/>
              </w:rPr>
              <w:t>equipment</w:t>
            </w:r>
            <w:r w:rsidR="00211526" w:rsidRPr="00B05503">
              <w:rPr>
                <w:rFonts w:ascii="Arial" w:hAnsi="Arial" w:cs="Arial"/>
              </w:rPr>
              <w:t xml:space="preserve">, </w:t>
            </w:r>
            <w:ins w:id="1117" w:author="YAMASHITA AI" w:date="2023-10-13T13:32:00Z">
              <w:r w:rsidR="0025261C">
                <w:rPr>
                  <w:rFonts w:ascii="Arial" w:hAnsi="Arial" w:cs="Arial"/>
                </w:rPr>
                <w:t>idea and study</w:t>
              </w:r>
            </w:ins>
            <w:r w:rsidRPr="00B05503">
              <w:rPr>
                <w:rFonts w:ascii="Arial" w:hAnsi="Arial" w:cs="Arial"/>
              </w:rPr>
              <w:t xml:space="preserve"> will be organized during each conference period. </w:t>
            </w:r>
            <w:r w:rsidRPr="000B65EB">
              <w:rPr>
                <w:rFonts w:ascii="Arial" w:hAnsi="Arial" w:cs="Arial"/>
                <w:highlight w:val="cyan"/>
              </w:rPr>
              <w:t xml:space="preserve">Only those </w:t>
            </w:r>
            <w:del w:id="1118" w:author="YAMASHITA AI" w:date="2023-10-13T13:32:00Z">
              <w:r w:rsidR="0025261C" w:rsidRPr="000B65EB" w:rsidDel="0025261C">
                <w:rPr>
                  <w:rFonts w:ascii="Arial" w:hAnsi="Arial" w:cs="Arial"/>
                  <w:highlight w:val="cyan"/>
                </w:rPr>
                <w:delText xml:space="preserve">Industrial </w:delText>
              </w:r>
            </w:del>
            <w:r w:rsidRPr="000B65EB">
              <w:rPr>
                <w:rFonts w:ascii="Arial" w:hAnsi="Arial" w:cs="Arial"/>
                <w:highlight w:val="cyan"/>
              </w:rPr>
              <w:t>Members</w:t>
            </w:r>
            <w:r w:rsidRPr="00B05503">
              <w:rPr>
                <w:rFonts w:ascii="Arial" w:hAnsi="Arial" w:cs="Arial"/>
              </w:rPr>
              <w:t xml:space="preserve"> who have paid the equivalent of the fees for the two years immediately prior to the year of the conference, plus the year of the conference, will have the right to exhibit.</w:t>
            </w:r>
          </w:p>
          <w:p w14:paraId="76FC60BD" w14:textId="77777777" w:rsidR="00A94DBB" w:rsidRPr="00B05503" w:rsidRDefault="00A94DBB" w:rsidP="00A94DBB">
            <w:pPr>
              <w:jc w:val="left"/>
              <w:rPr>
                <w:rFonts w:ascii="Arial" w:hAnsi="Arial" w:cs="Arial"/>
              </w:rPr>
            </w:pPr>
            <w:r w:rsidRPr="00B05503">
              <w:rPr>
                <w:rFonts w:ascii="Arial" w:hAnsi="Arial" w:cs="Arial"/>
              </w:rPr>
              <w:t>(b) At symposia</w:t>
            </w:r>
          </w:p>
          <w:p w14:paraId="4B182D9E" w14:textId="606F4AA5" w:rsidR="00A94DBB" w:rsidRPr="00B05503" w:rsidRDefault="00A94DBB" w:rsidP="00A94DBB">
            <w:pPr>
              <w:jc w:val="left"/>
              <w:rPr>
                <w:rFonts w:ascii="Arial" w:hAnsi="Arial" w:cs="Arial"/>
              </w:rPr>
            </w:pPr>
            <w:r w:rsidRPr="00B05503">
              <w:rPr>
                <w:rFonts w:ascii="Arial" w:hAnsi="Arial" w:cs="Arial"/>
              </w:rPr>
              <w:t xml:space="preserve">An exhibition of Marine Aids to Navigation </w:t>
            </w:r>
            <w:r w:rsidRPr="000B65EB">
              <w:rPr>
                <w:rFonts w:ascii="Arial" w:hAnsi="Arial" w:cs="Arial"/>
                <w:highlight w:val="cyan"/>
              </w:rPr>
              <w:t>equipment</w:t>
            </w:r>
            <w:r w:rsidR="00211526" w:rsidRPr="00B05503">
              <w:rPr>
                <w:rFonts w:ascii="Arial" w:hAnsi="Arial" w:cs="Arial"/>
              </w:rPr>
              <w:t xml:space="preserve">, </w:t>
            </w:r>
            <w:ins w:id="1119" w:author="YAMASHITA AI" w:date="2023-10-13T13:33:00Z">
              <w:r w:rsidR="0025261C">
                <w:rPr>
                  <w:rFonts w:ascii="Arial" w:hAnsi="Arial" w:cs="Arial"/>
                </w:rPr>
                <w:t>idea and study</w:t>
              </w:r>
            </w:ins>
            <w:r w:rsidRPr="00B05503">
              <w:rPr>
                <w:rFonts w:ascii="Arial" w:hAnsi="Arial" w:cs="Arial"/>
              </w:rPr>
              <w:t xml:space="preserve"> will be organised during each symposium. The exhibition will be open to any entity operating in the Marine Aids to Navigation field, upon registration.</w:t>
            </w:r>
          </w:p>
          <w:p w14:paraId="48AB34F4" w14:textId="77777777" w:rsidR="00902CEC" w:rsidRPr="00B05503" w:rsidRDefault="00902CEC" w:rsidP="00A94DBB">
            <w:pPr>
              <w:jc w:val="left"/>
              <w:rPr>
                <w:ins w:id="1120" w:author="YAMASHITA AI" w:date="2023-10-13T11:12:00Z"/>
                <w:rFonts w:ascii="Arial" w:hAnsi="Arial" w:cs="Arial"/>
                <w:b/>
              </w:rPr>
            </w:pPr>
          </w:p>
          <w:p w14:paraId="799AE315" w14:textId="02AFE6A4" w:rsidR="00A94DBB" w:rsidRPr="00B05503" w:rsidRDefault="00902CEC" w:rsidP="00A94DBB">
            <w:pPr>
              <w:jc w:val="left"/>
              <w:rPr>
                <w:rFonts w:ascii="Arial" w:hAnsi="Arial" w:cs="Arial"/>
                <w:b/>
              </w:rPr>
            </w:pPr>
            <w:ins w:id="1121" w:author="YAMASHITA AI" w:date="2023-10-13T11:12:00Z">
              <w:r w:rsidRPr="00B05503">
                <w:rPr>
                  <w:rFonts w:ascii="Arial" w:hAnsi="Arial" w:cs="Arial"/>
                  <w:b/>
                </w:rPr>
                <w:t>8-</w:t>
              </w:r>
            </w:ins>
            <w:r w:rsidR="00A94DBB" w:rsidRPr="00B05503">
              <w:rPr>
                <w:rFonts w:ascii="Arial" w:hAnsi="Arial" w:cs="Arial"/>
                <w:b/>
              </w:rPr>
              <w:t>4 Preparations for Conferences and Symposia</w:t>
            </w:r>
          </w:p>
          <w:p w14:paraId="460690EB" w14:textId="72881698" w:rsidR="00A94DBB" w:rsidRPr="00B05503" w:rsidRDefault="00A94DBB" w:rsidP="00A94DBB">
            <w:pPr>
              <w:jc w:val="left"/>
              <w:rPr>
                <w:rFonts w:ascii="Arial" w:hAnsi="Arial" w:cs="Arial"/>
              </w:rPr>
            </w:pPr>
            <w:r w:rsidRPr="00B05503">
              <w:rPr>
                <w:rFonts w:ascii="Arial" w:hAnsi="Arial" w:cs="Arial"/>
              </w:rPr>
              <w:t xml:space="preserve">(a) The Secretariat </w:t>
            </w:r>
            <w:del w:id="1122" w:author="YAMASHITA AI" w:date="2023-10-13T11:12:00Z">
              <w:r w:rsidRPr="00A94DBB">
                <w:rPr>
                  <w:rFonts w:ascii="Arial" w:hAnsi="Arial" w:cs="Arial"/>
                </w:rPr>
                <w:delText>shall</w:delText>
              </w:r>
            </w:del>
            <w:ins w:id="1123" w:author="YAMASHITA AI" w:date="2023-10-13T11:12:00Z">
              <w:r w:rsidR="00FB7491" w:rsidRPr="00B05503">
                <w:rPr>
                  <w:rFonts w:ascii="Arial" w:hAnsi="Arial" w:cs="Arial"/>
                  <w:highlight w:val="cyan"/>
                </w:rPr>
                <w:t>will</w:t>
              </w:r>
            </w:ins>
            <w:r w:rsidRPr="00B05503">
              <w:rPr>
                <w:rFonts w:ascii="Arial" w:hAnsi="Arial" w:cs="Arial"/>
              </w:rPr>
              <w:t xml:space="preserve"> develop guidelines for preparations of conferences and symposia. The guidelines </w:t>
            </w:r>
            <w:del w:id="1124" w:author="YAMASHITA AI" w:date="2023-10-13T11:12:00Z">
              <w:r w:rsidRPr="00A94DBB">
                <w:rPr>
                  <w:rFonts w:ascii="Arial" w:hAnsi="Arial" w:cs="Arial"/>
                </w:rPr>
                <w:delText>shall</w:delText>
              </w:r>
            </w:del>
            <w:ins w:id="1125" w:author="YAMASHITA AI" w:date="2023-10-13T11:12:00Z">
              <w:r w:rsidR="00FB7491" w:rsidRPr="00B05503">
                <w:rPr>
                  <w:rFonts w:ascii="Arial" w:hAnsi="Arial" w:cs="Arial"/>
                  <w:highlight w:val="cyan"/>
                </w:rPr>
                <w:t>will</w:t>
              </w:r>
            </w:ins>
            <w:r w:rsidRPr="00B05503">
              <w:rPr>
                <w:rFonts w:ascii="Arial" w:hAnsi="Arial" w:cs="Arial"/>
              </w:rPr>
              <w:t xml:space="preserve"> assist the host of the event in the planning and preparation for convening and conduct of conferences and symposia.</w:t>
            </w:r>
          </w:p>
          <w:p w14:paraId="04F25D9E" w14:textId="69D7B921" w:rsidR="00D70E0B" w:rsidRPr="00B05503" w:rsidRDefault="00A94DBB" w:rsidP="00A94DBB">
            <w:pPr>
              <w:jc w:val="left"/>
              <w:rPr>
                <w:rFonts w:ascii="Arial" w:hAnsi="Arial" w:cs="Arial"/>
              </w:rPr>
            </w:pPr>
            <w:r w:rsidRPr="00B05503">
              <w:rPr>
                <w:rFonts w:ascii="Arial" w:hAnsi="Arial" w:cs="Arial"/>
              </w:rPr>
              <w:t xml:space="preserve">(b) The guidelines </w:t>
            </w:r>
            <w:del w:id="1126" w:author="YAMASHITA AI" w:date="2023-10-13T11:12:00Z">
              <w:r w:rsidRPr="00A94DBB">
                <w:rPr>
                  <w:rFonts w:ascii="Arial" w:hAnsi="Arial" w:cs="Arial"/>
                </w:rPr>
                <w:delText>shall</w:delText>
              </w:r>
            </w:del>
            <w:ins w:id="1127" w:author="YAMASHITA AI" w:date="2023-10-13T11:12:00Z">
              <w:r w:rsidR="00FB7491" w:rsidRPr="00B05503">
                <w:rPr>
                  <w:rFonts w:ascii="Arial" w:hAnsi="Arial" w:cs="Arial"/>
                  <w:highlight w:val="cyan"/>
                </w:rPr>
                <w:t>will</w:t>
              </w:r>
            </w:ins>
            <w:r w:rsidRPr="00B05503">
              <w:rPr>
                <w:rFonts w:ascii="Arial" w:hAnsi="Arial" w:cs="Arial"/>
              </w:rPr>
              <w:t xml:space="preserve"> be made available to Member States considering hosting a conference or a symposium.</w:t>
            </w:r>
          </w:p>
        </w:tc>
        <w:tc>
          <w:tcPr>
            <w:tcW w:w="7257" w:type="dxa"/>
          </w:tcPr>
          <w:p w14:paraId="60FE2C7F" w14:textId="138763EE" w:rsidR="00E568F4" w:rsidRPr="00B05503" w:rsidRDefault="00D62E1E" w:rsidP="0003192B">
            <w:pPr>
              <w:rPr>
                <w:rFonts w:ascii="Arial" w:hAnsi="Arial" w:cs="Arial"/>
              </w:rPr>
            </w:pPr>
            <w:r w:rsidRPr="00B05503">
              <w:rPr>
                <w:rFonts w:ascii="Arial" w:hAnsi="Arial" w:cs="Arial"/>
              </w:rPr>
              <w:lastRenderedPageBreak/>
              <w:t>The duration of the ordinary Gene</w:t>
            </w:r>
            <w:r w:rsidR="00634FB9" w:rsidRPr="00B05503">
              <w:rPr>
                <w:rFonts w:ascii="Arial" w:hAnsi="Arial" w:cs="Arial"/>
              </w:rPr>
              <w:t xml:space="preserve">ral Assembly is now </w:t>
            </w:r>
            <w:r w:rsidR="00902CEC" w:rsidRPr="00B05503">
              <w:rPr>
                <w:rFonts w:ascii="Arial" w:hAnsi="Arial" w:cs="Arial"/>
              </w:rPr>
              <w:t xml:space="preserve">every </w:t>
            </w:r>
            <w:r w:rsidR="00634FB9" w:rsidRPr="00B05503">
              <w:rPr>
                <w:rFonts w:ascii="Arial" w:hAnsi="Arial" w:cs="Arial"/>
              </w:rPr>
              <w:t>three years</w:t>
            </w:r>
            <w:r w:rsidRPr="00B05503">
              <w:rPr>
                <w:rFonts w:ascii="Arial" w:hAnsi="Arial" w:cs="Arial"/>
              </w:rPr>
              <w:t xml:space="preserve">, it is difficult to organize both Conference and </w:t>
            </w:r>
            <w:r w:rsidR="00D43A56" w:rsidRPr="00B05503">
              <w:rPr>
                <w:rFonts w:ascii="Arial" w:hAnsi="Arial" w:cs="Arial"/>
              </w:rPr>
              <w:t>Symposia</w:t>
            </w:r>
            <w:r w:rsidRPr="00B05503">
              <w:rPr>
                <w:rFonts w:ascii="Arial" w:hAnsi="Arial" w:cs="Arial"/>
              </w:rPr>
              <w:t xml:space="preserve"> within three years. This </w:t>
            </w:r>
            <w:r w:rsidR="00634FB9" w:rsidRPr="00B05503">
              <w:rPr>
                <w:rFonts w:ascii="Arial" w:hAnsi="Arial" w:cs="Arial"/>
              </w:rPr>
              <w:t>situation</w:t>
            </w:r>
            <w:r w:rsidRPr="00B05503">
              <w:rPr>
                <w:rFonts w:ascii="Arial" w:hAnsi="Arial" w:cs="Arial"/>
              </w:rPr>
              <w:t xml:space="preserve"> </w:t>
            </w:r>
            <w:r w:rsidR="00D43A56" w:rsidRPr="00B05503">
              <w:rPr>
                <w:rFonts w:ascii="Arial" w:hAnsi="Arial" w:cs="Arial"/>
              </w:rPr>
              <w:t>should</w:t>
            </w:r>
            <w:r w:rsidR="00D505EC" w:rsidRPr="00B05503">
              <w:rPr>
                <w:rFonts w:ascii="Arial" w:hAnsi="Arial" w:cs="Arial"/>
              </w:rPr>
              <w:t xml:space="preserve"> be carefully considered.</w:t>
            </w:r>
          </w:p>
          <w:p w14:paraId="13E62732" w14:textId="77777777" w:rsidR="00E568F4" w:rsidRPr="00BC7D9B" w:rsidRDefault="00E568F4" w:rsidP="0003192B">
            <w:pPr>
              <w:rPr>
                <w:del w:id="1128" w:author="YAMASHITA AI" w:date="2023-10-13T11:12:00Z"/>
                <w:rFonts w:ascii="Arial" w:hAnsi="Arial" w:cs="Arial"/>
              </w:rPr>
            </w:pPr>
          </w:p>
          <w:p w14:paraId="11FDE386" w14:textId="213091C3" w:rsidR="00E568F4" w:rsidRPr="00B05503" w:rsidRDefault="00ED326C" w:rsidP="0003192B">
            <w:pPr>
              <w:rPr>
                <w:ins w:id="1129" w:author="YAMASHITA AI" w:date="2023-10-13T11:12:00Z"/>
                <w:rFonts w:ascii="Arial" w:hAnsi="Arial" w:cs="Arial"/>
              </w:rPr>
            </w:pPr>
            <w:r w:rsidRPr="00B05503">
              <w:rPr>
                <w:rFonts w:ascii="Arial" w:hAnsi="Arial" w:cs="Arial" w:hint="eastAsia"/>
              </w:rPr>
              <w:t>I</w:t>
            </w:r>
            <w:r w:rsidRPr="00B05503">
              <w:rPr>
                <w:rFonts w:ascii="Arial" w:hAnsi="Arial" w:cs="Arial"/>
              </w:rPr>
              <w:t xml:space="preserve">n relation with the comment above, no need to mention </w:t>
            </w:r>
            <w:r w:rsidR="00D0786C" w:rsidRPr="00B05503">
              <w:rPr>
                <w:rFonts w:ascii="Arial" w:hAnsi="Arial" w:cs="Arial"/>
              </w:rPr>
              <w:t>in the Regulation the venue and year of the conference/symposia? (Article 8-8 (l) of the Convention)</w:t>
            </w:r>
          </w:p>
          <w:p w14:paraId="35FED026" w14:textId="3B25D78C" w:rsidR="00ED326C" w:rsidRPr="00B05503" w:rsidRDefault="00ED326C" w:rsidP="0003192B">
            <w:pPr>
              <w:rPr>
                <w:ins w:id="1130" w:author="YAMASHITA AI" w:date="2023-10-13T11:12:00Z"/>
                <w:rFonts w:ascii="Arial" w:hAnsi="Arial" w:cs="Arial"/>
              </w:rPr>
            </w:pPr>
          </w:p>
          <w:p w14:paraId="540E47EC" w14:textId="26BEAC2B" w:rsidR="00E568F4" w:rsidRPr="00B05503" w:rsidRDefault="00E568F4" w:rsidP="0003192B">
            <w:pPr>
              <w:rPr>
                <w:ins w:id="1131" w:author="YAMASHITA AI" w:date="2023-10-13T11:12:00Z"/>
                <w:rFonts w:ascii="Arial" w:hAnsi="Arial" w:cs="Arial"/>
              </w:rPr>
            </w:pPr>
          </w:p>
          <w:p w14:paraId="42EA0412" w14:textId="77777777" w:rsidR="00E568F4" w:rsidRPr="00B05503" w:rsidRDefault="00E568F4" w:rsidP="0003192B">
            <w:pPr>
              <w:rPr>
                <w:rFonts w:ascii="Arial" w:hAnsi="Arial" w:cs="Arial"/>
              </w:rPr>
            </w:pPr>
          </w:p>
          <w:p w14:paraId="26AB107D" w14:textId="77777777" w:rsidR="00E568F4" w:rsidRPr="00B05503" w:rsidRDefault="00E568F4" w:rsidP="0003192B">
            <w:pPr>
              <w:rPr>
                <w:rFonts w:ascii="Arial" w:hAnsi="Arial" w:cs="Arial"/>
              </w:rPr>
            </w:pPr>
          </w:p>
          <w:p w14:paraId="0BA45F1C" w14:textId="77777777" w:rsidR="00E568F4" w:rsidRPr="00B05503" w:rsidRDefault="00E568F4" w:rsidP="0003192B">
            <w:pPr>
              <w:rPr>
                <w:rFonts w:ascii="Arial" w:hAnsi="Arial" w:cs="Arial"/>
              </w:rPr>
            </w:pPr>
          </w:p>
          <w:p w14:paraId="3BE16487" w14:textId="77777777" w:rsidR="00E568F4" w:rsidRPr="00B05503" w:rsidRDefault="00E568F4" w:rsidP="0003192B">
            <w:pPr>
              <w:rPr>
                <w:rFonts w:ascii="Arial" w:hAnsi="Arial" w:cs="Arial"/>
              </w:rPr>
            </w:pPr>
          </w:p>
          <w:p w14:paraId="50DA6117" w14:textId="77777777" w:rsidR="00E568F4" w:rsidRPr="00B05503" w:rsidRDefault="00E568F4" w:rsidP="0003192B">
            <w:pPr>
              <w:rPr>
                <w:rFonts w:ascii="Arial" w:hAnsi="Arial" w:cs="Arial"/>
              </w:rPr>
            </w:pPr>
          </w:p>
          <w:p w14:paraId="64CB8539" w14:textId="77777777" w:rsidR="00E568F4" w:rsidRPr="00B05503" w:rsidRDefault="00E568F4" w:rsidP="0003192B">
            <w:pPr>
              <w:rPr>
                <w:rFonts w:ascii="Arial" w:hAnsi="Arial" w:cs="Arial"/>
              </w:rPr>
            </w:pPr>
          </w:p>
          <w:p w14:paraId="6EC2BBB0" w14:textId="77777777" w:rsidR="00E568F4" w:rsidRPr="00B05503" w:rsidRDefault="00E568F4" w:rsidP="0003192B">
            <w:pPr>
              <w:rPr>
                <w:rFonts w:ascii="Arial" w:hAnsi="Arial" w:cs="Arial"/>
              </w:rPr>
            </w:pPr>
          </w:p>
          <w:p w14:paraId="3FA742ED" w14:textId="77777777" w:rsidR="00E568F4" w:rsidRPr="00B05503" w:rsidRDefault="00E568F4" w:rsidP="0003192B">
            <w:pPr>
              <w:rPr>
                <w:rFonts w:ascii="Arial" w:hAnsi="Arial" w:cs="Arial"/>
              </w:rPr>
            </w:pPr>
          </w:p>
          <w:p w14:paraId="0EBF5ED5" w14:textId="77777777" w:rsidR="00E568F4" w:rsidRPr="00B05503" w:rsidRDefault="00E568F4" w:rsidP="0003192B">
            <w:pPr>
              <w:rPr>
                <w:rFonts w:ascii="Arial" w:hAnsi="Arial" w:cs="Arial"/>
              </w:rPr>
            </w:pPr>
          </w:p>
          <w:p w14:paraId="5EA5D7F6" w14:textId="77777777" w:rsidR="00E568F4" w:rsidRPr="00B05503" w:rsidRDefault="00E568F4" w:rsidP="0003192B">
            <w:pPr>
              <w:rPr>
                <w:rFonts w:ascii="Arial" w:hAnsi="Arial" w:cs="Arial"/>
              </w:rPr>
            </w:pPr>
          </w:p>
          <w:p w14:paraId="1B5AD641" w14:textId="77777777" w:rsidR="00E568F4" w:rsidRPr="00B05503" w:rsidRDefault="00E568F4" w:rsidP="0003192B">
            <w:pPr>
              <w:rPr>
                <w:rFonts w:ascii="Arial" w:hAnsi="Arial" w:cs="Arial"/>
              </w:rPr>
            </w:pPr>
          </w:p>
          <w:p w14:paraId="06DA45F2" w14:textId="77777777" w:rsidR="00E568F4" w:rsidRPr="00B05503" w:rsidRDefault="00E568F4" w:rsidP="0003192B">
            <w:pPr>
              <w:rPr>
                <w:rFonts w:ascii="Arial" w:hAnsi="Arial" w:cs="Arial"/>
              </w:rPr>
            </w:pPr>
          </w:p>
          <w:p w14:paraId="7EBA0F94" w14:textId="77777777" w:rsidR="00E568F4" w:rsidRPr="00B05503" w:rsidRDefault="00E568F4" w:rsidP="0003192B">
            <w:pPr>
              <w:rPr>
                <w:rFonts w:ascii="Arial" w:hAnsi="Arial" w:cs="Arial"/>
              </w:rPr>
            </w:pPr>
          </w:p>
          <w:p w14:paraId="42F4A996" w14:textId="77777777" w:rsidR="00634FB9" w:rsidRPr="00B05503" w:rsidRDefault="00634FB9" w:rsidP="0003192B">
            <w:pPr>
              <w:rPr>
                <w:rFonts w:ascii="Arial" w:hAnsi="Arial" w:cs="Arial"/>
              </w:rPr>
            </w:pPr>
          </w:p>
          <w:p w14:paraId="64923B6A" w14:textId="77777777" w:rsidR="007339B4" w:rsidRDefault="007339B4" w:rsidP="0003192B">
            <w:pPr>
              <w:rPr>
                <w:rFonts w:ascii="Arial" w:hAnsi="Arial" w:cs="Arial"/>
              </w:rPr>
            </w:pPr>
          </w:p>
          <w:p w14:paraId="2BBE8F6B" w14:textId="77777777" w:rsidR="00174E5A" w:rsidRPr="00B05503" w:rsidRDefault="00174E5A" w:rsidP="0003192B">
            <w:pPr>
              <w:rPr>
                <w:rFonts w:ascii="Arial" w:hAnsi="Arial" w:cs="Arial" w:hint="eastAsia"/>
              </w:rPr>
            </w:pPr>
          </w:p>
          <w:p w14:paraId="12A8E116" w14:textId="31C819CA" w:rsidR="00E568F4" w:rsidRPr="00B05503" w:rsidRDefault="00D62E1E" w:rsidP="0003192B">
            <w:pPr>
              <w:rPr>
                <w:rFonts w:ascii="Arial" w:hAnsi="Arial" w:cs="Arial"/>
              </w:rPr>
            </w:pPr>
            <w:r w:rsidRPr="00B05503">
              <w:rPr>
                <w:rFonts w:ascii="Arial" w:hAnsi="Arial" w:cs="Arial"/>
              </w:rPr>
              <w:lastRenderedPageBreak/>
              <w:t>Other than equipment such as idea, study should be allowed to exhibit.</w:t>
            </w:r>
          </w:p>
          <w:p w14:paraId="3B2E687E" w14:textId="1E4745B8" w:rsidR="00634FB9" w:rsidRPr="00B05503" w:rsidRDefault="00D62E1E" w:rsidP="0003192B">
            <w:pPr>
              <w:rPr>
                <w:rFonts w:ascii="Arial" w:hAnsi="Arial" w:cs="Arial"/>
              </w:rPr>
            </w:pPr>
            <w:r w:rsidRPr="00B05503">
              <w:rPr>
                <w:rFonts w:ascii="Arial" w:hAnsi="Arial" w:cs="Arial"/>
              </w:rPr>
              <w:t xml:space="preserve">If the </w:t>
            </w:r>
            <w:r w:rsidR="00D43A56" w:rsidRPr="00B05503">
              <w:rPr>
                <w:rFonts w:ascii="Arial" w:hAnsi="Arial" w:cs="Arial"/>
              </w:rPr>
              <w:t>attendance</w:t>
            </w:r>
            <w:r w:rsidRPr="00B05503">
              <w:rPr>
                <w:rFonts w:ascii="Arial" w:hAnsi="Arial" w:cs="Arial"/>
              </w:rPr>
              <w:t xml:space="preserve"> is open to all members according to Art.8.2(a), </w:t>
            </w:r>
            <w:r w:rsidR="00C34176" w:rsidRPr="00B05503">
              <w:rPr>
                <w:rFonts w:ascii="Arial" w:hAnsi="Arial" w:cs="Arial"/>
              </w:rPr>
              <w:t>every</w:t>
            </w:r>
            <w:r w:rsidRPr="00B05503">
              <w:rPr>
                <w:rFonts w:ascii="Arial" w:hAnsi="Arial" w:cs="Arial"/>
              </w:rPr>
              <w:t xml:space="preserve"> member should be allowed to exhibit.</w:t>
            </w:r>
          </w:p>
          <w:p w14:paraId="52A88F17" w14:textId="77777777" w:rsidR="00483CAD" w:rsidRPr="00B05503" w:rsidRDefault="00483CAD" w:rsidP="0003192B">
            <w:pPr>
              <w:rPr>
                <w:rFonts w:ascii="Arial" w:hAnsi="Arial" w:cs="Arial"/>
              </w:rPr>
            </w:pPr>
          </w:p>
          <w:p w14:paraId="636CDBC2" w14:textId="77777777" w:rsidR="00483CAD" w:rsidRPr="00B05503" w:rsidRDefault="00483CAD" w:rsidP="0003192B">
            <w:pPr>
              <w:rPr>
                <w:rFonts w:ascii="Arial" w:hAnsi="Arial" w:cs="Arial"/>
              </w:rPr>
            </w:pPr>
          </w:p>
          <w:p w14:paraId="7E6B8C3A" w14:textId="2318E8B0" w:rsidR="00E568F4" w:rsidRPr="00B05503" w:rsidRDefault="00D62E1E" w:rsidP="0003192B">
            <w:pPr>
              <w:rPr>
                <w:rFonts w:ascii="Arial" w:hAnsi="Arial" w:cs="Arial"/>
              </w:rPr>
            </w:pPr>
            <w:r w:rsidRPr="00B05503">
              <w:rPr>
                <w:rFonts w:ascii="Arial" w:hAnsi="Arial" w:cs="Arial"/>
              </w:rPr>
              <w:t>Same</w:t>
            </w:r>
            <w:r w:rsidR="00662D2F" w:rsidRPr="00B05503">
              <w:rPr>
                <w:rFonts w:ascii="Arial" w:hAnsi="Arial" w:cs="Arial"/>
              </w:rPr>
              <w:t xml:space="preserve"> comment </w:t>
            </w:r>
            <w:r w:rsidRPr="00B05503">
              <w:rPr>
                <w:rFonts w:ascii="Arial" w:hAnsi="Arial" w:cs="Arial"/>
              </w:rPr>
              <w:t xml:space="preserve">as </w:t>
            </w:r>
            <w:r w:rsidR="00483CAD" w:rsidRPr="00B05503">
              <w:rPr>
                <w:rFonts w:ascii="Arial" w:hAnsi="Arial" w:cs="Arial"/>
              </w:rPr>
              <w:t>Item</w:t>
            </w:r>
            <w:r w:rsidRPr="00B05503">
              <w:rPr>
                <w:rFonts w:ascii="Arial" w:hAnsi="Arial" w:cs="Arial"/>
              </w:rPr>
              <w:t>.8</w:t>
            </w:r>
            <w:r w:rsidR="00483CAD" w:rsidRPr="00B05503">
              <w:rPr>
                <w:rFonts w:ascii="Arial" w:hAnsi="Arial" w:cs="Arial"/>
              </w:rPr>
              <w:t>-</w:t>
            </w:r>
            <w:r w:rsidRPr="00B05503">
              <w:rPr>
                <w:rFonts w:ascii="Arial" w:hAnsi="Arial" w:cs="Arial"/>
              </w:rPr>
              <w:t>3(a).</w:t>
            </w:r>
          </w:p>
          <w:p w14:paraId="7EEF97D6" w14:textId="77777777" w:rsidR="00E568F4" w:rsidRPr="00B05503" w:rsidRDefault="00E568F4" w:rsidP="0003192B">
            <w:pPr>
              <w:rPr>
                <w:rFonts w:ascii="Arial" w:hAnsi="Arial" w:cs="Arial"/>
              </w:rPr>
            </w:pPr>
          </w:p>
          <w:p w14:paraId="48A0D5DE" w14:textId="77777777" w:rsidR="00E568F4" w:rsidRPr="00B05503" w:rsidRDefault="00E568F4" w:rsidP="0003192B">
            <w:pPr>
              <w:rPr>
                <w:rFonts w:ascii="Arial" w:hAnsi="Arial" w:cs="Arial"/>
              </w:rPr>
            </w:pPr>
          </w:p>
          <w:p w14:paraId="5D39797E" w14:textId="77777777" w:rsidR="00E568F4" w:rsidRPr="00B05503" w:rsidRDefault="00E568F4" w:rsidP="0003192B">
            <w:pPr>
              <w:rPr>
                <w:rFonts w:ascii="Arial" w:hAnsi="Arial" w:cs="Arial"/>
              </w:rPr>
            </w:pPr>
          </w:p>
          <w:p w14:paraId="00F6BA6F" w14:textId="77777777" w:rsidR="00E568F4" w:rsidRPr="00B05503" w:rsidRDefault="00E568F4" w:rsidP="0003192B">
            <w:pPr>
              <w:rPr>
                <w:rFonts w:ascii="Arial" w:hAnsi="Arial" w:cs="Arial"/>
              </w:rPr>
            </w:pPr>
          </w:p>
          <w:p w14:paraId="145AD7C5" w14:textId="77777777" w:rsidR="00E568F4" w:rsidRPr="00B05503" w:rsidRDefault="00E568F4" w:rsidP="0003192B">
            <w:pPr>
              <w:rPr>
                <w:rFonts w:ascii="Arial" w:hAnsi="Arial" w:cs="Arial"/>
              </w:rPr>
            </w:pPr>
          </w:p>
          <w:p w14:paraId="7C1450D1" w14:textId="77777777" w:rsidR="00E568F4" w:rsidRPr="00B05503" w:rsidRDefault="00E568F4" w:rsidP="0003192B">
            <w:pPr>
              <w:rPr>
                <w:rFonts w:ascii="Arial" w:hAnsi="Arial" w:cs="Arial"/>
              </w:rPr>
            </w:pPr>
          </w:p>
          <w:p w14:paraId="326D6CBB" w14:textId="77777777" w:rsidR="00E568F4" w:rsidRPr="00B05503" w:rsidRDefault="00E568F4" w:rsidP="0003192B">
            <w:pPr>
              <w:rPr>
                <w:rFonts w:ascii="Arial" w:hAnsi="Arial" w:cs="Arial"/>
              </w:rPr>
            </w:pPr>
          </w:p>
          <w:p w14:paraId="2AF11B79" w14:textId="77777777" w:rsidR="00E568F4" w:rsidRPr="00B05503" w:rsidRDefault="00E568F4" w:rsidP="0003192B">
            <w:pPr>
              <w:rPr>
                <w:rFonts w:ascii="Arial" w:hAnsi="Arial" w:cs="Arial"/>
              </w:rPr>
            </w:pPr>
          </w:p>
          <w:p w14:paraId="7EB7CD1E" w14:textId="77777777" w:rsidR="00E568F4" w:rsidRPr="00B05503" w:rsidRDefault="00E568F4" w:rsidP="0003192B">
            <w:pPr>
              <w:rPr>
                <w:rFonts w:ascii="Arial" w:hAnsi="Arial" w:cs="Arial"/>
              </w:rPr>
            </w:pPr>
          </w:p>
          <w:p w14:paraId="6C44E1C5" w14:textId="77777777" w:rsidR="00E568F4" w:rsidRPr="00B05503" w:rsidRDefault="00E568F4" w:rsidP="0003192B">
            <w:pPr>
              <w:rPr>
                <w:rFonts w:ascii="Arial" w:hAnsi="Arial" w:cs="Arial"/>
              </w:rPr>
            </w:pPr>
          </w:p>
          <w:p w14:paraId="299635BC" w14:textId="77777777" w:rsidR="00E568F4" w:rsidRPr="00B05503" w:rsidRDefault="00E568F4" w:rsidP="0003192B">
            <w:pPr>
              <w:rPr>
                <w:rFonts w:ascii="Arial" w:hAnsi="Arial" w:cs="Arial"/>
              </w:rPr>
            </w:pPr>
          </w:p>
          <w:p w14:paraId="029827D2" w14:textId="77777777" w:rsidR="00E568F4" w:rsidRPr="00B05503" w:rsidRDefault="00E568F4" w:rsidP="0003192B">
            <w:pPr>
              <w:rPr>
                <w:rFonts w:ascii="Arial" w:hAnsi="Arial" w:cs="Arial"/>
              </w:rPr>
            </w:pPr>
          </w:p>
          <w:p w14:paraId="223C5172" w14:textId="77777777" w:rsidR="00E568F4" w:rsidRPr="00B05503" w:rsidRDefault="00E568F4" w:rsidP="0003192B">
            <w:pPr>
              <w:rPr>
                <w:rFonts w:ascii="Arial" w:hAnsi="Arial" w:cs="Arial"/>
              </w:rPr>
            </w:pPr>
          </w:p>
          <w:p w14:paraId="7F0D580E" w14:textId="77777777" w:rsidR="00E568F4" w:rsidRPr="00B05503" w:rsidRDefault="00E568F4" w:rsidP="0003192B">
            <w:pPr>
              <w:rPr>
                <w:rFonts w:ascii="Arial" w:hAnsi="Arial" w:cs="Arial"/>
              </w:rPr>
            </w:pPr>
          </w:p>
          <w:p w14:paraId="3DF81988" w14:textId="77777777" w:rsidR="00E568F4" w:rsidRPr="00B05503" w:rsidRDefault="00E568F4" w:rsidP="0003192B">
            <w:pPr>
              <w:rPr>
                <w:rFonts w:ascii="Arial" w:hAnsi="Arial" w:cs="Arial"/>
              </w:rPr>
            </w:pPr>
          </w:p>
          <w:p w14:paraId="71F84767" w14:textId="77777777" w:rsidR="00E568F4" w:rsidRPr="00B05503" w:rsidRDefault="00E568F4" w:rsidP="0003192B">
            <w:pPr>
              <w:rPr>
                <w:rFonts w:ascii="Arial" w:hAnsi="Arial" w:cs="Arial"/>
              </w:rPr>
            </w:pPr>
          </w:p>
        </w:tc>
      </w:tr>
      <w:tr w:rsidR="00B05503" w:rsidRPr="00B05503" w14:paraId="247A8D31" w14:textId="77777777" w:rsidTr="3FB14405">
        <w:trPr>
          <w:trHeight w:val="2505"/>
        </w:trPr>
        <w:tc>
          <w:tcPr>
            <w:tcW w:w="7257" w:type="dxa"/>
          </w:tcPr>
          <w:p w14:paraId="6A96423D" w14:textId="08E5FC3D" w:rsidR="00A94DBB" w:rsidRPr="00B05503" w:rsidRDefault="00A94DBB" w:rsidP="00A94DBB">
            <w:pPr>
              <w:jc w:val="left"/>
              <w:rPr>
                <w:rFonts w:ascii="Arial" w:hAnsi="Arial" w:cs="Arial"/>
                <w:b/>
              </w:rPr>
            </w:pPr>
            <w:del w:id="1132" w:author="YAMASHITA AI" w:date="2023-10-13T11:12:00Z">
              <w:r w:rsidRPr="006B4668">
                <w:rPr>
                  <w:rFonts w:ascii="Arial" w:hAnsi="Arial" w:cs="Arial"/>
                  <w:b/>
                </w:rPr>
                <w:lastRenderedPageBreak/>
                <w:delText>Article</w:delText>
              </w:r>
            </w:del>
            <w:ins w:id="1133" w:author="YAMASHITA AI" w:date="2023-10-13T11:12:00Z">
              <w:r w:rsidR="00E03F89" w:rsidRPr="00B05503">
                <w:rPr>
                  <w:rFonts w:ascii="Arial" w:hAnsi="Arial" w:cs="Arial"/>
                  <w:b/>
                  <w:highlight w:val="cyan"/>
                </w:rPr>
                <w:t>Item</w:t>
              </w:r>
            </w:ins>
            <w:r w:rsidRPr="00B05503">
              <w:rPr>
                <w:rFonts w:ascii="Arial" w:hAnsi="Arial" w:cs="Arial"/>
                <w:b/>
              </w:rPr>
              <w:t xml:space="preserve"> 9</w:t>
            </w:r>
          </w:p>
          <w:p w14:paraId="21780CE8" w14:textId="77777777" w:rsidR="00A94DBB" w:rsidRPr="00B05503" w:rsidRDefault="00A94DBB" w:rsidP="00A94DBB">
            <w:pPr>
              <w:jc w:val="left"/>
              <w:rPr>
                <w:rFonts w:ascii="Arial" w:hAnsi="Arial" w:cs="Arial"/>
                <w:b/>
              </w:rPr>
            </w:pPr>
            <w:r w:rsidRPr="00B05503">
              <w:rPr>
                <w:rFonts w:ascii="Arial" w:hAnsi="Arial" w:cs="Arial"/>
                <w:b/>
              </w:rPr>
              <w:t>Languages</w:t>
            </w:r>
          </w:p>
          <w:p w14:paraId="1593E598" w14:textId="77777777" w:rsidR="00A94DBB" w:rsidRPr="00B05503" w:rsidRDefault="00A94DBB" w:rsidP="00A94DBB">
            <w:pPr>
              <w:jc w:val="left"/>
              <w:rPr>
                <w:rFonts w:ascii="Arial" w:hAnsi="Arial" w:cs="Arial"/>
              </w:rPr>
            </w:pPr>
          </w:p>
          <w:p w14:paraId="65DBAC5E" w14:textId="7A0A5ACB" w:rsidR="00A94DBB" w:rsidRPr="00B05503" w:rsidRDefault="00902CEC" w:rsidP="00A94DBB">
            <w:pPr>
              <w:jc w:val="left"/>
              <w:rPr>
                <w:rFonts w:ascii="Arial" w:hAnsi="Arial" w:cs="Arial"/>
              </w:rPr>
            </w:pPr>
            <w:ins w:id="1134" w:author="YAMASHITA AI" w:date="2023-10-13T11:12:00Z">
              <w:r w:rsidRPr="000B65EB">
                <w:rPr>
                  <w:rFonts w:ascii="Arial" w:hAnsi="Arial" w:cs="Arial"/>
                  <w:highlight w:val="cyan"/>
                </w:rPr>
                <w:t>9-</w:t>
              </w:r>
            </w:ins>
            <w:r w:rsidR="00A94DBB" w:rsidRPr="000B65EB">
              <w:rPr>
                <w:rFonts w:ascii="Arial" w:hAnsi="Arial" w:cs="Arial"/>
                <w:highlight w:val="cyan"/>
              </w:rPr>
              <w:t xml:space="preserve">1 </w:t>
            </w:r>
            <w:r w:rsidR="00A94DBB" w:rsidRPr="00174E5A" w:rsidDel="009C4A87">
              <w:rPr>
                <w:rFonts w:ascii="Arial" w:hAnsi="Arial" w:cs="Arial"/>
              </w:rPr>
              <w:t xml:space="preserve">The official language of the Organization </w:t>
            </w:r>
            <w:r w:rsidR="00A94DBB" w:rsidRPr="00174E5A">
              <w:rPr>
                <w:rFonts w:ascii="Arial" w:hAnsi="Arial" w:cs="Arial"/>
              </w:rPr>
              <w:t>shall</w:t>
            </w:r>
            <w:r w:rsidR="00A94DBB" w:rsidRPr="00174E5A" w:rsidDel="009C4A87">
              <w:rPr>
                <w:rFonts w:ascii="Arial" w:hAnsi="Arial" w:cs="Arial"/>
              </w:rPr>
              <w:t xml:space="preserve"> be Arabic, Chinese, English, French, Russian and Spanish</w:t>
            </w:r>
            <w:ins w:id="1135" w:author="YAMASHITA AI" w:date="2023-10-13T11:12:00Z">
              <w:r w:rsidR="00782E14" w:rsidRPr="00174E5A">
                <w:rPr>
                  <w:rFonts w:ascii="Arial" w:hAnsi="Arial" w:cs="Arial" w:hint="eastAsia"/>
                </w:rPr>
                <w:t xml:space="preserve"> </w:t>
              </w:r>
              <w:r w:rsidR="00782E14" w:rsidRPr="00B05503">
                <w:rPr>
                  <w:rFonts w:ascii="Arial" w:hAnsi="Arial" w:cs="Arial"/>
                  <w:highlight w:val="cyan"/>
                </w:rPr>
                <w:t>as stipulated in Article 12 of the Convention</w:t>
              </w:r>
            </w:ins>
            <w:r w:rsidR="00A94DBB" w:rsidRPr="00EF022D" w:rsidDel="009C4A87">
              <w:rPr>
                <w:rFonts w:ascii="Arial" w:hAnsi="Arial" w:cs="Arial"/>
              </w:rPr>
              <w:t xml:space="preserve">. </w:t>
            </w:r>
            <w:r w:rsidR="00A94DBB" w:rsidRPr="00EF022D">
              <w:rPr>
                <w:rFonts w:ascii="Arial" w:hAnsi="Arial" w:cs="Arial"/>
              </w:rPr>
              <w:t xml:space="preserve">The working language of the Organization </w:t>
            </w:r>
            <w:del w:id="1136" w:author="YAMASHITA AI" w:date="2023-10-13T11:12:00Z">
              <w:r w:rsidR="00A94DBB" w:rsidRPr="00EF022D">
                <w:rPr>
                  <w:rFonts w:ascii="Arial" w:hAnsi="Arial" w:cs="Arial"/>
                </w:rPr>
                <w:delText>shall</w:delText>
              </w:r>
            </w:del>
            <w:ins w:id="1137" w:author="YAMASHITA AI" w:date="2023-10-13T11:12:00Z">
              <w:r w:rsidR="00FB7491" w:rsidRPr="00B05503">
                <w:rPr>
                  <w:rFonts w:ascii="Arial" w:hAnsi="Arial" w:cs="Arial"/>
                  <w:highlight w:val="cyan"/>
                </w:rPr>
                <w:t>will</w:t>
              </w:r>
            </w:ins>
            <w:r w:rsidR="00A94DBB" w:rsidRPr="00EF022D">
              <w:rPr>
                <w:rFonts w:ascii="Arial" w:hAnsi="Arial" w:cs="Arial"/>
              </w:rPr>
              <w:t xml:space="preserve"> be English.</w:t>
            </w:r>
          </w:p>
          <w:p w14:paraId="5E16EECB" w14:textId="77777777" w:rsidR="00902CEC" w:rsidRPr="00B05503" w:rsidRDefault="00902CEC" w:rsidP="00A94DBB">
            <w:pPr>
              <w:jc w:val="left"/>
              <w:rPr>
                <w:ins w:id="1138" w:author="YAMASHITA AI" w:date="2023-10-13T11:12:00Z"/>
                <w:rFonts w:ascii="Arial" w:hAnsi="Arial" w:cs="Arial"/>
              </w:rPr>
            </w:pPr>
          </w:p>
          <w:p w14:paraId="37707C2C" w14:textId="04B44FC3" w:rsidR="00A94DBB" w:rsidRPr="00B05503" w:rsidRDefault="00902CEC" w:rsidP="00A94DBB">
            <w:pPr>
              <w:jc w:val="left"/>
              <w:rPr>
                <w:rFonts w:ascii="Arial" w:hAnsi="Arial" w:cs="Arial"/>
              </w:rPr>
            </w:pPr>
            <w:ins w:id="1139" w:author="YAMASHITA AI" w:date="2023-10-13T11:12:00Z">
              <w:r w:rsidRPr="00B05503">
                <w:rPr>
                  <w:rFonts w:ascii="Arial" w:hAnsi="Arial" w:cs="Arial"/>
                </w:rPr>
                <w:t>9-</w:t>
              </w:r>
            </w:ins>
            <w:r w:rsidR="00A94DBB" w:rsidRPr="00B05503">
              <w:rPr>
                <w:rFonts w:ascii="Arial" w:hAnsi="Arial" w:cs="Arial"/>
              </w:rPr>
              <w:t xml:space="preserve">2 The General Assembly </w:t>
            </w:r>
            <w:del w:id="1140" w:author="YAMASHITA AI" w:date="2023-10-13T11:12:00Z">
              <w:r w:rsidR="00A94DBB" w:rsidRPr="00A94DBB">
                <w:rPr>
                  <w:rFonts w:ascii="Arial" w:hAnsi="Arial" w:cs="Arial"/>
                </w:rPr>
                <w:delText>shall</w:delText>
              </w:r>
            </w:del>
            <w:ins w:id="1141" w:author="YAMASHITA AI" w:date="2023-10-13T11:12:00Z">
              <w:r w:rsidR="00FB7491" w:rsidRPr="00B05503">
                <w:rPr>
                  <w:rFonts w:ascii="Arial" w:hAnsi="Arial" w:cs="Arial"/>
                  <w:highlight w:val="cyan"/>
                </w:rPr>
                <w:t>will</w:t>
              </w:r>
            </w:ins>
            <w:r w:rsidR="00A94DBB" w:rsidRPr="00B05503">
              <w:rPr>
                <w:rFonts w:ascii="Arial" w:hAnsi="Arial" w:cs="Arial"/>
              </w:rPr>
              <w:t xml:space="preserve"> be conducted in the official languages. Input papers in the form of draft resolutions and the report </w:t>
            </w:r>
            <w:del w:id="1142" w:author="YAMASHITA AI" w:date="2023-10-13T11:12:00Z">
              <w:r w:rsidR="00A94DBB" w:rsidRPr="00A94DBB">
                <w:rPr>
                  <w:rFonts w:ascii="Arial" w:hAnsi="Arial" w:cs="Arial"/>
                </w:rPr>
                <w:delText>shall</w:delText>
              </w:r>
            </w:del>
            <w:ins w:id="1143" w:author="YAMASHITA AI" w:date="2023-10-13T11:12:00Z">
              <w:r w:rsidR="00FB7491" w:rsidRPr="00B05503">
                <w:rPr>
                  <w:rFonts w:ascii="Arial" w:hAnsi="Arial" w:cs="Arial"/>
                  <w:highlight w:val="cyan"/>
                </w:rPr>
                <w:t>will</w:t>
              </w:r>
            </w:ins>
            <w:r w:rsidR="00A94DBB" w:rsidRPr="00B05503">
              <w:rPr>
                <w:rFonts w:ascii="Arial" w:hAnsi="Arial" w:cs="Arial"/>
              </w:rPr>
              <w:t xml:space="preserve"> be translated into the official languages.</w:t>
            </w:r>
          </w:p>
          <w:p w14:paraId="12998058" w14:textId="77777777" w:rsidR="00902CEC" w:rsidRPr="00B05503" w:rsidRDefault="00902CEC" w:rsidP="00A94DBB">
            <w:pPr>
              <w:jc w:val="left"/>
              <w:rPr>
                <w:ins w:id="1144" w:author="YAMASHITA AI" w:date="2023-10-13T11:12:00Z"/>
                <w:rFonts w:ascii="Arial" w:hAnsi="Arial" w:cs="Arial"/>
              </w:rPr>
            </w:pPr>
          </w:p>
          <w:p w14:paraId="71587EA5" w14:textId="6700DEC2" w:rsidR="00902CEC" w:rsidRPr="00B05503" w:rsidRDefault="00902CEC" w:rsidP="00A94DBB">
            <w:pPr>
              <w:jc w:val="left"/>
              <w:rPr>
                <w:rFonts w:ascii="Arial" w:hAnsi="Arial" w:cs="Arial"/>
              </w:rPr>
            </w:pPr>
            <w:ins w:id="1145" w:author="YAMASHITA AI" w:date="2023-10-13T11:12:00Z">
              <w:r w:rsidRPr="00B05503">
                <w:rPr>
                  <w:rFonts w:ascii="Arial" w:hAnsi="Arial" w:cs="Arial"/>
                </w:rPr>
                <w:t>9-</w:t>
              </w:r>
            </w:ins>
            <w:r w:rsidR="00A94DBB" w:rsidRPr="00B05503">
              <w:rPr>
                <w:rFonts w:ascii="Arial" w:hAnsi="Arial" w:cs="Arial"/>
              </w:rPr>
              <w:t xml:space="preserve">3 The Council, the Committees and subsidiary bodies </w:t>
            </w:r>
            <w:del w:id="1146" w:author="YAMASHITA AI" w:date="2023-10-13T11:12:00Z">
              <w:r w:rsidR="00A94DBB" w:rsidRPr="00A94DBB">
                <w:rPr>
                  <w:rFonts w:ascii="Arial" w:hAnsi="Arial" w:cs="Arial"/>
                </w:rPr>
                <w:delText>shall</w:delText>
              </w:r>
            </w:del>
            <w:ins w:id="1147" w:author="YAMASHITA AI" w:date="2023-10-13T11:12:00Z">
              <w:r w:rsidR="00FB7491" w:rsidRPr="00B05503">
                <w:rPr>
                  <w:rFonts w:ascii="Arial" w:hAnsi="Arial" w:cs="Arial"/>
                  <w:highlight w:val="cyan"/>
                </w:rPr>
                <w:t>will</w:t>
              </w:r>
            </w:ins>
            <w:r w:rsidR="00A94DBB" w:rsidRPr="00B05503">
              <w:rPr>
                <w:rFonts w:ascii="Arial" w:hAnsi="Arial" w:cs="Arial"/>
              </w:rPr>
              <w:t xml:space="preserve"> be conducted in the working language.</w:t>
            </w:r>
          </w:p>
        </w:tc>
        <w:tc>
          <w:tcPr>
            <w:tcW w:w="7257" w:type="dxa"/>
          </w:tcPr>
          <w:p w14:paraId="6AFF77E6" w14:textId="77777777" w:rsidR="00D70E0B" w:rsidRPr="00B05503" w:rsidRDefault="00D70E0B" w:rsidP="0003192B">
            <w:pPr>
              <w:rPr>
                <w:rFonts w:ascii="Arial" w:hAnsi="Arial" w:cs="Arial"/>
              </w:rPr>
            </w:pPr>
          </w:p>
          <w:p w14:paraId="65A7AB69" w14:textId="77777777" w:rsidR="00E568F4" w:rsidRPr="00B05503" w:rsidRDefault="00E568F4" w:rsidP="0003192B">
            <w:pPr>
              <w:rPr>
                <w:rFonts w:ascii="Arial" w:hAnsi="Arial" w:cs="Arial"/>
              </w:rPr>
            </w:pPr>
          </w:p>
          <w:p w14:paraId="6C67DAE5" w14:textId="77777777" w:rsidR="00E568F4" w:rsidRPr="00B05503" w:rsidRDefault="00E568F4" w:rsidP="0003192B">
            <w:pPr>
              <w:rPr>
                <w:rFonts w:ascii="Arial" w:hAnsi="Arial" w:cs="Arial"/>
              </w:rPr>
            </w:pPr>
          </w:p>
          <w:p w14:paraId="70A5D619" w14:textId="510A2273" w:rsidR="00E568F4" w:rsidRPr="00BC7D9B" w:rsidRDefault="00E568F4" w:rsidP="0003192B">
            <w:pPr>
              <w:rPr>
                <w:del w:id="1148" w:author="YAMASHITA AI" w:date="2023-10-13T11:12:00Z"/>
                <w:rFonts w:ascii="Arial" w:hAnsi="Arial" w:cs="Arial"/>
              </w:rPr>
            </w:pPr>
          </w:p>
          <w:p w14:paraId="43C62B5E" w14:textId="77777777" w:rsidR="00E568F4" w:rsidRPr="00B05503" w:rsidRDefault="00E568F4" w:rsidP="0003192B">
            <w:pPr>
              <w:rPr>
                <w:rFonts w:ascii="Arial" w:hAnsi="Arial" w:cs="Arial"/>
              </w:rPr>
            </w:pPr>
          </w:p>
        </w:tc>
      </w:tr>
      <w:tr w:rsidR="00B05503" w:rsidRPr="00B05503" w14:paraId="256BAEBE" w14:textId="77777777" w:rsidTr="00F22779">
        <w:trPr>
          <w:trHeight w:val="707"/>
        </w:trPr>
        <w:tc>
          <w:tcPr>
            <w:tcW w:w="7257" w:type="dxa"/>
          </w:tcPr>
          <w:p w14:paraId="0C8754B0" w14:textId="251379D7" w:rsidR="00A94DBB" w:rsidRPr="00B05503" w:rsidRDefault="00A94DBB" w:rsidP="00A94DBB">
            <w:pPr>
              <w:jc w:val="left"/>
              <w:rPr>
                <w:rFonts w:ascii="Arial" w:hAnsi="Arial" w:cs="Arial"/>
                <w:b/>
              </w:rPr>
            </w:pPr>
            <w:del w:id="1149" w:author="YAMASHITA AI" w:date="2023-10-13T11:12:00Z">
              <w:r w:rsidRPr="006B4668">
                <w:rPr>
                  <w:rFonts w:ascii="Arial" w:hAnsi="Arial" w:cs="Arial"/>
                  <w:b/>
                </w:rPr>
                <w:delText>Article</w:delText>
              </w:r>
            </w:del>
            <w:ins w:id="1150" w:author="YAMASHITA AI" w:date="2023-10-13T11:12:00Z">
              <w:r w:rsidR="00E03F89" w:rsidRPr="00B05503">
                <w:rPr>
                  <w:rFonts w:ascii="Arial" w:hAnsi="Arial" w:cs="Arial"/>
                  <w:b/>
                  <w:highlight w:val="cyan"/>
                </w:rPr>
                <w:t>Item</w:t>
              </w:r>
            </w:ins>
            <w:r w:rsidRPr="00B05503">
              <w:rPr>
                <w:rFonts w:ascii="Arial" w:hAnsi="Arial" w:cs="Arial"/>
                <w:b/>
              </w:rPr>
              <w:t xml:space="preserve"> 10</w:t>
            </w:r>
          </w:p>
          <w:p w14:paraId="3EC8AD25" w14:textId="7735F136" w:rsidR="00A94DBB" w:rsidRPr="00B05503" w:rsidRDefault="00A94DBB" w:rsidP="00A94DBB">
            <w:pPr>
              <w:jc w:val="left"/>
              <w:rPr>
                <w:rFonts w:ascii="Arial" w:hAnsi="Arial" w:cs="Arial"/>
                <w:b/>
              </w:rPr>
            </w:pPr>
            <w:del w:id="1151" w:author="YAMASHITA AI" w:date="2023-10-13T11:12:00Z">
              <w:r w:rsidRPr="006B4668">
                <w:rPr>
                  <w:rFonts w:ascii="Arial" w:hAnsi="Arial" w:cs="Arial"/>
                  <w:b/>
                </w:rPr>
                <w:delText>Amendments</w:delText>
              </w:r>
            </w:del>
            <w:ins w:id="1152" w:author="YAMASHITA AI" w:date="2023-10-13T11:12:00Z">
              <w:r w:rsidR="00F22DC7" w:rsidRPr="00B05503">
                <w:rPr>
                  <w:rFonts w:ascii="Arial" w:hAnsi="Arial" w:cs="Arial"/>
                  <w:b/>
                  <w:highlight w:val="cyan"/>
                </w:rPr>
                <w:t>Modifications</w:t>
              </w:r>
            </w:ins>
            <w:r w:rsidRPr="00B05503">
              <w:rPr>
                <w:rFonts w:ascii="Arial" w:hAnsi="Arial" w:cs="Arial"/>
                <w:b/>
              </w:rPr>
              <w:t xml:space="preserve"> to the General Regulations</w:t>
            </w:r>
          </w:p>
          <w:p w14:paraId="33A729AD" w14:textId="77777777" w:rsidR="00A94DBB" w:rsidRPr="00B05503" w:rsidRDefault="00A94DBB" w:rsidP="00A94DBB">
            <w:pPr>
              <w:jc w:val="left"/>
              <w:rPr>
                <w:rFonts w:ascii="Arial" w:hAnsi="Arial" w:cs="Arial"/>
              </w:rPr>
            </w:pPr>
          </w:p>
          <w:p w14:paraId="2EF6A565" w14:textId="57FDF778" w:rsidR="00A94DBB" w:rsidRPr="00B05503" w:rsidRDefault="00902CEC" w:rsidP="00A94DBB">
            <w:pPr>
              <w:jc w:val="left"/>
              <w:rPr>
                <w:rFonts w:ascii="Arial" w:hAnsi="Arial" w:cs="Arial"/>
              </w:rPr>
            </w:pPr>
            <w:ins w:id="1153" w:author="YAMASHITA AI" w:date="2023-10-13T11:12:00Z">
              <w:r w:rsidRPr="00B05503">
                <w:rPr>
                  <w:rFonts w:ascii="Arial" w:hAnsi="Arial" w:cs="Arial"/>
                </w:rPr>
                <w:t>10-</w:t>
              </w:r>
            </w:ins>
            <w:r w:rsidR="00A94DBB" w:rsidRPr="00B05503">
              <w:rPr>
                <w:rFonts w:ascii="Arial" w:hAnsi="Arial" w:cs="Arial"/>
              </w:rPr>
              <w:t>1 These General Regulations may be amended by the General Assembly.</w:t>
            </w:r>
          </w:p>
          <w:p w14:paraId="55A5DAB5" w14:textId="77777777" w:rsidR="00902CEC" w:rsidRPr="00B05503" w:rsidRDefault="00902CEC" w:rsidP="00A94DBB">
            <w:pPr>
              <w:jc w:val="left"/>
              <w:rPr>
                <w:ins w:id="1154" w:author="YAMASHITA AI" w:date="2023-10-13T11:12:00Z"/>
                <w:rFonts w:ascii="Arial" w:hAnsi="Arial" w:cs="Arial"/>
              </w:rPr>
            </w:pPr>
          </w:p>
          <w:p w14:paraId="4733DB79" w14:textId="6B73A917" w:rsidR="00A94DBB" w:rsidRPr="00B05503" w:rsidRDefault="00902CEC" w:rsidP="00A94DBB">
            <w:pPr>
              <w:jc w:val="left"/>
              <w:rPr>
                <w:rFonts w:ascii="Arial" w:hAnsi="Arial" w:cs="Arial"/>
              </w:rPr>
            </w:pPr>
            <w:ins w:id="1155" w:author="YAMASHITA AI" w:date="2023-10-13T11:12:00Z">
              <w:r w:rsidRPr="00B05503">
                <w:rPr>
                  <w:rFonts w:ascii="Arial" w:hAnsi="Arial" w:cs="Arial"/>
                </w:rPr>
                <w:t>10-</w:t>
              </w:r>
            </w:ins>
            <w:r w:rsidR="00A94DBB" w:rsidRPr="00B05503">
              <w:rPr>
                <w:rFonts w:ascii="Arial" w:hAnsi="Arial" w:cs="Arial"/>
              </w:rPr>
              <w:t xml:space="preserve">2 The Council or any Member State may propose </w:t>
            </w:r>
            <w:del w:id="1156" w:author="YAMASHITA AI" w:date="2023-10-13T11:12:00Z">
              <w:r w:rsidR="00A94DBB" w:rsidRPr="00A94DBB">
                <w:rPr>
                  <w:rFonts w:ascii="Arial" w:hAnsi="Arial" w:cs="Arial"/>
                </w:rPr>
                <w:delText>an amendment to these</w:delText>
              </w:r>
            </w:del>
            <w:ins w:id="1157" w:author="YAMASHITA AI" w:date="2023-10-13T11:12:00Z">
              <w:r w:rsidR="00A94DBB" w:rsidRPr="00B05503">
                <w:rPr>
                  <w:rFonts w:ascii="Arial" w:hAnsi="Arial" w:cs="Arial"/>
                </w:rPr>
                <w:t>a</w:t>
              </w:r>
              <w:r w:rsidR="00A94DBB" w:rsidRPr="00B05503">
                <w:rPr>
                  <w:rFonts w:ascii="Arial" w:hAnsi="Arial" w:cs="Arial"/>
                  <w:highlight w:val="cyan"/>
                </w:rPr>
                <w:t xml:space="preserve"> </w:t>
              </w:r>
              <w:r w:rsidR="00A41181" w:rsidRPr="00B05503">
                <w:rPr>
                  <w:rFonts w:ascii="Arial" w:hAnsi="Arial" w:cs="Arial"/>
                  <w:highlight w:val="cyan"/>
                </w:rPr>
                <w:t>modification</w:t>
              </w:r>
              <w:r w:rsidR="00A41181" w:rsidRPr="00B05503">
                <w:rPr>
                  <w:rFonts w:ascii="Arial" w:hAnsi="Arial" w:cs="Arial"/>
                </w:rPr>
                <w:t xml:space="preserve"> </w:t>
              </w:r>
              <w:r w:rsidR="00A94DBB" w:rsidRPr="00B05503">
                <w:rPr>
                  <w:rFonts w:ascii="Arial" w:hAnsi="Arial" w:cs="Arial"/>
                </w:rPr>
                <w:t>to the</w:t>
              </w:r>
              <w:r w:rsidR="00BD4B26" w:rsidRPr="00B05503">
                <w:rPr>
                  <w:rFonts w:ascii="Arial" w:hAnsi="Arial" w:cs="Arial"/>
                </w:rPr>
                <w:t xml:space="preserve"> </w:t>
              </w:r>
              <w:r w:rsidR="00350F77" w:rsidRPr="00B05503">
                <w:rPr>
                  <w:rFonts w:ascii="Arial" w:hAnsi="Arial" w:cs="Arial"/>
                  <w:highlight w:val="cyan"/>
                </w:rPr>
                <w:t>items</w:t>
              </w:r>
              <w:r w:rsidR="00BD4B26" w:rsidRPr="00B05503">
                <w:rPr>
                  <w:rFonts w:ascii="Arial" w:hAnsi="Arial" w:cs="Arial"/>
                  <w:highlight w:val="cyan"/>
                </w:rPr>
                <w:t xml:space="preserve"> of the</w:t>
              </w:r>
            </w:ins>
            <w:r w:rsidR="00A94DBB" w:rsidRPr="00B05503">
              <w:rPr>
                <w:rFonts w:ascii="Arial" w:hAnsi="Arial" w:cs="Arial"/>
              </w:rPr>
              <w:t xml:space="preserve"> General Regulations.</w:t>
            </w:r>
          </w:p>
          <w:p w14:paraId="3DA182B7" w14:textId="77777777" w:rsidR="00902CEC" w:rsidRPr="00B05503" w:rsidRDefault="00902CEC" w:rsidP="00A94DBB">
            <w:pPr>
              <w:jc w:val="left"/>
              <w:rPr>
                <w:ins w:id="1158" w:author="YAMASHITA AI" w:date="2023-10-13T11:12:00Z"/>
                <w:rFonts w:ascii="Arial" w:hAnsi="Arial" w:cs="Arial"/>
              </w:rPr>
            </w:pPr>
          </w:p>
          <w:p w14:paraId="2B778B3F" w14:textId="354A3F22" w:rsidR="00A94DBB" w:rsidRPr="00B05503" w:rsidRDefault="00902CEC" w:rsidP="00A94DBB">
            <w:pPr>
              <w:jc w:val="left"/>
              <w:rPr>
                <w:rFonts w:ascii="Arial" w:hAnsi="Arial" w:cs="Arial"/>
              </w:rPr>
            </w:pPr>
            <w:ins w:id="1159" w:author="YAMASHITA AI" w:date="2023-10-13T11:12:00Z">
              <w:r w:rsidRPr="00B05503">
                <w:rPr>
                  <w:rFonts w:ascii="Arial" w:hAnsi="Arial" w:cs="Arial"/>
                </w:rPr>
                <w:t>10-</w:t>
              </w:r>
            </w:ins>
            <w:r w:rsidR="00A94DBB" w:rsidRPr="00B05503">
              <w:rPr>
                <w:rFonts w:ascii="Arial" w:hAnsi="Arial" w:cs="Arial"/>
              </w:rPr>
              <w:t xml:space="preserve">3 </w:t>
            </w:r>
            <w:del w:id="1160" w:author="YAMASHITA AI" w:date="2023-10-13T11:12:00Z">
              <w:r w:rsidR="00A94DBB" w:rsidRPr="00A94DBB">
                <w:rPr>
                  <w:rFonts w:ascii="Arial" w:hAnsi="Arial" w:cs="Arial"/>
                </w:rPr>
                <w:delText>Amendments</w:delText>
              </w:r>
            </w:del>
            <w:ins w:id="1161" w:author="YAMASHITA AI" w:date="2023-10-13T11:12:00Z">
              <w:r w:rsidR="00A41181" w:rsidRPr="00B05503">
                <w:rPr>
                  <w:rFonts w:ascii="Arial" w:hAnsi="Arial" w:cs="Arial"/>
                  <w:highlight w:val="cyan"/>
                </w:rPr>
                <w:t>Modification</w:t>
              </w:r>
            </w:ins>
            <w:r w:rsidR="00A41181" w:rsidRPr="00B05503">
              <w:rPr>
                <w:rFonts w:ascii="Arial" w:hAnsi="Arial" w:cs="Arial"/>
              </w:rPr>
              <w:t xml:space="preserve"> </w:t>
            </w:r>
            <w:r w:rsidR="00A94DBB" w:rsidRPr="00B05503">
              <w:rPr>
                <w:rFonts w:ascii="Arial" w:hAnsi="Arial" w:cs="Arial"/>
              </w:rPr>
              <w:t xml:space="preserve">to the General Regulations </w:t>
            </w:r>
            <w:r w:rsidR="00A94DBB" w:rsidRPr="00B05503">
              <w:rPr>
                <w:rFonts w:ascii="Arial" w:hAnsi="Arial" w:cs="Arial"/>
              </w:rPr>
              <w:lastRenderedPageBreak/>
              <w:t xml:space="preserve">adopted by the General Assembly </w:t>
            </w:r>
            <w:del w:id="1162" w:author="YAMASHITA AI" w:date="2023-10-13T11:12:00Z">
              <w:r w:rsidR="00A94DBB" w:rsidRPr="00A94DBB">
                <w:rPr>
                  <w:rFonts w:ascii="Arial" w:hAnsi="Arial" w:cs="Arial"/>
                </w:rPr>
                <w:delText>shall</w:delText>
              </w:r>
            </w:del>
            <w:ins w:id="1163" w:author="YAMASHITA AI" w:date="2023-10-13T11:12:00Z">
              <w:r w:rsidR="00FB7491" w:rsidRPr="00B05503">
                <w:rPr>
                  <w:rFonts w:ascii="Arial" w:hAnsi="Arial" w:cs="Arial"/>
                  <w:highlight w:val="cyan"/>
                </w:rPr>
                <w:t>will</w:t>
              </w:r>
            </w:ins>
            <w:r w:rsidR="00A94DBB" w:rsidRPr="00B05503">
              <w:rPr>
                <w:rFonts w:ascii="Arial" w:hAnsi="Arial" w:cs="Arial"/>
              </w:rPr>
              <w:t xml:space="preserve"> be incorporated therein</w:t>
            </w:r>
            <w:del w:id="1164" w:author="YAMASHITA AI" w:date="2023-10-13T11:12:00Z">
              <w:r w:rsidR="00A94DBB" w:rsidRPr="00A94DBB">
                <w:rPr>
                  <w:rFonts w:ascii="Arial" w:hAnsi="Arial" w:cs="Arial"/>
                </w:rPr>
                <w:delText>.</w:delText>
              </w:r>
            </w:del>
          </w:p>
        </w:tc>
        <w:tc>
          <w:tcPr>
            <w:tcW w:w="7257" w:type="dxa"/>
          </w:tcPr>
          <w:p w14:paraId="51BEF28B" w14:textId="77777777" w:rsidR="00E568F4" w:rsidRPr="00B05503" w:rsidRDefault="00E568F4" w:rsidP="0003192B">
            <w:pPr>
              <w:rPr>
                <w:rFonts w:ascii="Arial" w:hAnsi="Arial" w:cs="Arial"/>
              </w:rPr>
            </w:pPr>
          </w:p>
        </w:tc>
      </w:tr>
      <w:tr w:rsidR="00A94DBB" w:rsidRPr="00B05503" w14:paraId="7FB4D0DF" w14:textId="77777777" w:rsidTr="00F22779">
        <w:trPr>
          <w:trHeight w:val="5796"/>
        </w:trPr>
        <w:tc>
          <w:tcPr>
            <w:tcW w:w="7257" w:type="dxa"/>
          </w:tcPr>
          <w:p w14:paraId="192CB85F" w14:textId="7C64BA10" w:rsidR="00902CEC" w:rsidRPr="00B05503" w:rsidRDefault="00A94DBB" w:rsidP="00A94DBB">
            <w:pPr>
              <w:jc w:val="left"/>
              <w:rPr>
                <w:ins w:id="1165" w:author="YAMASHITA AI" w:date="2023-10-13T11:12:00Z"/>
                <w:rFonts w:ascii="Arial" w:hAnsi="Arial" w:cs="Arial"/>
                <w:b/>
              </w:rPr>
            </w:pPr>
            <w:del w:id="1166" w:author="YAMASHITA AI" w:date="2023-10-13T11:12:00Z">
              <w:r w:rsidRPr="006B4668">
                <w:rPr>
                  <w:rFonts w:ascii="Arial" w:hAnsi="Arial" w:cs="Arial"/>
                  <w:b/>
                </w:rPr>
                <w:delText>Article</w:delText>
              </w:r>
            </w:del>
          </w:p>
          <w:p w14:paraId="2F1B663F" w14:textId="13DD3A98" w:rsidR="00A94DBB" w:rsidRPr="00B05503" w:rsidRDefault="00E03F89" w:rsidP="00A94DBB">
            <w:pPr>
              <w:jc w:val="left"/>
              <w:rPr>
                <w:rFonts w:ascii="Arial" w:hAnsi="Arial" w:cs="Arial"/>
                <w:b/>
              </w:rPr>
            </w:pPr>
            <w:ins w:id="1167" w:author="YAMASHITA AI" w:date="2023-10-13T11:12:00Z">
              <w:r w:rsidRPr="00B05503">
                <w:rPr>
                  <w:rFonts w:ascii="Arial" w:hAnsi="Arial" w:cs="Arial"/>
                  <w:b/>
                  <w:highlight w:val="cyan"/>
                </w:rPr>
                <w:t>Item</w:t>
              </w:r>
            </w:ins>
            <w:r w:rsidR="00A94DBB" w:rsidRPr="00B05503">
              <w:rPr>
                <w:rFonts w:ascii="Arial" w:hAnsi="Arial" w:cs="Arial"/>
                <w:b/>
              </w:rPr>
              <w:t xml:space="preserve"> 11</w:t>
            </w:r>
          </w:p>
          <w:p w14:paraId="492E53B5" w14:textId="77777777" w:rsidR="00A94DBB" w:rsidRPr="00B05503" w:rsidRDefault="00A94DBB" w:rsidP="00A94DBB">
            <w:pPr>
              <w:jc w:val="left"/>
              <w:rPr>
                <w:rFonts w:ascii="Arial" w:hAnsi="Arial" w:cs="Arial"/>
                <w:b/>
              </w:rPr>
            </w:pPr>
            <w:r w:rsidRPr="00B05503">
              <w:rPr>
                <w:rFonts w:ascii="Arial" w:hAnsi="Arial" w:cs="Arial"/>
                <w:b/>
              </w:rPr>
              <w:t>Termination</w:t>
            </w:r>
          </w:p>
          <w:p w14:paraId="114E11E9" w14:textId="77777777" w:rsidR="00A94DBB" w:rsidRPr="00B05503" w:rsidRDefault="00A94DBB" w:rsidP="00A94DBB">
            <w:pPr>
              <w:jc w:val="left"/>
              <w:rPr>
                <w:rFonts w:ascii="Arial" w:hAnsi="Arial" w:cs="Arial"/>
              </w:rPr>
            </w:pPr>
          </w:p>
          <w:p w14:paraId="7B11D23C" w14:textId="076260EE" w:rsidR="00A94DBB" w:rsidRPr="00B05503" w:rsidRDefault="00A94DBB" w:rsidP="00A94DBB">
            <w:pPr>
              <w:jc w:val="left"/>
              <w:rPr>
                <w:rFonts w:ascii="Arial" w:hAnsi="Arial" w:cs="Arial"/>
              </w:rPr>
            </w:pPr>
            <w:r w:rsidRPr="00B05503">
              <w:rPr>
                <w:rFonts w:ascii="Arial" w:hAnsi="Arial" w:cs="Arial"/>
              </w:rPr>
              <w:t xml:space="preserve">In the event of the termination of the </w:t>
            </w:r>
            <w:del w:id="1168" w:author="YAMASHITA AI" w:date="2023-10-13T11:12:00Z">
              <w:r w:rsidRPr="00A94DBB">
                <w:rPr>
                  <w:rFonts w:ascii="Arial" w:hAnsi="Arial" w:cs="Arial"/>
                </w:rPr>
                <w:delText>Organization</w:delText>
              </w:r>
            </w:del>
            <w:ins w:id="1169" w:author="YAMASHITA AI" w:date="2023-10-13T11:12:00Z">
              <w:r w:rsidR="00350F77" w:rsidRPr="00B05503">
                <w:rPr>
                  <w:rFonts w:ascii="Arial" w:hAnsi="Arial" w:cs="Arial"/>
                  <w:highlight w:val="cyan"/>
                </w:rPr>
                <w:t>Convention</w:t>
              </w:r>
              <w:r w:rsidR="00902CEC" w:rsidRPr="00B05503">
                <w:rPr>
                  <w:rFonts w:ascii="Arial" w:hAnsi="Arial" w:cs="Arial"/>
                </w:rPr>
                <w:t>,</w:t>
              </w:r>
            </w:ins>
            <w:r w:rsidRPr="00B05503">
              <w:rPr>
                <w:rFonts w:ascii="Arial" w:hAnsi="Arial" w:cs="Arial"/>
              </w:rPr>
              <w:t xml:space="preserve"> the Council</w:t>
            </w:r>
            <w:ins w:id="1170" w:author="YAMASHITA AI" w:date="2023-10-13T11:12:00Z">
              <w:r w:rsidR="00350F77" w:rsidRPr="00B05503">
                <w:rPr>
                  <w:rFonts w:ascii="Arial" w:hAnsi="Arial" w:cs="Arial"/>
                  <w:highlight w:val="cyan"/>
                </w:rPr>
                <w:t>, as stipulated in paragraph 2 of Article 22 of the Convention,</w:t>
              </w:r>
            </w:ins>
            <w:r w:rsidRPr="00B05503">
              <w:rPr>
                <w:rFonts w:ascii="Arial" w:hAnsi="Arial" w:cs="Arial"/>
              </w:rPr>
              <w:t xml:space="preserve"> shall </w:t>
            </w:r>
            <w:del w:id="1171" w:author="YAMASHITA AI" w:date="2023-10-13T11:12:00Z">
              <w:r w:rsidRPr="00A94DBB">
                <w:rPr>
                  <w:rFonts w:ascii="Arial" w:hAnsi="Arial" w:cs="Arial"/>
                </w:rPr>
                <w:delText>make the necessary arrangements</w:delText>
              </w:r>
            </w:del>
            <w:ins w:id="1172" w:author="YAMASHITA AI" w:date="2023-10-13T11:12:00Z">
              <w:r w:rsidR="00350F77" w:rsidRPr="00B05503">
                <w:rPr>
                  <w:rFonts w:ascii="Arial" w:hAnsi="Arial" w:cs="Arial"/>
                  <w:highlight w:val="cyan"/>
                </w:rPr>
                <w:t>be responsible</w:t>
              </w:r>
            </w:ins>
            <w:r w:rsidR="00350F77" w:rsidRPr="00F22779">
              <w:rPr>
                <w:rFonts w:ascii="Arial" w:hAnsi="Arial"/>
                <w:highlight w:val="cyan"/>
              </w:rPr>
              <w:t xml:space="preserve"> </w:t>
            </w:r>
            <w:r w:rsidRPr="00B05503">
              <w:rPr>
                <w:rFonts w:ascii="Arial" w:hAnsi="Arial" w:cs="Arial"/>
              </w:rPr>
              <w:t>for the winding up of the Organization</w:t>
            </w:r>
            <w:ins w:id="1173" w:author="YAMASHITA AI" w:date="2023-10-13T11:12:00Z">
              <w:r w:rsidR="00350F77" w:rsidRPr="00B05503">
                <w:rPr>
                  <w:rFonts w:ascii="Arial" w:hAnsi="Arial" w:cs="Arial"/>
                </w:rPr>
                <w:t xml:space="preserve"> </w:t>
              </w:r>
              <w:r w:rsidR="00350F77" w:rsidRPr="00B05503">
                <w:rPr>
                  <w:rFonts w:ascii="Arial" w:hAnsi="Arial" w:cs="Arial"/>
                  <w:highlight w:val="cyan"/>
                </w:rPr>
                <w:t>in the intervening period and will make the necessary arrangements</w:t>
              </w:r>
            </w:ins>
            <w:r w:rsidRPr="00B05503">
              <w:rPr>
                <w:rFonts w:ascii="Arial" w:hAnsi="Arial" w:cs="Arial"/>
              </w:rPr>
              <w:t>, including:</w:t>
            </w:r>
          </w:p>
          <w:p w14:paraId="75BB49A5" w14:textId="642D4427" w:rsidR="00A94DBB" w:rsidRPr="00B05503" w:rsidRDefault="00A94DBB" w:rsidP="00A94DBB">
            <w:pPr>
              <w:jc w:val="left"/>
              <w:rPr>
                <w:rFonts w:ascii="Arial" w:hAnsi="Arial" w:cs="Arial"/>
              </w:rPr>
            </w:pPr>
            <w:r w:rsidRPr="00B05503">
              <w:rPr>
                <w:rFonts w:ascii="Arial" w:hAnsi="Arial" w:cs="Arial"/>
              </w:rPr>
              <w:t xml:space="preserve">(a) Determining the assets of the Organization and returning any property not belonging to the </w:t>
            </w:r>
            <w:del w:id="1174" w:author="YAMASHITA AI" w:date="2023-10-13T11:12:00Z">
              <w:r w:rsidRPr="00A94DBB">
                <w:rPr>
                  <w:rFonts w:ascii="Arial" w:hAnsi="Arial" w:cs="Arial"/>
                </w:rPr>
                <w:delText>organization</w:delText>
              </w:r>
            </w:del>
            <w:ins w:id="1175" w:author="YAMASHITA AI" w:date="2023-10-13T11:12:00Z">
              <w:r w:rsidR="00CD69DC" w:rsidRPr="00B05503">
                <w:rPr>
                  <w:rFonts w:ascii="Arial" w:hAnsi="Arial" w:cs="Arial"/>
                </w:rPr>
                <w:t>O</w:t>
              </w:r>
              <w:r w:rsidRPr="00B05503">
                <w:rPr>
                  <w:rFonts w:ascii="Arial" w:hAnsi="Arial" w:cs="Arial"/>
                </w:rPr>
                <w:t>rganization</w:t>
              </w:r>
            </w:ins>
            <w:r w:rsidRPr="00B05503">
              <w:rPr>
                <w:rFonts w:ascii="Arial" w:hAnsi="Arial" w:cs="Arial"/>
              </w:rPr>
              <w:t>;</w:t>
            </w:r>
          </w:p>
          <w:p w14:paraId="2D0536E7" w14:textId="77777777" w:rsidR="00A94DBB" w:rsidRPr="00B05503" w:rsidRDefault="00A94DBB" w:rsidP="00A94DBB">
            <w:pPr>
              <w:jc w:val="left"/>
              <w:rPr>
                <w:rFonts w:ascii="Arial" w:hAnsi="Arial" w:cs="Arial"/>
              </w:rPr>
            </w:pPr>
            <w:r w:rsidRPr="00B05503">
              <w:rPr>
                <w:rFonts w:ascii="Arial" w:hAnsi="Arial" w:cs="Arial"/>
              </w:rPr>
              <w:t>(b) Determining and settling any claims against the Organization and any sums owed by the Organization including costs associated with the winding up of the Organization; and</w:t>
            </w:r>
          </w:p>
          <w:p w14:paraId="379C8720" w14:textId="77777777" w:rsidR="00A94DBB" w:rsidRPr="00A94DBB" w:rsidRDefault="00A94DBB" w:rsidP="00A94DBB">
            <w:pPr>
              <w:jc w:val="left"/>
              <w:rPr>
                <w:del w:id="1176" w:author="YAMASHITA AI" w:date="2023-10-13T11:12:00Z"/>
                <w:rFonts w:ascii="Arial" w:hAnsi="Arial" w:cs="Arial"/>
              </w:rPr>
            </w:pPr>
            <w:r w:rsidRPr="00B05503">
              <w:rPr>
                <w:rFonts w:ascii="Arial" w:hAnsi="Arial" w:cs="Arial"/>
              </w:rPr>
              <w:t>(c) Dividing the balance of the accounts amongst the Member States, Associate Members and Affiliate Members in accordance with the Financial Regulations.</w:t>
            </w:r>
          </w:p>
          <w:p w14:paraId="01EDD1D4" w14:textId="0AF8B33D" w:rsidR="00A94DBB" w:rsidRPr="00B05503" w:rsidRDefault="00A94DBB" w:rsidP="00A94DBB">
            <w:pPr>
              <w:jc w:val="left"/>
              <w:rPr>
                <w:rFonts w:ascii="Arial" w:hAnsi="Arial" w:cs="Arial"/>
              </w:rPr>
            </w:pPr>
            <w:del w:id="1177" w:author="YAMASHITA AI" w:date="2023-10-13T11:12:00Z">
              <w:r w:rsidRPr="00A94DBB">
                <w:rPr>
                  <w:rFonts w:ascii="Arial" w:hAnsi="Arial" w:cs="Arial"/>
                </w:rPr>
                <w:delText>Inspired by the General Regulations of the</w:delText>
              </w:r>
            </w:del>
          </w:p>
        </w:tc>
        <w:tc>
          <w:tcPr>
            <w:tcW w:w="7257" w:type="dxa"/>
          </w:tcPr>
          <w:p w14:paraId="0200F21F" w14:textId="77777777" w:rsidR="00A94DBB" w:rsidRPr="00BC7D9B" w:rsidRDefault="00A94DBB" w:rsidP="0003192B">
            <w:pPr>
              <w:rPr>
                <w:del w:id="1178" w:author="YAMASHITA AI" w:date="2023-10-13T11:12:00Z"/>
                <w:rFonts w:ascii="Arial" w:hAnsi="Arial" w:cs="Arial"/>
              </w:rPr>
            </w:pPr>
          </w:p>
          <w:p w14:paraId="79554342" w14:textId="77777777" w:rsidR="00E568F4" w:rsidRPr="00BC7D9B" w:rsidRDefault="00E568F4" w:rsidP="0003192B">
            <w:pPr>
              <w:rPr>
                <w:del w:id="1179" w:author="YAMASHITA AI" w:date="2023-10-13T11:12:00Z"/>
                <w:rFonts w:ascii="Arial" w:hAnsi="Arial" w:cs="Arial"/>
              </w:rPr>
            </w:pPr>
          </w:p>
          <w:p w14:paraId="1B9752E9" w14:textId="77777777" w:rsidR="00A94DBB" w:rsidRPr="00B05503" w:rsidRDefault="00A94DBB" w:rsidP="0003192B">
            <w:pPr>
              <w:rPr>
                <w:rFonts w:ascii="Arial" w:hAnsi="Arial" w:cs="Arial"/>
              </w:rPr>
            </w:pPr>
          </w:p>
          <w:p w14:paraId="17548486" w14:textId="77777777" w:rsidR="00E568F4" w:rsidRPr="00B05503" w:rsidRDefault="00E568F4" w:rsidP="0003192B">
            <w:pPr>
              <w:rPr>
                <w:rFonts w:ascii="Arial" w:hAnsi="Arial" w:cs="Arial"/>
              </w:rPr>
            </w:pPr>
          </w:p>
          <w:p w14:paraId="206CC4ED" w14:textId="77777777" w:rsidR="00E568F4" w:rsidRPr="00B05503" w:rsidRDefault="00E568F4" w:rsidP="0003192B">
            <w:pPr>
              <w:rPr>
                <w:rFonts w:ascii="Arial" w:hAnsi="Arial" w:cs="Arial"/>
              </w:rPr>
            </w:pPr>
          </w:p>
          <w:p w14:paraId="07CB6D13" w14:textId="77777777" w:rsidR="00E568F4" w:rsidRPr="00B05503" w:rsidRDefault="00E568F4" w:rsidP="0003192B">
            <w:pPr>
              <w:rPr>
                <w:rFonts w:ascii="Arial" w:hAnsi="Arial" w:cs="Arial"/>
              </w:rPr>
            </w:pPr>
          </w:p>
          <w:p w14:paraId="2224357D" w14:textId="77777777" w:rsidR="00E568F4" w:rsidRPr="00B05503" w:rsidRDefault="00E568F4" w:rsidP="0003192B">
            <w:pPr>
              <w:rPr>
                <w:rFonts w:ascii="Arial" w:hAnsi="Arial" w:cs="Arial"/>
              </w:rPr>
            </w:pPr>
          </w:p>
          <w:p w14:paraId="6224D01A" w14:textId="77777777" w:rsidR="00E568F4" w:rsidRPr="00B05503" w:rsidRDefault="00E568F4" w:rsidP="0003192B">
            <w:pPr>
              <w:rPr>
                <w:rFonts w:ascii="Arial" w:hAnsi="Arial" w:cs="Arial"/>
              </w:rPr>
            </w:pPr>
          </w:p>
          <w:p w14:paraId="39507187" w14:textId="77777777" w:rsidR="00E568F4" w:rsidRPr="00B05503" w:rsidRDefault="00E568F4" w:rsidP="0003192B">
            <w:pPr>
              <w:rPr>
                <w:rFonts w:ascii="Arial" w:hAnsi="Arial" w:cs="Arial"/>
              </w:rPr>
            </w:pPr>
          </w:p>
          <w:p w14:paraId="5E201A17" w14:textId="77777777" w:rsidR="00E568F4" w:rsidRPr="00B05503" w:rsidRDefault="00E568F4" w:rsidP="0003192B">
            <w:pPr>
              <w:rPr>
                <w:rFonts w:ascii="Arial" w:hAnsi="Arial" w:cs="Arial"/>
              </w:rPr>
            </w:pPr>
          </w:p>
          <w:p w14:paraId="1095BA3A" w14:textId="77777777" w:rsidR="00E568F4" w:rsidRPr="00B05503" w:rsidRDefault="00E568F4" w:rsidP="0003192B">
            <w:pPr>
              <w:rPr>
                <w:rFonts w:ascii="Arial" w:hAnsi="Arial" w:cs="Arial"/>
              </w:rPr>
            </w:pPr>
          </w:p>
          <w:p w14:paraId="5B15FCB0" w14:textId="77777777" w:rsidR="00E568F4" w:rsidRPr="00B05503" w:rsidRDefault="00E568F4" w:rsidP="0003192B">
            <w:pPr>
              <w:rPr>
                <w:rFonts w:ascii="Arial" w:hAnsi="Arial" w:cs="Arial"/>
              </w:rPr>
            </w:pPr>
          </w:p>
          <w:p w14:paraId="758BDFEC" w14:textId="77777777" w:rsidR="00E568F4" w:rsidRPr="00B05503" w:rsidRDefault="00E568F4" w:rsidP="0003192B">
            <w:pPr>
              <w:rPr>
                <w:rFonts w:ascii="Arial" w:hAnsi="Arial" w:cs="Arial"/>
              </w:rPr>
            </w:pPr>
          </w:p>
          <w:p w14:paraId="121A67D5" w14:textId="77777777" w:rsidR="00E568F4" w:rsidRPr="00B05503" w:rsidRDefault="00E568F4" w:rsidP="0003192B">
            <w:pPr>
              <w:rPr>
                <w:rFonts w:ascii="Arial" w:hAnsi="Arial" w:cs="Arial"/>
              </w:rPr>
            </w:pPr>
          </w:p>
          <w:p w14:paraId="1A0E1D0A" w14:textId="77777777" w:rsidR="00E568F4" w:rsidRPr="00B05503" w:rsidRDefault="00E568F4" w:rsidP="0003192B">
            <w:pPr>
              <w:rPr>
                <w:rFonts w:ascii="Arial" w:hAnsi="Arial" w:cs="Arial"/>
              </w:rPr>
            </w:pPr>
          </w:p>
          <w:p w14:paraId="2A7CC720" w14:textId="77777777" w:rsidR="00E568F4" w:rsidRPr="00B05503" w:rsidRDefault="00E568F4" w:rsidP="0003192B">
            <w:pPr>
              <w:rPr>
                <w:rFonts w:ascii="Arial" w:hAnsi="Arial" w:cs="Arial"/>
              </w:rPr>
            </w:pPr>
          </w:p>
          <w:p w14:paraId="5D78D5F4" w14:textId="77777777" w:rsidR="00E568F4" w:rsidRPr="00B05503" w:rsidRDefault="00E568F4" w:rsidP="0003192B">
            <w:pPr>
              <w:rPr>
                <w:rFonts w:ascii="Arial" w:hAnsi="Arial" w:cs="Arial"/>
              </w:rPr>
            </w:pPr>
          </w:p>
        </w:tc>
      </w:tr>
    </w:tbl>
    <w:p w14:paraId="56BDF60B" w14:textId="77777777" w:rsidR="00773D44" w:rsidRPr="00B05503" w:rsidRDefault="00773D44"/>
    <w:sectPr w:rsidR="00773D44" w:rsidRPr="00B05503" w:rsidSect="00721958">
      <w:headerReference w:type="default" r:id="rId11"/>
      <w:footerReference w:type="default" r:id="rId12"/>
      <w:pgSz w:w="16838" w:h="11906" w:orient="landscape"/>
      <w:pgMar w:top="1418" w:right="1191" w:bottom="1418"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1DF1A" w14:textId="77777777" w:rsidR="00583C72" w:rsidRDefault="00583C72" w:rsidP="00F13003">
      <w:r>
        <w:separator/>
      </w:r>
    </w:p>
  </w:endnote>
  <w:endnote w:type="continuationSeparator" w:id="0">
    <w:p w14:paraId="424DF196" w14:textId="77777777" w:rsidR="00583C72" w:rsidRDefault="00583C72" w:rsidP="00F13003">
      <w:r>
        <w:continuationSeparator/>
      </w:r>
    </w:p>
  </w:endnote>
  <w:endnote w:type="continuationNotice" w:id="1">
    <w:p w14:paraId="1F8EBFA8" w14:textId="77777777" w:rsidR="00583C72" w:rsidRDefault="00583C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4A410" w14:textId="77777777" w:rsidR="002A36DF" w:rsidRDefault="002A36D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DB8F6" w14:textId="77777777" w:rsidR="00583C72" w:rsidRDefault="00583C72" w:rsidP="00F13003">
      <w:r>
        <w:separator/>
      </w:r>
    </w:p>
  </w:footnote>
  <w:footnote w:type="continuationSeparator" w:id="0">
    <w:p w14:paraId="2BE5758E" w14:textId="77777777" w:rsidR="00583C72" w:rsidRDefault="00583C72" w:rsidP="00F13003">
      <w:r>
        <w:continuationSeparator/>
      </w:r>
    </w:p>
  </w:footnote>
  <w:footnote w:type="continuationNotice" w:id="1">
    <w:p w14:paraId="30074BE0" w14:textId="77777777" w:rsidR="00583C72" w:rsidRDefault="00583C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B9810" w14:textId="77777777" w:rsidR="00214C26" w:rsidRPr="00F13003" w:rsidRDefault="00214C26">
    <w:pPr>
      <w:pStyle w:val="a6"/>
      <w:rPr>
        <w:rFonts w:ascii="Arial" w:hAnsi="Arial" w:cs="Arial"/>
      </w:rPr>
    </w:pPr>
    <w:r w:rsidRPr="00F13003">
      <w:rPr>
        <w:rFonts w:ascii="Arial" w:hAnsi="Arial" w:cs="Arial"/>
      </w:rPr>
      <w:t>General Regulations for the International Organization for Marine Aids to Navigation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7297A"/>
    <w:multiLevelType w:val="hybridMultilevel"/>
    <w:tmpl w:val="73028AFE"/>
    <w:lvl w:ilvl="0" w:tplc="BA62C5D0">
      <w:start w:val="2"/>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EAD352C"/>
    <w:multiLevelType w:val="hybridMultilevel"/>
    <w:tmpl w:val="858EFE96"/>
    <w:lvl w:ilvl="0" w:tplc="2B6633D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16971787">
    <w:abstractNumId w:val="0"/>
  </w:num>
  <w:num w:numId="2" w16cid:durableId="95213526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MASHITA AI">
    <w15:presenceInfo w15:providerId="AD" w15:userId="S::a22621@open.mofa.go.jp::aedab567-5c4d-4e95-9815-ab67e2cb6ebd"/>
  </w15:person>
  <w15:person w15:author="Kotsu-kokusai6 海上保安庁">
    <w15:presenceInfo w15:providerId="Windows Live" w15:userId="7712a75eb965a3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A16"/>
    <w:rsid w:val="00011631"/>
    <w:rsid w:val="00021BAB"/>
    <w:rsid w:val="0003192B"/>
    <w:rsid w:val="00032E24"/>
    <w:rsid w:val="00033065"/>
    <w:rsid w:val="000358CE"/>
    <w:rsid w:val="00043CF6"/>
    <w:rsid w:val="00044DC9"/>
    <w:rsid w:val="00045213"/>
    <w:rsid w:val="00047438"/>
    <w:rsid w:val="00050FEB"/>
    <w:rsid w:val="00051272"/>
    <w:rsid w:val="0005242B"/>
    <w:rsid w:val="00053B99"/>
    <w:rsid w:val="0005678B"/>
    <w:rsid w:val="00057AD5"/>
    <w:rsid w:val="00057D9F"/>
    <w:rsid w:val="00057E8F"/>
    <w:rsid w:val="0006164B"/>
    <w:rsid w:val="00061A34"/>
    <w:rsid w:val="0006285E"/>
    <w:rsid w:val="00063CC4"/>
    <w:rsid w:val="000644AD"/>
    <w:rsid w:val="00067E44"/>
    <w:rsid w:val="000715CA"/>
    <w:rsid w:val="00071751"/>
    <w:rsid w:val="000730EE"/>
    <w:rsid w:val="000739C7"/>
    <w:rsid w:val="000764CC"/>
    <w:rsid w:val="00080EDD"/>
    <w:rsid w:val="0008157C"/>
    <w:rsid w:val="0008613E"/>
    <w:rsid w:val="00087864"/>
    <w:rsid w:val="00087B2A"/>
    <w:rsid w:val="000913F5"/>
    <w:rsid w:val="000927C0"/>
    <w:rsid w:val="00096D41"/>
    <w:rsid w:val="000A278D"/>
    <w:rsid w:val="000A2CCB"/>
    <w:rsid w:val="000A6C69"/>
    <w:rsid w:val="000A7FA3"/>
    <w:rsid w:val="000B0DA6"/>
    <w:rsid w:val="000B0F4D"/>
    <w:rsid w:val="000B5435"/>
    <w:rsid w:val="000B65EB"/>
    <w:rsid w:val="000B7C48"/>
    <w:rsid w:val="000C0309"/>
    <w:rsid w:val="000C0401"/>
    <w:rsid w:val="000D61AC"/>
    <w:rsid w:val="000D72A0"/>
    <w:rsid w:val="000E057C"/>
    <w:rsid w:val="000E0C36"/>
    <w:rsid w:val="000E6548"/>
    <w:rsid w:val="000F7480"/>
    <w:rsid w:val="00100B53"/>
    <w:rsid w:val="001017CD"/>
    <w:rsid w:val="00107873"/>
    <w:rsid w:val="001107FF"/>
    <w:rsid w:val="001112EC"/>
    <w:rsid w:val="001118DE"/>
    <w:rsid w:val="001207CD"/>
    <w:rsid w:val="00131A48"/>
    <w:rsid w:val="00132647"/>
    <w:rsid w:val="00134F0B"/>
    <w:rsid w:val="00135128"/>
    <w:rsid w:val="00140081"/>
    <w:rsid w:val="0014015E"/>
    <w:rsid w:val="001450BD"/>
    <w:rsid w:val="00145707"/>
    <w:rsid w:val="00151B7E"/>
    <w:rsid w:val="0015235D"/>
    <w:rsid w:val="001634D5"/>
    <w:rsid w:val="00163F46"/>
    <w:rsid w:val="0016778A"/>
    <w:rsid w:val="00172052"/>
    <w:rsid w:val="0017220E"/>
    <w:rsid w:val="00174E5A"/>
    <w:rsid w:val="00180AA2"/>
    <w:rsid w:val="001810E1"/>
    <w:rsid w:val="00187D61"/>
    <w:rsid w:val="0019002E"/>
    <w:rsid w:val="00192ED9"/>
    <w:rsid w:val="00192EFB"/>
    <w:rsid w:val="00193429"/>
    <w:rsid w:val="0019423C"/>
    <w:rsid w:val="001A13BD"/>
    <w:rsid w:val="001A3F88"/>
    <w:rsid w:val="001A5959"/>
    <w:rsid w:val="001A59FC"/>
    <w:rsid w:val="001A605C"/>
    <w:rsid w:val="001B086A"/>
    <w:rsid w:val="001B33B1"/>
    <w:rsid w:val="001B5E37"/>
    <w:rsid w:val="001C2052"/>
    <w:rsid w:val="001D1F49"/>
    <w:rsid w:val="001D59BF"/>
    <w:rsid w:val="001E01D5"/>
    <w:rsid w:val="001E04E4"/>
    <w:rsid w:val="001E165C"/>
    <w:rsid w:val="001E330B"/>
    <w:rsid w:val="001E4246"/>
    <w:rsid w:val="001E55E5"/>
    <w:rsid w:val="001F39ED"/>
    <w:rsid w:val="001F5669"/>
    <w:rsid w:val="001F79C9"/>
    <w:rsid w:val="00203CAD"/>
    <w:rsid w:val="00204E5F"/>
    <w:rsid w:val="00206221"/>
    <w:rsid w:val="00211526"/>
    <w:rsid w:val="00212D83"/>
    <w:rsid w:val="00214C26"/>
    <w:rsid w:val="002171A8"/>
    <w:rsid w:val="00226DE3"/>
    <w:rsid w:val="0022746E"/>
    <w:rsid w:val="00231FBC"/>
    <w:rsid w:val="00233162"/>
    <w:rsid w:val="0023479C"/>
    <w:rsid w:val="002467B7"/>
    <w:rsid w:val="00247F7A"/>
    <w:rsid w:val="002507DE"/>
    <w:rsid w:val="0025261C"/>
    <w:rsid w:val="00252F09"/>
    <w:rsid w:val="00255368"/>
    <w:rsid w:val="0025671F"/>
    <w:rsid w:val="00266C82"/>
    <w:rsid w:val="0027027B"/>
    <w:rsid w:val="002740B1"/>
    <w:rsid w:val="0028296C"/>
    <w:rsid w:val="00285DDD"/>
    <w:rsid w:val="00294169"/>
    <w:rsid w:val="002A36DF"/>
    <w:rsid w:val="002A4437"/>
    <w:rsid w:val="002A5845"/>
    <w:rsid w:val="002A79E7"/>
    <w:rsid w:val="002B1828"/>
    <w:rsid w:val="002B234E"/>
    <w:rsid w:val="002B7AA0"/>
    <w:rsid w:val="002C4257"/>
    <w:rsid w:val="002C4E52"/>
    <w:rsid w:val="002D0386"/>
    <w:rsid w:val="002D4700"/>
    <w:rsid w:val="002D6A9B"/>
    <w:rsid w:val="002E1D25"/>
    <w:rsid w:val="002E28CF"/>
    <w:rsid w:val="002E3012"/>
    <w:rsid w:val="002E5A20"/>
    <w:rsid w:val="002F00AD"/>
    <w:rsid w:val="002F669B"/>
    <w:rsid w:val="003044CD"/>
    <w:rsid w:val="00311B46"/>
    <w:rsid w:val="00312AEC"/>
    <w:rsid w:val="00313E88"/>
    <w:rsid w:val="003156BA"/>
    <w:rsid w:val="00316B8D"/>
    <w:rsid w:val="003212F3"/>
    <w:rsid w:val="0032137F"/>
    <w:rsid w:val="00325D58"/>
    <w:rsid w:val="00332A2D"/>
    <w:rsid w:val="00344B85"/>
    <w:rsid w:val="00350F77"/>
    <w:rsid w:val="00352816"/>
    <w:rsid w:val="00354BC1"/>
    <w:rsid w:val="0035684D"/>
    <w:rsid w:val="003576E7"/>
    <w:rsid w:val="00357CFF"/>
    <w:rsid w:val="00360CB2"/>
    <w:rsid w:val="003624A1"/>
    <w:rsid w:val="00366834"/>
    <w:rsid w:val="00367771"/>
    <w:rsid w:val="003705AA"/>
    <w:rsid w:val="00372FAC"/>
    <w:rsid w:val="00376100"/>
    <w:rsid w:val="00377B2C"/>
    <w:rsid w:val="0038550C"/>
    <w:rsid w:val="00386F8F"/>
    <w:rsid w:val="00387347"/>
    <w:rsid w:val="0039075D"/>
    <w:rsid w:val="00392D14"/>
    <w:rsid w:val="00393803"/>
    <w:rsid w:val="00394A78"/>
    <w:rsid w:val="0039745C"/>
    <w:rsid w:val="003A06EC"/>
    <w:rsid w:val="003A360E"/>
    <w:rsid w:val="003A44AB"/>
    <w:rsid w:val="003B7385"/>
    <w:rsid w:val="003C0FE9"/>
    <w:rsid w:val="003C33F2"/>
    <w:rsid w:val="003C624F"/>
    <w:rsid w:val="003C6FF6"/>
    <w:rsid w:val="003D30EB"/>
    <w:rsid w:val="003D5855"/>
    <w:rsid w:val="003E3813"/>
    <w:rsid w:val="003F7065"/>
    <w:rsid w:val="00411702"/>
    <w:rsid w:val="004138EC"/>
    <w:rsid w:val="004144C4"/>
    <w:rsid w:val="004162CA"/>
    <w:rsid w:val="004201B0"/>
    <w:rsid w:val="00420971"/>
    <w:rsid w:val="0042190A"/>
    <w:rsid w:val="004226FB"/>
    <w:rsid w:val="00422762"/>
    <w:rsid w:val="00431804"/>
    <w:rsid w:val="00431A0A"/>
    <w:rsid w:val="00431F46"/>
    <w:rsid w:val="00433477"/>
    <w:rsid w:val="004345DB"/>
    <w:rsid w:val="00434BD3"/>
    <w:rsid w:val="00434FE0"/>
    <w:rsid w:val="00436053"/>
    <w:rsid w:val="00451557"/>
    <w:rsid w:val="00453A01"/>
    <w:rsid w:val="00454EA0"/>
    <w:rsid w:val="00455DD3"/>
    <w:rsid w:val="00466726"/>
    <w:rsid w:val="00472346"/>
    <w:rsid w:val="0047237C"/>
    <w:rsid w:val="00472B86"/>
    <w:rsid w:val="004775C6"/>
    <w:rsid w:val="0048151D"/>
    <w:rsid w:val="004816E8"/>
    <w:rsid w:val="00483CAD"/>
    <w:rsid w:val="00487E4E"/>
    <w:rsid w:val="004960C2"/>
    <w:rsid w:val="00497A91"/>
    <w:rsid w:val="004A1B1A"/>
    <w:rsid w:val="004B1D2E"/>
    <w:rsid w:val="004B20E7"/>
    <w:rsid w:val="004B2138"/>
    <w:rsid w:val="004B3780"/>
    <w:rsid w:val="004B3CD5"/>
    <w:rsid w:val="004B5669"/>
    <w:rsid w:val="004B752D"/>
    <w:rsid w:val="004B7811"/>
    <w:rsid w:val="004BE475"/>
    <w:rsid w:val="004D18B1"/>
    <w:rsid w:val="004D3F08"/>
    <w:rsid w:val="004D5CDD"/>
    <w:rsid w:val="004E3F4E"/>
    <w:rsid w:val="004F1128"/>
    <w:rsid w:val="004F39AF"/>
    <w:rsid w:val="004F5462"/>
    <w:rsid w:val="00505EF5"/>
    <w:rsid w:val="005079FF"/>
    <w:rsid w:val="00520E6B"/>
    <w:rsid w:val="005210B8"/>
    <w:rsid w:val="0052625C"/>
    <w:rsid w:val="00527238"/>
    <w:rsid w:val="00532210"/>
    <w:rsid w:val="005324B0"/>
    <w:rsid w:val="005334DE"/>
    <w:rsid w:val="00533B70"/>
    <w:rsid w:val="00533FF9"/>
    <w:rsid w:val="005343C8"/>
    <w:rsid w:val="00540FE9"/>
    <w:rsid w:val="00542060"/>
    <w:rsid w:val="0055030F"/>
    <w:rsid w:val="00551375"/>
    <w:rsid w:val="0055507C"/>
    <w:rsid w:val="00555C37"/>
    <w:rsid w:val="00564232"/>
    <w:rsid w:val="0057184B"/>
    <w:rsid w:val="00571C99"/>
    <w:rsid w:val="00574198"/>
    <w:rsid w:val="0057778D"/>
    <w:rsid w:val="00580809"/>
    <w:rsid w:val="005811EC"/>
    <w:rsid w:val="00581AC4"/>
    <w:rsid w:val="005821E4"/>
    <w:rsid w:val="00583C72"/>
    <w:rsid w:val="00585526"/>
    <w:rsid w:val="0058670C"/>
    <w:rsid w:val="00586CDB"/>
    <w:rsid w:val="00587F84"/>
    <w:rsid w:val="00591B8B"/>
    <w:rsid w:val="00595A78"/>
    <w:rsid w:val="00596D9A"/>
    <w:rsid w:val="005A2686"/>
    <w:rsid w:val="005A52A6"/>
    <w:rsid w:val="005A5A8B"/>
    <w:rsid w:val="005B295C"/>
    <w:rsid w:val="005B6458"/>
    <w:rsid w:val="005B6B1F"/>
    <w:rsid w:val="005B6E95"/>
    <w:rsid w:val="005B7771"/>
    <w:rsid w:val="005C1467"/>
    <w:rsid w:val="005D3986"/>
    <w:rsid w:val="005D5440"/>
    <w:rsid w:val="005D5A0F"/>
    <w:rsid w:val="005E17F7"/>
    <w:rsid w:val="005E1DC9"/>
    <w:rsid w:val="005E4BF4"/>
    <w:rsid w:val="005E6AE3"/>
    <w:rsid w:val="005F07A9"/>
    <w:rsid w:val="005F07BF"/>
    <w:rsid w:val="005F46FE"/>
    <w:rsid w:val="006052B7"/>
    <w:rsid w:val="00610F1F"/>
    <w:rsid w:val="00612E83"/>
    <w:rsid w:val="00616F57"/>
    <w:rsid w:val="00617FCD"/>
    <w:rsid w:val="00623EE9"/>
    <w:rsid w:val="00634FB9"/>
    <w:rsid w:val="00642288"/>
    <w:rsid w:val="00643B9D"/>
    <w:rsid w:val="0064490D"/>
    <w:rsid w:val="00646E9D"/>
    <w:rsid w:val="006527FD"/>
    <w:rsid w:val="00654698"/>
    <w:rsid w:val="00657689"/>
    <w:rsid w:val="00662D2F"/>
    <w:rsid w:val="00663222"/>
    <w:rsid w:val="00664753"/>
    <w:rsid w:val="0067046C"/>
    <w:rsid w:val="00670ACD"/>
    <w:rsid w:val="00677934"/>
    <w:rsid w:val="00680B82"/>
    <w:rsid w:val="006811D5"/>
    <w:rsid w:val="00684620"/>
    <w:rsid w:val="006847A9"/>
    <w:rsid w:val="0068694E"/>
    <w:rsid w:val="00686EDF"/>
    <w:rsid w:val="00691374"/>
    <w:rsid w:val="00695F36"/>
    <w:rsid w:val="006965B3"/>
    <w:rsid w:val="006970FF"/>
    <w:rsid w:val="006A0CB3"/>
    <w:rsid w:val="006A1946"/>
    <w:rsid w:val="006A7219"/>
    <w:rsid w:val="006A7ED5"/>
    <w:rsid w:val="006A7F3C"/>
    <w:rsid w:val="006B1271"/>
    <w:rsid w:val="006B4668"/>
    <w:rsid w:val="006B5B72"/>
    <w:rsid w:val="006C3F1E"/>
    <w:rsid w:val="006C3FA6"/>
    <w:rsid w:val="006C7B58"/>
    <w:rsid w:val="006D4734"/>
    <w:rsid w:val="006E17ED"/>
    <w:rsid w:val="006E296D"/>
    <w:rsid w:val="006E35FD"/>
    <w:rsid w:val="006E670D"/>
    <w:rsid w:val="006F35A6"/>
    <w:rsid w:val="006F3B72"/>
    <w:rsid w:val="006F7645"/>
    <w:rsid w:val="006F7CA2"/>
    <w:rsid w:val="00706360"/>
    <w:rsid w:val="00721958"/>
    <w:rsid w:val="00722C43"/>
    <w:rsid w:val="00723C62"/>
    <w:rsid w:val="007339B4"/>
    <w:rsid w:val="007356B8"/>
    <w:rsid w:val="00740A7F"/>
    <w:rsid w:val="00741318"/>
    <w:rsid w:val="007473EB"/>
    <w:rsid w:val="00750815"/>
    <w:rsid w:val="00752842"/>
    <w:rsid w:val="00754126"/>
    <w:rsid w:val="00755EBD"/>
    <w:rsid w:val="007569E3"/>
    <w:rsid w:val="007616A5"/>
    <w:rsid w:val="00770E2D"/>
    <w:rsid w:val="00773D44"/>
    <w:rsid w:val="00775E0B"/>
    <w:rsid w:val="00776DED"/>
    <w:rsid w:val="007775E9"/>
    <w:rsid w:val="0077E178"/>
    <w:rsid w:val="00782564"/>
    <w:rsid w:val="00782E14"/>
    <w:rsid w:val="007856DB"/>
    <w:rsid w:val="00787658"/>
    <w:rsid w:val="00790E3B"/>
    <w:rsid w:val="00790ED9"/>
    <w:rsid w:val="00793DFE"/>
    <w:rsid w:val="007A17BE"/>
    <w:rsid w:val="007A3351"/>
    <w:rsid w:val="007A7220"/>
    <w:rsid w:val="007B330F"/>
    <w:rsid w:val="007B6152"/>
    <w:rsid w:val="007B7588"/>
    <w:rsid w:val="007B78F3"/>
    <w:rsid w:val="007C0A3D"/>
    <w:rsid w:val="007D2B33"/>
    <w:rsid w:val="007D35D2"/>
    <w:rsid w:val="007D5A68"/>
    <w:rsid w:val="007E0BD1"/>
    <w:rsid w:val="007E1BB9"/>
    <w:rsid w:val="007E3584"/>
    <w:rsid w:val="007E41D5"/>
    <w:rsid w:val="007F06BF"/>
    <w:rsid w:val="007F6275"/>
    <w:rsid w:val="007F6560"/>
    <w:rsid w:val="008022B2"/>
    <w:rsid w:val="00803A8A"/>
    <w:rsid w:val="00807D61"/>
    <w:rsid w:val="0081560F"/>
    <w:rsid w:val="00815BB6"/>
    <w:rsid w:val="00820B95"/>
    <w:rsid w:val="00822648"/>
    <w:rsid w:val="00822E9E"/>
    <w:rsid w:val="00823894"/>
    <w:rsid w:val="008278BE"/>
    <w:rsid w:val="00831E65"/>
    <w:rsid w:val="00833D1B"/>
    <w:rsid w:val="008351A8"/>
    <w:rsid w:val="00836B9A"/>
    <w:rsid w:val="0083756C"/>
    <w:rsid w:val="00837A6C"/>
    <w:rsid w:val="0084006D"/>
    <w:rsid w:val="008407FF"/>
    <w:rsid w:val="00843690"/>
    <w:rsid w:val="008452A4"/>
    <w:rsid w:val="00852EC9"/>
    <w:rsid w:val="00854A49"/>
    <w:rsid w:val="00856E80"/>
    <w:rsid w:val="00861F00"/>
    <w:rsid w:val="00865C31"/>
    <w:rsid w:val="008660BE"/>
    <w:rsid w:val="00870694"/>
    <w:rsid w:val="008771A8"/>
    <w:rsid w:val="00883F8E"/>
    <w:rsid w:val="0088419B"/>
    <w:rsid w:val="00887919"/>
    <w:rsid w:val="00893B0E"/>
    <w:rsid w:val="00896944"/>
    <w:rsid w:val="008A3C1A"/>
    <w:rsid w:val="008A4201"/>
    <w:rsid w:val="008A4575"/>
    <w:rsid w:val="008A53BB"/>
    <w:rsid w:val="008A7B09"/>
    <w:rsid w:val="008B03A6"/>
    <w:rsid w:val="008C13B5"/>
    <w:rsid w:val="008C1948"/>
    <w:rsid w:val="008C2861"/>
    <w:rsid w:val="008C5499"/>
    <w:rsid w:val="008C579E"/>
    <w:rsid w:val="008C6280"/>
    <w:rsid w:val="008D0DC3"/>
    <w:rsid w:val="008D196D"/>
    <w:rsid w:val="008D5C55"/>
    <w:rsid w:val="008E2C74"/>
    <w:rsid w:val="008F0D16"/>
    <w:rsid w:val="009003D4"/>
    <w:rsid w:val="00902CEC"/>
    <w:rsid w:val="0090378C"/>
    <w:rsid w:val="0090418E"/>
    <w:rsid w:val="00904B8B"/>
    <w:rsid w:val="00905293"/>
    <w:rsid w:val="00911909"/>
    <w:rsid w:val="0091281A"/>
    <w:rsid w:val="00915818"/>
    <w:rsid w:val="00924C53"/>
    <w:rsid w:val="00926D92"/>
    <w:rsid w:val="009270F0"/>
    <w:rsid w:val="009276FA"/>
    <w:rsid w:val="00931E57"/>
    <w:rsid w:val="009326D3"/>
    <w:rsid w:val="00932787"/>
    <w:rsid w:val="00935CAB"/>
    <w:rsid w:val="00943A9A"/>
    <w:rsid w:val="009472A9"/>
    <w:rsid w:val="0095623E"/>
    <w:rsid w:val="00957378"/>
    <w:rsid w:val="00960FA5"/>
    <w:rsid w:val="0096159D"/>
    <w:rsid w:val="009703EC"/>
    <w:rsid w:val="009704C4"/>
    <w:rsid w:val="00973F8E"/>
    <w:rsid w:val="00981B63"/>
    <w:rsid w:val="00982180"/>
    <w:rsid w:val="00985B20"/>
    <w:rsid w:val="00994A90"/>
    <w:rsid w:val="00996094"/>
    <w:rsid w:val="00996441"/>
    <w:rsid w:val="00997FE4"/>
    <w:rsid w:val="009A043C"/>
    <w:rsid w:val="009A662D"/>
    <w:rsid w:val="009B1382"/>
    <w:rsid w:val="009C3DB7"/>
    <w:rsid w:val="009C4221"/>
    <w:rsid w:val="009C4A87"/>
    <w:rsid w:val="009C6E4E"/>
    <w:rsid w:val="009D0EC1"/>
    <w:rsid w:val="009D5700"/>
    <w:rsid w:val="009E051D"/>
    <w:rsid w:val="009E0C55"/>
    <w:rsid w:val="009E2486"/>
    <w:rsid w:val="009E2881"/>
    <w:rsid w:val="009E4BB3"/>
    <w:rsid w:val="009E6969"/>
    <w:rsid w:val="009E7587"/>
    <w:rsid w:val="009E7CFB"/>
    <w:rsid w:val="009F057B"/>
    <w:rsid w:val="009F2785"/>
    <w:rsid w:val="009F357D"/>
    <w:rsid w:val="009F5159"/>
    <w:rsid w:val="009F6B98"/>
    <w:rsid w:val="00A008E4"/>
    <w:rsid w:val="00A00EE4"/>
    <w:rsid w:val="00A02E78"/>
    <w:rsid w:val="00A03821"/>
    <w:rsid w:val="00A05075"/>
    <w:rsid w:val="00A103BE"/>
    <w:rsid w:val="00A1227B"/>
    <w:rsid w:val="00A1450C"/>
    <w:rsid w:val="00A14B05"/>
    <w:rsid w:val="00A17F55"/>
    <w:rsid w:val="00A24277"/>
    <w:rsid w:val="00A24814"/>
    <w:rsid w:val="00A24E52"/>
    <w:rsid w:val="00A26627"/>
    <w:rsid w:val="00A33591"/>
    <w:rsid w:val="00A406AF"/>
    <w:rsid w:val="00A41181"/>
    <w:rsid w:val="00A43934"/>
    <w:rsid w:val="00A57515"/>
    <w:rsid w:val="00A60A70"/>
    <w:rsid w:val="00A62B3F"/>
    <w:rsid w:val="00A63525"/>
    <w:rsid w:val="00A64A8A"/>
    <w:rsid w:val="00A66A16"/>
    <w:rsid w:val="00A71622"/>
    <w:rsid w:val="00A716CA"/>
    <w:rsid w:val="00A71765"/>
    <w:rsid w:val="00A77CD1"/>
    <w:rsid w:val="00A80256"/>
    <w:rsid w:val="00A80570"/>
    <w:rsid w:val="00A805FB"/>
    <w:rsid w:val="00A8337F"/>
    <w:rsid w:val="00A85CB2"/>
    <w:rsid w:val="00A913E3"/>
    <w:rsid w:val="00A94DBB"/>
    <w:rsid w:val="00AA2D66"/>
    <w:rsid w:val="00AA5087"/>
    <w:rsid w:val="00AB2F48"/>
    <w:rsid w:val="00AB460D"/>
    <w:rsid w:val="00AC2B4F"/>
    <w:rsid w:val="00AD2D3C"/>
    <w:rsid w:val="00AD36CC"/>
    <w:rsid w:val="00AE49DD"/>
    <w:rsid w:val="00AE5C86"/>
    <w:rsid w:val="00AF03BD"/>
    <w:rsid w:val="00AF22B8"/>
    <w:rsid w:val="00AF730B"/>
    <w:rsid w:val="00AF7355"/>
    <w:rsid w:val="00B01498"/>
    <w:rsid w:val="00B01B47"/>
    <w:rsid w:val="00B01FD1"/>
    <w:rsid w:val="00B02390"/>
    <w:rsid w:val="00B04B90"/>
    <w:rsid w:val="00B05503"/>
    <w:rsid w:val="00B10043"/>
    <w:rsid w:val="00B13E8C"/>
    <w:rsid w:val="00B2099A"/>
    <w:rsid w:val="00B2299F"/>
    <w:rsid w:val="00B2358C"/>
    <w:rsid w:val="00B24115"/>
    <w:rsid w:val="00B25B2B"/>
    <w:rsid w:val="00B27A3E"/>
    <w:rsid w:val="00B314E4"/>
    <w:rsid w:val="00B41675"/>
    <w:rsid w:val="00B427A2"/>
    <w:rsid w:val="00B4538E"/>
    <w:rsid w:val="00B45746"/>
    <w:rsid w:val="00B457BD"/>
    <w:rsid w:val="00B46FE7"/>
    <w:rsid w:val="00B47912"/>
    <w:rsid w:val="00B511EA"/>
    <w:rsid w:val="00B61844"/>
    <w:rsid w:val="00B648EC"/>
    <w:rsid w:val="00B67D75"/>
    <w:rsid w:val="00B700A8"/>
    <w:rsid w:val="00B74C65"/>
    <w:rsid w:val="00B81679"/>
    <w:rsid w:val="00B837F4"/>
    <w:rsid w:val="00B84274"/>
    <w:rsid w:val="00B96BE4"/>
    <w:rsid w:val="00B96DBB"/>
    <w:rsid w:val="00BA024D"/>
    <w:rsid w:val="00BA090F"/>
    <w:rsid w:val="00BA1D3A"/>
    <w:rsid w:val="00BA2430"/>
    <w:rsid w:val="00BA2E4C"/>
    <w:rsid w:val="00BA4A22"/>
    <w:rsid w:val="00BA4BC3"/>
    <w:rsid w:val="00BA51FF"/>
    <w:rsid w:val="00BA6595"/>
    <w:rsid w:val="00BA66DB"/>
    <w:rsid w:val="00BA7082"/>
    <w:rsid w:val="00BB051A"/>
    <w:rsid w:val="00BB0B69"/>
    <w:rsid w:val="00BB1B82"/>
    <w:rsid w:val="00BB4423"/>
    <w:rsid w:val="00BB5498"/>
    <w:rsid w:val="00BC0044"/>
    <w:rsid w:val="00BC11B4"/>
    <w:rsid w:val="00BC32C9"/>
    <w:rsid w:val="00BC7D9B"/>
    <w:rsid w:val="00BD4995"/>
    <w:rsid w:val="00BD4B26"/>
    <w:rsid w:val="00BD7CCD"/>
    <w:rsid w:val="00BE1DA7"/>
    <w:rsid w:val="00BE5E2E"/>
    <w:rsid w:val="00BE6F19"/>
    <w:rsid w:val="00BF0E48"/>
    <w:rsid w:val="00BF17DD"/>
    <w:rsid w:val="00BF1D3B"/>
    <w:rsid w:val="00C11480"/>
    <w:rsid w:val="00C14EF7"/>
    <w:rsid w:val="00C153C4"/>
    <w:rsid w:val="00C15EF1"/>
    <w:rsid w:val="00C179AB"/>
    <w:rsid w:val="00C225D2"/>
    <w:rsid w:val="00C249D8"/>
    <w:rsid w:val="00C262DD"/>
    <w:rsid w:val="00C31EFC"/>
    <w:rsid w:val="00C32013"/>
    <w:rsid w:val="00C34176"/>
    <w:rsid w:val="00C37A33"/>
    <w:rsid w:val="00C37C84"/>
    <w:rsid w:val="00C403AE"/>
    <w:rsid w:val="00C440F6"/>
    <w:rsid w:val="00C462D6"/>
    <w:rsid w:val="00C51AB6"/>
    <w:rsid w:val="00C54794"/>
    <w:rsid w:val="00C60678"/>
    <w:rsid w:val="00C70767"/>
    <w:rsid w:val="00C70DD3"/>
    <w:rsid w:val="00C71986"/>
    <w:rsid w:val="00C8317B"/>
    <w:rsid w:val="00C83C13"/>
    <w:rsid w:val="00C85EF0"/>
    <w:rsid w:val="00C96293"/>
    <w:rsid w:val="00CA20B2"/>
    <w:rsid w:val="00CA337C"/>
    <w:rsid w:val="00CA42D0"/>
    <w:rsid w:val="00CB28C4"/>
    <w:rsid w:val="00CB32AA"/>
    <w:rsid w:val="00CB6135"/>
    <w:rsid w:val="00CC21A1"/>
    <w:rsid w:val="00CC2782"/>
    <w:rsid w:val="00CC3C4F"/>
    <w:rsid w:val="00CC3C7B"/>
    <w:rsid w:val="00CC47FF"/>
    <w:rsid w:val="00CC4E14"/>
    <w:rsid w:val="00CC5CDD"/>
    <w:rsid w:val="00CD1A2B"/>
    <w:rsid w:val="00CD240D"/>
    <w:rsid w:val="00CD3FD7"/>
    <w:rsid w:val="00CD439A"/>
    <w:rsid w:val="00CD60DC"/>
    <w:rsid w:val="00CD69DC"/>
    <w:rsid w:val="00CE1553"/>
    <w:rsid w:val="00CE18F8"/>
    <w:rsid w:val="00CE19DB"/>
    <w:rsid w:val="00CE29BB"/>
    <w:rsid w:val="00CE4A73"/>
    <w:rsid w:val="00CE52D2"/>
    <w:rsid w:val="00CF2FAE"/>
    <w:rsid w:val="00CF536C"/>
    <w:rsid w:val="00CF664E"/>
    <w:rsid w:val="00CF6DAF"/>
    <w:rsid w:val="00D0292A"/>
    <w:rsid w:val="00D04E38"/>
    <w:rsid w:val="00D0786C"/>
    <w:rsid w:val="00D11274"/>
    <w:rsid w:val="00D12D68"/>
    <w:rsid w:val="00D206A8"/>
    <w:rsid w:val="00D25C5B"/>
    <w:rsid w:val="00D36531"/>
    <w:rsid w:val="00D368D7"/>
    <w:rsid w:val="00D4024A"/>
    <w:rsid w:val="00D43A56"/>
    <w:rsid w:val="00D44911"/>
    <w:rsid w:val="00D44C58"/>
    <w:rsid w:val="00D450C8"/>
    <w:rsid w:val="00D464D8"/>
    <w:rsid w:val="00D47F12"/>
    <w:rsid w:val="00D47FFA"/>
    <w:rsid w:val="00D505EC"/>
    <w:rsid w:val="00D52255"/>
    <w:rsid w:val="00D52273"/>
    <w:rsid w:val="00D5536A"/>
    <w:rsid w:val="00D6038D"/>
    <w:rsid w:val="00D60D64"/>
    <w:rsid w:val="00D62E1E"/>
    <w:rsid w:val="00D649B9"/>
    <w:rsid w:val="00D70E0B"/>
    <w:rsid w:val="00D73EDE"/>
    <w:rsid w:val="00D75B42"/>
    <w:rsid w:val="00D80C47"/>
    <w:rsid w:val="00D8201F"/>
    <w:rsid w:val="00D8368E"/>
    <w:rsid w:val="00D8540B"/>
    <w:rsid w:val="00DA6A97"/>
    <w:rsid w:val="00DB31B8"/>
    <w:rsid w:val="00DB4F6D"/>
    <w:rsid w:val="00DB7381"/>
    <w:rsid w:val="00DC31BB"/>
    <w:rsid w:val="00DC56A5"/>
    <w:rsid w:val="00DC5A96"/>
    <w:rsid w:val="00DD49D5"/>
    <w:rsid w:val="00DD64D7"/>
    <w:rsid w:val="00DD7CE5"/>
    <w:rsid w:val="00DE4B22"/>
    <w:rsid w:val="00DE6EEA"/>
    <w:rsid w:val="00DF0042"/>
    <w:rsid w:val="00DF412B"/>
    <w:rsid w:val="00DF48DC"/>
    <w:rsid w:val="00E03F89"/>
    <w:rsid w:val="00E04886"/>
    <w:rsid w:val="00E135ED"/>
    <w:rsid w:val="00E1506F"/>
    <w:rsid w:val="00E161B1"/>
    <w:rsid w:val="00E24A8B"/>
    <w:rsid w:val="00E3129D"/>
    <w:rsid w:val="00E35B32"/>
    <w:rsid w:val="00E51167"/>
    <w:rsid w:val="00E515D2"/>
    <w:rsid w:val="00E52C16"/>
    <w:rsid w:val="00E52E81"/>
    <w:rsid w:val="00E5473B"/>
    <w:rsid w:val="00E568F4"/>
    <w:rsid w:val="00E63701"/>
    <w:rsid w:val="00E65761"/>
    <w:rsid w:val="00E67F4B"/>
    <w:rsid w:val="00E7179B"/>
    <w:rsid w:val="00E723CA"/>
    <w:rsid w:val="00E72620"/>
    <w:rsid w:val="00E75171"/>
    <w:rsid w:val="00E77718"/>
    <w:rsid w:val="00E80BC6"/>
    <w:rsid w:val="00E80C38"/>
    <w:rsid w:val="00E84199"/>
    <w:rsid w:val="00E84B30"/>
    <w:rsid w:val="00E84E32"/>
    <w:rsid w:val="00E8547B"/>
    <w:rsid w:val="00E8760A"/>
    <w:rsid w:val="00E87FEE"/>
    <w:rsid w:val="00E90A44"/>
    <w:rsid w:val="00E96A56"/>
    <w:rsid w:val="00E97D82"/>
    <w:rsid w:val="00EA1939"/>
    <w:rsid w:val="00EA239D"/>
    <w:rsid w:val="00EA4E52"/>
    <w:rsid w:val="00EB260A"/>
    <w:rsid w:val="00EB463F"/>
    <w:rsid w:val="00EB696A"/>
    <w:rsid w:val="00EC2939"/>
    <w:rsid w:val="00EC3BFE"/>
    <w:rsid w:val="00EC6604"/>
    <w:rsid w:val="00ED01BA"/>
    <w:rsid w:val="00ED0B66"/>
    <w:rsid w:val="00ED233D"/>
    <w:rsid w:val="00ED326C"/>
    <w:rsid w:val="00ED48F3"/>
    <w:rsid w:val="00ED5934"/>
    <w:rsid w:val="00EE09BD"/>
    <w:rsid w:val="00EE4385"/>
    <w:rsid w:val="00EE7D72"/>
    <w:rsid w:val="00EF022D"/>
    <w:rsid w:val="00EF3B24"/>
    <w:rsid w:val="00EF5B2E"/>
    <w:rsid w:val="00EF6170"/>
    <w:rsid w:val="00F107A9"/>
    <w:rsid w:val="00F10AA0"/>
    <w:rsid w:val="00F12A1F"/>
    <w:rsid w:val="00F13003"/>
    <w:rsid w:val="00F1354F"/>
    <w:rsid w:val="00F13705"/>
    <w:rsid w:val="00F138D7"/>
    <w:rsid w:val="00F140B9"/>
    <w:rsid w:val="00F14B9F"/>
    <w:rsid w:val="00F15FCB"/>
    <w:rsid w:val="00F20F34"/>
    <w:rsid w:val="00F2269C"/>
    <w:rsid w:val="00F22779"/>
    <w:rsid w:val="00F22D5F"/>
    <w:rsid w:val="00F22DC7"/>
    <w:rsid w:val="00F272FF"/>
    <w:rsid w:val="00F34B93"/>
    <w:rsid w:val="00F403C6"/>
    <w:rsid w:val="00F40576"/>
    <w:rsid w:val="00F407C6"/>
    <w:rsid w:val="00F4761F"/>
    <w:rsid w:val="00F56EE5"/>
    <w:rsid w:val="00F5792B"/>
    <w:rsid w:val="00F62DF4"/>
    <w:rsid w:val="00F63C24"/>
    <w:rsid w:val="00F655D7"/>
    <w:rsid w:val="00F76913"/>
    <w:rsid w:val="00F82018"/>
    <w:rsid w:val="00F858DD"/>
    <w:rsid w:val="00F937D1"/>
    <w:rsid w:val="00F9474E"/>
    <w:rsid w:val="00F94CF6"/>
    <w:rsid w:val="00F95DEC"/>
    <w:rsid w:val="00F96292"/>
    <w:rsid w:val="00FA0481"/>
    <w:rsid w:val="00FA31E2"/>
    <w:rsid w:val="00FA69B0"/>
    <w:rsid w:val="00FB0E50"/>
    <w:rsid w:val="00FB12D9"/>
    <w:rsid w:val="00FB3DB1"/>
    <w:rsid w:val="00FB4BBD"/>
    <w:rsid w:val="00FB7491"/>
    <w:rsid w:val="00FB76D3"/>
    <w:rsid w:val="00FC1D29"/>
    <w:rsid w:val="00FC239B"/>
    <w:rsid w:val="00FC2913"/>
    <w:rsid w:val="00FC34FF"/>
    <w:rsid w:val="00FC588B"/>
    <w:rsid w:val="00FD2355"/>
    <w:rsid w:val="00FD2FD8"/>
    <w:rsid w:val="00FD390C"/>
    <w:rsid w:val="00FD706B"/>
    <w:rsid w:val="00FE0D13"/>
    <w:rsid w:val="00FE32F7"/>
    <w:rsid w:val="00FF2648"/>
    <w:rsid w:val="00FF58EE"/>
    <w:rsid w:val="00FF7E1B"/>
    <w:rsid w:val="00FF7E2E"/>
    <w:rsid w:val="013A283D"/>
    <w:rsid w:val="01403C82"/>
    <w:rsid w:val="01B923BD"/>
    <w:rsid w:val="01DA992F"/>
    <w:rsid w:val="01ED50B3"/>
    <w:rsid w:val="0244AFCA"/>
    <w:rsid w:val="0248A55E"/>
    <w:rsid w:val="024E95EC"/>
    <w:rsid w:val="0291D0AD"/>
    <w:rsid w:val="0297AF57"/>
    <w:rsid w:val="03AF823A"/>
    <w:rsid w:val="03E0802B"/>
    <w:rsid w:val="0412941D"/>
    <w:rsid w:val="042DA10E"/>
    <w:rsid w:val="04311130"/>
    <w:rsid w:val="04A38650"/>
    <w:rsid w:val="04DDC75D"/>
    <w:rsid w:val="04E31BB5"/>
    <w:rsid w:val="04F0ABF6"/>
    <w:rsid w:val="052C1F9E"/>
    <w:rsid w:val="054B529B"/>
    <w:rsid w:val="057C508C"/>
    <w:rsid w:val="058277AA"/>
    <w:rsid w:val="05A35561"/>
    <w:rsid w:val="05ADD602"/>
    <w:rsid w:val="05BD9A6E"/>
    <w:rsid w:val="05C9716F"/>
    <w:rsid w:val="05E3863B"/>
    <w:rsid w:val="063E58DA"/>
    <w:rsid w:val="064BC86C"/>
    <w:rsid w:val="0667D08E"/>
    <w:rsid w:val="06832E0B"/>
    <w:rsid w:val="079DA024"/>
    <w:rsid w:val="07D98F16"/>
    <w:rsid w:val="08024578"/>
    <w:rsid w:val="082741C6"/>
    <w:rsid w:val="0853D784"/>
    <w:rsid w:val="08B3F14E"/>
    <w:rsid w:val="094B4E67"/>
    <w:rsid w:val="0975F99C"/>
    <w:rsid w:val="098277DD"/>
    <w:rsid w:val="09843F50"/>
    <w:rsid w:val="09CBF505"/>
    <w:rsid w:val="0A1DC3B8"/>
    <w:rsid w:val="0A1EC3BE"/>
    <w:rsid w:val="0AB87B15"/>
    <w:rsid w:val="0AC069CE"/>
    <w:rsid w:val="0AD60B2F"/>
    <w:rsid w:val="0AE91E62"/>
    <w:rsid w:val="0B10E626"/>
    <w:rsid w:val="0BF1B92E"/>
    <w:rsid w:val="0C2E2CAE"/>
    <w:rsid w:val="0C5D9334"/>
    <w:rsid w:val="0CC824C0"/>
    <w:rsid w:val="0D540741"/>
    <w:rsid w:val="0D777BDC"/>
    <w:rsid w:val="0D789721"/>
    <w:rsid w:val="0D7C400E"/>
    <w:rsid w:val="0D911AE5"/>
    <w:rsid w:val="0DF96395"/>
    <w:rsid w:val="0E4239ED"/>
    <w:rsid w:val="0EAFA71D"/>
    <w:rsid w:val="0EEADF32"/>
    <w:rsid w:val="0F138637"/>
    <w:rsid w:val="0F34AF2F"/>
    <w:rsid w:val="0FE53B20"/>
    <w:rsid w:val="0FF69B33"/>
    <w:rsid w:val="10089FC6"/>
    <w:rsid w:val="100DD7EC"/>
    <w:rsid w:val="101D5234"/>
    <w:rsid w:val="10452EEA"/>
    <w:rsid w:val="106D3CBB"/>
    <w:rsid w:val="108E0542"/>
    <w:rsid w:val="1095BEFC"/>
    <w:rsid w:val="113D10B1"/>
    <w:rsid w:val="11679B23"/>
    <w:rsid w:val="119C5E67"/>
    <w:rsid w:val="11B01254"/>
    <w:rsid w:val="11DA8C65"/>
    <w:rsid w:val="122E5A8C"/>
    <w:rsid w:val="1231342E"/>
    <w:rsid w:val="127C913D"/>
    <w:rsid w:val="12BE07F1"/>
    <w:rsid w:val="12BED563"/>
    <w:rsid w:val="12E8C106"/>
    <w:rsid w:val="1315AB10"/>
    <w:rsid w:val="1361CDB9"/>
    <w:rsid w:val="137C8D3F"/>
    <w:rsid w:val="14281A73"/>
    <w:rsid w:val="144768F3"/>
    <w:rsid w:val="148B563F"/>
    <w:rsid w:val="149CE1BD"/>
    <w:rsid w:val="14A92BF4"/>
    <w:rsid w:val="1523AFFC"/>
    <w:rsid w:val="1528B989"/>
    <w:rsid w:val="1546308E"/>
    <w:rsid w:val="1556334F"/>
    <w:rsid w:val="16113100"/>
    <w:rsid w:val="16A13F5B"/>
    <w:rsid w:val="16BCA4FA"/>
    <w:rsid w:val="170022DD"/>
    <w:rsid w:val="17046C05"/>
    <w:rsid w:val="1780743A"/>
    <w:rsid w:val="180C68EC"/>
    <w:rsid w:val="189D6F47"/>
    <w:rsid w:val="19038814"/>
    <w:rsid w:val="190FD555"/>
    <w:rsid w:val="194CFACE"/>
    <w:rsid w:val="1969A6BD"/>
    <w:rsid w:val="1981BA6C"/>
    <w:rsid w:val="1996D7D7"/>
    <w:rsid w:val="1AA74B38"/>
    <w:rsid w:val="1AA7C6A3"/>
    <w:rsid w:val="1AF53F07"/>
    <w:rsid w:val="1B5AABC4"/>
    <w:rsid w:val="1C431B99"/>
    <w:rsid w:val="1CAB9448"/>
    <w:rsid w:val="1DAC12AE"/>
    <w:rsid w:val="1DB6F01E"/>
    <w:rsid w:val="1E3831C0"/>
    <w:rsid w:val="1E39FB9E"/>
    <w:rsid w:val="1E765F81"/>
    <w:rsid w:val="1E9E6F70"/>
    <w:rsid w:val="1EAE9224"/>
    <w:rsid w:val="1EF68ED9"/>
    <w:rsid w:val="1F1CAA19"/>
    <w:rsid w:val="1F52C07F"/>
    <w:rsid w:val="1F6B4F0C"/>
    <w:rsid w:val="1FBB2FB6"/>
    <w:rsid w:val="1FC112F0"/>
    <w:rsid w:val="1FDC16DC"/>
    <w:rsid w:val="1FE3350A"/>
    <w:rsid w:val="2013F132"/>
    <w:rsid w:val="20292818"/>
    <w:rsid w:val="203AF607"/>
    <w:rsid w:val="20D5F980"/>
    <w:rsid w:val="20F05230"/>
    <w:rsid w:val="210B0D29"/>
    <w:rsid w:val="2130E929"/>
    <w:rsid w:val="2184F665"/>
    <w:rsid w:val="21B5E8B1"/>
    <w:rsid w:val="21BCC5D2"/>
    <w:rsid w:val="220632F8"/>
    <w:rsid w:val="22493C7B"/>
    <w:rsid w:val="22A6DD8A"/>
    <w:rsid w:val="232E2A56"/>
    <w:rsid w:val="2351B912"/>
    <w:rsid w:val="236580C6"/>
    <w:rsid w:val="237296C9"/>
    <w:rsid w:val="238B5B86"/>
    <w:rsid w:val="23C97AD5"/>
    <w:rsid w:val="2458F71B"/>
    <w:rsid w:val="250760D1"/>
    <w:rsid w:val="25215E92"/>
    <w:rsid w:val="253B1460"/>
    <w:rsid w:val="25D2F71E"/>
    <w:rsid w:val="267316DC"/>
    <w:rsid w:val="27155DF5"/>
    <w:rsid w:val="276756A3"/>
    <w:rsid w:val="27938AD7"/>
    <w:rsid w:val="27DC2F4B"/>
    <w:rsid w:val="27E8A49F"/>
    <w:rsid w:val="27EE0526"/>
    <w:rsid w:val="27EEC5DE"/>
    <w:rsid w:val="28243CCB"/>
    <w:rsid w:val="285ECCA9"/>
    <w:rsid w:val="28BEE231"/>
    <w:rsid w:val="28EB7527"/>
    <w:rsid w:val="292CA5A7"/>
    <w:rsid w:val="29842974"/>
    <w:rsid w:val="29B4963B"/>
    <w:rsid w:val="29B57EDD"/>
    <w:rsid w:val="29C00D2C"/>
    <w:rsid w:val="29D32F2E"/>
    <w:rsid w:val="29FA9D0A"/>
    <w:rsid w:val="2A034DBF"/>
    <w:rsid w:val="2A8952A3"/>
    <w:rsid w:val="2B25A5E8"/>
    <w:rsid w:val="2B6DF735"/>
    <w:rsid w:val="2B966D6B"/>
    <w:rsid w:val="2BA1AAC4"/>
    <w:rsid w:val="2BF28D92"/>
    <w:rsid w:val="2C2381F1"/>
    <w:rsid w:val="2C252304"/>
    <w:rsid w:val="2C2DA323"/>
    <w:rsid w:val="2C6EBD2A"/>
    <w:rsid w:val="2C77AED0"/>
    <w:rsid w:val="2CA94D08"/>
    <w:rsid w:val="2CB9835C"/>
    <w:rsid w:val="2D04CCEB"/>
    <w:rsid w:val="2D05CC66"/>
    <w:rsid w:val="2D1413C9"/>
    <w:rsid w:val="2D3DB57E"/>
    <w:rsid w:val="2E0348F2"/>
    <w:rsid w:val="2E0A8D8B"/>
    <w:rsid w:val="2E88F000"/>
    <w:rsid w:val="2E937E4F"/>
    <w:rsid w:val="2F21A5A5"/>
    <w:rsid w:val="2F9D2A52"/>
    <w:rsid w:val="302F4EB0"/>
    <w:rsid w:val="304CCC94"/>
    <w:rsid w:val="309088DB"/>
    <w:rsid w:val="30BD7606"/>
    <w:rsid w:val="3179A195"/>
    <w:rsid w:val="317CE1C2"/>
    <w:rsid w:val="31B41C43"/>
    <w:rsid w:val="32896B17"/>
    <w:rsid w:val="32946488"/>
    <w:rsid w:val="32D4B062"/>
    <w:rsid w:val="32E09D03"/>
    <w:rsid w:val="33A775FB"/>
    <w:rsid w:val="33D1B25D"/>
    <w:rsid w:val="33F516C8"/>
    <w:rsid w:val="340B942C"/>
    <w:rsid w:val="347437A6"/>
    <w:rsid w:val="34B14257"/>
    <w:rsid w:val="35529488"/>
    <w:rsid w:val="357AD0DB"/>
    <w:rsid w:val="3590E729"/>
    <w:rsid w:val="3603C0B6"/>
    <w:rsid w:val="364D12B8"/>
    <w:rsid w:val="36AC208E"/>
    <w:rsid w:val="36B5BDF5"/>
    <w:rsid w:val="36FC1072"/>
    <w:rsid w:val="3704BB0F"/>
    <w:rsid w:val="372014F3"/>
    <w:rsid w:val="372CB78A"/>
    <w:rsid w:val="37C6F116"/>
    <w:rsid w:val="38062AA6"/>
    <w:rsid w:val="3847F0EF"/>
    <w:rsid w:val="38504B99"/>
    <w:rsid w:val="38628131"/>
    <w:rsid w:val="387EA84C"/>
    <w:rsid w:val="38B9F653"/>
    <w:rsid w:val="38DEC386"/>
    <w:rsid w:val="38EC96D1"/>
    <w:rsid w:val="392504DF"/>
    <w:rsid w:val="396A221D"/>
    <w:rsid w:val="396BF392"/>
    <w:rsid w:val="3975B4C5"/>
    <w:rsid w:val="39AE4848"/>
    <w:rsid w:val="39E58C18"/>
    <w:rsid w:val="3A18AE5A"/>
    <w:rsid w:val="3A25CF6F"/>
    <w:rsid w:val="3A3E3FC6"/>
    <w:rsid w:val="3A7AD5B0"/>
    <w:rsid w:val="3AA1212C"/>
    <w:rsid w:val="3AE68758"/>
    <w:rsid w:val="3B06F037"/>
    <w:rsid w:val="3B29FFE0"/>
    <w:rsid w:val="3B2CBA2D"/>
    <w:rsid w:val="3B4477F0"/>
    <w:rsid w:val="3B59CB7C"/>
    <w:rsid w:val="3B65088E"/>
    <w:rsid w:val="3E0A376F"/>
    <w:rsid w:val="3E598C9C"/>
    <w:rsid w:val="3E972322"/>
    <w:rsid w:val="3E9CA950"/>
    <w:rsid w:val="3F40B06E"/>
    <w:rsid w:val="3F5C1F8B"/>
    <w:rsid w:val="3FB0254C"/>
    <w:rsid w:val="3FB14405"/>
    <w:rsid w:val="3FBB387E"/>
    <w:rsid w:val="3FD0CD03"/>
    <w:rsid w:val="3FEF0EDE"/>
    <w:rsid w:val="40407A4C"/>
    <w:rsid w:val="404D6000"/>
    <w:rsid w:val="40D8DC5D"/>
    <w:rsid w:val="4107B790"/>
    <w:rsid w:val="414D327A"/>
    <w:rsid w:val="41C4307D"/>
    <w:rsid w:val="4241152D"/>
    <w:rsid w:val="42504D87"/>
    <w:rsid w:val="436000DE"/>
    <w:rsid w:val="437A9847"/>
    <w:rsid w:val="43D08C0C"/>
    <w:rsid w:val="43EC1DE8"/>
    <w:rsid w:val="4401BD13"/>
    <w:rsid w:val="44CF53A7"/>
    <w:rsid w:val="454666AE"/>
    <w:rsid w:val="458C2BFE"/>
    <w:rsid w:val="45A460CE"/>
    <w:rsid w:val="45B6E5EE"/>
    <w:rsid w:val="45C1AD55"/>
    <w:rsid w:val="45FEA11E"/>
    <w:rsid w:val="4705EEAC"/>
    <w:rsid w:val="4761463E"/>
    <w:rsid w:val="4780AF06"/>
    <w:rsid w:val="47A6E33A"/>
    <w:rsid w:val="47BB8EF8"/>
    <w:rsid w:val="4810706E"/>
    <w:rsid w:val="48BDFCA6"/>
    <w:rsid w:val="497C2047"/>
    <w:rsid w:val="498E0393"/>
    <w:rsid w:val="498E6940"/>
    <w:rsid w:val="49AA3F19"/>
    <w:rsid w:val="49DF639C"/>
    <w:rsid w:val="49FE4440"/>
    <w:rsid w:val="4A70E1AC"/>
    <w:rsid w:val="4AEE8422"/>
    <w:rsid w:val="4AF90743"/>
    <w:rsid w:val="4B4F3AD6"/>
    <w:rsid w:val="4B9608C0"/>
    <w:rsid w:val="4B9A62C3"/>
    <w:rsid w:val="4BA60426"/>
    <w:rsid w:val="4BC0BF1F"/>
    <w:rsid w:val="4BFAA0BC"/>
    <w:rsid w:val="4C1A4886"/>
    <w:rsid w:val="4C2CC625"/>
    <w:rsid w:val="4C61D719"/>
    <w:rsid w:val="4C705011"/>
    <w:rsid w:val="4D41D487"/>
    <w:rsid w:val="4D93002E"/>
    <w:rsid w:val="4DA4B9BF"/>
    <w:rsid w:val="4DB618E7"/>
    <w:rsid w:val="4DCF7DB2"/>
    <w:rsid w:val="4DFB59C1"/>
    <w:rsid w:val="4E0264E9"/>
    <w:rsid w:val="4E147B1C"/>
    <w:rsid w:val="4E2E4CA9"/>
    <w:rsid w:val="4E41E25D"/>
    <w:rsid w:val="4E7FB1F2"/>
    <w:rsid w:val="4F662A8A"/>
    <w:rsid w:val="514D8C54"/>
    <w:rsid w:val="51BD0020"/>
    <w:rsid w:val="51FEC54F"/>
    <w:rsid w:val="52087547"/>
    <w:rsid w:val="522BDF39"/>
    <w:rsid w:val="52A79575"/>
    <w:rsid w:val="5308AD93"/>
    <w:rsid w:val="53199E0B"/>
    <w:rsid w:val="5328C86B"/>
    <w:rsid w:val="53415C78"/>
    <w:rsid w:val="537E122E"/>
    <w:rsid w:val="539296D4"/>
    <w:rsid w:val="5392BE92"/>
    <w:rsid w:val="53ED4323"/>
    <w:rsid w:val="540A2F38"/>
    <w:rsid w:val="54B04F00"/>
    <w:rsid w:val="54D418C2"/>
    <w:rsid w:val="54E8182F"/>
    <w:rsid w:val="553F0499"/>
    <w:rsid w:val="556788DC"/>
    <w:rsid w:val="5567A165"/>
    <w:rsid w:val="55B33E61"/>
    <w:rsid w:val="55E0B4B3"/>
    <w:rsid w:val="55F7FC8B"/>
    <w:rsid w:val="562E1BDD"/>
    <w:rsid w:val="5674742C"/>
    <w:rsid w:val="568A8A8B"/>
    <w:rsid w:val="56B5A3FF"/>
    <w:rsid w:val="56DAD4FA"/>
    <w:rsid w:val="573814A7"/>
    <w:rsid w:val="57662F31"/>
    <w:rsid w:val="57A0443D"/>
    <w:rsid w:val="586676F8"/>
    <w:rsid w:val="58AE3228"/>
    <w:rsid w:val="58C0D3FC"/>
    <w:rsid w:val="58F23019"/>
    <w:rsid w:val="5901FF92"/>
    <w:rsid w:val="593EA1F6"/>
    <w:rsid w:val="59B08575"/>
    <w:rsid w:val="59ED53B2"/>
    <w:rsid w:val="5A343D8B"/>
    <w:rsid w:val="5A448F2A"/>
    <w:rsid w:val="5A7970BC"/>
    <w:rsid w:val="5A93832A"/>
    <w:rsid w:val="5AAA7238"/>
    <w:rsid w:val="5ADA7257"/>
    <w:rsid w:val="5AE500A6"/>
    <w:rsid w:val="5B13BF78"/>
    <w:rsid w:val="5B892413"/>
    <w:rsid w:val="5BAE461D"/>
    <w:rsid w:val="5BB2B640"/>
    <w:rsid w:val="5BC46176"/>
    <w:rsid w:val="5BCFDBC5"/>
    <w:rsid w:val="5BF39D96"/>
    <w:rsid w:val="5C0B75FB"/>
    <w:rsid w:val="5C0F90B4"/>
    <w:rsid w:val="5C5BB712"/>
    <w:rsid w:val="5CAF8FD9"/>
    <w:rsid w:val="5CD4701A"/>
    <w:rsid w:val="5D4A167E"/>
    <w:rsid w:val="5D650448"/>
    <w:rsid w:val="5D67F22F"/>
    <w:rsid w:val="5DB1117E"/>
    <w:rsid w:val="5DD49FF1"/>
    <w:rsid w:val="5DE69FF9"/>
    <w:rsid w:val="5E1D72D3"/>
    <w:rsid w:val="5EC047A5"/>
    <w:rsid w:val="5EE5E6DF"/>
    <w:rsid w:val="5F1B91FE"/>
    <w:rsid w:val="5F3F232D"/>
    <w:rsid w:val="5F4CE1DF"/>
    <w:rsid w:val="5F707052"/>
    <w:rsid w:val="5FFE7805"/>
    <w:rsid w:val="60184C15"/>
    <w:rsid w:val="6046991F"/>
    <w:rsid w:val="60D5342D"/>
    <w:rsid w:val="60E35470"/>
    <w:rsid w:val="60EDBDEF"/>
    <w:rsid w:val="611AF66C"/>
    <w:rsid w:val="6196E1E0"/>
    <w:rsid w:val="61A7E13D"/>
    <w:rsid w:val="61ED5341"/>
    <w:rsid w:val="6216BCEE"/>
    <w:rsid w:val="622FA562"/>
    <w:rsid w:val="6265A9DB"/>
    <w:rsid w:val="62A81114"/>
    <w:rsid w:val="62D5733D"/>
    <w:rsid w:val="63233E9F"/>
    <w:rsid w:val="642459A9"/>
    <w:rsid w:val="6432B136"/>
    <w:rsid w:val="64584E12"/>
    <w:rsid w:val="6471439E"/>
    <w:rsid w:val="647ACB6B"/>
    <w:rsid w:val="64A1CDF0"/>
    <w:rsid w:val="64EB8E59"/>
    <w:rsid w:val="65044759"/>
    <w:rsid w:val="65100D06"/>
    <w:rsid w:val="65357B25"/>
    <w:rsid w:val="659D4A9D"/>
    <w:rsid w:val="65D635D1"/>
    <w:rsid w:val="6605780B"/>
    <w:rsid w:val="66585FC5"/>
    <w:rsid w:val="66A8CE1C"/>
    <w:rsid w:val="6701293B"/>
    <w:rsid w:val="67737811"/>
    <w:rsid w:val="67DADF28"/>
    <w:rsid w:val="68A38E58"/>
    <w:rsid w:val="68BFE965"/>
    <w:rsid w:val="68D07028"/>
    <w:rsid w:val="6A0AEDAD"/>
    <w:rsid w:val="6A4FBD03"/>
    <w:rsid w:val="6AB2E9AD"/>
    <w:rsid w:val="6AD28854"/>
    <w:rsid w:val="6AD4940B"/>
    <w:rsid w:val="6B2BD0E8"/>
    <w:rsid w:val="6B76A36A"/>
    <w:rsid w:val="6B9C1189"/>
    <w:rsid w:val="6BB75CF5"/>
    <w:rsid w:val="6BC6212A"/>
    <w:rsid w:val="6BD63ED9"/>
    <w:rsid w:val="6C2C4EF8"/>
    <w:rsid w:val="6C46D797"/>
    <w:rsid w:val="6D222F65"/>
    <w:rsid w:val="6E11062D"/>
    <w:rsid w:val="6E15B2D4"/>
    <w:rsid w:val="6E2B2981"/>
    <w:rsid w:val="6F16C9D5"/>
    <w:rsid w:val="6F290BD9"/>
    <w:rsid w:val="6FCC7E6E"/>
    <w:rsid w:val="705A11F0"/>
    <w:rsid w:val="71222B31"/>
    <w:rsid w:val="712CFEFD"/>
    <w:rsid w:val="7143D58F"/>
    <w:rsid w:val="7145DAA6"/>
    <w:rsid w:val="71A02D78"/>
    <w:rsid w:val="722CC597"/>
    <w:rsid w:val="723B339E"/>
    <w:rsid w:val="72C420AE"/>
    <w:rsid w:val="72C57406"/>
    <w:rsid w:val="72D96CA0"/>
    <w:rsid w:val="72DFA5F0"/>
    <w:rsid w:val="73013E27"/>
    <w:rsid w:val="739170E9"/>
    <w:rsid w:val="745FF10F"/>
    <w:rsid w:val="746E3FB3"/>
    <w:rsid w:val="7473F2CD"/>
    <w:rsid w:val="7498397B"/>
    <w:rsid w:val="749AD08A"/>
    <w:rsid w:val="749D0E88"/>
    <w:rsid w:val="74BE3E52"/>
    <w:rsid w:val="750833B0"/>
    <w:rsid w:val="75111162"/>
    <w:rsid w:val="75934D21"/>
    <w:rsid w:val="759934BB"/>
    <w:rsid w:val="76122FC3"/>
    <w:rsid w:val="76204789"/>
    <w:rsid w:val="763409DC"/>
    <w:rsid w:val="76BACE2E"/>
    <w:rsid w:val="76C911AB"/>
    <w:rsid w:val="77702C9E"/>
    <w:rsid w:val="77D4AF4A"/>
    <w:rsid w:val="77EC08CC"/>
    <w:rsid w:val="78274D75"/>
    <w:rsid w:val="782E26DE"/>
    <w:rsid w:val="78353411"/>
    <w:rsid w:val="7864E20C"/>
    <w:rsid w:val="78A7D848"/>
    <w:rsid w:val="78B816DF"/>
    <w:rsid w:val="7925E821"/>
    <w:rsid w:val="7935BF17"/>
    <w:rsid w:val="7946065D"/>
    <w:rsid w:val="7957E84B"/>
    <w:rsid w:val="799A0DE6"/>
    <w:rsid w:val="79AAFBB9"/>
    <w:rsid w:val="7A2F2DDB"/>
    <w:rsid w:val="7AF83301"/>
    <w:rsid w:val="7B0D60DD"/>
    <w:rsid w:val="7B62F20C"/>
    <w:rsid w:val="7BB5AB2B"/>
    <w:rsid w:val="7BCFD6DF"/>
    <w:rsid w:val="7C2C6959"/>
    <w:rsid w:val="7D834C00"/>
    <w:rsid w:val="7D993FDD"/>
    <w:rsid w:val="7DC8B9A4"/>
    <w:rsid w:val="7DCB0576"/>
    <w:rsid w:val="7DF1F34B"/>
    <w:rsid w:val="7E3C788F"/>
    <w:rsid w:val="7E6F1CB1"/>
    <w:rsid w:val="7F15FA9C"/>
    <w:rsid w:val="7F677CCC"/>
    <w:rsid w:val="7FA7DB7A"/>
    <w:rsid w:val="7FBD5C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54A8AE"/>
  <w15:chartTrackingRefBased/>
  <w15:docId w15:val="{1E13FB78-5E52-4C4E-B48B-44C3A6A21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6A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B466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B4668"/>
    <w:rPr>
      <w:rFonts w:asciiTheme="majorHAnsi" w:eastAsiaTheme="majorEastAsia" w:hAnsiTheme="majorHAnsi" w:cstheme="majorBidi"/>
      <w:sz w:val="18"/>
      <w:szCs w:val="18"/>
    </w:rPr>
  </w:style>
  <w:style w:type="paragraph" w:styleId="a6">
    <w:name w:val="header"/>
    <w:basedOn w:val="a"/>
    <w:link w:val="a7"/>
    <w:uiPriority w:val="99"/>
    <w:unhideWhenUsed/>
    <w:rsid w:val="00F13003"/>
    <w:pPr>
      <w:tabs>
        <w:tab w:val="center" w:pos="4252"/>
        <w:tab w:val="right" w:pos="8504"/>
      </w:tabs>
      <w:snapToGrid w:val="0"/>
    </w:pPr>
  </w:style>
  <w:style w:type="character" w:customStyle="1" w:styleId="a7">
    <w:name w:val="ヘッダー (文字)"/>
    <w:basedOn w:val="a0"/>
    <w:link w:val="a6"/>
    <w:uiPriority w:val="99"/>
    <w:rsid w:val="00F13003"/>
  </w:style>
  <w:style w:type="paragraph" w:styleId="a8">
    <w:name w:val="footer"/>
    <w:basedOn w:val="a"/>
    <w:link w:val="a9"/>
    <w:uiPriority w:val="99"/>
    <w:unhideWhenUsed/>
    <w:rsid w:val="00F13003"/>
    <w:pPr>
      <w:tabs>
        <w:tab w:val="center" w:pos="4252"/>
        <w:tab w:val="right" w:pos="8504"/>
      </w:tabs>
      <w:snapToGrid w:val="0"/>
    </w:pPr>
  </w:style>
  <w:style w:type="character" w:customStyle="1" w:styleId="a9">
    <w:name w:val="フッター (文字)"/>
    <w:basedOn w:val="a0"/>
    <w:link w:val="a8"/>
    <w:uiPriority w:val="99"/>
    <w:rsid w:val="00F13003"/>
  </w:style>
  <w:style w:type="paragraph" w:styleId="aa">
    <w:name w:val="List Paragraph"/>
    <w:basedOn w:val="a"/>
    <w:uiPriority w:val="34"/>
    <w:qFormat/>
    <w:rsid w:val="00684620"/>
    <w:pPr>
      <w:ind w:leftChars="400" w:left="840"/>
    </w:pPr>
  </w:style>
  <w:style w:type="character" w:styleId="ab">
    <w:name w:val="annotation reference"/>
    <w:basedOn w:val="a0"/>
    <w:uiPriority w:val="99"/>
    <w:semiHidden/>
    <w:unhideWhenUsed/>
    <w:rsid w:val="00E84199"/>
    <w:rPr>
      <w:sz w:val="18"/>
      <w:szCs w:val="18"/>
    </w:rPr>
  </w:style>
  <w:style w:type="paragraph" w:styleId="ac">
    <w:name w:val="annotation text"/>
    <w:basedOn w:val="a"/>
    <w:link w:val="ad"/>
    <w:uiPriority w:val="99"/>
    <w:unhideWhenUsed/>
    <w:rsid w:val="00E84199"/>
    <w:pPr>
      <w:jc w:val="left"/>
    </w:pPr>
  </w:style>
  <w:style w:type="character" w:customStyle="1" w:styleId="ad">
    <w:name w:val="コメント文字列 (文字)"/>
    <w:basedOn w:val="a0"/>
    <w:link w:val="ac"/>
    <w:uiPriority w:val="99"/>
    <w:rsid w:val="00E84199"/>
    <w:rPr>
      <w:lang w:val="en-GB"/>
    </w:rPr>
  </w:style>
  <w:style w:type="paragraph" w:styleId="ae">
    <w:name w:val="annotation subject"/>
    <w:basedOn w:val="ac"/>
    <w:next w:val="ac"/>
    <w:link w:val="af"/>
    <w:uiPriority w:val="99"/>
    <w:semiHidden/>
    <w:unhideWhenUsed/>
    <w:rsid w:val="00E84199"/>
    <w:rPr>
      <w:b/>
      <w:bCs/>
    </w:rPr>
  </w:style>
  <w:style w:type="character" w:customStyle="1" w:styleId="af">
    <w:name w:val="コメント内容 (文字)"/>
    <w:basedOn w:val="ad"/>
    <w:link w:val="ae"/>
    <w:uiPriority w:val="99"/>
    <w:semiHidden/>
    <w:rsid w:val="00E84199"/>
    <w:rPr>
      <w:b/>
      <w:bCs/>
      <w:lang w:val="en-GB"/>
    </w:rPr>
  </w:style>
  <w:style w:type="character" w:styleId="af0">
    <w:name w:val="Mention"/>
    <w:basedOn w:val="a0"/>
    <w:uiPriority w:val="99"/>
    <w:unhideWhenUsed/>
    <w:rPr>
      <w:color w:val="2B579A"/>
      <w:shd w:val="clear" w:color="auto" w:fill="E6E6E6"/>
    </w:rPr>
  </w:style>
  <w:style w:type="paragraph" w:styleId="af1">
    <w:name w:val="Revision"/>
    <w:hidden/>
    <w:uiPriority w:val="99"/>
    <w:semiHidden/>
    <w:rsid w:val="00B2358C"/>
    <w:rPr>
      <w:lang w:val="en-GB"/>
    </w:rPr>
  </w:style>
  <w:style w:type="character" w:styleId="af2">
    <w:name w:val="Hyperlink"/>
    <w:basedOn w:val="a0"/>
    <w:uiPriority w:val="99"/>
    <w:unhideWhenUsed/>
    <w:rsid w:val="00C179AB"/>
    <w:rPr>
      <w:color w:val="0563C1" w:themeColor="hyperlink"/>
      <w:u w:val="single"/>
    </w:rPr>
  </w:style>
  <w:style w:type="character" w:styleId="af3">
    <w:name w:val="Unresolved Mention"/>
    <w:basedOn w:val="a0"/>
    <w:uiPriority w:val="99"/>
    <w:semiHidden/>
    <w:unhideWhenUsed/>
    <w:rsid w:val="00C179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823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6022411-6e02-423b-85fd-39e0748b9219" xsi:nil="true"/>
    <lcf76f155ced4ddcb4097134ff3c332f xmlns="ac5f8115-f13f-4d01-aff4-515a67108c3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0A670-D72E-4A0E-AEE4-45B2EAFA3965}"/>
</file>

<file path=customXml/itemProps2.xml><?xml version="1.0" encoding="utf-8"?>
<ds:datastoreItem xmlns:ds="http://schemas.openxmlformats.org/officeDocument/2006/customXml" ds:itemID="{6C09A7B9-236E-40D2-BBEE-C4FF6B6C9072}">
  <ds:schemaRefs>
    <ds:schemaRef ds:uri="http://schemas.microsoft.com/office/2006/metadata/properties"/>
    <ds:schemaRef ds:uri="http://schemas.microsoft.com/office/infopath/2007/PartnerControls"/>
    <ds:schemaRef ds:uri="50805b8e-e415-4c73-9b46-68e764dd6305"/>
    <ds:schemaRef ds:uri="305290c1-ecf4-4a00-a5d0-6087e362ee5c"/>
  </ds:schemaRefs>
</ds:datastoreItem>
</file>

<file path=customXml/itemProps3.xml><?xml version="1.0" encoding="utf-8"?>
<ds:datastoreItem xmlns:ds="http://schemas.openxmlformats.org/officeDocument/2006/customXml" ds:itemID="{13D769A6-3FBE-4E64-8E09-2CA8A76568E1}">
  <ds:schemaRefs>
    <ds:schemaRef ds:uri="http://schemas.microsoft.com/sharepoint/v3/contenttype/forms"/>
  </ds:schemaRefs>
</ds:datastoreItem>
</file>

<file path=customXml/itemProps4.xml><?xml version="1.0" encoding="utf-8"?>
<ds:datastoreItem xmlns:ds="http://schemas.openxmlformats.org/officeDocument/2006/customXml" ds:itemID="{E42CD51E-A5F4-4CD8-A5B9-C384C7032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46</Pages>
  <Words>9944</Words>
  <Characters>56683</Characters>
  <Application>Microsoft Office Word</Application>
  <DocSecurity>0</DocSecurity>
  <Lines>472</Lines>
  <Paragraphs>132</Paragraphs>
  <ScaleCrop>false</ScaleCrop>
  <HeadingPairs>
    <vt:vector size="2" baseType="variant">
      <vt:variant>
        <vt:lpstr>タイトル</vt:lpstr>
      </vt:variant>
      <vt:variant>
        <vt:i4>1</vt:i4>
      </vt:variant>
    </vt:vector>
  </HeadingPairs>
  <TitlesOfParts>
    <vt:vector size="1" baseType="lpstr">
      <vt:lpstr/>
    </vt:vector>
  </TitlesOfParts>
  <Company>海上保安庁</Company>
  <LinksUpToDate>false</LinksUpToDate>
  <CharactersWithSpaces>66495</CharactersWithSpaces>
  <SharedDoc>false</SharedDoc>
  <HLinks>
    <vt:vector size="6" baseType="variant">
      <vt:variant>
        <vt:i4>5439532</vt:i4>
      </vt:variant>
      <vt:variant>
        <vt:i4>0</vt:i4>
      </vt:variant>
      <vt:variant>
        <vt:i4>0</vt:i4>
      </vt:variant>
      <vt:variant>
        <vt:i4>5</vt:i4>
      </vt:variant>
      <vt:variant>
        <vt:lpwstr>https://www.jus.uio.no/english/services/library/treaties/14/14-01/imo_consolidated.html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森柾 雄貴</dc:creator>
  <cp:keywords/>
  <dc:description/>
  <cp:lastModifiedBy>Kotsu-kokusai6 海上保安庁</cp:lastModifiedBy>
  <cp:revision>47</cp:revision>
  <dcterms:created xsi:type="dcterms:W3CDTF">2023-10-13T06:59:00Z</dcterms:created>
  <dcterms:modified xsi:type="dcterms:W3CDTF">2023-10-13T10:01:00Z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0x010100BCD52EA80A298E4D9373EC0B3FA514C9</vt:lpwstr>
  </property>
  <property fmtid="{D5CDD505-2E9C-101B-9397-08002B2CF9AE}" pid="3" name="MediaServiceImageTags">
    <vt:lpwstr/>
  </property>
</Properties>
</file>