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8931" w:tblpY="2326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8"/>
      </w:tblGrid>
      <w:tr w:rsidR="00927DB0" w:rsidRPr="00497B76" w:rsidTr="00A241DB">
        <w:trPr>
          <w:trHeight w:hRule="exact" w:val="2679"/>
        </w:trPr>
        <w:tc>
          <w:tcPr>
            <w:tcW w:w="2438" w:type="dxa"/>
            <w:tcBorders>
              <w:bottom w:val="nil"/>
            </w:tcBorders>
          </w:tcPr>
          <w:p w:rsidR="00927DB0" w:rsidRPr="00497B76" w:rsidRDefault="00927DB0" w:rsidP="00927DB0">
            <w:pPr>
              <w:pStyle w:val="skakt"/>
              <w:framePr w:w="0" w:hRule="auto" w:hSpace="0" w:wrap="auto" w:hAnchor="text" w:xAlign="left" w:anchorLock="0"/>
              <w:rPr>
                <w:sz w:val="16"/>
                <w:lang w:val="en-GB"/>
              </w:rPr>
            </w:pPr>
          </w:p>
          <w:p w:rsidR="00927DB0" w:rsidRPr="00497B76" w:rsidRDefault="00927DB0" w:rsidP="00927DB0">
            <w:pPr>
              <w:pStyle w:val="skakt"/>
              <w:framePr w:w="0" w:hRule="auto" w:hSpace="0" w:wrap="auto" w:hAnchor="text" w:xAlign="left" w:anchorLock="0"/>
              <w:rPr>
                <w:sz w:val="16"/>
                <w:lang w:val="en-GB"/>
              </w:rPr>
            </w:pPr>
            <w:bookmarkStart w:id="0" w:name="PCAInitialer"/>
            <w:bookmarkEnd w:id="0"/>
          </w:p>
          <w:p w:rsidR="00927DB0" w:rsidRPr="00497B76" w:rsidRDefault="00927DB0" w:rsidP="00927DB0">
            <w:pPr>
              <w:pStyle w:val="datomv"/>
              <w:framePr w:hSpace="0" w:wrap="auto" w:vAnchor="margin" w:xAlign="left" w:yAlign="inline" w:anchorLock="0"/>
              <w:rPr>
                <w:rFonts w:ascii="Arial" w:hAnsi="Arial"/>
                <w:sz w:val="16"/>
                <w:lang w:val="en-GB"/>
              </w:rPr>
            </w:pPr>
          </w:p>
          <w:p w:rsidR="00927DB0" w:rsidRPr="00497B76" w:rsidRDefault="00927DB0" w:rsidP="00927DB0">
            <w:pPr>
              <w:pStyle w:val="skakt"/>
              <w:framePr w:w="0" w:hRule="auto" w:hSpace="0" w:wrap="auto" w:hAnchor="text" w:xAlign="left" w:anchorLock="0"/>
              <w:rPr>
                <w:sz w:val="16"/>
                <w:lang w:val="en-GB"/>
              </w:rPr>
            </w:pPr>
            <w:bookmarkStart w:id="1" w:name="_GoBack"/>
            <w:bookmarkEnd w:id="1"/>
          </w:p>
        </w:tc>
      </w:tr>
      <w:tr w:rsidR="00927DB0" w:rsidRPr="004836AC" w:rsidTr="00A241DB">
        <w:trPr>
          <w:trHeight w:val="10349"/>
        </w:trPr>
        <w:tc>
          <w:tcPr>
            <w:tcW w:w="2438" w:type="dxa"/>
            <w:tcBorders>
              <w:bottom w:val="nil"/>
            </w:tcBorders>
          </w:tcPr>
          <w:p w:rsidR="00161B53" w:rsidRPr="00497B76" w:rsidRDefault="00161B53" w:rsidP="00B935D2">
            <w:pPr>
              <w:pStyle w:val="skakt"/>
              <w:framePr w:w="0" w:hRule="auto" w:hSpace="0" w:wrap="auto" w:hAnchor="text" w:xAlign="left" w:anchorLock="0"/>
              <w:rPr>
                <w:rFonts w:ascii="Arial Black" w:hAnsi="Arial Black"/>
                <w:sz w:val="13"/>
                <w:lang w:val="en-GB"/>
              </w:rPr>
            </w:pPr>
          </w:p>
          <w:p w:rsidR="00B935D2" w:rsidRPr="00B06C64" w:rsidRDefault="00B06C64" w:rsidP="00B935D2">
            <w:pPr>
              <w:pStyle w:val="skakt"/>
              <w:framePr w:w="0" w:hRule="auto" w:hSpace="0" w:wrap="auto" w:hAnchor="text" w:xAlign="left" w:anchorLock="0"/>
              <w:rPr>
                <w:rFonts w:cs="Arial"/>
                <w:b/>
                <w:sz w:val="20"/>
                <w:lang w:val="en-GB"/>
              </w:rPr>
            </w:pPr>
            <w:r w:rsidRPr="00B06C64">
              <w:rPr>
                <w:rFonts w:cs="Arial"/>
                <w:b/>
                <w:sz w:val="20"/>
                <w:lang w:val="en-GB"/>
              </w:rPr>
              <w:t>Contacts</w:t>
            </w:r>
          </w:p>
          <w:p w:rsidR="00423CB4" w:rsidRPr="00B06C64" w:rsidRDefault="00423CB4" w:rsidP="00423CB4">
            <w:pPr>
              <w:pStyle w:val="skakt"/>
              <w:framePr w:w="0" w:hRule="auto" w:hSpace="0" w:wrap="auto" w:hAnchor="text" w:xAlign="left" w:anchorLock="0"/>
              <w:rPr>
                <w:rFonts w:cs="Arial"/>
                <w:sz w:val="20"/>
                <w:lang w:val="en-GB"/>
              </w:rPr>
            </w:pPr>
            <w:bookmarkStart w:id="2" w:name="PCAadressen"/>
            <w:bookmarkEnd w:id="2"/>
          </w:p>
          <w:p w:rsidR="00B935D2" w:rsidRPr="00B06C64" w:rsidRDefault="005B3D9B" w:rsidP="00423CB4">
            <w:pPr>
              <w:pStyle w:val="skakt"/>
              <w:framePr w:w="0" w:hRule="auto" w:hSpace="0" w:wrap="auto" w:hAnchor="text" w:xAlign="left" w:anchorLock="0"/>
              <w:tabs>
                <w:tab w:val="left" w:pos="720"/>
              </w:tabs>
              <w:rPr>
                <w:rFonts w:cs="Arial"/>
                <w:sz w:val="20"/>
                <w:lang w:val="en-GB"/>
              </w:rPr>
            </w:pPr>
            <w:r w:rsidRPr="00B06C64">
              <w:rPr>
                <w:rFonts w:cs="Arial"/>
                <w:sz w:val="20"/>
                <w:lang w:val="en-GB"/>
              </w:rPr>
              <w:t>Tel.</w:t>
            </w:r>
            <w:r w:rsidRPr="00B06C64">
              <w:rPr>
                <w:rFonts w:cs="Arial"/>
                <w:sz w:val="20"/>
                <w:lang w:val="en-GB"/>
              </w:rPr>
              <w:tab/>
              <w:t>+45 91 37 60 00</w:t>
            </w:r>
          </w:p>
          <w:p w:rsidR="00B935D2" w:rsidRPr="00B06C64" w:rsidRDefault="00B935D2" w:rsidP="00B935D2">
            <w:pPr>
              <w:pStyle w:val="skakt"/>
              <w:framePr w:w="0" w:hRule="auto" w:hSpace="0" w:wrap="auto" w:hAnchor="text" w:xAlign="left" w:anchorLock="0"/>
              <w:tabs>
                <w:tab w:val="left" w:pos="720"/>
              </w:tabs>
              <w:rPr>
                <w:rFonts w:cs="Arial"/>
                <w:sz w:val="20"/>
                <w:lang w:val="en-GB"/>
              </w:rPr>
            </w:pPr>
            <w:r w:rsidRPr="00B06C64">
              <w:rPr>
                <w:rFonts w:cs="Arial"/>
                <w:sz w:val="20"/>
                <w:lang w:val="en-GB"/>
              </w:rPr>
              <w:t>Fax</w:t>
            </w:r>
            <w:r w:rsidRPr="00B06C64">
              <w:rPr>
                <w:rFonts w:cs="Arial"/>
                <w:sz w:val="20"/>
                <w:lang w:val="en-GB"/>
              </w:rPr>
              <w:tab/>
              <w:t xml:space="preserve">+45 </w:t>
            </w:r>
            <w:r w:rsidR="005B3D9B" w:rsidRPr="00B06C64">
              <w:rPr>
                <w:rFonts w:cs="Arial"/>
                <w:sz w:val="20"/>
                <w:lang w:val="en-GB"/>
              </w:rPr>
              <w:t>91 37 60 01</w:t>
            </w:r>
          </w:p>
          <w:p w:rsidR="00B935D2" w:rsidRPr="00B06C64" w:rsidRDefault="00B06C64" w:rsidP="00B935D2">
            <w:pPr>
              <w:pStyle w:val="skakt"/>
              <w:framePr w:w="0" w:hRule="auto" w:hSpace="0" w:wrap="auto" w:hAnchor="text" w:xAlign="left" w:anchorLock="0"/>
              <w:tabs>
                <w:tab w:val="left" w:pos="720"/>
              </w:tabs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sz w:val="20"/>
                <w:lang w:val="en-GB"/>
              </w:rPr>
              <w:t xml:space="preserve">CVR-no. </w:t>
            </w:r>
            <w:r w:rsidR="005B3D9B" w:rsidRPr="00B06C64">
              <w:rPr>
                <w:rFonts w:cs="Arial"/>
                <w:sz w:val="20"/>
                <w:lang w:val="en-GB"/>
              </w:rPr>
              <w:t>29 83 16 10</w:t>
            </w:r>
          </w:p>
          <w:p w:rsidR="00B935D2" w:rsidRPr="00B06C64" w:rsidRDefault="005B3D9B" w:rsidP="00B935D2">
            <w:pPr>
              <w:pStyle w:val="skakt"/>
              <w:framePr w:w="0" w:hRule="auto" w:hSpace="0" w:wrap="auto" w:hAnchor="text" w:xAlign="left" w:anchorLock="0"/>
              <w:tabs>
                <w:tab w:val="left" w:pos="720"/>
              </w:tabs>
              <w:rPr>
                <w:rFonts w:cs="Arial"/>
                <w:sz w:val="20"/>
                <w:lang w:val="en-GB"/>
              </w:rPr>
            </w:pPr>
            <w:r w:rsidRPr="00B06C64">
              <w:rPr>
                <w:rFonts w:cs="Arial"/>
                <w:sz w:val="20"/>
                <w:lang w:val="en-GB"/>
              </w:rPr>
              <w:t>EAN-nr.   5798000023000</w:t>
            </w:r>
          </w:p>
          <w:p w:rsidR="00B935D2" w:rsidRPr="00B06C64" w:rsidRDefault="005B3D9B" w:rsidP="00B935D2">
            <w:pPr>
              <w:pStyle w:val="skakt"/>
              <w:framePr w:w="0" w:hRule="auto" w:hSpace="0" w:wrap="auto" w:hAnchor="text" w:xAlign="left" w:anchorLock="0"/>
              <w:rPr>
                <w:rFonts w:cs="Arial"/>
                <w:sz w:val="20"/>
                <w:lang w:val="en-GB"/>
              </w:rPr>
            </w:pPr>
            <w:r w:rsidRPr="00B06C64">
              <w:rPr>
                <w:rFonts w:cs="Arial"/>
                <w:sz w:val="20"/>
                <w:lang w:val="en-GB"/>
              </w:rPr>
              <w:t>dma@dma.dk</w:t>
            </w:r>
          </w:p>
          <w:p w:rsidR="00B935D2" w:rsidRPr="00B06C64" w:rsidRDefault="00B06C64" w:rsidP="00B935D2">
            <w:pPr>
              <w:pStyle w:val="skakt"/>
              <w:framePr w:w="0" w:hRule="auto" w:hSpace="0" w:wrap="auto" w:hAnchor="text" w:xAlign="left" w:anchorLock="0"/>
              <w:rPr>
                <w:rFonts w:cs="Arial"/>
                <w:sz w:val="20"/>
                <w:lang w:val="en-GB"/>
              </w:rPr>
            </w:pPr>
            <w:hyperlink r:id="rId9" w:history="1">
              <w:r w:rsidRPr="00B06C64">
                <w:rPr>
                  <w:rStyle w:val="Hyperlink"/>
                  <w:rFonts w:cs="Arial"/>
                  <w:sz w:val="20"/>
                  <w:lang w:val="en-GB"/>
                </w:rPr>
                <w:t>www.dma.dk</w:t>
              </w:r>
            </w:hyperlink>
          </w:p>
          <w:p w:rsidR="00B06C64" w:rsidRPr="00B06C64" w:rsidRDefault="00B06C64" w:rsidP="00B06C6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06C64" w:rsidRPr="00B06C64" w:rsidRDefault="00B06C64" w:rsidP="00B06C6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C64">
              <w:rPr>
                <w:rFonts w:ascii="Arial" w:hAnsi="Arial" w:cs="Arial"/>
                <w:color w:val="000000"/>
                <w:sz w:val="20"/>
                <w:szCs w:val="20"/>
              </w:rPr>
              <w:t>For h</w:t>
            </w:r>
            <w:r w:rsidRPr="00B06C64">
              <w:rPr>
                <w:rFonts w:ascii="Arial" w:hAnsi="Arial" w:cs="Arial"/>
                <w:color w:val="000000"/>
                <w:sz w:val="20"/>
                <w:szCs w:val="20"/>
              </w:rPr>
              <w:t>elp with direction</w:t>
            </w:r>
            <w:r w:rsidRPr="00B06C64">
              <w:rPr>
                <w:rFonts w:ascii="Arial" w:hAnsi="Arial" w:cs="Arial"/>
                <w:color w:val="000000"/>
                <w:sz w:val="20"/>
                <w:szCs w:val="20"/>
              </w:rPr>
              <w:t>s please contact</w:t>
            </w:r>
            <w:r w:rsidRPr="00B06C64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B06C64" w:rsidRPr="00B06C64" w:rsidRDefault="00B06C64" w:rsidP="00B06C6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06C64"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  <w:r w:rsidRPr="00B06C64">
              <w:rPr>
                <w:rFonts w:ascii="Arial" w:hAnsi="Arial" w:cs="Arial"/>
                <w:color w:val="000000"/>
                <w:sz w:val="20"/>
                <w:szCs w:val="20"/>
              </w:rPr>
              <w:t>ibeke</w:t>
            </w:r>
            <w:proofErr w:type="spellEnd"/>
            <w:r w:rsidRPr="00B06C6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6C64">
              <w:rPr>
                <w:rFonts w:ascii="Arial" w:hAnsi="Arial" w:cs="Arial"/>
                <w:color w:val="000000"/>
                <w:sz w:val="20"/>
                <w:szCs w:val="20"/>
              </w:rPr>
              <w:t>Falkenstjerne</w:t>
            </w:r>
            <w:proofErr w:type="spellEnd"/>
          </w:p>
          <w:p w:rsidR="00B06C64" w:rsidRPr="00B06C64" w:rsidRDefault="00B06C64" w:rsidP="00B06C6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C64">
              <w:rPr>
                <w:rFonts w:ascii="Arial" w:hAnsi="Arial" w:cs="Arial"/>
                <w:color w:val="000000"/>
                <w:sz w:val="20"/>
                <w:szCs w:val="20"/>
              </w:rPr>
              <w:t>+45 91</w:t>
            </w:r>
            <w:r w:rsidRPr="00B06C6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06C64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  <w:r w:rsidRPr="00B06C6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06C64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  <w:r w:rsidRPr="00B06C6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06C64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  <w:p w:rsidR="00B06C64" w:rsidRPr="00B06C64" w:rsidRDefault="00B06C64" w:rsidP="00B06C6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0" w:history="1">
              <w:r w:rsidRPr="00B06C64">
                <w:rPr>
                  <w:rStyle w:val="Hyperlink"/>
                  <w:rFonts w:ascii="Arial" w:hAnsi="Arial" w:cs="Arial"/>
                  <w:sz w:val="20"/>
                  <w:szCs w:val="20"/>
                </w:rPr>
                <w:t>vfa@dma.dk</w:t>
              </w:r>
            </w:hyperlink>
          </w:p>
          <w:p w:rsidR="00B06C64" w:rsidRPr="00B06C64" w:rsidRDefault="00B06C64" w:rsidP="00B935D2">
            <w:pPr>
              <w:pStyle w:val="skakt"/>
              <w:framePr w:w="0" w:hRule="auto" w:hSpace="0" w:wrap="auto" w:hAnchor="text" w:xAlign="left" w:anchorLock="0"/>
              <w:rPr>
                <w:rFonts w:cs="Arial"/>
                <w:sz w:val="20"/>
                <w:lang w:val="en-GB"/>
              </w:rPr>
            </w:pPr>
          </w:p>
          <w:p w:rsidR="00B935D2" w:rsidRPr="00497B76" w:rsidRDefault="00B935D2" w:rsidP="00B935D2">
            <w:pPr>
              <w:pStyle w:val="skakt"/>
              <w:framePr w:w="0" w:hRule="auto" w:hSpace="0" w:wrap="auto" w:hAnchor="text" w:xAlign="left" w:anchorLock="0"/>
              <w:rPr>
                <w:sz w:val="16"/>
                <w:lang w:val="en-GB"/>
              </w:rPr>
            </w:pPr>
          </w:p>
          <w:p w:rsidR="00B935D2" w:rsidRPr="00497B76" w:rsidRDefault="00B935D2" w:rsidP="00B935D2">
            <w:pPr>
              <w:pStyle w:val="skakt"/>
              <w:framePr w:w="0" w:hRule="auto" w:hSpace="0" w:wrap="auto" w:hAnchor="text" w:xAlign="left" w:anchorLock="0"/>
              <w:rPr>
                <w:sz w:val="16"/>
                <w:lang w:val="en-GB"/>
              </w:rPr>
            </w:pPr>
          </w:p>
          <w:p w:rsidR="00927DB0" w:rsidRPr="00497B76" w:rsidRDefault="005B3D9B" w:rsidP="00B935D2">
            <w:pPr>
              <w:pStyle w:val="skakt"/>
              <w:framePr w:w="0" w:hRule="auto" w:hSpace="0" w:wrap="auto" w:hAnchor="text" w:xAlign="left" w:anchorLock="0"/>
              <w:rPr>
                <w:sz w:val="12"/>
                <w:lang w:val="en-GB"/>
              </w:rPr>
            </w:pPr>
            <w:r>
              <w:rPr>
                <w:rFonts w:ascii="Times New Roman" w:hAnsi="Times New Roman"/>
                <w:sz w:val="12"/>
                <w:lang w:val="en-GB"/>
              </w:rPr>
              <w:t>MINISTRY OF BUSINESS AND GROWTH</w:t>
            </w:r>
          </w:p>
        </w:tc>
      </w:tr>
    </w:tbl>
    <w:p w:rsidR="00210812" w:rsidRPr="00497B76" w:rsidRDefault="00C6266B" w:rsidP="00B120E6">
      <w:pPr>
        <w:jc w:val="both"/>
        <w:rPr>
          <w:b/>
          <w:lang w:val="en-GB"/>
        </w:rPr>
      </w:pPr>
      <w:bookmarkStart w:id="3" w:name="PCAModtager"/>
      <w:bookmarkStart w:id="4" w:name="PCAafsender"/>
      <w:bookmarkStart w:id="5" w:name="Adresse2"/>
      <w:bookmarkStart w:id="6" w:name="Afsender2"/>
      <w:bookmarkEnd w:id="3"/>
      <w:bookmarkEnd w:id="4"/>
      <w:bookmarkEnd w:id="5"/>
      <w:bookmarkEnd w:id="6"/>
      <w:r>
        <w:rPr>
          <w:rFonts w:cs="Tahoma"/>
          <w:noProof/>
          <w:lang w:val="en-AU" w:eastAsia="en-A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1986280</wp:posOffset>
            </wp:positionH>
            <wp:positionV relativeFrom="paragraph">
              <wp:posOffset>-1155065</wp:posOffset>
            </wp:positionV>
            <wp:extent cx="2160270" cy="482600"/>
            <wp:effectExtent l="19050" t="0" r="0" b="0"/>
            <wp:wrapNone/>
            <wp:docPr id="2" name="DmaLogo" descr="Dma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maLogo" descr="Dma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6E82" w:rsidRPr="00B06C64" w:rsidRDefault="00B120E6" w:rsidP="004F5E43">
      <w:pPr>
        <w:rPr>
          <w:rFonts w:ascii="Arial" w:hAnsi="Arial" w:cs="Arial"/>
          <w:b/>
          <w:sz w:val="20"/>
          <w:lang w:val="en-GB"/>
        </w:rPr>
      </w:pPr>
      <w:r w:rsidRPr="00B06C64">
        <w:rPr>
          <w:rFonts w:ascii="Arial" w:hAnsi="Arial" w:cs="Arial"/>
          <w:b/>
          <w:sz w:val="20"/>
          <w:lang w:val="en-GB"/>
        </w:rPr>
        <w:t xml:space="preserve">Location of the </w:t>
      </w:r>
      <w:r w:rsidR="005B3D9B" w:rsidRPr="00B06C64">
        <w:rPr>
          <w:rFonts w:ascii="Arial" w:hAnsi="Arial" w:cs="Arial"/>
          <w:b/>
          <w:sz w:val="20"/>
          <w:lang w:val="en-GB"/>
        </w:rPr>
        <w:t>Headquarters of the Danish Maritime Authority</w:t>
      </w:r>
    </w:p>
    <w:p w:rsidR="001D57AB" w:rsidRPr="00B06C64" w:rsidRDefault="005E44D1" w:rsidP="001D57AB">
      <w:pPr>
        <w:pStyle w:val="skakt"/>
        <w:framePr w:w="0" w:hRule="auto" w:hSpace="0" w:wrap="auto" w:hAnchor="text" w:xAlign="left" w:anchorLock="0"/>
        <w:rPr>
          <w:rFonts w:cs="Arial"/>
          <w:sz w:val="20"/>
        </w:rPr>
      </w:pPr>
      <w:r w:rsidRPr="00B06C64">
        <w:rPr>
          <w:rFonts w:cs="Arial"/>
          <w:sz w:val="20"/>
        </w:rPr>
        <w:t xml:space="preserve">31, Carl Jacobsens Vej </w:t>
      </w:r>
    </w:p>
    <w:p w:rsidR="001D57AB" w:rsidRPr="00B06C64" w:rsidRDefault="005E44D1" w:rsidP="001D57AB">
      <w:pPr>
        <w:pStyle w:val="skakt"/>
        <w:framePr w:w="0" w:hRule="auto" w:hSpace="0" w:wrap="auto" w:hAnchor="text" w:xAlign="left" w:anchorLock="0"/>
        <w:rPr>
          <w:rFonts w:cs="Arial"/>
          <w:sz w:val="20"/>
        </w:rPr>
      </w:pPr>
      <w:r w:rsidRPr="00B06C64">
        <w:rPr>
          <w:rFonts w:cs="Arial"/>
          <w:sz w:val="20"/>
        </w:rPr>
        <w:t>DK-</w:t>
      </w:r>
      <w:r w:rsidRPr="00B06C64">
        <w:rPr>
          <w:rFonts w:cs="Arial"/>
          <w:noProof/>
          <w:sz w:val="20"/>
          <w:lang w:eastAsia="da-DK"/>
        </w:rPr>
        <w:t>2500 Valby</w:t>
      </w:r>
      <w:r w:rsidRPr="00B06C64">
        <w:rPr>
          <w:rFonts w:cs="Arial"/>
          <w:noProof/>
          <w:sz w:val="20"/>
          <w:lang w:eastAsia="da-DK"/>
        </w:rPr>
        <w:br/>
        <w:t>Copenhagen</w:t>
      </w:r>
    </w:p>
    <w:p w:rsidR="00EE3122" w:rsidRPr="00C47FE9" w:rsidRDefault="00EE3122" w:rsidP="00466E82">
      <w:pPr>
        <w:spacing w:line="240" w:lineRule="auto"/>
        <w:rPr>
          <w:rStyle w:val="pp-headline-item"/>
          <w:color w:val="000000"/>
          <w:szCs w:val="24"/>
        </w:rPr>
      </w:pPr>
    </w:p>
    <w:p w:rsidR="00EE3122" w:rsidRDefault="00415B8F" w:rsidP="00466E82">
      <w:pPr>
        <w:spacing w:line="240" w:lineRule="auto"/>
        <w:rPr>
          <w:rStyle w:val="pp-headline-item"/>
          <w:color w:val="000000"/>
          <w:szCs w:val="24"/>
        </w:rPr>
      </w:pPr>
      <w:r>
        <w:rPr>
          <w:b/>
          <w:noProof/>
          <w:szCs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2757805</wp:posOffset>
                </wp:positionH>
                <wp:positionV relativeFrom="paragraph">
                  <wp:posOffset>2953385</wp:posOffset>
                </wp:positionV>
                <wp:extent cx="0" cy="563245"/>
                <wp:effectExtent l="90805" t="29210" r="90170" b="26670"/>
                <wp:wrapNone/>
                <wp:docPr id="7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24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C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9" o:spid="_x0000_s1026" type="#_x0000_t32" style="position:absolute;margin-left:217.15pt;margin-top:232.55pt;width:0;height:44.35pt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" strokecolor="#ffc000" strokeweight="3pt">
                <v:stroke endarrow="block"/>
                <v:shadow color="#205867 [1608]" opacity=".5" offset="1pt"/>
              </v:shape>
            </w:pict>
          </mc:Fallback>
        </mc:AlternateContent>
      </w:r>
      <w:r>
        <w:rPr>
          <w:b/>
          <w:noProof/>
          <w:szCs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892175</wp:posOffset>
                </wp:positionH>
                <wp:positionV relativeFrom="paragraph">
                  <wp:posOffset>848995</wp:posOffset>
                </wp:positionV>
                <wp:extent cx="1111885" cy="2886710"/>
                <wp:effectExtent l="25400" t="58420" r="91440" b="26670"/>
                <wp:wrapNone/>
                <wp:docPr id="5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11885" cy="288671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C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70.25pt;margin-top:66.85pt;width:87.55pt;height:227.3pt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" strokecolor="#ffc000" strokeweight="3pt">
                <v:stroke endarrow="block"/>
                <v:shadow color="#205867 [1608]" opacity=".5" offset="1pt"/>
              </v:shape>
            </w:pict>
          </mc:Fallback>
        </mc:AlternateContent>
      </w:r>
      <w:r w:rsidR="00B120E6" w:rsidRPr="00B120E6">
        <w:rPr>
          <w:rStyle w:val="pp-headline-item"/>
          <w:noProof/>
          <w:color w:val="000000"/>
          <w:szCs w:val="24"/>
          <w:lang w:val="en-AU" w:eastAsia="en-AU"/>
        </w:rPr>
        <w:drawing>
          <wp:inline distT="0" distB="0" distL="0" distR="0">
            <wp:extent cx="4163060" cy="3143250"/>
            <wp:effectExtent l="19050" t="0" r="8890" b="0"/>
            <wp:docPr id="9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30790" t="46134" r="38866" b="17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306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0E6" w:rsidRDefault="00B120E6" w:rsidP="00466E82">
      <w:pPr>
        <w:spacing w:line="240" w:lineRule="auto"/>
        <w:rPr>
          <w:rStyle w:val="pp-headline-item"/>
          <w:color w:val="000000"/>
          <w:szCs w:val="24"/>
        </w:rPr>
      </w:pPr>
    </w:p>
    <w:p w:rsidR="00B120E6" w:rsidRPr="00C47FE9" w:rsidRDefault="00B120E6" w:rsidP="00466E82">
      <w:pPr>
        <w:spacing w:line="240" w:lineRule="auto"/>
        <w:rPr>
          <w:rStyle w:val="pp-headline-item"/>
          <w:color w:val="000000"/>
          <w:szCs w:val="24"/>
        </w:rPr>
      </w:pPr>
    </w:p>
    <w:p w:rsidR="00B120E6" w:rsidRDefault="00B120E6" w:rsidP="00B120E6">
      <w:pPr>
        <w:spacing w:line="240" w:lineRule="auto"/>
        <w:ind w:left="2608"/>
        <w:rPr>
          <w:b/>
          <w:szCs w:val="24"/>
          <w:lang w:val="en-GB" w:eastAsia="da-DK"/>
        </w:rPr>
      </w:pPr>
      <w:r>
        <w:rPr>
          <w:b/>
          <w:szCs w:val="24"/>
          <w:lang w:val="en-GB" w:eastAsia="da-DK"/>
        </w:rPr>
        <w:t>Train from Central Copenhagen</w:t>
      </w:r>
    </w:p>
    <w:p w:rsidR="00B120E6" w:rsidRDefault="00B120E6" w:rsidP="00466E82">
      <w:pPr>
        <w:spacing w:line="240" w:lineRule="auto"/>
        <w:rPr>
          <w:b/>
          <w:szCs w:val="24"/>
          <w:lang w:val="en-GB" w:eastAsia="da-DK"/>
        </w:rPr>
      </w:pPr>
    </w:p>
    <w:p w:rsidR="001D57AB" w:rsidRPr="00497B76" w:rsidRDefault="005B3D9B" w:rsidP="00466E82">
      <w:pPr>
        <w:spacing w:line="240" w:lineRule="auto"/>
        <w:rPr>
          <w:b/>
          <w:szCs w:val="24"/>
          <w:lang w:val="en-GB" w:eastAsia="da-DK"/>
        </w:rPr>
      </w:pPr>
      <w:del w:id="7" w:author="ina" w:date="2013-06-19T10:44:00Z">
        <w:r w:rsidRPr="005B3D9B">
          <w:rPr>
            <w:b/>
            <w:vanish/>
            <w:szCs w:val="24"/>
            <w:lang w:val="en-GB" w:eastAsia="da-DK"/>
          </w:rPr>
          <w:delText>()</w:delText>
        </w:r>
      </w:del>
      <w:r w:rsidR="004836AC">
        <w:rPr>
          <w:b/>
          <w:szCs w:val="24"/>
          <w:lang w:val="en-GB" w:eastAsia="da-DK"/>
        </w:rPr>
        <w:t xml:space="preserve">Street view of DMA’s </w:t>
      </w:r>
      <w:r w:rsidRPr="005B3D9B">
        <w:rPr>
          <w:b/>
          <w:szCs w:val="24"/>
          <w:lang w:val="en-GB" w:eastAsia="da-DK"/>
        </w:rPr>
        <w:t>HQ</w:t>
      </w:r>
      <w:r w:rsidR="00B120E6">
        <w:rPr>
          <w:b/>
          <w:szCs w:val="24"/>
          <w:lang w:val="en-GB" w:eastAsia="da-DK"/>
        </w:rPr>
        <w:t xml:space="preserve">           </w:t>
      </w:r>
    </w:p>
    <w:p w:rsidR="00EE3122" w:rsidRPr="00497B76" w:rsidRDefault="00415B8F" w:rsidP="00466E82">
      <w:pPr>
        <w:spacing w:line="240" w:lineRule="auto"/>
        <w:rPr>
          <w:b/>
          <w:szCs w:val="24"/>
          <w:lang w:val="en-GB" w:eastAsia="da-DK"/>
        </w:rPr>
      </w:pPr>
      <w:r>
        <w:rPr>
          <w:b/>
          <w:noProof/>
          <w:szCs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3204210</wp:posOffset>
                </wp:positionH>
                <wp:positionV relativeFrom="paragraph">
                  <wp:posOffset>2189480</wp:posOffset>
                </wp:positionV>
                <wp:extent cx="1607820" cy="21590"/>
                <wp:effectExtent l="32385" t="93980" r="26670" b="65405"/>
                <wp:wrapNone/>
                <wp:docPr id="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07820" cy="2159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C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252.3pt;margin-top:172.4pt;width:126.6pt;height:1.7pt;flip:x 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" strokecolor="#ffc000" strokeweight="3pt">
                <v:stroke endarrow="block"/>
                <v:shadow color="#205867 [1608]" opacity=".5" offset="1pt"/>
              </v:shape>
            </w:pict>
          </mc:Fallback>
        </mc:AlternateContent>
      </w:r>
      <w:ins w:id="8" w:author="ina" w:date="2013-06-19T10:53:00Z">
        <w:r>
          <w:rPr>
            <w:b/>
            <w:noProof/>
            <w:szCs w:val="24"/>
            <w:lang w:val="en-AU" w:eastAsia="en-AU"/>
            <w:rPrChange w:id="9">
              <w:rPr>
                <w:noProof/>
                <w:lang w:val="en-AU" w:eastAsia="en-AU"/>
              </w:rPr>
            </w:rPrChange>
          </w:rPr>
          <mc:AlternateContent>
            <mc:Choice Requires="wps">
              <w:drawing>
                <wp:anchor distT="0" distB="0" distL="114300" distR="114300" simplePos="0" relativeHeight="251665920" behindDoc="0" locked="0" layoutInCell="1" allowOverlap="1">
                  <wp:simplePos x="0" y="0"/>
                  <wp:positionH relativeFrom="column">
                    <wp:posOffset>4798060</wp:posOffset>
                  </wp:positionH>
                  <wp:positionV relativeFrom="paragraph">
                    <wp:posOffset>2009140</wp:posOffset>
                  </wp:positionV>
                  <wp:extent cx="1653540" cy="456565"/>
                  <wp:effectExtent l="6985" t="8890" r="6350" b="10795"/>
                  <wp:wrapNone/>
                  <wp:docPr id="3" name="Text Box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53540" cy="456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2631" w:rsidRPr="002147E0" w:rsidRDefault="00432631">
                              <w:pPr>
                                <w:rPr>
                                  <w:szCs w:val="24"/>
                                </w:rPr>
                              </w:pPr>
                              <w:r w:rsidRPr="002147E0">
                                <w:rPr>
                                  <w:szCs w:val="24"/>
                                </w:rPr>
                                <w:t>Main entrance from the front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26" type="#_x0000_t202" style="position:absolute;margin-left:377.8pt;margin-top:158.2pt;width:130.2pt;height:35.95pt;z-index:2516659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">
                  <v:textbox style="mso-fit-shape-to-text:t">
                    <w:txbxContent>
                      <w:p w:rsidR="00432631" w:rsidRPr="002147E0" w:rsidRDefault="00432631">
                        <w:pPr>
                          <w:rPr>
                            <w:szCs w:val="24"/>
                          </w:rPr>
                        </w:pPr>
                        <w:r w:rsidRPr="002147E0">
                          <w:rPr>
                            <w:szCs w:val="24"/>
                          </w:rPr>
                          <w:t>Main entrance from the front</w:t>
                        </w:r>
                      </w:p>
                    </w:txbxContent>
                  </v:textbox>
                </v:shape>
              </w:pict>
            </mc:Fallback>
          </mc:AlternateContent>
        </w:r>
      </w:ins>
      <w:r w:rsidR="00C6266B">
        <w:rPr>
          <w:noProof/>
          <w:lang w:val="en-AU" w:eastAsia="en-AU"/>
        </w:rPr>
        <w:drawing>
          <wp:inline distT="0" distB="0" distL="0" distR="0">
            <wp:extent cx="4516374" cy="2545690"/>
            <wp:effectExtent l="19050" t="0" r="0" b="0"/>
            <wp:docPr id="6" name="Billede 6" descr="http://www.m3s.dk/31-Carl-Jacobsens-vej-%A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m3s.dk/31-Carl-Jacobsens-vej-%A01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b="167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374" cy="2545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122" w:rsidRPr="00497B76" w:rsidRDefault="00EE3122" w:rsidP="00466E82">
      <w:pPr>
        <w:spacing w:line="240" w:lineRule="auto"/>
        <w:rPr>
          <w:b/>
          <w:szCs w:val="24"/>
          <w:lang w:val="en-GB" w:eastAsia="da-DK"/>
        </w:rPr>
      </w:pPr>
    </w:p>
    <w:p w:rsidR="00210812" w:rsidRPr="00497B76" w:rsidRDefault="00210812" w:rsidP="00466E82">
      <w:pPr>
        <w:spacing w:line="240" w:lineRule="auto"/>
        <w:rPr>
          <w:b/>
          <w:szCs w:val="24"/>
          <w:lang w:val="en-GB" w:eastAsia="da-DK"/>
        </w:rPr>
      </w:pPr>
    </w:p>
    <w:sectPr w:rsidR="00210812" w:rsidRPr="00497B76" w:rsidSect="00372F28">
      <w:headerReference w:type="even" r:id="rId14"/>
      <w:headerReference w:type="default" r:id="rId15"/>
      <w:footerReference w:type="default" r:id="rId16"/>
      <w:pgSz w:w="11906" w:h="16838" w:code="9"/>
      <w:pgMar w:top="2325" w:right="3686" w:bottom="794" w:left="1106" w:header="624" w:footer="567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D49" w:rsidRDefault="00FC2D49">
      <w:r>
        <w:separator/>
      </w:r>
    </w:p>
  </w:endnote>
  <w:endnote w:type="continuationSeparator" w:id="0">
    <w:p w:rsidR="00FC2D49" w:rsidRDefault="00FC2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631" w:rsidRPr="001A59A0" w:rsidRDefault="004B051A" w:rsidP="001A59A0">
    <w:pPr>
      <w:pStyle w:val="Footer"/>
      <w:jc w:val="right"/>
      <w:rPr>
        <w:sz w:val="16"/>
        <w:szCs w:val="16"/>
      </w:rPr>
    </w:pPr>
    <w:r>
      <w:rPr>
        <w:sz w:val="16"/>
        <w:szCs w:val="16"/>
      </w:rPr>
      <w:t xml:space="preserve">JPUG </w:t>
    </w:r>
    <w:r>
      <w:rPr>
        <w:sz w:val="16"/>
        <w:szCs w:val="16"/>
      </w:rPr>
      <w:t>2013 – invitation – 03</w:t>
    </w:r>
    <w:r w:rsidR="00432631" w:rsidRPr="001A59A0">
      <w:rPr>
        <w:sz w:val="16"/>
        <w:szCs w:val="16"/>
      </w:rPr>
      <w:t>.</w:t>
    </w:r>
    <w:r>
      <w:rPr>
        <w:sz w:val="16"/>
        <w:szCs w:val="16"/>
      </w:rPr>
      <w:t>07.</w:t>
    </w:r>
    <w:r w:rsidR="00432631" w:rsidRPr="001A59A0">
      <w:rPr>
        <w:sz w:val="16"/>
        <w:szCs w:val="16"/>
      </w:rPr>
      <w:t>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D49" w:rsidRDefault="00FC2D49">
      <w:r>
        <w:separator/>
      </w:r>
    </w:p>
  </w:footnote>
  <w:footnote w:type="continuationSeparator" w:id="0">
    <w:p w:rsidR="00FC2D49" w:rsidRDefault="00FC2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631" w:rsidRDefault="00844E8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3263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2631" w:rsidRDefault="00432631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631" w:rsidRDefault="00844E84">
    <w:pPr>
      <w:framePr w:w="1531" w:h="851" w:wrap="around" w:vAnchor="page" w:hAnchor="page" w:x="9186" w:y="721"/>
    </w:pPr>
    <w:r>
      <w:rPr>
        <w:rStyle w:val="PageNumber"/>
      </w:rPr>
      <w:fldChar w:fldCharType="begin"/>
    </w:r>
    <w:r w:rsidR="00432631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120E6">
      <w:rPr>
        <w:rStyle w:val="PageNumber"/>
        <w:noProof/>
      </w:rPr>
      <w:t>2</w:t>
    </w:r>
    <w:r>
      <w:rPr>
        <w:rStyle w:val="PageNumber"/>
      </w:rPr>
      <w:fldChar w:fldCharType="end"/>
    </w:r>
    <w:r w:rsidR="00432631">
      <w:rPr>
        <w:rStyle w:val="PageNumber"/>
      </w:rPr>
      <w:t>/</w:t>
    </w:r>
    <w:r>
      <w:rPr>
        <w:rStyle w:val="PageNumber"/>
      </w:rPr>
      <w:fldChar w:fldCharType="begin"/>
    </w:r>
    <w:r w:rsidR="00432631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B120E6">
      <w:rPr>
        <w:rStyle w:val="PageNumber"/>
        <w:noProof/>
      </w:rPr>
      <w:t>2</w:t>
    </w:r>
    <w:r>
      <w:rPr>
        <w:rStyle w:val="PageNumber"/>
      </w:rPr>
      <w:fldChar w:fldCharType="end"/>
    </w:r>
  </w:p>
  <w:p w:rsidR="00432631" w:rsidRDefault="00432631">
    <w:pPr>
      <w:framePr w:w="1531" w:h="851" w:wrap="around" w:vAnchor="page" w:hAnchor="page" w:x="9186" w:y="721"/>
    </w:pPr>
  </w:p>
  <w:p w:rsidR="00432631" w:rsidRDefault="00432631">
    <w:pPr>
      <w:framePr w:w="1531" w:h="851" w:wrap="around" w:vAnchor="page" w:hAnchor="page" w:x="9186" w:y="721"/>
    </w:pPr>
  </w:p>
  <w:p w:rsidR="00432631" w:rsidRDefault="00432631">
    <w:pPr>
      <w:pStyle w:val="Header"/>
      <w:ind w:right="360"/>
    </w:pPr>
    <w:r w:rsidRPr="001A59A0">
      <w:rPr>
        <w:noProof/>
        <w:lang w:val="en-AU" w:eastAsia="en-A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1986788</wp:posOffset>
          </wp:positionH>
          <wp:positionV relativeFrom="paragraph">
            <wp:posOffset>-74371</wp:posOffset>
          </wp:positionV>
          <wp:extent cx="2160880" cy="482803"/>
          <wp:effectExtent l="19050" t="0" r="0" b="0"/>
          <wp:wrapNone/>
          <wp:docPr id="1" name="DmaLogo" descr="Dma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maLogo" descr="Dma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32792"/>
    <w:multiLevelType w:val="hybridMultilevel"/>
    <w:tmpl w:val="BB2E4410"/>
    <w:lvl w:ilvl="0" w:tplc="70A87B18">
      <w:start w:val="1"/>
      <w:numFmt w:val="lowerLetter"/>
      <w:lvlText w:val="%1."/>
      <w:lvlJc w:val="left"/>
      <w:pPr>
        <w:ind w:left="480" w:hanging="360"/>
      </w:pPr>
      <w:rPr>
        <w:rFonts w:ascii="Times New Roman" w:eastAsia="Times New Roman" w:hAnsi="Times New Roman" w:cs="Times New Roman"/>
      </w:rPr>
    </w:lvl>
    <w:lvl w:ilvl="1" w:tplc="04060019" w:tentative="1">
      <w:start w:val="1"/>
      <w:numFmt w:val="lowerLetter"/>
      <w:lvlText w:val="%2."/>
      <w:lvlJc w:val="left"/>
      <w:pPr>
        <w:ind w:left="1200" w:hanging="360"/>
      </w:pPr>
    </w:lvl>
    <w:lvl w:ilvl="2" w:tplc="0406001B" w:tentative="1">
      <w:start w:val="1"/>
      <w:numFmt w:val="lowerRoman"/>
      <w:lvlText w:val="%3."/>
      <w:lvlJc w:val="right"/>
      <w:pPr>
        <w:ind w:left="1920" w:hanging="180"/>
      </w:pPr>
    </w:lvl>
    <w:lvl w:ilvl="3" w:tplc="0406000F" w:tentative="1">
      <w:start w:val="1"/>
      <w:numFmt w:val="decimal"/>
      <w:lvlText w:val="%4."/>
      <w:lvlJc w:val="left"/>
      <w:pPr>
        <w:ind w:left="2640" w:hanging="360"/>
      </w:pPr>
    </w:lvl>
    <w:lvl w:ilvl="4" w:tplc="04060019" w:tentative="1">
      <w:start w:val="1"/>
      <w:numFmt w:val="lowerLetter"/>
      <w:lvlText w:val="%5."/>
      <w:lvlJc w:val="left"/>
      <w:pPr>
        <w:ind w:left="3360" w:hanging="360"/>
      </w:pPr>
    </w:lvl>
    <w:lvl w:ilvl="5" w:tplc="0406001B" w:tentative="1">
      <w:start w:val="1"/>
      <w:numFmt w:val="lowerRoman"/>
      <w:lvlText w:val="%6."/>
      <w:lvlJc w:val="right"/>
      <w:pPr>
        <w:ind w:left="4080" w:hanging="180"/>
      </w:pPr>
    </w:lvl>
    <w:lvl w:ilvl="6" w:tplc="0406000F" w:tentative="1">
      <w:start w:val="1"/>
      <w:numFmt w:val="decimal"/>
      <w:lvlText w:val="%7."/>
      <w:lvlJc w:val="left"/>
      <w:pPr>
        <w:ind w:left="4800" w:hanging="360"/>
      </w:pPr>
    </w:lvl>
    <w:lvl w:ilvl="7" w:tplc="04060019" w:tentative="1">
      <w:start w:val="1"/>
      <w:numFmt w:val="lowerLetter"/>
      <w:lvlText w:val="%8."/>
      <w:lvlJc w:val="left"/>
      <w:pPr>
        <w:ind w:left="5520" w:hanging="360"/>
      </w:pPr>
    </w:lvl>
    <w:lvl w:ilvl="8" w:tplc="040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3B9E6C86"/>
    <w:multiLevelType w:val="hybridMultilevel"/>
    <w:tmpl w:val="43A699F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26D5D"/>
    <w:multiLevelType w:val="hybridMultilevel"/>
    <w:tmpl w:val="9B5C8C5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842BAA"/>
    <w:multiLevelType w:val="singleLevel"/>
    <w:tmpl w:val="F7005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2867176"/>
    <w:multiLevelType w:val="hybridMultilevel"/>
    <w:tmpl w:val="0C68758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142"/>
  <w:doNotHyphenateCaps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>
      <o:colormru v:ext="edit" colors="#f0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E14"/>
    <w:rsid w:val="00013DD8"/>
    <w:rsid w:val="00016981"/>
    <w:rsid w:val="00021933"/>
    <w:rsid w:val="00042BAA"/>
    <w:rsid w:val="000531D7"/>
    <w:rsid w:val="000A167F"/>
    <w:rsid w:val="000E24ED"/>
    <w:rsid w:val="00127AF6"/>
    <w:rsid w:val="00161B53"/>
    <w:rsid w:val="001631CC"/>
    <w:rsid w:val="00163BF4"/>
    <w:rsid w:val="001908D8"/>
    <w:rsid w:val="00190A76"/>
    <w:rsid w:val="00194BE5"/>
    <w:rsid w:val="001A59A0"/>
    <w:rsid w:val="001D3D8F"/>
    <w:rsid w:val="001D57AB"/>
    <w:rsid w:val="001D6CA1"/>
    <w:rsid w:val="001D7FD3"/>
    <w:rsid w:val="001E78FD"/>
    <w:rsid w:val="001F3FD8"/>
    <w:rsid w:val="00203F4E"/>
    <w:rsid w:val="00210812"/>
    <w:rsid w:val="002147E0"/>
    <w:rsid w:val="002422C2"/>
    <w:rsid w:val="00277DD0"/>
    <w:rsid w:val="00286FC3"/>
    <w:rsid w:val="002C3A00"/>
    <w:rsid w:val="002D50A2"/>
    <w:rsid w:val="002E75BA"/>
    <w:rsid w:val="002F1F74"/>
    <w:rsid w:val="002F3A7C"/>
    <w:rsid w:val="00315DBB"/>
    <w:rsid w:val="00351BE9"/>
    <w:rsid w:val="003527ED"/>
    <w:rsid w:val="00372F28"/>
    <w:rsid w:val="00391138"/>
    <w:rsid w:val="00396FE6"/>
    <w:rsid w:val="003970D9"/>
    <w:rsid w:val="003B5BF1"/>
    <w:rsid w:val="003D4711"/>
    <w:rsid w:val="003E6464"/>
    <w:rsid w:val="00415B8F"/>
    <w:rsid w:val="00423CB4"/>
    <w:rsid w:val="00425F7E"/>
    <w:rsid w:val="00431E4B"/>
    <w:rsid w:val="00432631"/>
    <w:rsid w:val="00440C3E"/>
    <w:rsid w:val="004463E7"/>
    <w:rsid w:val="00462FC3"/>
    <w:rsid w:val="00466E82"/>
    <w:rsid w:val="004836AC"/>
    <w:rsid w:val="004941C6"/>
    <w:rsid w:val="00497B76"/>
    <w:rsid w:val="004A2605"/>
    <w:rsid w:val="004B051A"/>
    <w:rsid w:val="004F5E43"/>
    <w:rsid w:val="00502EF9"/>
    <w:rsid w:val="00545867"/>
    <w:rsid w:val="00590956"/>
    <w:rsid w:val="0059743F"/>
    <w:rsid w:val="005B3D9B"/>
    <w:rsid w:val="005B7515"/>
    <w:rsid w:val="005B7F39"/>
    <w:rsid w:val="005E44D1"/>
    <w:rsid w:val="005E61E1"/>
    <w:rsid w:val="005E6853"/>
    <w:rsid w:val="005E6F1E"/>
    <w:rsid w:val="005F24EE"/>
    <w:rsid w:val="00613A56"/>
    <w:rsid w:val="00630A6E"/>
    <w:rsid w:val="006577C9"/>
    <w:rsid w:val="0068048B"/>
    <w:rsid w:val="00680DEE"/>
    <w:rsid w:val="00684ABB"/>
    <w:rsid w:val="006A7806"/>
    <w:rsid w:val="00724062"/>
    <w:rsid w:val="00754B30"/>
    <w:rsid w:val="007829B3"/>
    <w:rsid w:val="007A2D6A"/>
    <w:rsid w:val="007B22C2"/>
    <w:rsid w:val="007C23EF"/>
    <w:rsid w:val="007D30AB"/>
    <w:rsid w:val="007D4E5A"/>
    <w:rsid w:val="007E04D3"/>
    <w:rsid w:val="00801FF5"/>
    <w:rsid w:val="00831F6D"/>
    <w:rsid w:val="008428C4"/>
    <w:rsid w:val="00844E84"/>
    <w:rsid w:val="00851621"/>
    <w:rsid w:val="00871AAF"/>
    <w:rsid w:val="008839C6"/>
    <w:rsid w:val="00884CB2"/>
    <w:rsid w:val="00891DA7"/>
    <w:rsid w:val="00892E14"/>
    <w:rsid w:val="008D54BC"/>
    <w:rsid w:val="008F0BFD"/>
    <w:rsid w:val="008F4AD5"/>
    <w:rsid w:val="00900AC6"/>
    <w:rsid w:val="009060E2"/>
    <w:rsid w:val="00906C38"/>
    <w:rsid w:val="00927DB0"/>
    <w:rsid w:val="009A09AD"/>
    <w:rsid w:val="009B25B7"/>
    <w:rsid w:val="009F0313"/>
    <w:rsid w:val="009F431D"/>
    <w:rsid w:val="00A042BF"/>
    <w:rsid w:val="00A241DB"/>
    <w:rsid w:val="00A47667"/>
    <w:rsid w:val="00A841C3"/>
    <w:rsid w:val="00AA2B46"/>
    <w:rsid w:val="00AA412D"/>
    <w:rsid w:val="00AA6F6A"/>
    <w:rsid w:val="00AB3E53"/>
    <w:rsid w:val="00AC1954"/>
    <w:rsid w:val="00AC2F63"/>
    <w:rsid w:val="00AD06F3"/>
    <w:rsid w:val="00AE4BDB"/>
    <w:rsid w:val="00AF1868"/>
    <w:rsid w:val="00AF19C9"/>
    <w:rsid w:val="00B03AC1"/>
    <w:rsid w:val="00B06C64"/>
    <w:rsid w:val="00B120E6"/>
    <w:rsid w:val="00B2241C"/>
    <w:rsid w:val="00B2401C"/>
    <w:rsid w:val="00B273BB"/>
    <w:rsid w:val="00B4295C"/>
    <w:rsid w:val="00B551EE"/>
    <w:rsid w:val="00B92790"/>
    <w:rsid w:val="00B935D2"/>
    <w:rsid w:val="00BB2A06"/>
    <w:rsid w:val="00BB43FE"/>
    <w:rsid w:val="00BB48D1"/>
    <w:rsid w:val="00BC775B"/>
    <w:rsid w:val="00BD1BC7"/>
    <w:rsid w:val="00BF5543"/>
    <w:rsid w:val="00C05EB1"/>
    <w:rsid w:val="00C47FE9"/>
    <w:rsid w:val="00C6266B"/>
    <w:rsid w:val="00C64995"/>
    <w:rsid w:val="00C931FB"/>
    <w:rsid w:val="00CD2F8F"/>
    <w:rsid w:val="00CE1BE3"/>
    <w:rsid w:val="00CE6CE9"/>
    <w:rsid w:val="00D62A2B"/>
    <w:rsid w:val="00D630DE"/>
    <w:rsid w:val="00D81F74"/>
    <w:rsid w:val="00D863AE"/>
    <w:rsid w:val="00D86995"/>
    <w:rsid w:val="00DC6D19"/>
    <w:rsid w:val="00DE072C"/>
    <w:rsid w:val="00E10BE1"/>
    <w:rsid w:val="00E27CBD"/>
    <w:rsid w:val="00E374F4"/>
    <w:rsid w:val="00E50C53"/>
    <w:rsid w:val="00E5251C"/>
    <w:rsid w:val="00E5276F"/>
    <w:rsid w:val="00E53321"/>
    <w:rsid w:val="00E6393B"/>
    <w:rsid w:val="00E656E7"/>
    <w:rsid w:val="00E8672A"/>
    <w:rsid w:val="00E902F0"/>
    <w:rsid w:val="00ED1FAA"/>
    <w:rsid w:val="00EE3122"/>
    <w:rsid w:val="00F212BC"/>
    <w:rsid w:val="00F25676"/>
    <w:rsid w:val="00F411C5"/>
    <w:rsid w:val="00F77DE8"/>
    <w:rsid w:val="00FC2D49"/>
    <w:rsid w:val="00FD6D32"/>
    <w:rsid w:val="00FE179E"/>
    <w:rsid w:val="00FE52F5"/>
    <w:rsid w:val="00FF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0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1BE3"/>
    <w:pPr>
      <w:spacing w:line="280" w:lineRule="exact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CE1BE3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kakt">
    <w:name w:val="skakt"/>
    <w:basedOn w:val="Normal"/>
    <w:rsid w:val="00CE1BE3"/>
    <w:pPr>
      <w:framePr w:w="2268" w:h="7370" w:hSpace="141" w:wrap="around" w:hAnchor="page" w:x="9270" w:anchorLock="1"/>
    </w:pPr>
    <w:rPr>
      <w:rFonts w:ascii="Arial" w:hAnsi="Arial"/>
      <w:sz w:val="15"/>
    </w:rPr>
  </w:style>
  <w:style w:type="paragraph" w:customStyle="1" w:styleId="diverse">
    <w:name w:val="diverse"/>
    <w:basedOn w:val="Normal"/>
    <w:rsid w:val="00CE1BE3"/>
    <w:rPr>
      <w:sz w:val="18"/>
    </w:rPr>
  </w:style>
  <w:style w:type="character" w:styleId="Hyperlink">
    <w:name w:val="Hyperlink"/>
    <w:basedOn w:val="DefaultParagraphFont"/>
    <w:uiPriority w:val="99"/>
    <w:rsid w:val="00CE1BE3"/>
    <w:rPr>
      <w:color w:val="0000FF"/>
      <w:u w:val="single"/>
    </w:rPr>
  </w:style>
  <w:style w:type="character" w:styleId="PageNumber">
    <w:name w:val="page number"/>
    <w:basedOn w:val="DefaultParagraphFont"/>
    <w:rsid w:val="00CE1BE3"/>
  </w:style>
  <w:style w:type="paragraph" w:customStyle="1" w:styleId="datomv">
    <w:name w:val="datomv"/>
    <w:basedOn w:val="skakt"/>
    <w:rsid w:val="00CE1BE3"/>
    <w:pPr>
      <w:framePr w:w="0" w:hRule="auto" w:hSpace="142" w:wrap="around" w:vAnchor="text" w:hAnchor="text" w:x="9073" w:y="1"/>
    </w:pPr>
    <w:rPr>
      <w:rFonts w:ascii="Times New Roman" w:hAnsi="Times New Roman"/>
      <w:sz w:val="24"/>
    </w:rPr>
  </w:style>
  <w:style w:type="paragraph" w:styleId="Header">
    <w:name w:val="header"/>
    <w:basedOn w:val="Normal"/>
    <w:rsid w:val="00CE1BE3"/>
    <w:pPr>
      <w:tabs>
        <w:tab w:val="center" w:pos="4819"/>
        <w:tab w:val="right" w:pos="9638"/>
      </w:tabs>
    </w:pPr>
  </w:style>
  <w:style w:type="paragraph" w:customStyle="1" w:styleId="modt">
    <w:name w:val="modt"/>
    <w:basedOn w:val="Normal"/>
    <w:rsid w:val="00CE1BE3"/>
  </w:style>
  <w:style w:type="paragraph" w:styleId="Footer">
    <w:name w:val="footer"/>
    <w:basedOn w:val="Normal"/>
    <w:rsid w:val="00CE1BE3"/>
    <w:pPr>
      <w:tabs>
        <w:tab w:val="center" w:pos="4819"/>
        <w:tab w:val="right" w:pos="9638"/>
      </w:tabs>
    </w:pPr>
  </w:style>
  <w:style w:type="paragraph" w:customStyle="1" w:styleId="Enhed">
    <w:name w:val="Enhed"/>
    <w:basedOn w:val="Normal"/>
    <w:rsid w:val="00CE1BE3"/>
    <w:pPr>
      <w:framePr w:h="454" w:hRule="exact" w:wrap="around" w:vAnchor="page" w:hAnchor="page" w:x="9186" w:y="1702"/>
    </w:pPr>
    <w:rPr>
      <w:rFonts w:ascii="Arial" w:hAnsi="Arial"/>
      <w:b/>
      <w:caps/>
      <w:sz w:val="15"/>
    </w:rPr>
  </w:style>
  <w:style w:type="paragraph" w:styleId="BodyText">
    <w:name w:val="Body Text"/>
    <w:basedOn w:val="Normal"/>
    <w:rsid w:val="00CE1BE3"/>
    <w:pPr>
      <w:jc w:val="both"/>
    </w:pPr>
  </w:style>
  <w:style w:type="character" w:customStyle="1" w:styleId="pp-headline-item">
    <w:name w:val="pp-headline-item"/>
    <w:basedOn w:val="DefaultParagraphFont"/>
    <w:rsid w:val="00466E82"/>
  </w:style>
  <w:style w:type="paragraph" w:styleId="ListParagraph">
    <w:name w:val="List Paragraph"/>
    <w:basedOn w:val="Normal"/>
    <w:uiPriority w:val="34"/>
    <w:qFormat/>
    <w:rsid w:val="00466E8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F19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19C9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497B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97B76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497B7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97B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97B76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06C64"/>
    <w:pPr>
      <w:spacing w:line="240" w:lineRule="auto"/>
    </w:pPr>
    <w:rPr>
      <w:rFonts w:eastAsiaTheme="minorHAnsi"/>
      <w:szCs w:val="24"/>
      <w:lang w:val="en-AU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1BE3"/>
    <w:pPr>
      <w:spacing w:line="280" w:lineRule="exact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CE1BE3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kakt">
    <w:name w:val="skakt"/>
    <w:basedOn w:val="Normal"/>
    <w:rsid w:val="00CE1BE3"/>
    <w:pPr>
      <w:framePr w:w="2268" w:h="7370" w:hSpace="141" w:wrap="around" w:hAnchor="page" w:x="9270" w:anchorLock="1"/>
    </w:pPr>
    <w:rPr>
      <w:rFonts w:ascii="Arial" w:hAnsi="Arial"/>
      <w:sz w:val="15"/>
    </w:rPr>
  </w:style>
  <w:style w:type="paragraph" w:customStyle="1" w:styleId="diverse">
    <w:name w:val="diverse"/>
    <w:basedOn w:val="Normal"/>
    <w:rsid w:val="00CE1BE3"/>
    <w:rPr>
      <w:sz w:val="18"/>
    </w:rPr>
  </w:style>
  <w:style w:type="character" w:styleId="Hyperlink">
    <w:name w:val="Hyperlink"/>
    <w:basedOn w:val="DefaultParagraphFont"/>
    <w:uiPriority w:val="99"/>
    <w:rsid w:val="00CE1BE3"/>
    <w:rPr>
      <w:color w:val="0000FF"/>
      <w:u w:val="single"/>
    </w:rPr>
  </w:style>
  <w:style w:type="character" w:styleId="PageNumber">
    <w:name w:val="page number"/>
    <w:basedOn w:val="DefaultParagraphFont"/>
    <w:rsid w:val="00CE1BE3"/>
  </w:style>
  <w:style w:type="paragraph" w:customStyle="1" w:styleId="datomv">
    <w:name w:val="datomv"/>
    <w:basedOn w:val="skakt"/>
    <w:rsid w:val="00CE1BE3"/>
    <w:pPr>
      <w:framePr w:w="0" w:hRule="auto" w:hSpace="142" w:wrap="around" w:vAnchor="text" w:hAnchor="text" w:x="9073" w:y="1"/>
    </w:pPr>
    <w:rPr>
      <w:rFonts w:ascii="Times New Roman" w:hAnsi="Times New Roman"/>
      <w:sz w:val="24"/>
    </w:rPr>
  </w:style>
  <w:style w:type="paragraph" w:styleId="Header">
    <w:name w:val="header"/>
    <w:basedOn w:val="Normal"/>
    <w:rsid w:val="00CE1BE3"/>
    <w:pPr>
      <w:tabs>
        <w:tab w:val="center" w:pos="4819"/>
        <w:tab w:val="right" w:pos="9638"/>
      </w:tabs>
    </w:pPr>
  </w:style>
  <w:style w:type="paragraph" w:customStyle="1" w:styleId="modt">
    <w:name w:val="modt"/>
    <w:basedOn w:val="Normal"/>
    <w:rsid w:val="00CE1BE3"/>
  </w:style>
  <w:style w:type="paragraph" w:styleId="Footer">
    <w:name w:val="footer"/>
    <w:basedOn w:val="Normal"/>
    <w:rsid w:val="00CE1BE3"/>
    <w:pPr>
      <w:tabs>
        <w:tab w:val="center" w:pos="4819"/>
        <w:tab w:val="right" w:pos="9638"/>
      </w:tabs>
    </w:pPr>
  </w:style>
  <w:style w:type="paragraph" w:customStyle="1" w:styleId="Enhed">
    <w:name w:val="Enhed"/>
    <w:basedOn w:val="Normal"/>
    <w:rsid w:val="00CE1BE3"/>
    <w:pPr>
      <w:framePr w:h="454" w:hRule="exact" w:wrap="around" w:vAnchor="page" w:hAnchor="page" w:x="9186" w:y="1702"/>
    </w:pPr>
    <w:rPr>
      <w:rFonts w:ascii="Arial" w:hAnsi="Arial"/>
      <w:b/>
      <w:caps/>
      <w:sz w:val="15"/>
    </w:rPr>
  </w:style>
  <w:style w:type="paragraph" w:styleId="BodyText">
    <w:name w:val="Body Text"/>
    <w:basedOn w:val="Normal"/>
    <w:rsid w:val="00CE1BE3"/>
    <w:pPr>
      <w:jc w:val="both"/>
    </w:pPr>
  </w:style>
  <w:style w:type="character" w:customStyle="1" w:styleId="pp-headline-item">
    <w:name w:val="pp-headline-item"/>
    <w:basedOn w:val="DefaultParagraphFont"/>
    <w:rsid w:val="00466E82"/>
  </w:style>
  <w:style w:type="paragraph" w:styleId="ListParagraph">
    <w:name w:val="List Paragraph"/>
    <w:basedOn w:val="Normal"/>
    <w:uiPriority w:val="34"/>
    <w:qFormat/>
    <w:rsid w:val="00466E8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F19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19C9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497B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97B76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497B7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97B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97B76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06C64"/>
    <w:pPr>
      <w:spacing w:line="240" w:lineRule="auto"/>
    </w:pPr>
    <w:rPr>
      <w:rFonts w:eastAsiaTheme="minorHAnsi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vfa@dma.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dma.dk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ilpas\skabelon\sfsEbrevuk.do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ACFB43-BFAE-4687-BEA5-B82F5636C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sfsEbrevuk.dot</Template>
  <TotalTime>6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Slotsholmsgade 10-12</vt:lpstr>
      <vt:lpstr>Slotsholmsgade 10-12</vt:lpstr>
    </vt:vector>
  </TitlesOfParts>
  <Company>AMSA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Slotsholmsgade 10-12</dc:title>
  <dc:creator>Birger Frederik Nordvig Lind</dc:creator>
  <cp:lastModifiedBy>Dean, Mary</cp:lastModifiedBy>
  <cp:revision>3</cp:revision>
  <cp:lastPrinted>2013-07-03T13:19:00Z</cp:lastPrinted>
  <dcterms:created xsi:type="dcterms:W3CDTF">2013-08-29T15:52:00Z</dcterms:created>
  <dcterms:modified xsi:type="dcterms:W3CDTF">2013-08-30T06:41:00Z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ne" linkTarget="Overskrift">
    <vt:lpwstr>.</vt:lpwstr>
  </property>
  <property fmtid="{D5CDD505-2E9C-101B-9397-08002B2CF9AE}" pid="3" name="Journalnr" linkTarget="Sag">
    <vt:lpwstr>.</vt:lpwstr>
  </property>
  <property fmtid="{D5CDD505-2E9C-101B-9397-08002B2CF9AE}" pid="4" name="Dokdato" linkTarget="Dato">
    <vt:lpwstr>.</vt:lpwstr>
  </property>
  <property fmtid="{D5CDD505-2E9C-101B-9397-08002B2CF9AE}" pid="5" name="Type">
    <vt:lpwstr>Brev</vt:lpwstr>
  </property>
</Properties>
</file>