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F4" w:rsidRDefault="00075DF4" w:rsidP="00075DF4">
      <w:pPr>
        <w:pStyle w:val="Annex"/>
      </w:pPr>
    </w:p>
    <w:p w:rsidR="00075DF4" w:rsidRPr="00945A3E" w:rsidRDefault="00075DF4" w:rsidP="00075DF4">
      <w:pPr>
        <w:pStyle w:val="BodyText"/>
        <w:tabs>
          <w:tab w:val="left" w:pos="2552"/>
        </w:tabs>
        <w:rPr>
          <w:rFonts w:asciiTheme="minorHAnsi" w:hAnsiTheme="minorHAnsi"/>
          <w:sz w:val="24"/>
          <w:szCs w:val="24"/>
        </w:rPr>
      </w:pPr>
      <w:r>
        <w:rPr>
          <w:rFonts w:asciiTheme="minorHAnsi" w:hAnsiTheme="minorHAnsi"/>
          <w:sz w:val="24"/>
          <w:szCs w:val="24"/>
        </w:rPr>
        <w:t>Council 56</w:t>
      </w:r>
      <w:r w:rsidRPr="00945A3E">
        <w:rPr>
          <w:rFonts w:asciiTheme="minorHAnsi" w:hAnsiTheme="minorHAnsi"/>
          <w:sz w:val="24"/>
          <w:szCs w:val="24"/>
        </w:rPr>
        <w:tab/>
      </w:r>
      <w:r>
        <w:rPr>
          <w:rFonts w:asciiTheme="minorHAnsi" w:hAnsiTheme="minorHAnsi"/>
          <w:sz w:val="24"/>
          <w:szCs w:val="24"/>
        </w:rPr>
        <w:t>Approval</w:t>
      </w:r>
      <w:r w:rsidRPr="00945A3E">
        <w:rPr>
          <w:rFonts w:asciiTheme="minorHAnsi" w:hAnsiTheme="minorHAnsi"/>
          <w:sz w:val="24"/>
          <w:szCs w:val="24"/>
        </w:rPr>
        <w:t xml:space="preserve"> </w:t>
      </w:r>
    </w:p>
    <w:p w:rsidR="00075DF4" w:rsidRPr="00945A3E" w:rsidRDefault="00075DF4" w:rsidP="00075DF4">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Pr>
          <w:rFonts w:asciiTheme="minorHAnsi" w:hAnsiTheme="minorHAnsi"/>
          <w:sz w:val="24"/>
          <w:szCs w:val="24"/>
        </w:rPr>
        <w:t>XXX</w:t>
      </w:r>
    </w:p>
    <w:p w:rsidR="00075DF4" w:rsidRPr="00945A3E" w:rsidRDefault="00075DF4" w:rsidP="00075DF4">
      <w:pPr>
        <w:pStyle w:val="BodyText"/>
        <w:tabs>
          <w:tab w:val="left" w:pos="2552"/>
        </w:tabs>
        <w:rPr>
          <w:rFonts w:asciiTheme="minorHAnsi" w:hAnsiTheme="minorHAnsi"/>
          <w:sz w:val="24"/>
          <w:szCs w:val="24"/>
        </w:rPr>
      </w:pPr>
      <w:r>
        <w:rPr>
          <w:rFonts w:asciiTheme="minorHAnsi" w:hAnsiTheme="minorHAnsi"/>
          <w:sz w:val="24"/>
          <w:szCs w:val="24"/>
        </w:rPr>
        <w:t>Author:</w:t>
      </w:r>
      <w:r>
        <w:rPr>
          <w:rFonts w:asciiTheme="minorHAnsi" w:hAnsiTheme="minorHAnsi"/>
          <w:sz w:val="24"/>
          <w:szCs w:val="24"/>
        </w:rPr>
        <w:tab/>
        <w:t>LAP</w:t>
      </w:r>
    </w:p>
    <w:p w:rsidR="00075DF4" w:rsidRPr="00945A3E" w:rsidRDefault="00075DF4" w:rsidP="00075DF4">
      <w:pPr>
        <w:pStyle w:val="Title"/>
        <w:rPr>
          <w:rFonts w:asciiTheme="minorHAnsi" w:hAnsiTheme="minorHAnsi"/>
          <w:sz w:val="24"/>
          <w:szCs w:val="24"/>
        </w:rPr>
      </w:pPr>
      <w:r>
        <w:rPr>
          <w:rFonts w:asciiTheme="minorHAnsi" w:hAnsiTheme="minorHAnsi"/>
          <w:sz w:val="24"/>
          <w:szCs w:val="24"/>
        </w:rPr>
        <w:t xml:space="preserve">Approval of the draft text of the International Agreement </w:t>
      </w:r>
    </w:p>
    <w:p w:rsidR="00075DF4" w:rsidRPr="00526C38" w:rsidRDefault="00075DF4" w:rsidP="00075DF4">
      <w:pPr>
        <w:pStyle w:val="Heading1"/>
        <w:rPr>
          <w:rFonts w:asciiTheme="minorHAnsi" w:hAnsiTheme="minorHAnsi"/>
          <w:szCs w:val="24"/>
        </w:rPr>
      </w:pPr>
      <w:r w:rsidRPr="00526C38">
        <w:rPr>
          <w:rFonts w:asciiTheme="minorHAnsi" w:hAnsiTheme="minorHAnsi"/>
          <w:szCs w:val="24"/>
        </w:rPr>
        <w:t>Summary</w:t>
      </w:r>
    </w:p>
    <w:p w:rsidR="00075DF4" w:rsidRPr="00945A3E" w:rsidRDefault="00075DF4" w:rsidP="00075DF4">
      <w:pPr>
        <w:pStyle w:val="BodyText"/>
        <w:rPr>
          <w:rFonts w:asciiTheme="minorHAnsi" w:hAnsiTheme="minorHAnsi"/>
          <w:sz w:val="24"/>
          <w:szCs w:val="24"/>
        </w:rPr>
      </w:pPr>
      <w:r>
        <w:rPr>
          <w:rFonts w:asciiTheme="minorHAnsi" w:hAnsiTheme="minorHAnsi"/>
          <w:sz w:val="24"/>
          <w:szCs w:val="24"/>
        </w:rPr>
        <w:t>This paper presents the draft text of the International Agreement to create IALA as an international organization for approval by Council, in the form of a draft Council Input Paper for forwarding to the General Assembly.</w:t>
      </w:r>
    </w:p>
    <w:p w:rsidR="00075DF4" w:rsidRPr="00945A3E" w:rsidRDefault="00075DF4" w:rsidP="00075DF4">
      <w:pPr>
        <w:pStyle w:val="Heading2"/>
        <w:rPr>
          <w:rFonts w:asciiTheme="minorHAnsi" w:hAnsiTheme="minorHAnsi"/>
          <w:sz w:val="24"/>
          <w:szCs w:val="24"/>
        </w:rPr>
      </w:pPr>
      <w:r w:rsidRPr="00945A3E">
        <w:rPr>
          <w:rFonts w:asciiTheme="minorHAnsi" w:hAnsiTheme="minorHAnsi"/>
          <w:sz w:val="24"/>
          <w:szCs w:val="24"/>
        </w:rPr>
        <w:t xml:space="preserve">Purpose of the </w:t>
      </w:r>
      <w:r>
        <w:rPr>
          <w:rFonts w:asciiTheme="minorHAnsi" w:hAnsiTheme="minorHAnsi"/>
          <w:sz w:val="24"/>
          <w:szCs w:val="24"/>
        </w:rPr>
        <w:t>paper</w:t>
      </w:r>
    </w:p>
    <w:p w:rsidR="00075DF4" w:rsidRPr="00945A3E" w:rsidRDefault="00075DF4" w:rsidP="00075DF4">
      <w:pPr>
        <w:pStyle w:val="BodyText"/>
        <w:rPr>
          <w:rFonts w:asciiTheme="minorHAnsi" w:hAnsiTheme="minorHAnsi"/>
          <w:sz w:val="24"/>
          <w:szCs w:val="24"/>
        </w:rPr>
      </w:pPr>
      <w:r>
        <w:rPr>
          <w:rFonts w:asciiTheme="minorHAnsi" w:hAnsiTheme="minorHAnsi"/>
          <w:sz w:val="24"/>
          <w:szCs w:val="24"/>
        </w:rPr>
        <w:t>The purpose of this paper is to provide the opportunity for Council to review and adopt the draft text of the IALA International Agreement for forwarding to the General Assembly.</w:t>
      </w:r>
    </w:p>
    <w:p w:rsidR="00075DF4" w:rsidRPr="00945A3E" w:rsidRDefault="00075DF4" w:rsidP="00075DF4">
      <w:pPr>
        <w:pStyle w:val="Heading2"/>
        <w:rPr>
          <w:rFonts w:asciiTheme="minorHAnsi" w:hAnsiTheme="minorHAnsi"/>
          <w:sz w:val="24"/>
          <w:szCs w:val="24"/>
        </w:rPr>
      </w:pPr>
      <w:r w:rsidRPr="00945A3E">
        <w:rPr>
          <w:rFonts w:asciiTheme="minorHAnsi" w:hAnsiTheme="minorHAnsi"/>
          <w:sz w:val="24"/>
          <w:szCs w:val="24"/>
        </w:rPr>
        <w:t>Related documents</w:t>
      </w:r>
    </w:p>
    <w:p w:rsidR="00075DF4" w:rsidRDefault="00075DF4" w:rsidP="00075DF4">
      <w:pPr>
        <w:rPr>
          <w:rFonts w:asciiTheme="minorHAnsi" w:hAnsiTheme="minorHAnsi"/>
          <w:sz w:val="24"/>
          <w:szCs w:val="24"/>
        </w:rPr>
      </w:pPr>
      <w:r>
        <w:rPr>
          <w:rFonts w:asciiTheme="minorHAnsi" w:hAnsiTheme="minorHAnsi"/>
          <w:sz w:val="24"/>
          <w:szCs w:val="24"/>
        </w:rPr>
        <w:t>Annex A contains proposed draft text for the International Agreement.</w:t>
      </w:r>
    </w:p>
    <w:p w:rsidR="00075DF4" w:rsidRDefault="00075DF4" w:rsidP="00075DF4">
      <w:pPr>
        <w:rPr>
          <w:rFonts w:asciiTheme="minorHAnsi" w:hAnsiTheme="minorHAnsi"/>
          <w:sz w:val="24"/>
          <w:szCs w:val="24"/>
        </w:rPr>
      </w:pPr>
      <w:r>
        <w:rPr>
          <w:rFonts w:asciiTheme="minorHAnsi" w:hAnsiTheme="minorHAnsi"/>
          <w:sz w:val="24"/>
          <w:szCs w:val="24"/>
        </w:rPr>
        <w:t>Annex B contains proposed draft text for the General Regulations that support the International Agreement, whilst not being part of it.</w:t>
      </w:r>
    </w:p>
    <w:p w:rsidR="00075DF4" w:rsidRDefault="00075DF4" w:rsidP="00075DF4">
      <w:pPr>
        <w:rPr>
          <w:rFonts w:asciiTheme="minorHAnsi" w:hAnsiTheme="minorHAnsi"/>
          <w:sz w:val="24"/>
          <w:szCs w:val="24"/>
        </w:rPr>
      </w:pPr>
      <w:r>
        <w:rPr>
          <w:rFonts w:asciiTheme="minorHAnsi" w:hAnsiTheme="minorHAnsi"/>
          <w:sz w:val="24"/>
          <w:szCs w:val="24"/>
        </w:rPr>
        <w:t>Annex C contains a proposed input paper for forwarding to the General Assembly, adopting the draft text of the International Agreement noted above.</w:t>
      </w:r>
    </w:p>
    <w:p w:rsidR="00075DF4" w:rsidRDefault="00075DF4" w:rsidP="00075DF4">
      <w:pPr>
        <w:pStyle w:val="Heading1"/>
        <w:rPr>
          <w:rFonts w:asciiTheme="minorHAnsi" w:hAnsiTheme="minorHAnsi"/>
          <w:szCs w:val="24"/>
        </w:rPr>
      </w:pPr>
      <w:r w:rsidRPr="00526C38">
        <w:rPr>
          <w:rFonts w:asciiTheme="minorHAnsi" w:hAnsiTheme="minorHAnsi"/>
          <w:szCs w:val="24"/>
        </w:rPr>
        <w:t>Background</w:t>
      </w:r>
    </w:p>
    <w:p w:rsidR="00075DF4" w:rsidRPr="00B14E15" w:rsidRDefault="00075DF4" w:rsidP="00075DF4">
      <w:pPr>
        <w:pStyle w:val="BodyText"/>
        <w:rPr>
          <w:lang w:eastAsia="de-DE"/>
        </w:rPr>
      </w:pPr>
      <w:r w:rsidRPr="00945A3E">
        <w:rPr>
          <w:rFonts w:asciiTheme="minorHAnsi" w:hAnsiTheme="minorHAnsi"/>
          <w:sz w:val="24"/>
          <w:szCs w:val="24"/>
        </w:rPr>
        <w:t>IALA’s aim</w:t>
      </w:r>
      <w:r w:rsidR="00033DB0">
        <w:rPr>
          <w:rFonts w:asciiTheme="minorHAnsi" w:hAnsiTheme="minorHAnsi"/>
          <w:sz w:val="24"/>
          <w:szCs w:val="24"/>
        </w:rPr>
        <w:t xml:space="preserve"> is</w:t>
      </w:r>
      <w:r w:rsidRPr="00945A3E">
        <w:rPr>
          <w:rFonts w:asciiTheme="minorHAnsi" w:hAnsiTheme="minorHAnsi"/>
          <w:sz w:val="24"/>
          <w:szCs w:val="24"/>
        </w:rPr>
        <w:t xml:space="preserve"> to assist in the development and harmonisation of aids to navigation</w:t>
      </w:r>
      <w:r>
        <w:rPr>
          <w:rFonts w:asciiTheme="minorHAnsi" w:hAnsiTheme="minorHAnsi"/>
          <w:sz w:val="24"/>
          <w:szCs w:val="24"/>
        </w:rPr>
        <w:t>,</w:t>
      </w:r>
      <w:r w:rsidRPr="00945A3E">
        <w:rPr>
          <w:rFonts w:asciiTheme="minorHAnsi" w:hAnsiTheme="minorHAnsi"/>
          <w:sz w:val="24"/>
          <w:szCs w:val="24"/>
        </w:rPr>
        <w:t xml:space="preserve"> worldwide</w:t>
      </w:r>
      <w:r>
        <w:rPr>
          <w:rFonts w:asciiTheme="minorHAnsi" w:hAnsiTheme="minorHAnsi"/>
          <w:sz w:val="24"/>
          <w:szCs w:val="24"/>
        </w:rPr>
        <w:t>. This aim</w:t>
      </w:r>
      <w:r w:rsidRPr="00945A3E">
        <w:rPr>
          <w:rFonts w:asciiTheme="minorHAnsi" w:hAnsiTheme="minorHAnsi"/>
          <w:sz w:val="24"/>
          <w:szCs w:val="24"/>
        </w:rPr>
        <w:t xml:space="preserv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w:t>
      </w:r>
      <w:r w:rsidRPr="0020553E">
        <w:rPr>
          <w:rFonts w:asciiTheme="minorHAnsi" w:hAnsiTheme="minorHAnsi"/>
          <w:sz w:val="24"/>
          <w:szCs w:val="24"/>
        </w:rPr>
        <w:t xml:space="preserve"> </w:t>
      </w:r>
      <w:r w:rsidRPr="00945A3E">
        <w:rPr>
          <w:rFonts w:asciiTheme="minorHAnsi" w:hAnsiTheme="minorHAnsi"/>
          <w:sz w:val="24"/>
          <w:szCs w:val="24"/>
        </w:rPr>
        <w:t>A multilateral treaty to create IALA as an Intergovernmental organisation has been determined to be</w:t>
      </w:r>
      <w:r>
        <w:rPr>
          <w:rFonts w:asciiTheme="minorHAnsi" w:hAnsiTheme="minorHAnsi"/>
          <w:sz w:val="24"/>
          <w:szCs w:val="24"/>
        </w:rPr>
        <w:t xml:space="preserve"> an appropriate</w:t>
      </w:r>
      <w:r w:rsidRPr="00945A3E">
        <w:rPr>
          <w:rFonts w:asciiTheme="minorHAnsi" w:hAnsiTheme="minorHAnsi"/>
          <w:sz w:val="24"/>
          <w:szCs w:val="24"/>
        </w:rPr>
        <w:t xml:space="preserve"> path to achieve this outcome.</w:t>
      </w:r>
    </w:p>
    <w:p w:rsidR="00075DF4" w:rsidRDefault="00075DF4" w:rsidP="00075DF4">
      <w:pPr>
        <w:pStyle w:val="BodyText"/>
        <w:rPr>
          <w:rFonts w:asciiTheme="minorHAnsi" w:hAnsiTheme="minorHAnsi"/>
          <w:sz w:val="24"/>
          <w:szCs w:val="24"/>
        </w:rPr>
      </w:pPr>
      <w:r w:rsidRPr="00945A3E">
        <w:rPr>
          <w:rFonts w:asciiTheme="minorHAnsi" w:hAnsiTheme="minorHAnsi"/>
          <w:sz w:val="24"/>
          <w:szCs w:val="24"/>
        </w:rPr>
        <w:t>Council</w:t>
      </w:r>
      <w:r>
        <w:rPr>
          <w:rFonts w:asciiTheme="minorHAnsi" w:hAnsiTheme="minorHAnsi"/>
          <w:sz w:val="24"/>
          <w:szCs w:val="24"/>
        </w:rPr>
        <w:t>, at its Meeting 55, approved the roadmap for the implementation of an International Agreement that would change the status of IALA from that of a non-governmental organization to that of an intergovernmental organization.</w:t>
      </w:r>
    </w:p>
    <w:p w:rsidR="00075DF4" w:rsidRDefault="00075DF4" w:rsidP="00075DF4">
      <w:pPr>
        <w:pStyle w:val="BodyText"/>
        <w:rPr>
          <w:rFonts w:asciiTheme="minorHAnsi" w:hAnsiTheme="minorHAnsi"/>
          <w:sz w:val="24"/>
          <w:szCs w:val="24"/>
        </w:rPr>
      </w:pPr>
      <w:r w:rsidRPr="00945A3E">
        <w:rPr>
          <w:rFonts w:asciiTheme="minorHAnsi" w:hAnsiTheme="minorHAnsi"/>
          <w:sz w:val="24"/>
          <w:szCs w:val="24"/>
        </w:rPr>
        <w:t>IALA’s Legal Advisory Panel (LAP) has, over the past 12 months, been assisting Council in the development of a suitable instrument for this purpose.</w:t>
      </w:r>
    </w:p>
    <w:p w:rsidR="00957A85" w:rsidRDefault="00957A85" w:rsidP="00075DF4">
      <w:pPr>
        <w:pStyle w:val="BodyText"/>
        <w:rPr>
          <w:rFonts w:asciiTheme="minorHAnsi" w:hAnsiTheme="minorHAnsi"/>
          <w:sz w:val="24"/>
          <w:szCs w:val="24"/>
        </w:rPr>
      </w:pPr>
    </w:p>
    <w:p w:rsidR="00957A85" w:rsidRDefault="00957A85" w:rsidP="00075DF4">
      <w:pPr>
        <w:pStyle w:val="BodyText"/>
        <w:rPr>
          <w:rFonts w:asciiTheme="minorHAnsi" w:hAnsiTheme="minorHAnsi"/>
          <w:sz w:val="24"/>
          <w:szCs w:val="24"/>
        </w:rPr>
      </w:pPr>
    </w:p>
    <w:p w:rsidR="00957A85" w:rsidRDefault="00957A85" w:rsidP="00075DF4">
      <w:pPr>
        <w:pStyle w:val="BodyText"/>
        <w:rPr>
          <w:rFonts w:asciiTheme="minorHAnsi" w:hAnsiTheme="minorHAnsi"/>
          <w:sz w:val="24"/>
          <w:szCs w:val="24"/>
        </w:rPr>
      </w:pPr>
    </w:p>
    <w:p w:rsidR="00957A85" w:rsidRPr="00945A3E" w:rsidRDefault="00957A85" w:rsidP="00075DF4">
      <w:pPr>
        <w:pStyle w:val="BodyText"/>
        <w:rPr>
          <w:rFonts w:asciiTheme="minorHAnsi" w:hAnsiTheme="minorHAnsi"/>
          <w:sz w:val="24"/>
          <w:szCs w:val="24"/>
        </w:rPr>
      </w:pPr>
    </w:p>
    <w:p w:rsidR="00075DF4" w:rsidRPr="00526C38" w:rsidRDefault="00075DF4" w:rsidP="00075DF4">
      <w:pPr>
        <w:pStyle w:val="Heading1"/>
        <w:rPr>
          <w:rFonts w:asciiTheme="minorHAnsi" w:hAnsiTheme="minorHAnsi"/>
          <w:szCs w:val="24"/>
        </w:rPr>
      </w:pPr>
      <w:r w:rsidRPr="00526C38">
        <w:rPr>
          <w:rFonts w:asciiTheme="minorHAnsi" w:hAnsiTheme="minorHAnsi"/>
          <w:szCs w:val="24"/>
        </w:rPr>
        <w:lastRenderedPageBreak/>
        <w:t>Discussion</w:t>
      </w:r>
    </w:p>
    <w:p w:rsidR="00075DF4" w:rsidRPr="00945A3E" w:rsidRDefault="00075DF4" w:rsidP="00075DF4">
      <w:pPr>
        <w:pStyle w:val="Heading2"/>
        <w:rPr>
          <w:rFonts w:asciiTheme="minorHAnsi" w:hAnsiTheme="minorHAnsi"/>
          <w:sz w:val="24"/>
          <w:szCs w:val="24"/>
        </w:rPr>
      </w:pPr>
      <w:r>
        <w:rPr>
          <w:rFonts w:asciiTheme="minorHAnsi" w:hAnsiTheme="minorHAnsi"/>
          <w:sz w:val="24"/>
          <w:szCs w:val="24"/>
        </w:rPr>
        <w:t>Development of the draft International Agreement</w:t>
      </w:r>
    </w:p>
    <w:p w:rsidR="00075DF4" w:rsidRPr="00945A3E" w:rsidRDefault="00075DF4" w:rsidP="00075DF4">
      <w:pPr>
        <w:pStyle w:val="Heading3"/>
        <w:rPr>
          <w:rFonts w:asciiTheme="minorHAnsi" w:hAnsiTheme="minorHAnsi"/>
          <w:sz w:val="24"/>
          <w:szCs w:val="24"/>
        </w:rPr>
      </w:pPr>
      <w:r>
        <w:rPr>
          <w:rFonts w:asciiTheme="minorHAnsi" w:hAnsiTheme="minorHAnsi"/>
          <w:sz w:val="24"/>
          <w:szCs w:val="24"/>
        </w:rPr>
        <w:t>Council 55 was provided with a draft version of the International Agreement for consideration, and some Council members provided comments on that document.</w:t>
      </w:r>
    </w:p>
    <w:p w:rsidR="00075DF4" w:rsidRDefault="00075DF4" w:rsidP="00075DF4">
      <w:pPr>
        <w:pStyle w:val="Heading3"/>
        <w:rPr>
          <w:rFonts w:asciiTheme="minorHAnsi" w:hAnsiTheme="minorHAnsi"/>
          <w:sz w:val="24"/>
          <w:szCs w:val="24"/>
        </w:rPr>
      </w:pPr>
      <w:r>
        <w:rPr>
          <w:rFonts w:asciiTheme="minorHAnsi" w:hAnsiTheme="minorHAnsi"/>
          <w:sz w:val="24"/>
          <w:szCs w:val="24"/>
        </w:rPr>
        <w:t xml:space="preserve">Council determined that it was appropriate to circulate the draft International Agreement to all National Members for comment. This task was undertaken in August 2013, in conjunction with the distribution of a new IALA publication </w:t>
      </w:r>
      <w:r w:rsidRPr="0020553E">
        <w:rPr>
          <w:rFonts w:asciiTheme="minorHAnsi" w:hAnsiTheme="minorHAnsi"/>
          <w:sz w:val="24"/>
          <w:szCs w:val="24"/>
        </w:rPr>
        <w:t>entitled</w:t>
      </w:r>
      <w:r w:rsidRPr="0020553E">
        <w:rPr>
          <w:rFonts w:asciiTheme="minorHAnsi" w:hAnsiTheme="minorHAnsi"/>
          <w:i/>
          <w:sz w:val="24"/>
          <w:szCs w:val="24"/>
        </w:rPr>
        <w:t xml:space="preserve"> IALA – an </w:t>
      </w:r>
      <w:r>
        <w:rPr>
          <w:rFonts w:asciiTheme="minorHAnsi" w:hAnsiTheme="minorHAnsi"/>
          <w:i/>
          <w:sz w:val="24"/>
          <w:szCs w:val="24"/>
        </w:rPr>
        <w:t>I</w:t>
      </w:r>
      <w:r w:rsidRPr="0020553E">
        <w:rPr>
          <w:rFonts w:asciiTheme="minorHAnsi" w:hAnsiTheme="minorHAnsi"/>
          <w:i/>
          <w:sz w:val="24"/>
          <w:szCs w:val="24"/>
        </w:rPr>
        <w:t xml:space="preserve">nternational </w:t>
      </w:r>
      <w:r>
        <w:rPr>
          <w:rFonts w:asciiTheme="minorHAnsi" w:hAnsiTheme="minorHAnsi"/>
          <w:i/>
          <w:sz w:val="24"/>
          <w:szCs w:val="24"/>
        </w:rPr>
        <w:t>O</w:t>
      </w:r>
      <w:r w:rsidRPr="0020553E">
        <w:rPr>
          <w:rFonts w:asciiTheme="minorHAnsi" w:hAnsiTheme="minorHAnsi"/>
          <w:i/>
          <w:sz w:val="24"/>
          <w:szCs w:val="24"/>
        </w:rPr>
        <w:t>rganisation – safely navigating the future</w:t>
      </w:r>
      <w:r>
        <w:rPr>
          <w:rFonts w:asciiTheme="minorHAnsi" w:hAnsiTheme="minorHAnsi"/>
          <w:sz w:val="24"/>
          <w:szCs w:val="24"/>
        </w:rPr>
        <w:t>.</w:t>
      </w:r>
    </w:p>
    <w:p w:rsidR="00075DF4" w:rsidRPr="00B83887" w:rsidRDefault="00075DF4" w:rsidP="00075DF4">
      <w:pPr>
        <w:pStyle w:val="Heading3"/>
        <w:rPr>
          <w:rFonts w:asciiTheme="minorHAnsi" w:hAnsiTheme="minorHAnsi"/>
          <w:sz w:val="24"/>
          <w:szCs w:val="24"/>
        </w:rPr>
      </w:pPr>
      <w:r>
        <w:rPr>
          <w:rFonts w:asciiTheme="minorHAnsi" w:hAnsiTheme="minorHAnsi"/>
          <w:sz w:val="24"/>
          <w:szCs w:val="24"/>
        </w:rPr>
        <w:t>In order to facilitate the widest possible consultation on the wording of the draft International Agreement, all National members were invited to attend an extraordinary LAP meeting convened in Copenhagen in October 2013, the purpose of which was to further consider and develop the draft International Agreement.</w:t>
      </w:r>
    </w:p>
    <w:p w:rsidR="00075DF4" w:rsidRDefault="00075DF4" w:rsidP="00075DF4">
      <w:pPr>
        <w:pStyle w:val="Heading3"/>
        <w:rPr>
          <w:rFonts w:asciiTheme="minorHAnsi" w:hAnsiTheme="minorHAnsi"/>
          <w:sz w:val="24"/>
          <w:szCs w:val="24"/>
        </w:rPr>
      </w:pPr>
      <w:r w:rsidRPr="00B83887">
        <w:rPr>
          <w:rFonts w:asciiTheme="minorHAnsi" w:hAnsiTheme="minorHAnsi"/>
          <w:sz w:val="24"/>
          <w:szCs w:val="24"/>
        </w:rPr>
        <w:t>Valuabl</w:t>
      </w:r>
      <w:r>
        <w:rPr>
          <w:rFonts w:asciiTheme="minorHAnsi" w:hAnsiTheme="minorHAnsi"/>
          <w:sz w:val="24"/>
          <w:szCs w:val="24"/>
        </w:rPr>
        <w:t>e discussions were held in Copenhagen and an updated version of the draft International Agreement was developed and approved for forwarding to Council. That document is attached at Annex A.</w:t>
      </w:r>
      <w:r w:rsidR="004813D4">
        <w:rPr>
          <w:rFonts w:asciiTheme="minorHAnsi" w:hAnsiTheme="minorHAnsi"/>
          <w:sz w:val="24"/>
          <w:szCs w:val="24"/>
        </w:rPr>
        <w:t xml:space="preserve"> The comments of National members not able to be present were also sought and taken into account in developing this document.</w:t>
      </w:r>
    </w:p>
    <w:p w:rsidR="00075DF4" w:rsidRDefault="00075DF4" w:rsidP="00075DF4">
      <w:pPr>
        <w:pStyle w:val="Heading3"/>
        <w:rPr>
          <w:rFonts w:asciiTheme="minorHAnsi" w:hAnsiTheme="minorHAnsi"/>
          <w:sz w:val="24"/>
          <w:szCs w:val="24"/>
        </w:rPr>
      </w:pPr>
      <w:r>
        <w:rPr>
          <w:rFonts w:asciiTheme="minorHAnsi" w:hAnsiTheme="minorHAnsi"/>
          <w:sz w:val="24"/>
          <w:szCs w:val="24"/>
        </w:rPr>
        <w:t>Work on the development of the General Regulations that support the draft International Agreement continued after the LAP meeting, taking to account comments provided by National Members. The draft General Regulations are provided at Annex B.</w:t>
      </w:r>
    </w:p>
    <w:p w:rsidR="00957A85" w:rsidRPr="00957A85" w:rsidRDefault="00957A85" w:rsidP="00957A85">
      <w:pPr>
        <w:pStyle w:val="BodyText"/>
        <w:rPr>
          <w:lang w:eastAsia="de-DE"/>
        </w:rPr>
      </w:pPr>
    </w:p>
    <w:p w:rsidR="00075DF4" w:rsidRDefault="00075DF4" w:rsidP="00075DF4">
      <w:pPr>
        <w:pStyle w:val="Heading2"/>
        <w:rPr>
          <w:rFonts w:asciiTheme="minorHAnsi" w:hAnsiTheme="minorHAnsi"/>
          <w:sz w:val="24"/>
          <w:szCs w:val="24"/>
        </w:rPr>
      </w:pPr>
      <w:r>
        <w:rPr>
          <w:rFonts w:asciiTheme="minorHAnsi" w:hAnsiTheme="minorHAnsi"/>
          <w:sz w:val="24"/>
          <w:szCs w:val="24"/>
        </w:rPr>
        <w:t>Council Approval</w:t>
      </w:r>
    </w:p>
    <w:p w:rsidR="00075DF4" w:rsidRDefault="00075DF4" w:rsidP="00075DF4">
      <w:pPr>
        <w:pStyle w:val="Heading3"/>
        <w:rPr>
          <w:rFonts w:asciiTheme="minorHAnsi" w:hAnsiTheme="minorHAnsi"/>
          <w:sz w:val="24"/>
          <w:szCs w:val="24"/>
        </w:rPr>
      </w:pPr>
      <w:r>
        <w:rPr>
          <w:rFonts w:asciiTheme="minorHAnsi" w:hAnsiTheme="minorHAnsi"/>
          <w:sz w:val="24"/>
          <w:szCs w:val="24"/>
        </w:rPr>
        <w:t xml:space="preserve">LAP is of the view that all delegates of National members present in Copenhagen were provided the opportunity to engage in the development of the revised version of the draft International Agreement, and </w:t>
      </w:r>
      <w:proofErr w:type="gramStart"/>
      <w:r>
        <w:rPr>
          <w:rFonts w:asciiTheme="minorHAnsi" w:hAnsiTheme="minorHAnsi"/>
          <w:sz w:val="24"/>
          <w:szCs w:val="24"/>
        </w:rPr>
        <w:t>that,</w:t>
      </w:r>
      <w:proofErr w:type="gramEnd"/>
      <w:r>
        <w:rPr>
          <w:rFonts w:asciiTheme="minorHAnsi" w:hAnsiTheme="minorHAnsi"/>
          <w:sz w:val="24"/>
          <w:szCs w:val="24"/>
        </w:rPr>
        <w:t xml:space="preserve"> as a </w:t>
      </w:r>
      <w:r w:rsidR="00033DB0">
        <w:rPr>
          <w:rFonts w:asciiTheme="minorHAnsi" w:hAnsiTheme="minorHAnsi"/>
          <w:sz w:val="24"/>
          <w:szCs w:val="24"/>
        </w:rPr>
        <w:t>result, that document is a well-</w:t>
      </w:r>
      <w:r w:rsidR="004813D4">
        <w:rPr>
          <w:rFonts w:asciiTheme="minorHAnsi" w:hAnsiTheme="minorHAnsi"/>
          <w:sz w:val="24"/>
          <w:szCs w:val="24"/>
        </w:rPr>
        <w:t>understood</w:t>
      </w:r>
      <w:bookmarkStart w:id="0" w:name="_GoBack"/>
      <w:bookmarkEnd w:id="0"/>
      <w:r>
        <w:rPr>
          <w:rFonts w:asciiTheme="minorHAnsi" w:hAnsiTheme="minorHAnsi"/>
          <w:sz w:val="24"/>
          <w:szCs w:val="24"/>
        </w:rPr>
        <w:t>, sound and workable legal instrument.</w:t>
      </w:r>
    </w:p>
    <w:p w:rsidR="00075DF4" w:rsidRPr="00B83887" w:rsidRDefault="00075DF4" w:rsidP="00075DF4">
      <w:pPr>
        <w:pStyle w:val="Heading3"/>
        <w:rPr>
          <w:rFonts w:asciiTheme="minorHAnsi" w:hAnsiTheme="minorHAnsi"/>
          <w:sz w:val="24"/>
          <w:szCs w:val="24"/>
        </w:rPr>
      </w:pPr>
      <w:r>
        <w:rPr>
          <w:rFonts w:asciiTheme="minorHAnsi" w:hAnsiTheme="minorHAnsi"/>
          <w:sz w:val="24"/>
          <w:szCs w:val="24"/>
        </w:rPr>
        <w:t>On that basis, LAP is able to recommend the document to Council for approval, and if appropriate, for forwarding to the General Assembly for further consideration.</w:t>
      </w:r>
    </w:p>
    <w:p w:rsidR="00075DF4" w:rsidRPr="00B83887" w:rsidRDefault="00075DF4" w:rsidP="00075DF4">
      <w:pPr>
        <w:pStyle w:val="BodyText"/>
        <w:rPr>
          <w:lang w:eastAsia="de-DE"/>
        </w:rPr>
      </w:pPr>
    </w:p>
    <w:p w:rsidR="00075DF4" w:rsidRPr="00076A16" w:rsidRDefault="00075DF4" w:rsidP="00075DF4">
      <w:pPr>
        <w:pStyle w:val="Heading2"/>
        <w:rPr>
          <w:rFonts w:asciiTheme="minorHAnsi" w:hAnsiTheme="minorHAnsi"/>
          <w:sz w:val="24"/>
          <w:szCs w:val="24"/>
        </w:rPr>
      </w:pPr>
      <w:r>
        <w:rPr>
          <w:rFonts w:asciiTheme="minorHAnsi" w:hAnsiTheme="minorHAnsi"/>
          <w:sz w:val="24"/>
          <w:szCs w:val="24"/>
        </w:rPr>
        <w:t>General Assembly Approval</w:t>
      </w:r>
    </w:p>
    <w:p w:rsidR="00075DF4" w:rsidRDefault="00075DF4" w:rsidP="00075DF4">
      <w:pPr>
        <w:pStyle w:val="Heading3"/>
        <w:rPr>
          <w:rFonts w:asciiTheme="minorHAnsi" w:hAnsiTheme="minorHAnsi"/>
          <w:sz w:val="24"/>
          <w:szCs w:val="24"/>
        </w:rPr>
      </w:pPr>
      <w:r w:rsidRPr="00076A16">
        <w:rPr>
          <w:rFonts w:asciiTheme="minorHAnsi" w:hAnsiTheme="minorHAnsi"/>
          <w:sz w:val="24"/>
          <w:szCs w:val="24"/>
        </w:rPr>
        <w:t xml:space="preserve">Proposed text for </w:t>
      </w:r>
      <w:r>
        <w:rPr>
          <w:rFonts w:asciiTheme="minorHAnsi" w:hAnsiTheme="minorHAnsi"/>
          <w:sz w:val="24"/>
          <w:szCs w:val="24"/>
        </w:rPr>
        <w:t>a</w:t>
      </w:r>
      <w:r w:rsidRPr="00076A16">
        <w:rPr>
          <w:rFonts w:asciiTheme="minorHAnsi" w:hAnsiTheme="minorHAnsi"/>
          <w:sz w:val="24"/>
          <w:szCs w:val="24"/>
        </w:rPr>
        <w:t xml:space="preserve"> </w:t>
      </w:r>
      <w:r>
        <w:rPr>
          <w:rFonts w:asciiTheme="minorHAnsi" w:hAnsiTheme="minorHAnsi"/>
          <w:sz w:val="24"/>
          <w:szCs w:val="24"/>
        </w:rPr>
        <w:t>Council paper to recommend that the General Assembly</w:t>
      </w:r>
      <w:r w:rsidRPr="00076A16">
        <w:rPr>
          <w:rFonts w:asciiTheme="minorHAnsi" w:hAnsiTheme="minorHAnsi"/>
          <w:sz w:val="24"/>
          <w:szCs w:val="24"/>
        </w:rPr>
        <w:t xml:space="preserve"> approve the </w:t>
      </w:r>
      <w:r>
        <w:rPr>
          <w:rFonts w:asciiTheme="minorHAnsi" w:hAnsiTheme="minorHAnsi"/>
          <w:sz w:val="24"/>
          <w:szCs w:val="24"/>
        </w:rPr>
        <w:t>text of the draft International Agreement</w:t>
      </w:r>
      <w:r w:rsidRPr="00076A16">
        <w:rPr>
          <w:rFonts w:asciiTheme="minorHAnsi" w:hAnsiTheme="minorHAnsi"/>
          <w:sz w:val="24"/>
          <w:szCs w:val="24"/>
        </w:rPr>
        <w:t xml:space="preserve"> noted above </w:t>
      </w:r>
      <w:r>
        <w:rPr>
          <w:rFonts w:asciiTheme="minorHAnsi" w:hAnsiTheme="minorHAnsi"/>
          <w:sz w:val="24"/>
          <w:szCs w:val="24"/>
        </w:rPr>
        <w:t>is</w:t>
      </w:r>
      <w:r w:rsidRPr="00076A16">
        <w:rPr>
          <w:rFonts w:asciiTheme="minorHAnsi" w:hAnsiTheme="minorHAnsi"/>
          <w:sz w:val="24"/>
          <w:szCs w:val="24"/>
        </w:rPr>
        <w:t xml:space="preserve"> provided in Annex </w:t>
      </w:r>
      <w:r>
        <w:rPr>
          <w:rFonts w:asciiTheme="minorHAnsi" w:hAnsiTheme="minorHAnsi"/>
          <w:sz w:val="24"/>
          <w:szCs w:val="24"/>
        </w:rPr>
        <w:t>C.</w:t>
      </w:r>
    </w:p>
    <w:p w:rsidR="00075DF4" w:rsidRPr="00526C38" w:rsidRDefault="00075DF4" w:rsidP="00075DF4">
      <w:pPr>
        <w:pStyle w:val="Heading1"/>
        <w:rPr>
          <w:rFonts w:asciiTheme="minorHAnsi" w:hAnsiTheme="minorHAnsi"/>
          <w:szCs w:val="24"/>
        </w:rPr>
      </w:pPr>
      <w:r w:rsidRPr="00526C38">
        <w:rPr>
          <w:rFonts w:asciiTheme="minorHAnsi" w:hAnsiTheme="minorHAnsi"/>
          <w:szCs w:val="24"/>
        </w:rPr>
        <w:t>References</w:t>
      </w:r>
    </w:p>
    <w:p w:rsidR="00075DF4" w:rsidRPr="00945A3E" w:rsidRDefault="00075DF4" w:rsidP="00075DF4">
      <w:pPr>
        <w:rPr>
          <w:rFonts w:asciiTheme="minorHAnsi" w:hAnsiTheme="minorHAnsi"/>
          <w:sz w:val="24"/>
          <w:szCs w:val="24"/>
          <w:lang w:val="nb-NO"/>
        </w:rPr>
      </w:pPr>
      <w:proofErr w:type="gramStart"/>
      <w:r>
        <w:rPr>
          <w:rFonts w:asciiTheme="minorHAnsi" w:hAnsiTheme="minorHAnsi"/>
          <w:sz w:val="24"/>
          <w:szCs w:val="24"/>
        </w:rPr>
        <w:t>Nil.</w:t>
      </w:r>
      <w:proofErr w:type="gramEnd"/>
    </w:p>
    <w:p w:rsidR="00075DF4" w:rsidRPr="00945A3E" w:rsidRDefault="00075DF4" w:rsidP="00075DF4">
      <w:pPr>
        <w:pStyle w:val="Heading1"/>
        <w:rPr>
          <w:rFonts w:asciiTheme="minorHAnsi" w:hAnsiTheme="minorHAnsi"/>
          <w:szCs w:val="24"/>
        </w:rPr>
      </w:pPr>
      <w:r w:rsidRPr="00945A3E">
        <w:rPr>
          <w:rFonts w:asciiTheme="minorHAnsi" w:hAnsiTheme="minorHAnsi"/>
          <w:szCs w:val="24"/>
        </w:rPr>
        <w:lastRenderedPageBreak/>
        <w:t xml:space="preserve">Action requested of </w:t>
      </w:r>
      <w:r>
        <w:rPr>
          <w:rFonts w:asciiTheme="minorHAnsi" w:hAnsiTheme="minorHAnsi"/>
          <w:szCs w:val="24"/>
        </w:rPr>
        <w:t>COUNCIL</w:t>
      </w:r>
    </w:p>
    <w:p w:rsidR="00075DF4" w:rsidRPr="00945A3E" w:rsidRDefault="00075DF4" w:rsidP="00075DF4">
      <w:pPr>
        <w:pStyle w:val="BodyText"/>
        <w:rPr>
          <w:rFonts w:asciiTheme="minorHAnsi" w:hAnsiTheme="minorHAnsi"/>
          <w:sz w:val="24"/>
          <w:szCs w:val="24"/>
        </w:rPr>
      </w:pPr>
      <w:r>
        <w:rPr>
          <w:rFonts w:asciiTheme="minorHAnsi" w:hAnsiTheme="minorHAnsi"/>
          <w:sz w:val="24"/>
          <w:szCs w:val="24"/>
        </w:rPr>
        <w:t>Council</w:t>
      </w:r>
      <w:r w:rsidRPr="00945A3E">
        <w:rPr>
          <w:rFonts w:asciiTheme="minorHAnsi" w:hAnsiTheme="minorHAnsi"/>
          <w:sz w:val="24"/>
          <w:szCs w:val="24"/>
        </w:rPr>
        <w:t xml:space="preserve"> is requested to: </w:t>
      </w:r>
    </w:p>
    <w:p w:rsidR="00075DF4" w:rsidRPr="0041086A" w:rsidRDefault="00075DF4" w:rsidP="00075DF4">
      <w:pPr>
        <w:pStyle w:val="Heading1"/>
        <w:numPr>
          <w:ilvl w:val="0"/>
          <w:numId w:val="2"/>
        </w:numPr>
        <w:rPr>
          <w:rFonts w:asciiTheme="minorHAnsi" w:hAnsiTheme="minorHAnsi"/>
          <w:b w:val="0"/>
          <w:caps w:val="0"/>
          <w:szCs w:val="24"/>
        </w:rPr>
      </w:pPr>
      <w:r w:rsidRPr="00957A85">
        <w:rPr>
          <w:rFonts w:asciiTheme="minorHAnsi" w:hAnsiTheme="minorHAnsi"/>
          <w:caps w:val="0"/>
          <w:szCs w:val="24"/>
        </w:rPr>
        <w:t>Approve</w:t>
      </w:r>
      <w:r>
        <w:rPr>
          <w:rFonts w:asciiTheme="minorHAnsi" w:hAnsiTheme="minorHAnsi"/>
          <w:b w:val="0"/>
          <w:caps w:val="0"/>
          <w:szCs w:val="24"/>
        </w:rPr>
        <w:t xml:space="preserve"> the text of the draft International Agreement </w:t>
      </w:r>
      <w:r w:rsidRPr="0041086A">
        <w:rPr>
          <w:rFonts w:asciiTheme="minorHAnsi" w:hAnsiTheme="minorHAnsi"/>
          <w:b w:val="0"/>
          <w:caps w:val="0"/>
          <w:szCs w:val="24"/>
        </w:rPr>
        <w:t>provided in Annex A</w:t>
      </w:r>
      <w:r>
        <w:rPr>
          <w:rFonts w:asciiTheme="minorHAnsi" w:hAnsiTheme="minorHAnsi"/>
          <w:b w:val="0"/>
          <w:caps w:val="0"/>
          <w:szCs w:val="24"/>
        </w:rPr>
        <w:t>.</w:t>
      </w:r>
      <w:r w:rsidRPr="0041086A">
        <w:rPr>
          <w:rFonts w:asciiTheme="minorHAnsi" w:hAnsiTheme="minorHAnsi"/>
          <w:b w:val="0"/>
          <w:caps w:val="0"/>
          <w:szCs w:val="24"/>
        </w:rPr>
        <w:t xml:space="preserve"> </w:t>
      </w:r>
    </w:p>
    <w:p w:rsidR="00075DF4" w:rsidRPr="009E7FFC" w:rsidRDefault="00075DF4" w:rsidP="00075DF4">
      <w:pPr>
        <w:pStyle w:val="Heading1"/>
        <w:numPr>
          <w:ilvl w:val="0"/>
          <w:numId w:val="2"/>
        </w:numPr>
        <w:rPr>
          <w:rFonts w:asciiTheme="minorHAnsi" w:hAnsiTheme="minorHAnsi"/>
          <w:b w:val="0"/>
          <w:szCs w:val="24"/>
        </w:rPr>
      </w:pPr>
      <w:r w:rsidRPr="00957A85">
        <w:rPr>
          <w:rFonts w:asciiTheme="minorHAnsi" w:hAnsiTheme="minorHAnsi"/>
          <w:caps w:val="0"/>
          <w:szCs w:val="24"/>
        </w:rPr>
        <w:t>Approve</w:t>
      </w:r>
      <w:r w:rsidRPr="009E7FFC">
        <w:rPr>
          <w:rFonts w:asciiTheme="minorHAnsi" w:hAnsiTheme="minorHAnsi"/>
          <w:b w:val="0"/>
          <w:szCs w:val="24"/>
        </w:rPr>
        <w:t xml:space="preserve"> </w:t>
      </w:r>
      <w:r w:rsidRPr="009E7FFC">
        <w:rPr>
          <w:rFonts w:asciiTheme="minorHAnsi" w:hAnsiTheme="minorHAnsi"/>
          <w:b w:val="0"/>
          <w:caps w:val="0"/>
          <w:szCs w:val="24"/>
        </w:rPr>
        <w:t>the text of the input pa</w:t>
      </w:r>
      <w:r>
        <w:rPr>
          <w:rFonts w:asciiTheme="minorHAnsi" w:hAnsiTheme="minorHAnsi"/>
          <w:b w:val="0"/>
          <w:caps w:val="0"/>
          <w:szCs w:val="24"/>
        </w:rPr>
        <w:t>per</w:t>
      </w:r>
      <w:r w:rsidRPr="009E7FFC">
        <w:rPr>
          <w:rFonts w:asciiTheme="minorHAnsi" w:hAnsiTheme="minorHAnsi"/>
          <w:b w:val="0"/>
          <w:caps w:val="0"/>
          <w:szCs w:val="24"/>
        </w:rPr>
        <w:t xml:space="preserve"> provided in </w:t>
      </w:r>
      <w:r>
        <w:rPr>
          <w:rFonts w:asciiTheme="minorHAnsi" w:hAnsiTheme="minorHAnsi"/>
          <w:b w:val="0"/>
          <w:caps w:val="0"/>
          <w:szCs w:val="24"/>
        </w:rPr>
        <w:t>A</w:t>
      </w:r>
      <w:r w:rsidRPr="009E7FFC">
        <w:rPr>
          <w:rFonts w:asciiTheme="minorHAnsi" w:hAnsiTheme="minorHAnsi"/>
          <w:b w:val="0"/>
          <w:caps w:val="0"/>
          <w:szCs w:val="24"/>
        </w:rPr>
        <w:t xml:space="preserve">nnex </w:t>
      </w:r>
      <w:r>
        <w:rPr>
          <w:rFonts w:asciiTheme="minorHAnsi" w:hAnsiTheme="minorHAnsi"/>
          <w:b w:val="0"/>
          <w:caps w:val="0"/>
          <w:szCs w:val="24"/>
        </w:rPr>
        <w:t>C</w:t>
      </w:r>
      <w:r w:rsidRPr="009E7FFC">
        <w:rPr>
          <w:rFonts w:asciiTheme="minorHAnsi" w:hAnsiTheme="minorHAnsi"/>
          <w:b w:val="0"/>
          <w:caps w:val="0"/>
          <w:szCs w:val="24"/>
        </w:rPr>
        <w:t xml:space="preserve"> for forwarding to </w:t>
      </w:r>
      <w:r>
        <w:rPr>
          <w:rFonts w:asciiTheme="minorHAnsi" w:hAnsiTheme="minorHAnsi"/>
          <w:b w:val="0"/>
          <w:caps w:val="0"/>
          <w:szCs w:val="24"/>
        </w:rPr>
        <w:t>the General Assembly.</w:t>
      </w:r>
    </w:p>
    <w:p w:rsidR="00075DF4" w:rsidRPr="00CA7697" w:rsidRDefault="00075DF4" w:rsidP="00075DF4">
      <w:pPr>
        <w:pStyle w:val="BodyText"/>
        <w:rPr>
          <w:lang w:eastAsia="en-US"/>
        </w:rPr>
      </w:pPr>
    </w:p>
    <w:p w:rsidR="00075DF4" w:rsidRDefault="00075DF4" w:rsidP="00075DF4"/>
    <w:p w:rsidR="00D374F0" w:rsidRDefault="00D374F0"/>
    <w:sectPr w:rsidR="00D374F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949" w:rsidRDefault="00B61949" w:rsidP="00957A85">
      <w:r>
        <w:separator/>
      </w:r>
    </w:p>
  </w:endnote>
  <w:endnote w:type="continuationSeparator" w:id="0">
    <w:p w:rsidR="00B61949" w:rsidRDefault="00B61949" w:rsidP="00957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949" w:rsidRDefault="00B61949" w:rsidP="00957A85">
      <w:r>
        <w:separator/>
      </w:r>
    </w:p>
  </w:footnote>
  <w:footnote w:type="continuationSeparator" w:id="0">
    <w:p w:rsidR="00B61949" w:rsidRDefault="00B61949" w:rsidP="00957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85" w:rsidRPr="00957A85" w:rsidRDefault="00957A85">
    <w:pPr>
      <w:pStyle w:val="Header"/>
      <w:rPr>
        <w:rFonts w:asciiTheme="minorHAnsi" w:hAnsiTheme="minorHAnsi"/>
        <w:b/>
        <w:sz w:val="24"/>
        <w:szCs w:val="24"/>
      </w:rPr>
    </w:pPr>
    <w:r>
      <w:tab/>
    </w:r>
    <w:r>
      <w:tab/>
    </w:r>
    <w:r w:rsidRPr="00957A85">
      <w:rPr>
        <w:rFonts w:asciiTheme="minorHAnsi" w:hAnsiTheme="minorHAnsi"/>
        <w:b/>
        <w:sz w:val="24"/>
        <w:szCs w:val="24"/>
      </w:rPr>
      <w:t>LAPE1/13.2</w:t>
    </w:r>
  </w:p>
  <w:p w:rsidR="00957A85" w:rsidRDefault="00957A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706FD"/>
    <w:multiLevelType w:val="multilevel"/>
    <w:tmpl w:val="76C252E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1E663D1"/>
    <w:multiLevelType w:val="multilevel"/>
    <w:tmpl w:val="142E787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60585238"/>
    <w:multiLevelType w:val="multilevel"/>
    <w:tmpl w:val="559497BE"/>
    <w:lvl w:ilvl="0">
      <w:start w:val="2"/>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DF4"/>
    <w:rsid w:val="00033DB0"/>
    <w:rsid w:val="00075DF4"/>
    <w:rsid w:val="004813D4"/>
    <w:rsid w:val="00803923"/>
    <w:rsid w:val="00957A85"/>
    <w:rsid w:val="00AD7D3F"/>
    <w:rsid w:val="00B61949"/>
    <w:rsid w:val="00D374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DF4"/>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075DF4"/>
    <w:pPr>
      <w:keepNext/>
      <w:numPr>
        <w:numId w:val="3"/>
      </w:numPr>
      <w:spacing w:before="240" w:after="240"/>
      <w:outlineLvl w:val="0"/>
    </w:pPr>
    <w:rPr>
      <w:b/>
      <w:caps/>
      <w:kern w:val="28"/>
      <w:sz w:val="24"/>
      <w:lang w:eastAsia="de-DE"/>
    </w:rPr>
  </w:style>
  <w:style w:type="paragraph" w:styleId="Heading2">
    <w:name w:val="heading 2"/>
    <w:basedOn w:val="Normal"/>
    <w:next w:val="BodyText"/>
    <w:link w:val="Heading2Char"/>
    <w:qFormat/>
    <w:rsid w:val="00075DF4"/>
    <w:pPr>
      <w:numPr>
        <w:ilvl w:val="1"/>
        <w:numId w:val="3"/>
      </w:numPr>
      <w:spacing w:before="120" w:after="120"/>
      <w:outlineLvl w:val="1"/>
    </w:pPr>
    <w:rPr>
      <w:b/>
    </w:rPr>
  </w:style>
  <w:style w:type="paragraph" w:styleId="Heading3">
    <w:name w:val="heading 3"/>
    <w:basedOn w:val="Normal"/>
    <w:next w:val="BodyText"/>
    <w:link w:val="Heading3Char"/>
    <w:qFormat/>
    <w:rsid w:val="00075DF4"/>
    <w:pPr>
      <w:keepNext/>
      <w:numPr>
        <w:ilvl w:val="2"/>
        <w:numId w:val="3"/>
      </w:numPr>
      <w:spacing w:before="120" w:after="120"/>
      <w:outlineLvl w:val="2"/>
    </w:pPr>
    <w:rPr>
      <w:szCs w:val="20"/>
      <w:lang w:eastAsia="de-DE"/>
    </w:rPr>
  </w:style>
  <w:style w:type="paragraph" w:styleId="Heading4">
    <w:name w:val="heading 4"/>
    <w:basedOn w:val="Normal"/>
    <w:next w:val="BodyTextIndent"/>
    <w:link w:val="Heading4Char"/>
    <w:rsid w:val="00075DF4"/>
    <w:pPr>
      <w:keepNext/>
      <w:numPr>
        <w:ilvl w:val="3"/>
        <w:numId w:val="3"/>
      </w:numPr>
      <w:spacing w:before="120" w:after="120"/>
      <w:outlineLvl w:val="3"/>
    </w:pPr>
    <w:rPr>
      <w:szCs w:val="20"/>
      <w:lang w:val="en-US" w:eastAsia="de-DE"/>
    </w:rPr>
  </w:style>
  <w:style w:type="paragraph" w:styleId="Heading5">
    <w:name w:val="heading 5"/>
    <w:basedOn w:val="Normal"/>
    <w:next w:val="Normal"/>
    <w:link w:val="Heading5Char"/>
    <w:rsid w:val="00075DF4"/>
    <w:pPr>
      <w:numPr>
        <w:ilvl w:val="4"/>
        <w:numId w:val="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075DF4"/>
    <w:pPr>
      <w:numPr>
        <w:ilvl w:val="5"/>
        <w:numId w:val="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075DF4"/>
    <w:pPr>
      <w:numPr>
        <w:ilvl w:val="6"/>
        <w:numId w:val="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075DF4"/>
    <w:pPr>
      <w:numPr>
        <w:ilvl w:val="7"/>
        <w:numId w:val="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075DF4"/>
    <w:pPr>
      <w:numPr>
        <w:ilvl w:val="8"/>
        <w:numId w:val="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5DF4"/>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075DF4"/>
    <w:rPr>
      <w:rFonts w:ascii="Arial" w:eastAsia="Calibri" w:hAnsi="Arial" w:cs="Calibri"/>
      <w:b/>
      <w:lang w:val="en-GB" w:eastAsia="en-GB"/>
    </w:rPr>
  </w:style>
  <w:style w:type="character" w:customStyle="1" w:styleId="Heading3Char">
    <w:name w:val="Heading 3 Char"/>
    <w:basedOn w:val="DefaultParagraphFont"/>
    <w:link w:val="Heading3"/>
    <w:rsid w:val="00075DF4"/>
    <w:rPr>
      <w:rFonts w:ascii="Arial" w:eastAsia="Calibri" w:hAnsi="Arial" w:cs="Calibri"/>
      <w:szCs w:val="20"/>
      <w:lang w:val="en-GB" w:eastAsia="de-DE"/>
    </w:rPr>
  </w:style>
  <w:style w:type="character" w:customStyle="1" w:styleId="Heading4Char">
    <w:name w:val="Heading 4 Char"/>
    <w:basedOn w:val="DefaultParagraphFont"/>
    <w:link w:val="Heading4"/>
    <w:rsid w:val="00075DF4"/>
    <w:rPr>
      <w:rFonts w:ascii="Arial" w:eastAsia="Calibri" w:hAnsi="Arial" w:cs="Calibri"/>
      <w:szCs w:val="20"/>
      <w:lang w:val="en-US" w:eastAsia="de-DE"/>
    </w:rPr>
  </w:style>
  <w:style w:type="character" w:customStyle="1" w:styleId="Heading5Char">
    <w:name w:val="Heading 5 Char"/>
    <w:basedOn w:val="DefaultParagraphFont"/>
    <w:link w:val="Heading5"/>
    <w:rsid w:val="00075DF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075DF4"/>
    <w:rPr>
      <w:rFonts w:ascii="Arial" w:eastAsia="Calibri" w:hAnsi="Arial" w:cs="Calibri"/>
      <w:szCs w:val="20"/>
      <w:lang w:val="de-DE" w:eastAsia="de-DE"/>
    </w:rPr>
  </w:style>
  <w:style w:type="character" w:customStyle="1" w:styleId="Heading7Char">
    <w:name w:val="Heading 7 Char"/>
    <w:basedOn w:val="DefaultParagraphFont"/>
    <w:link w:val="Heading7"/>
    <w:rsid w:val="00075DF4"/>
    <w:rPr>
      <w:rFonts w:ascii="Arial" w:eastAsia="Calibri" w:hAnsi="Arial" w:cs="Calibri"/>
      <w:szCs w:val="20"/>
      <w:lang w:val="de-DE" w:eastAsia="de-DE"/>
    </w:rPr>
  </w:style>
  <w:style w:type="character" w:customStyle="1" w:styleId="Heading8Char">
    <w:name w:val="Heading 8 Char"/>
    <w:basedOn w:val="DefaultParagraphFont"/>
    <w:link w:val="Heading8"/>
    <w:rsid w:val="00075DF4"/>
    <w:rPr>
      <w:rFonts w:ascii="Arial" w:eastAsia="Calibri" w:hAnsi="Arial" w:cs="Calibri"/>
      <w:szCs w:val="20"/>
      <w:lang w:val="de-DE" w:eastAsia="de-DE"/>
    </w:rPr>
  </w:style>
  <w:style w:type="character" w:customStyle="1" w:styleId="Heading9Char">
    <w:name w:val="Heading 9 Char"/>
    <w:basedOn w:val="DefaultParagraphFont"/>
    <w:link w:val="Heading9"/>
    <w:rsid w:val="00075DF4"/>
    <w:rPr>
      <w:rFonts w:ascii="Arial" w:eastAsia="Calibri" w:hAnsi="Arial" w:cs="Calibri"/>
      <w:szCs w:val="20"/>
      <w:lang w:val="de-DE" w:eastAsia="de-DE"/>
    </w:rPr>
  </w:style>
  <w:style w:type="paragraph" w:customStyle="1" w:styleId="Annex">
    <w:name w:val="Annex"/>
    <w:basedOn w:val="Heading1"/>
    <w:next w:val="Normal"/>
    <w:autoRedefine/>
    <w:rsid w:val="00075DF4"/>
    <w:pPr>
      <w:numPr>
        <w:numId w:val="4"/>
      </w:numPr>
    </w:pPr>
  </w:style>
  <w:style w:type="paragraph" w:styleId="BodyText">
    <w:name w:val="Body Text"/>
    <w:basedOn w:val="Normal"/>
    <w:link w:val="BodyTextChar"/>
    <w:qFormat/>
    <w:rsid w:val="00075DF4"/>
    <w:pPr>
      <w:spacing w:after="120"/>
      <w:jc w:val="both"/>
    </w:pPr>
  </w:style>
  <w:style w:type="character" w:customStyle="1" w:styleId="BodyTextChar">
    <w:name w:val="Body Text Char"/>
    <w:basedOn w:val="DefaultParagraphFont"/>
    <w:link w:val="BodyText"/>
    <w:rsid w:val="00075DF4"/>
    <w:rPr>
      <w:rFonts w:ascii="Arial" w:eastAsia="Calibri" w:hAnsi="Arial" w:cs="Calibri"/>
      <w:lang w:val="en-GB" w:eastAsia="en-GB"/>
    </w:rPr>
  </w:style>
  <w:style w:type="paragraph" w:styleId="Title">
    <w:name w:val="Title"/>
    <w:basedOn w:val="Normal"/>
    <w:link w:val="TitleChar"/>
    <w:qFormat/>
    <w:rsid w:val="00075DF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075DF4"/>
    <w:rPr>
      <w:rFonts w:ascii="Arial" w:eastAsia="Calibri" w:hAnsi="Arial" w:cs="Arial"/>
      <w:b/>
      <w:bCs/>
      <w:kern w:val="28"/>
      <w:sz w:val="32"/>
      <w:szCs w:val="32"/>
      <w:lang w:val="en-GB" w:eastAsia="en-GB"/>
    </w:rPr>
  </w:style>
  <w:style w:type="paragraph" w:styleId="BodyTextIndent">
    <w:name w:val="Body Text Indent"/>
    <w:basedOn w:val="Normal"/>
    <w:link w:val="BodyTextIndentChar"/>
    <w:uiPriority w:val="99"/>
    <w:semiHidden/>
    <w:unhideWhenUsed/>
    <w:rsid w:val="00075DF4"/>
    <w:pPr>
      <w:spacing w:after="120"/>
      <w:ind w:left="283"/>
    </w:pPr>
  </w:style>
  <w:style w:type="character" w:customStyle="1" w:styleId="BodyTextIndentChar">
    <w:name w:val="Body Text Indent Char"/>
    <w:basedOn w:val="DefaultParagraphFont"/>
    <w:link w:val="BodyTextIndent"/>
    <w:uiPriority w:val="99"/>
    <w:semiHidden/>
    <w:rsid w:val="00075DF4"/>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075DF4"/>
    <w:pPr>
      <w:spacing w:after="120" w:line="480" w:lineRule="auto"/>
      <w:ind w:left="283"/>
    </w:pPr>
  </w:style>
  <w:style w:type="character" w:customStyle="1" w:styleId="BodyTextIndent2Char">
    <w:name w:val="Body Text Indent 2 Char"/>
    <w:basedOn w:val="DefaultParagraphFont"/>
    <w:link w:val="BodyTextIndent2"/>
    <w:uiPriority w:val="99"/>
    <w:semiHidden/>
    <w:rsid w:val="00075DF4"/>
    <w:rPr>
      <w:rFonts w:ascii="Arial" w:eastAsia="Calibri" w:hAnsi="Arial" w:cs="Calibri"/>
      <w:lang w:val="en-GB" w:eastAsia="en-GB"/>
    </w:rPr>
  </w:style>
  <w:style w:type="paragraph" w:styleId="Header">
    <w:name w:val="header"/>
    <w:basedOn w:val="Normal"/>
    <w:link w:val="HeaderChar"/>
    <w:uiPriority w:val="99"/>
    <w:unhideWhenUsed/>
    <w:rsid w:val="00957A85"/>
    <w:pPr>
      <w:tabs>
        <w:tab w:val="center" w:pos="4513"/>
        <w:tab w:val="right" w:pos="9026"/>
      </w:tabs>
    </w:pPr>
  </w:style>
  <w:style w:type="character" w:customStyle="1" w:styleId="HeaderChar">
    <w:name w:val="Header Char"/>
    <w:basedOn w:val="DefaultParagraphFont"/>
    <w:link w:val="Header"/>
    <w:uiPriority w:val="99"/>
    <w:rsid w:val="00957A85"/>
    <w:rPr>
      <w:rFonts w:ascii="Arial" w:eastAsia="Calibri" w:hAnsi="Arial" w:cs="Calibri"/>
      <w:lang w:val="en-GB" w:eastAsia="en-GB"/>
    </w:rPr>
  </w:style>
  <w:style w:type="paragraph" w:styleId="Footer">
    <w:name w:val="footer"/>
    <w:basedOn w:val="Normal"/>
    <w:link w:val="FooterChar"/>
    <w:uiPriority w:val="99"/>
    <w:unhideWhenUsed/>
    <w:rsid w:val="00957A85"/>
    <w:pPr>
      <w:tabs>
        <w:tab w:val="center" w:pos="4513"/>
        <w:tab w:val="right" w:pos="9026"/>
      </w:tabs>
    </w:pPr>
  </w:style>
  <w:style w:type="character" w:customStyle="1" w:styleId="FooterChar">
    <w:name w:val="Footer Char"/>
    <w:basedOn w:val="DefaultParagraphFont"/>
    <w:link w:val="Footer"/>
    <w:uiPriority w:val="99"/>
    <w:rsid w:val="00957A85"/>
    <w:rPr>
      <w:rFonts w:ascii="Arial" w:eastAsia="Calibri" w:hAnsi="Arial" w:cs="Calibri"/>
      <w:lang w:val="en-GB" w:eastAsia="en-GB"/>
    </w:rPr>
  </w:style>
  <w:style w:type="paragraph" w:styleId="BalloonText">
    <w:name w:val="Balloon Text"/>
    <w:basedOn w:val="Normal"/>
    <w:link w:val="BalloonTextChar"/>
    <w:uiPriority w:val="99"/>
    <w:semiHidden/>
    <w:unhideWhenUsed/>
    <w:rsid w:val="00957A85"/>
    <w:rPr>
      <w:rFonts w:ascii="Tahoma" w:hAnsi="Tahoma" w:cs="Tahoma"/>
      <w:sz w:val="16"/>
      <w:szCs w:val="16"/>
    </w:rPr>
  </w:style>
  <w:style w:type="character" w:customStyle="1" w:styleId="BalloonTextChar">
    <w:name w:val="Balloon Text Char"/>
    <w:basedOn w:val="DefaultParagraphFont"/>
    <w:link w:val="BalloonText"/>
    <w:uiPriority w:val="99"/>
    <w:semiHidden/>
    <w:rsid w:val="00957A85"/>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DF4"/>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075DF4"/>
    <w:pPr>
      <w:keepNext/>
      <w:numPr>
        <w:numId w:val="3"/>
      </w:numPr>
      <w:spacing w:before="240" w:after="240"/>
      <w:outlineLvl w:val="0"/>
    </w:pPr>
    <w:rPr>
      <w:b/>
      <w:caps/>
      <w:kern w:val="28"/>
      <w:sz w:val="24"/>
      <w:lang w:eastAsia="de-DE"/>
    </w:rPr>
  </w:style>
  <w:style w:type="paragraph" w:styleId="Heading2">
    <w:name w:val="heading 2"/>
    <w:basedOn w:val="Normal"/>
    <w:next w:val="BodyText"/>
    <w:link w:val="Heading2Char"/>
    <w:qFormat/>
    <w:rsid w:val="00075DF4"/>
    <w:pPr>
      <w:numPr>
        <w:ilvl w:val="1"/>
        <w:numId w:val="3"/>
      </w:numPr>
      <w:spacing w:before="120" w:after="120"/>
      <w:outlineLvl w:val="1"/>
    </w:pPr>
    <w:rPr>
      <w:b/>
    </w:rPr>
  </w:style>
  <w:style w:type="paragraph" w:styleId="Heading3">
    <w:name w:val="heading 3"/>
    <w:basedOn w:val="Normal"/>
    <w:next w:val="BodyText"/>
    <w:link w:val="Heading3Char"/>
    <w:qFormat/>
    <w:rsid w:val="00075DF4"/>
    <w:pPr>
      <w:keepNext/>
      <w:numPr>
        <w:ilvl w:val="2"/>
        <w:numId w:val="3"/>
      </w:numPr>
      <w:spacing w:before="120" w:after="120"/>
      <w:outlineLvl w:val="2"/>
    </w:pPr>
    <w:rPr>
      <w:szCs w:val="20"/>
      <w:lang w:eastAsia="de-DE"/>
    </w:rPr>
  </w:style>
  <w:style w:type="paragraph" w:styleId="Heading4">
    <w:name w:val="heading 4"/>
    <w:basedOn w:val="Normal"/>
    <w:next w:val="BodyTextIndent"/>
    <w:link w:val="Heading4Char"/>
    <w:rsid w:val="00075DF4"/>
    <w:pPr>
      <w:keepNext/>
      <w:numPr>
        <w:ilvl w:val="3"/>
        <w:numId w:val="3"/>
      </w:numPr>
      <w:spacing w:before="120" w:after="120"/>
      <w:outlineLvl w:val="3"/>
    </w:pPr>
    <w:rPr>
      <w:szCs w:val="20"/>
      <w:lang w:val="en-US" w:eastAsia="de-DE"/>
    </w:rPr>
  </w:style>
  <w:style w:type="paragraph" w:styleId="Heading5">
    <w:name w:val="heading 5"/>
    <w:basedOn w:val="Normal"/>
    <w:next w:val="Normal"/>
    <w:link w:val="Heading5Char"/>
    <w:rsid w:val="00075DF4"/>
    <w:pPr>
      <w:numPr>
        <w:ilvl w:val="4"/>
        <w:numId w:val="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075DF4"/>
    <w:pPr>
      <w:numPr>
        <w:ilvl w:val="5"/>
        <w:numId w:val="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075DF4"/>
    <w:pPr>
      <w:numPr>
        <w:ilvl w:val="6"/>
        <w:numId w:val="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075DF4"/>
    <w:pPr>
      <w:numPr>
        <w:ilvl w:val="7"/>
        <w:numId w:val="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075DF4"/>
    <w:pPr>
      <w:numPr>
        <w:ilvl w:val="8"/>
        <w:numId w:val="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5DF4"/>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075DF4"/>
    <w:rPr>
      <w:rFonts w:ascii="Arial" w:eastAsia="Calibri" w:hAnsi="Arial" w:cs="Calibri"/>
      <w:b/>
      <w:lang w:val="en-GB" w:eastAsia="en-GB"/>
    </w:rPr>
  </w:style>
  <w:style w:type="character" w:customStyle="1" w:styleId="Heading3Char">
    <w:name w:val="Heading 3 Char"/>
    <w:basedOn w:val="DefaultParagraphFont"/>
    <w:link w:val="Heading3"/>
    <w:rsid w:val="00075DF4"/>
    <w:rPr>
      <w:rFonts w:ascii="Arial" w:eastAsia="Calibri" w:hAnsi="Arial" w:cs="Calibri"/>
      <w:szCs w:val="20"/>
      <w:lang w:val="en-GB" w:eastAsia="de-DE"/>
    </w:rPr>
  </w:style>
  <w:style w:type="character" w:customStyle="1" w:styleId="Heading4Char">
    <w:name w:val="Heading 4 Char"/>
    <w:basedOn w:val="DefaultParagraphFont"/>
    <w:link w:val="Heading4"/>
    <w:rsid w:val="00075DF4"/>
    <w:rPr>
      <w:rFonts w:ascii="Arial" w:eastAsia="Calibri" w:hAnsi="Arial" w:cs="Calibri"/>
      <w:szCs w:val="20"/>
      <w:lang w:val="en-US" w:eastAsia="de-DE"/>
    </w:rPr>
  </w:style>
  <w:style w:type="character" w:customStyle="1" w:styleId="Heading5Char">
    <w:name w:val="Heading 5 Char"/>
    <w:basedOn w:val="DefaultParagraphFont"/>
    <w:link w:val="Heading5"/>
    <w:rsid w:val="00075DF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075DF4"/>
    <w:rPr>
      <w:rFonts w:ascii="Arial" w:eastAsia="Calibri" w:hAnsi="Arial" w:cs="Calibri"/>
      <w:szCs w:val="20"/>
      <w:lang w:val="de-DE" w:eastAsia="de-DE"/>
    </w:rPr>
  </w:style>
  <w:style w:type="character" w:customStyle="1" w:styleId="Heading7Char">
    <w:name w:val="Heading 7 Char"/>
    <w:basedOn w:val="DefaultParagraphFont"/>
    <w:link w:val="Heading7"/>
    <w:rsid w:val="00075DF4"/>
    <w:rPr>
      <w:rFonts w:ascii="Arial" w:eastAsia="Calibri" w:hAnsi="Arial" w:cs="Calibri"/>
      <w:szCs w:val="20"/>
      <w:lang w:val="de-DE" w:eastAsia="de-DE"/>
    </w:rPr>
  </w:style>
  <w:style w:type="character" w:customStyle="1" w:styleId="Heading8Char">
    <w:name w:val="Heading 8 Char"/>
    <w:basedOn w:val="DefaultParagraphFont"/>
    <w:link w:val="Heading8"/>
    <w:rsid w:val="00075DF4"/>
    <w:rPr>
      <w:rFonts w:ascii="Arial" w:eastAsia="Calibri" w:hAnsi="Arial" w:cs="Calibri"/>
      <w:szCs w:val="20"/>
      <w:lang w:val="de-DE" w:eastAsia="de-DE"/>
    </w:rPr>
  </w:style>
  <w:style w:type="character" w:customStyle="1" w:styleId="Heading9Char">
    <w:name w:val="Heading 9 Char"/>
    <w:basedOn w:val="DefaultParagraphFont"/>
    <w:link w:val="Heading9"/>
    <w:rsid w:val="00075DF4"/>
    <w:rPr>
      <w:rFonts w:ascii="Arial" w:eastAsia="Calibri" w:hAnsi="Arial" w:cs="Calibri"/>
      <w:szCs w:val="20"/>
      <w:lang w:val="de-DE" w:eastAsia="de-DE"/>
    </w:rPr>
  </w:style>
  <w:style w:type="paragraph" w:customStyle="1" w:styleId="Annex">
    <w:name w:val="Annex"/>
    <w:basedOn w:val="Heading1"/>
    <w:next w:val="Normal"/>
    <w:autoRedefine/>
    <w:rsid w:val="00075DF4"/>
    <w:pPr>
      <w:numPr>
        <w:numId w:val="4"/>
      </w:numPr>
    </w:pPr>
  </w:style>
  <w:style w:type="paragraph" w:styleId="BodyText">
    <w:name w:val="Body Text"/>
    <w:basedOn w:val="Normal"/>
    <w:link w:val="BodyTextChar"/>
    <w:qFormat/>
    <w:rsid w:val="00075DF4"/>
    <w:pPr>
      <w:spacing w:after="120"/>
      <w:jc w:val="both"/>
    </w:pPr>
  </w:style>
  <w:style w:type="character" w:customStyle="1" w:styleId="BodyTextChar">
    <w:name w:val="Body Text Char"/>
    <w:basedOn w:val="DefaultParagraphFont"/>
    <w:link w:val="BodyText"/>
    <w:rsid w:val="00075DF4"/>
    <w:rPr>
      <w:rFonts w:ascii="Arial" w:eastAsia="Calibri" w:hAnsi="Arial" w:cs="Calibri"/>
      <w:lang w:val="en-GB" w:eastAsia="en-GB"/>
    </w:rPr>
  </w:style>
  <w:style w:type="paragraph" w:styleId="Title">
    <w:name w:val="Title"/>
    <w:basedOn w:val="Normal"/>
    <w:link w:val="TitleChar"/>
    <w:qFormat/>
    <w:rsid w:val="00075DF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075DF4"/>
    <w:rPr>
      <w:rFonts w:ascii="Arial" w:eastAsia="Calibri" w:hAnsi="Arial" w:cs="Arial"/>
      <w:b/>
      <w:bCs/>
      <w:kern w:val="28"/>
      <w:sz w:val="32"/>
      <w:szCs w:val="32"/>
      <w:lang w:val="en-GB" w:eastAsia="en-GB"/>
    </w:rPr>
  </w:style>
  <w:style w:type="paragraph" w:styleId="BodyTextIndent">
    <w:name w:val="Body Text Indent"/>
    <w:basedOn w:val="Normal"/>
    <w:link w:val="BodyTextIndentChar"/>
    <w:uiPriority w:val="99"/>
    <w:semiHidden/>
    <w:unhideWhenUsed/>
    <w:rsid w:val="00075DF4"/>
    <w:pPr>
      <w:spacing w:after="120"/>
      <w:ind w:left="283"/>
    </w:pPr>
  </w:style>
  <w:style w:type="character" w:customStyle="1" w:styleId="BodyTextIndentChar">
    <w:name w:val="Body Text Indent Char"/>
    <w:basedOn w:val="DefaultParagraphFont"/>
    <w:link w:val="BodyTextIndent"/>
    <w:uiPriority w:val="99"/>
    <w:semiHidden/>
    <w:rsid w:val="00075DF4"/>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075DF4"/>
    <w:pPr>
      <w:spacing w:after="120" w:line="480" w:lineRule="auto"/>
      <w:ind w:left="283"/>
    </w:pPr>
  </w:style>
  <w:style w:type="character" w:customStyle="1" w:styleId="BodyTextIndent2Char">
    <w:name w:val="Body Text Indent 2 Char"/>
    <w:basedOn w:val="DefaultParagraphFont"/>
    <w:link w:val="BodyTextIndent2"/>
    <w:uiPriority w:val="99"/>
    <w:semiHidden/>
    <w:rsid w:val="00075DF4"/>
    <w:rPr>
      <w:rFonts w:ascii="Arial" w:eastAsia="Calibri" w:hAnsi="Arial" w:cs="Calibri"/>
      <w:lang w:val="en-GB" w:eastAsia="en-GB"/>
    </w:rPr>
  </w:style>
  <w:style w:type="paragraph" w:styleId="Header">
    <w:name w:val="header"/>
    <w:basedOn w:val="Normal"/>
    <w:link w:val="HeaderChar"/>
    <w:uiPriority w:val="99"/>
    <w:unhideWhenUsed/>
    <w:rsid w:val="00957A85"/>
    <w:pPr>
      <w:tabs>
        <w:tab w:val="center" w:pos="4513"/>
        <w:tab w:val="right" w:pos="9026"/>
      </w:tabs>
    </w:pPr>
  </w:style>
  <w:style w:type="character" w:customStyle="1" w:styleId="HeaderChar">
    <w:name w:val="Header Char"/>
    <w:basedOn w:val="DefaultParagraphFont"/>
    <w:link w:val="Header"/>
    <w:uiPriority w:val="99"/>
    <w:rsid w:val="00957A85"/>
    <w:rPr>
      <w:rFonts w:ascii="Arial" w:eastAsia="Calibri" w:hAnsi="Arial" w:cs="Calibri"/>
      <w:lang w:val="en-GB" w:eastAsia="en-GB"/>
    </w:rPr>
  </w:style>
  <w:style w:type="paragraph" w:styleId="Footer">
    <w:name w:val="footer"/>
    <w:basedOn w:val="Normal"/>
    <w:link w:val="FooterChar"/>
    <w:uiPriority w:val="99"/>
    <w:unhideWhenUsed/>
    <w:rsid w:val="00957A85"/>
    <w:pPr>
      <w:tabs>
        <w:tab w:val="center" w:pos="4513"/>
        <w:tab w:val="right" w:pos="9026"/>
      </w:tabs>
    </w:pPr>
  </w:style>
  <w:style w:type="character" w:customStyle="1" w:styleId="FooterChar">
    <w:name w:val="Footer Char"/>
    <w:basedOn w:val="DefaultParagraphFont"/>
    <w:link w:val="Footer"/>
    <w:uiPriority w:val="99"/>
    <w:rsid w:val="00957A85"/>
    <w:rPr>
      <w:rFonts w:ascii="Arial" w:eastAsia="Calibri" w:hAnsi="Arial" w:cs="Calibri"/>
      <w:lang w:val="en-GB" w:eastAsia="en-GB"/>
    </w:rPr>
  </w:style>
  <w:style w:type="paragraph" w:styleId="BalloonText">
    <w:name w:val="Balloon Text"/>
    <w:basedOn w:val="Normal"/>
    <w:link w:val="BalloonTextChar"/>
    <w:uiPriority w:val="99"/>
    <w:semiHidden/>
    <w:unhideWhenUsed/>
    <w:rsid w:val="00957A85"/>
    <w:rPr>
      <w:rFonts w:ascii="Tahoma" w:hAnsi="Tahoma" w:cs="Tahoma"/>
      <w:sz w:val="16"/>
      <w:szCs w:val="16"/>
    </w:rPr>
  </w:style>
  <w:style w:type="character" w:customStyle="1" w:styleId="BalloonTextChar">
    <w:name w:val="Balloon Text Char"/>
    <w:basedOn w:val="DefaultParagraphFont"/>
    <w:link w:val="BalloonText"/>
    <w:uiPriority w:val="99"/>
    <w:semiHidden/>
    <w:rsid w:val="00957A85"/>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3</cp:revision>
  <dcterms:created xsi:type="dcterms:W3CDTF">2013-08-29T12:49:00Z</dcterms:created>
  <dcterms:modified xsi:type="dcterms:W3CDTF">2013-08-30T12:02:00Z</dcterms:modified>
</cp:coreProperties>
</file>