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5F3" w:rsidRPr="009D05F3" w:rsidRDefault="00587B0C" w:rsidP="009D05F3">
      <w:pPr>
        <w:pStyle w:val="BodyText"/>
        <w:tabs>
          <w:tab w:val="left" w:pos="2552"/>
        </w:tabs>
        <w:rPr>
          <w:rFonts w:asciiTheme="minorHAnsi" w:hAnsiTheme="minorHAnsi"/>
          <w:sz w:val="24"/>
          <w:szCs w:val="24"/>
        </w:rPr>
      </w:pPr>
      <w:r>
        <w:rPr>
          <w:rFonts w:asciiTheme="minorHAnsi" w:hAnsiTheme="minorHAnsi"/>
          <w:sz w:val="24"/>
          <w:szCs w:val="24"/>
        </w:rPr>
        <w:t>LAPE1</w:t>
      </w:r>
      <w:r w:rsidR="009D05F3" w:rsidRPr="009D05F3">
        <w:rPr>
          <w:rFonts w:asciiTheme="minorHAnsi" w:hAnsiTheme="minorHAnsi"/>
          <w:sz w:val="24"/>
          <w:szCs w:val="24"/>
        </w:rPr>
        <w:tab/>
        <w:t xml:space="preserve">Information </w:t>
      </w:r>
    </w:p>
    <w:p w:rsidR="009D05F3" w:rsidRPr="009D05F3" w:rsidRDefault="009D05F3" w:rsidP="009D05F3">
      <w:pPr>
        <w:pStyle w:val="BodyText"/>
        <w:tabs>
          <w:tab w:val="left" w:pos="2552"/>
        </w:tabs>
        <w:rPr>
          <w:rFonts w:asciiTheme="minorHAnsi" w:hAnsiTheme="minorHAnsi"/>
          <w:sz w:val="24"/>
          <w:szCs w:val="24"/>
        </w:rPr>
      </w:pPr>
      <w:r w:rsidRPr="009D05F3">
        <w:rPr>
          <w:rFonts w:asciiTheme="minorHAnsi" w:hAnsiTheme="minorHAnsi"/>
          <w:sz w:val="24"/>
          <w:szCs w:val="24"/>
        </w:rPr>
        <w:t>Agenda item</w:t>
      </w:r>
      <w:r w:rsidRPr="009D05F3">
        <w:rPr>
          <w:rFonts w:asciiTheme="minorHAnsi" w:hAnsiTheme="minorHAnsi"/>
          <w:sz w:val="24"/>
          <w:szCs w:val="24"/>
        </w:rPr>
        <w:tab/>
        <w:t>8</w:t>
      </w:r>
    </w:p>
    <w:p w:rsidR="009D05F3" w:rsidRPr="009D05F3" w:rsidRDefault="00F51630" w:rsidP="009D05F3">
      <w:pPr>
        <w:pStyle w:val="BodyText"/>
        <w:tabs>
          <w:tab w:val="left" w:pos="2552"/>
        </w:tabs>
        <w:rPr>
          <w:rFonts w:asciiTheme="minorHAnsi" w:hAnsiTheme="minorHAnsi"/>
          <w:sz w:val="24"/>
          <w:szCs w:val="24"/>
        </w:rPr>
      </w:pPr>
      <w:r>
        <w:rPr>
          <w:rFonts w:asciiTheme="minorHAnsi" w:hAnsiTheme="minorHAnsi"/>
          <w:sz w:val="24"/>
          <w:szCs w:val="24"/>
        </w:rPr>
        <w:t>Author</w:t>
      </w:r>
      <w:r w:rsidR="009D05F3" w:rsidRPr="009D05F3">
        <w:rPr>
          <w:rFonts w:asciiTheme="minorHAnsi" w:hAnsiTheme="minorHAnsi"/>
          <w:sz w:val="24"/>
          <w:szCs w:val="24"/>
        </w:rPr>
        <w:tab/>
        <w:t>Secretariat</w:t>
      </w:r>
    </w:p>
    <w:p w:rsidR="009D05F3" w:rsidRPr="009D05F3" w:rsidRDefault="009D05F3" w:rsidP="009D05F3">
      <w:pPr>
        <w:pStyle w:val="Title"/>
        <w:rPr>
          <w:rFonts w:asciiTheme="minorHAnsi" w:hAnsiTheme="minorHAnsi"/>
          <w:sz w:val="24"/>
          <w:szCs w:val="24"/>
        </w:rPr>
      </w:pPr>
    </w:p>
    <w:p w:rsidR="009D05F3" w:rsidRPr="009D05F3" w:rsidRDefault="009D05F3" w:rsidP="009D05F3">
      <w:pPr>
        <w:pStyle w:val="Title"/>
        <w:rPr>
          <w:rFonts w:asciiTheme="minorHAnsi" w:hAnsiTheme="minorHAnsi"/>
          <w:sz w:val="24"/>
          <w:szCs w:val="24"/>
        </w:rPr>
      </w:pPr>
      <w:r w:rsidRPr="009D05F3">
        <w:rPr>
          <w:rFonts w:asciiTheme="minorHAnsi" w:hAnsiTheme="minorHAnsi"/>
          <w:sz w:val="24"/>
          <w:szCs w:val="24"/>
        </w:rPr>
        <w:t xml:space="preserve">Background to the development of the draft </w:t>
      </w:r>
    </w:p>
    <w:p w:rsidR="009D05F3" w:rsidRPr="009D05F3" w:rsidRDefault="009D05F3" w:rsidP="009D05F3">
      <w:pPr>
        <w:pStyle w:val="Title"/>
        <w:rPr>
          <w:rFonts w:asciiTheme="minorHAnsi" w:hAnsiTheme="minorHAnsi"/>
          <w:sz w:val="24"/>
          <w:szCs w:val="24"/>
        </w:rPr>
      </w:pPr>
      <w:r w:rsidRPr="009D05F3">
        <w:rPr>
          <w:rFonts w:asciiTheme="minorHAnsi" w:hAnsiTheme="minorHAnsi"/>
          <w:sz w:val="24"/>
          <w:szCs w:val="24"/>
        </w:rPr>
        <w:t>International Agreement</w:t>
      </w:r>
    </w:p>
    <w:p w:rsidR="009D05F3" w:rsidRPr="009D05F3" w:rsidRDefault="009D05F3" w:rsidP="009D05F3">
      <w:pPr>
        <w:pStyle w:val="Heading1"/>
        <w:rPr>
          <w:rFonts w:asciiTheme="minorHAnsi" w:hAnsiTheme="minorHAnsi"/>
          <w:szCs w:val="24"/>
        </w:rPr>
      </w:pPr>
      <w:r w:rsidRPr="009D05F3">
        <w:rPr>
          <w:rFonts w:asciiTheme="minorHAnsi" w:hAnsiTheme="minorHAnsi"/>
          <w:szCs w:val="24"/>
        </w:rPr>
        <w:t>Summary</w:t>
      </w:r>
    </w:p>
    <w:p w:rsidR="009D05F3" w:rsidRPr="009D05F3" w:rsidRDefault="009D05F3" w:rsidP="009D05F3">
      <w:pPr>
        <w:pStyle w:val="BodyText"/>
        <w:rPr>
          <w:rFonts w:asciiTheme="minorHAnsi" w:hAnsiTheme="minorHAnsi"/>
          <w:sz w:val="24"/>
          <w:szCs w:val="24"/>
        </w:rPr>
      </w:pPr>
      <w:r w:rsidRPr="009D05F3">
        <w:rPr>
          <w:rFonts w:asciiTheme="minorHAnsi" w:hAnsiTheme="minorHAnsi"/>
          <w:sz w:val="24"/>
          <w:szCs w:val="24"/>
        </w:rPr>
        <w:t>This paper outlines the development of the draft International Agreement, and introduces the reference sources used for that purpose.</w:t>
      </w:r>
    </w:p>
    <w:p w:rsidR="009D05F3" w:rsidRPr="009D05F3" w:rsidRDefault="009D05F3" w:rsidP="009D05F3">
      <w:pPr>
        <w:pStyle w:val="Heading2"/>
        <w:rPr>
          <w:rFonts w:asciiTheme="minorHAnsi" w:hAnsiTheme="minorHAnsi"/>
          <w:sz w:val="24"/>
          <w:szCs w:val="24"/>
        </w:rPr>
      </w:pPr>
      <w:r w:rsidRPr="009D05F3">
        <w:rPr>
          <w:rFonts w:asciiTheme="minorHAnsi" w:hAnsiTheme="minorHAnsi"/>
          <w:sz w:val="24"/>
          <w:szCs w:val="24"/>
        </w:rPr>
        <w:t>Purpose of the paper</w:t>
      </w:r>
    </w:p>
    <w:p w:rsidR="009D05F3" w:rsidRPr="009D05F3" w:rsidRDefault="009D05F3" w:rsidP="009D05F3">
      <w:pPr>
        <w:pStyle w:val="BodyText"/>
        <w:rPr>
          <w:rFonts w:asciiTheme="minorHAnsi" w:hAnsiTheme="minorHAnsi"/>
          <w:sz w:val="24"/>
          <w:szCs w:val="24"/>
        </w:rPr>
      </w:pPr>
      <w:r w:rsidRPr="009D05F3">
        <w:rPr>
          <w:rFonts w:asciiTheme="minorHAnsi" w:hAnsiTheme="minorHAnsi"/>
          <w:sz w:val="24"/>
          <w:szCs w:val="24"/>
        </w:rPr>
        <w:t>Participants are invited to review this paper and to take account of matters raised within when preparing comments on the draft texts.</w:t>
      </w:r>
    </w:p>
    <w:p w:rsidR="009D05F3" w:rsidRPr="009D05F3" w:rsidRDefault="009D05F3" w:rsidP="009D05F3">
      <w:pPr>
        <w:pStyle w:val="Heading2"/>
        <w:rPr>
          <w:rFonts w:asciiTheme="minorHAnsi" w:hAnsiTheme="minorHAnsi"/>
          <w:sz w:val="24"/>
          <w:szCs w:val="24"/>
        </w:rPr>
      </w:pPr>
      <w:r w:rsidRPr="009D05F3">
        <w:rPr>
          <w:rFonts w:asciiTheme="minorHAnsi" w:hAnsiTheme="minorHAnsi"/>
          <w:sz w:val="24"/>
          <w:szCs w:val="24"/>
        </w:rPr>
        <w:t>Related documents</w:t>
      </w:r>
    </w:p>
    <w:p w:rsidR="009D05F3" w:rsidRPr="009D05F3" w:rsidRDefault="009D05F3" w:rsidP="009D05F3">
      <w:pPr>
        <w:rPr>
          <w:rFonts w:asciiTheme="minorHAnsi" w:hAnsiTheme="minorHAnsi"/>
          <w:sz w:val="24"/>
          <w:szCs w:val="24"/>
        </w:rPr>
      </w:pPr>
      <w:r w:rsidRPr="009D05F3">
        <w:rPr>
          <w:rFonts w:asciiTheme="minorHAnsi" w:hAnsiTheme="minorHAnsi"/>
          <w:sz w:val="24"/>
          <w:szCs w:val="24"/>
        </w:rPr>
        <w:t xml:space="preserve">Annex </w:t>
      </w:r>
      <w:proofErr w:type="gramStart"/>
      <w:r w:rsidRPr="009D05F3">
        <w:rPr>
          <w:rFonts w:asciiTheme="minorHAnsi" w:hAnsiTheme="minorHAnsi"/>
          <w:sz w:val="24"/>
          <w:szCs w:val="24"/>
        </w:rPr>
        <w:t>A</w:t>
      </w:r>
      <w:proofErr w:type="gramEnd"/>
      <w:r w:rsidRPr="009D05F3">
        <w:rPr>
          <w:rFonts w:asciiTheme="minorHAnsi" w:hAnsiTheme="minorHAnsi"/>
          <w:sz w:val="24"/>
          <w:szCs w:val="24"/>
        </w:rPr>
        <w:t xml:space="preserve"> attaches the draft International Agreement for consideration. The version of the Agreement at Annex A, dated 30 August 2013, is that presented to Council 55, with changes which resulted from comments received at that meeting (and some other minor edits) shown in mark-up. </w:t>
      </w:r>
    </w:p>
    <w:p w:rsidR="009D05F3" w:rsidRPr="009D05F3" w:rsidRDefault="009D05F3" w:rsidP="009D05F3">
      <w:pPr>
        <w:rPr>
          <w:rFonts w:asciiTheme="minorHAnsi" w:hAnsiTheme="minorHAnsi"/>
          <w:sz w:val="24"/>
          <w:szCs w:val="24"/>
        </w:rPr>
      </w:pPr>
    </w:p>
    <w:p w:rsidR="009D05F3" w:rsidRPr="009D05F3" w:rsidRDefault="009D05F3" w:rsidP="009D05F3">
      <w:pPr>
        <w:rPr>
          <w:rFonts w:asciiTheme="minorHAnsi" w:hAnsiTheme="minorHAnsi"/>
          <w:sz w:val="24"/>
          <w:szCs w:val="24"/>
        </w:rPr>
      </w:pPr>
      <w:r w:rsidRPr="009D05F3">
        <w:rPr>
          <w:rFonts w:asciiTheme="minorHAnsi" w:hAnsiTheme="minorHAnsi"/>
          <w:sz w:val="24"/>
          <w:szCs w:val="24"/>
        </w:rPr>
        <w:t>In addition the document at Annex A includes two columns – References and Notes.   The Reference column provides references to various instruments used in the development of articles in the draft. Links to these instruments are provided below. The Notes column provides additional information taken into account in the drafting of the Article.</w:t>
      </w:r>
    </w:p>
    <w:p w:rsidR="009D05F3" w:rsidRPr="009D05F3" w:rsidRDefault="009D05F3" w:rsidP="009D05F3">
      <w:pPr>
        <w:rPr>
          <w:rFonts w:asciiTheme="minorHAnsi" w:hAnsiTheme="minorHAnsi"/>
          <w:sz w:val="24"/>
          <w:szCs w:val="24"/>
        </w:rPr>
      </w:pPr>
    </w:p>
    <w:p w:rsidR="009D05F3" w:rsidRPr="009D05F3" w:rsidRDefault="009D05F3" w:rsidP="009D05F3">
      <w:pPr>
        <w:rPr>
          <w:rFonts w:asciiTheme="minorHAnsi" w:hAnsiTheme="minorHAnsi"/>
          <w:sz w:val="24"/>
          <w:szCs w:val="24"/>
        </w:rPr>
      </w:pPr>
      <w:r w:rsidRPr="009D05F3">
        <w:rPr>
          <w:rFonts w:asciiTheme="minorHAnsi" w:hAnsiTheme="minorHAnsi"/>
          <w:sz w:val="24"/>
          <w:szCs w:val="24"/>
        </w:rPr>
        <w:t>Annex B is the draft General Regulations dated 30 August 2013, and is provided for context purposes. This document is still under development.</w:t>
      </w:r>
    </w:p>
    <w:p w:rsidR="009D05F3" w:rsidRPr="009D05F3" w:rsidRDefault="009D05F3" w:rsidP="009D05F3">
      <w:pPr>
        <w:rPr>
          <w:rFonts w:asciiTheme="minorHAnsi" w:hAnsiTheme="minorHAnsi"/>
          <w:sz w:val="24"/>
          <w:szCs w:val="24"/>
        </w:rPr>
      </w:pPr>
    </w:p>
    <w:p w:rsidR="009D05F3" w:rsidRPr="009D05F3" w:rsidRDefault="009D05F3" w:rsidP="009D05F3">
      <w:pPr>
        <w:rPr>
          <w:rFonts w:asciiTheme="minorHAnsi" w:hAnsiTheme="minorHAnsi"/>
          <w:sz w:val="24"/>
          <w:szCs w:val="24"/>
        </w:rPr>
      </w:pPr>
      <w:r w:rsidRPr="009D05F3">
        <w:rPr>
          <w:rFonts w:asciiTheme="minorHAnsi" w:hAnsiTheme="minorHAnsi"/>
          <w:sz w:val="24"/>
          <w:szCs w:val="24"/>
        </w:rPr>
        <w:t>Annex C is the Comment Form, to be used by participants to document issues related to both the draft International Agreement and the draft General Regulations.</w:t>
      </w:r>
    </w:p>
    <w:p w:rsidR="009D05F3" w:rsidRPr="009D05F3" w:rsidRDefault="009D05F3" w:rsidP="009D05F3">
      <w:pPr>
        <w:rPr>
          <w:rFonts w:asciiTheme="minorHAnsi" w:hAnsiTheme="minorHAnsi"/>
          <w:sz w:val="24"/>
          <w:szCs w:val="24"/>
        </w:rPr>
      </w:pPr>
    </w:p>
    <w:p w:rsidR="009D05F3" w:rsidRPr="009D05F3" w:rsidRDefault="009D05F3" w:rsidP="009D05F3">
      <w:pPr>
        <w:rPr>
          <w:rFonts w:asciiTheme="minorHAnsi" w:hAnsiTheme="minorHAnsi"/>
          <w:b/>
          <w:sz w:val="24"/>
          <w:szCs w:val="24"/>
        </w:rPr>
      </w:pPr>
      <w:r w:rsidRPr="009D05F3">
        <w:rPr>
          <w:rFonts w:asciiTheme="minorHAnsi" w:hAnsiTheme="minorHAnsi"/>
          <w:b/>
          <w:sz w:val="24"/>
          <w:szCs w:val="24"/>
        </w:rPr>
        <w:t>References links</w:t>
      </w:r>
    </w:p>
    <w:p w:rsidR="009D05F3" w:rsidRPr="009D05F3" w:rsidRDefault="009D05F3" w:rsidP="009D05F3">
      <w:pPr>
        <w:rPr>
          <w:rFonts w:asciiTheme="minorHAnsi" w:hAnsiTheme="minorHAnsi"/>
          <w:sz w:val="24"/>
          <w:szCs w:val="24"/>
        </w:rPr>
      </w:pPr>
    </w:p>
    <w:p w:rsidR="009D05F3" w:rsidRPr="009D05F3" w:rsidRDefault="009D05F3" w:rsidP="009D05F3">
      <w:pPr>
        <w:rPr>
          <w:rFonts w:asciiTheme="minorHAnsi" w:hAnsiTheme="minorHAnsi"/>
          <w:sz w:val="24"/>
          <w:szCs w:val="24"/>
        </w:rPr>
      </w:pPr>
      <w:r w:rsidRPr="009D05F3">
        <w:rPr>
          <w:rFonts w:asciiTheme="minorHAnsi" w:hAnsiTheme="minorHAnsi"/>
          <w:sz w:val="24"/>
          <w:szCs w:val="24"/>
        </w:rPr>
        <w:t xml:space="preserve">EFI (European Forest Institute)     </w:t>
      </w:r>
    </w:p>
    <w:p w:rsidR="009D05F3" w:rsidRPr="009D05F3" w:rsidRDefault="00F3053C" w:rsidP="009D05F3">
      <w:pPr>
        <w:rPr>
          <w:rFonts w:asciiTheme="minorHAnsi" w:hAnsiTheme="minorHAnsi"/>
          <w:sz w:val="24"/>
          <w:szCs w:val="24"/>
        </w:rPr>
      </w:pPr>
      <w:hyperlink r:id="rId8" w:history="1">
        <w:r w:rsidR="009D05F3" w:rsidRPr="009D05F3">
          <w:rPr>
            <w:rStyle w:val="Hyperlink"/>
            <w:rFonts w:asciiTheme="minorHAnsi" w:hAnsiTheme="minorHAnsi"/>
            <w:sz w:val="24"/>
            <w:szCs w:val="24"/>
          </w:rPr>
          <w:t>http://www.efi.int/portal/about_efi/organisation/convention___hca/</w:t>
        </w:r>
      </w:hyperlink>
    </w:p>
    <w:p w:rsidR="009D05F3" w:rsidRPr="009D05F3" w:rsidRDefault="009D05F3" w:rsidP="009D05F3">
      <w:pPr>
        <w:ind w:firstLine="720"/>
        <w:rPr>
          <w:rFonts w:asciiTheme="minorHAnsi" w:hAnsiTheme="minorHAnsi"/>
          <w:sz w:val="24"/>
          <w:szCs w:val="24"/>
        </w:rPr>
      </w:pPr>
    </w:p>
    <w:p w:rsidR="009D05F3" w:rsidRPr="009D05F3" w:rsidRDefault="009D05F3" w:rsidP="009D05F3">
      <w:pPr>
        <w:rPr>
          <w:rFonts w:asciiTheme="minorHAnsi" w:hAnsiTheme="minorHAnsi"/>
          <w:sz w:val="24"/>
          <w:szCs w:val="24"/>
        </w:rPr>
      </w:pPr>
      <w:r w:rsidRPr="009D05F3">
        <w:rPr>
          <w:rFonts w:asciiTheme="minorHAnsi" w:hAnsiTheme="minorHAnsi"/>
          <w:sz w:val="24"/>
          <w:szCs w:val="24"/>
        </w:rPr>
        <w:t>GGGI (Global Green Growth Institute)</w:t>
      </w:r>
    </w:p>
    <w:p w:rsidR="009D05F3" w:rsidRPr="009D05F3" w:rsidRDefault="009D05F3" w:rsidP="009D05F3">
      <w:pPr>
        <w:rPr>
          <w:rFonts w:asciiTheme="minorHAnsi" w:hAnsiTheme="minorHAnsi"/>
          <w:sz w:val="24"/>
          <w:szCs w:val="24"/>
        </w:rPr>
      </w:pPr>
      <w:r w:rsidRPr="009D05F3">
        <w:rPr>
          <w:rFonts w:asciiTheme="minorHAnsi" w:hAnsiTheme="minorHAnsi"/>
          <w:sz w:val="24"/>
          <w:szCs w:val="24"/>
        </w:rPr>
        <w:t xml:space="preserve"> </w:t>
      </w:r>
      <w:hyperlink r:id="rId9" w:history="1">
        <w:r w:rsidRPr="009D05F3">
          <w:rPr>
            <w:rStyle w:val="Hyperlink"/>
            <w:rFonts w:asciiTheme="minorHAnsi" w:hAnsiTheme="minorHAnsi"/>
            <w:sz w:val="24"/>
            <w:szCs w:val="24"/>
          </w:rPr>
          <w:t>http://www.austlii.edu.au/cgi-bin/sinodisp/au/other/dfat/treaties/ATNIF/2012/12.html?stem=0&amp;synonyms=0&amp;query=global%20green%20growth</w:t>
        </w:r>
      </w:hyperlink>
      <w:r w:rsidRPr="009D05F3">
        <w:rPr>
          <w:rFonts w:asciiTheme="minorHAnsi" w:hAnsiTheme="minorHAnsi"/>
          <w:sz w:val="24"/>
          <w:szCs w:val="24"/>
        </w:rPr>
        <w:t xml:space="preserve"> )</w:t>
      </w:r>
    </w:p>
    <w:p w:rsidR="009D05F3" w:rsidRDefault="009D05F3" w:rsidP="009D05F3">
      <w:pPr>
        <w:rPr>
          <w:rFonts w:asciiTheme="minorHAnsi" w:hAnsiTheme="minorHAnsi"/>
          <w:sz w:val="24"/>
          <w:szCs w:val="24"/>
        </w:rPr>
      </w:pPr>
    </w:p>
    <w:p w:rsidR="009D05F3" w:rsidRPr="009D05F3" w:rsidRDefault="009D05F3" w:rsidP="009D05F3">
      <w:pPr>
        <w:rPr>
          <w:rFonts w:asciiTheme="minorHAnsi" w:hAnsiTheme="minorHAnsi"/>
          <w:sz w:val="24"/>
          <w:szCs w:val="24"/>
        </w:rPr>
      </w:pPr>
    </w:p>
    <w:p w:rsidR="009D05F3" w:rsidRPr="009D05F3" w:rsidRDefault="009D05F3" w:rsidP="009D05F3">
      <w:pPr>
        <w:rPr>
          <w:rFonts w:asciiTheme="minorHAnsi" w:hAnsiTheme="minorHAnsi"/>
          <w:sz w:val="24"/>
          <w:szCs w:val="24"/>
        </w:rPr>
      </w:pPr>
      <w:r w:rsidRPr="009D05F3">
        <w:rPr>
          <w:rFonts w:asciiTheme="minorHAnsi" w:hAnsiTheme="minorHAnsi"/>
          <w:sz w:val="24"/>
          <w:szCs w:val="24"/>
        </w:rPr>
        <w:t xml:space="preserve">IALA Constitution (current): </w:t>
      </w:r>
    </w:p>
    <w:p w:rsidR="009D05F3" w:rsidRPr="009D05F3" w:rsidRDefault="00F3053C" w:rsidP="009D05F3">
      <w:pPr>
        <w:rPr>
          <w:rFonts w:asciiTheme="minorHAnsi" w:hAnsiTheme="minorHAnsi"/>
          <w:sz w:val="24"/>
          <w:szCs w:val="24"/>
        </w:rPr>
      </w:pPr>
      <w:hyperlink r:id="rId10" w:history="1">
        <w:r w:rsidR="009D05F3" w:rsidRPr="009D05F3">
          <w:rPr>
            <w:rStyle w:val="Hyperlink"/>
            <w:rFonts w:asciiTheme="minorHAnsi" w:hAnsiTheme="minorHAnsi"/>
            <w:sz w:val="24"/>
            <w:szCs w:val="24"/>
          </w:rPr>
          <w:t>http://www.iala-aism.org/iala/aboutiala/constitution.php</w:t>
        </w:r>
      </w:hyperlink>
    </w:p>
    <w:p w:rsidR="009D05F3" w:rsidRPr="009D05F3" w:rsidRDefault="009D05F3" w:rsidP="009D05F3">
      <w:pPr>
        <w:rPr>
          <w:rFonts w:asciiTheme="minorHAnsi" w:hAnsiTheme="minorHAnsi"/>
          <w:sz w:val="24"/>
          <w:szCs w:val="24"/>
        </w:rPr>
      </w:pPr>
    </w:p>
    <w:p w:rsidR="009D05F3" w:rsidRPr="009D05F3" w:rsidRDefault="009D05F3" w:rsidP="009D05F3">
      <w:pPr>
        <w:rPr>
          <w:rFonts w:asciiTheme="minorHAnsi" w:hAnsiTheme="minorHAnsi"/>
          <w:sz w:val="24"/>
          <w:szCs w:val="24"/>
        </w:rPr>
      </w:pPr>
      <w:r w:rsidRPr="009D05F3">
        <w:rPr>
          <w:rFonts w:asciiTheme="minorHAnsi" w:hAnsiTheme="minorHAnsi"/>
          <w:sz w:val="24"/>
          <w:szCs w:val="24"/>
        </w:rPr>
        <w:t>IHO (international Hydrographic Organization)              </w:t>
      </w:r>
    </w:p>
    <w:p w:rsidR="009D05F3" w:rsidRPr="009D05F3" w:rsidRDefault="009D05F3" w:rsidP="009D05F3">
      <w:pPr>
        <w:rPr>
          <w:rFonts w:asciiTheme="minorHAnsi" w:hAnsiTheme="minorHAnsi"/>
          <w:sz w:val="24"/>
          <w:szCs w:val="24"/>
        </w:rPr>
      </w:pPr>
      <w:r w:rsidRPr="009D05F3">
        <w:rPr>
          <w:rFonts w:asciiTheme="minorHAnsi" w:hAnsiTheme="minorHAnsi"/>
          <w:sz w:val="24"/>
          <w:szCs w:val="24"/>
        </w:rPr>
        <w:t xml:space="preserve"> </w:t>
      </w:r>
      <w:hyperlink r:id="rId11" w:history="1">
        <w:r w:rsidRPr="009D05F3">
          <w:rPr>
            <w:rStyle w:val="Hyperlink"/>
            <w:rFonts w:asciiTheme="minorHAnsi" w:hAnsiTheme="minorHAnsi"/>
            <w:sz w:val="24"/>
            <w:szCs w:val="24"/>
          </w:rPr>
          <w:t>http://www.iho.int/mtg_docs/com_wg/ISPWG/Documents/R11_iho_convention.pdf</w:t>
        </w:r>
      </w:hyperlink>
    </w:p>
    <w:p w:rsidR="009D05F3" w:rsidRPr="009D05F3" w:rsidRDefault="009D05F3" w:rsidP="009D05F3">
      <w:pPr>
        <w:rPr>
          <w:rFonts w:asciiTheme="minorHAnsi" w:hAnsiTheme="minorHAnsi"/>
          <w:sz w:val="24"/>
          <w:szCs w:val="24"/>
        </w:rPr>
      </w:pPr>
    </w:p>
    <w:p w:rsidR="009D05F3" w:rsidRPr="009D05F3" w:rsidRDefault="009D05F3" w:rsidP="009D05F3">
      <w:pPr>
        <w:rPr>
          <w:rFonts w:asciiTheme="minorHAnsi" w:hAnsiTheme="minorHAnsi"/>
          <w:sz w:val="24"/>
          <w:szCs w:val="24"/>
        </w:rPr>
      </w:pPr>
      <w:r w:rsidRPr="009D05F3">
        <w:rPr>
          <w:rFonts w:asciiTheme="minorHAnsi" w:hAnsiTheme="minorHAnsi"/>
          <w:sz w:val="24"/>
          <w:szCs w:val="24"/>
        </w:rPr>
        <w:t xml:space="preserve">IOM (International Organization for Migration) </w:t>
      </w:r>
    </w:p>
    <w:p w:rsidR="009D05F3" w:rsidRPr="009D05F3" w:rsidRDefault="00F3053C" w:rsidP="009D05F3">
      <w:pPr>
        <w:rPr>
          <w:rFonts w:asciiTheme="minorHAnsi" w:hAnsiTheme="minorHAnsi"/>
          <w:sz w:val="24"/>
          <w:szCs w:val="24"/>
        </w:rPr>
      </w:pPr>
      <w:hyperlink r:id="rId12" w:history="1">
        <w:r w:rsidR="009D05F3" w:rsidRPr="009D05F3">
          <w:rPr>
            <w:rStyle w:val="Hyperlink"/>
            <w:rFonts w:asciiTheme="minorHAnsi" w:hAnsiTheme="minorHAnsi"/>
            <w:sz w:val="24"/>
            <w:szCs w:val="24"/>
          </w:rPr>
          <w:t>http://www.iom.int/jahia/webdav/site/myjahiasite/shared/shared/mainsite/about_iom/iom_constitution_eng_booklet.pdf</w:t>
        </w:r>
      </w:hyperlink>
    </w:p>
    <w:p w:rsidR="009D05F3" w:rsidRPr="009D05F3" w:rsidRDefault="009D05F3" w:rsidP="009D05F3">
      <w:pPr>
        <w:rPr>
          <w:rFonts w:asciiTheme="minorHAnsi" w:hAnsiTheme="minorHAnsi"/>
          <w:sz w:val="24"/>
          <w:szCs w:val="24"/>
        </w:rPr>
      </w:pPr>
    </w:p>
    <w:p w:rsidR="009D05F3" w:rsidRPr="009D05F3" w:rsidRDefault="009D05F3" w:rsidP="009D05F3">
      <w:pPr>
        <w:pStyle w:val="BodyText"/>
        <w:rPr>
          <w:rFonts w:asciiTheme="minorHAnsi" w:hAnsiTheme="minorHAnsi"/>
          <w:sz w:val="24"/>
          <w:szCs w:val="24"/>
        </w:rPr>
      </w:pPr>
      <w:r w:rsidRPr="009D05F3">
        <w:rPr>
          <w:rFonts w:asciiTheme="minorHAnsi" w:hAnsiTheme="minorHAnsi"/>
          <w:sz w:val="24"/>
          <w:szCs w:val="24"/>
        </w:rPr>
        <w:t>United Nations Convention on the Law of the Sea (UNCLOS)</w:t>
      </w:r>
    </w:p>
    <w:p w:rsidR="009D05F3" w:rsidRPr="009D05F3" w:rsidRDefault="00F3053C" w:rsidP="009D05F3">
      <w:pPr>
        <w:pStyle w:val="BodyText"/>
        <w:rPr>
          <w:rStyle w:val="HTMLCite"/>
          <w:rFonts w:asciiTheme="minorHAnsi" w:hAnsiTheme="minorHAnsi" w:cs="Arial"/>
          <w:i w:val="0"/>
          <w:color w:val="222222"/>
          <w:sz w:val="24"/>
          <w:szCs w:val="24"/>
        </w:rPr>
      </w:pPr>
      <w:hyperlink r:id="rId13" w:history="1">
        <w:r w:rsidR="009D05F3" w:rsidRPr="009D05F3">
          <w:rPr>
            <w:rStyle w:val="Hyperlink"/>
            <w:rFonts w:asciiTheme="minorHAnsi" w:hAnsiTheme="minorHAnsi" w:cs="Arial"/>
            <w:sz w:val="24"/>
            <w:szCs w:val="24"/>
          </w:rPr>
          <w:t>http://www.un.org/depts/los/convention_agreements/texts/unclos/UNCLOS-TOC.htm</w:t>
        </w:r>
      </w:hyperlink>
    </w:p>
    <w:p w:rsidR="009D05F3" w:rsidRPr="009D05F3" w:rsidRDefault="009D05F3" w:rsidP="009D05F3">
      <w:pPr>
        <w:pStyle w:val="BodyText"/>
        <w:rPr>
          <w:rFonts w:asciiTheme="minorHAnsi" w:hAnsiTheme="minorHAnsi"/>
          <w:sz w:val="24"/>
          <w:szCs w:val="24"/>
        </w:rPr>
      </w:pPr>
      <w:r w:rsidRPr="009D05F3">
        <w:rPr>
          <w:rFonts w:asciiTheme="minorHAnsi" w:hAnsiTheme="minorHAnsi"/>
          <w:sz w:val="24"/>
          <w:szCs w:val="24"/>
        </w:rPr>
        <w:t>Vienna Convention</w:t>
      </w:r>
    </w:p>
    <w:p w:rsidR="009D05F3" w:rsidRPr="009D05F3" w:rsidRDefault="00F3053C" w:rsidP="009D05F3">
      <w:pPr>
        <w:pStyle w:val="BodyText"/>
        <w:rPr>
          <w:rFonts w:asciiTheme="minorHAnsi" w:hAnsiTheme="minorHAnsi"/>
          <w:sz w:val="24"/>
          <w:szCs w:val="24"/>
        </w:rPr>
      </w:pPr>
      <w:hyperlink r:id="rId14" w:history="1">
        <w:r w:rsidR="009D05F3" w:rsidRPr="009D05F3">
          <w:rPr>
            <w:rStyle w:val="Hyperlink"/>
            <w:rFonts w:asciiTheme="minorHAnsi" w:hAnsiTheme="minorHAnsi"/>
            <w:sz w:val="24"/>
            <w:szCs w:val="24"/>
          </w:rPr>
          <w:t>http://untreaty.un.org/ilc/texts/instruments/english/conventions/1_1_1969.pdf</w:t>
        </w:r>
      </w:hyperlink>
    </w:p>
    <w:p w:rsidR="009D05F3" w:rsidRPr="009D05F3" w:rsidRDefault="009D05F3" w:rsidP="009D05F3">
      <w:pPr>
        <w:rPr>
          <w:rFonts w:asciiTheme="minorHAnsi" w:hAnsiTheme="minorHAnsi"/>
          <w:sz w:val="24"/>
          <w:szCs w:val="24"/>
        </w:rPr>
      </w:pPr>
    </w:p>
    <w:p w:rsidR="009D05F3" w:rsidRPr="009D05F3" w:rsidRDefault="009D05F3" w:rsidP="009D05F3">
      <w:pPr>
        <w:rPr>
          <w:rFonts w:asciiTheme="minorHAnsi" w:hAnsiTheme="minorHAnsi"/>
          <w:sz w:val="24"/>
          <w:szCs w:val="24"/>
        </w:rPr>
      </w:pPr>
      <w:r w:rsidRPr="009D05F3">
        <w:rPr>
          <w:rFonts w:asciiTheme="minorHAnsi" w:hAnsiTheme="minorHAnsi"/>
          <w:sz w:val="24"/>
          <w:szCs w:val="24"/>
        </w:rPr>
        <w:t xml:space="preserve">WMO (World Meteorological Organization) </w:t>
      </w:r>
    </w:p>
    <w:p w:rsidR="009D05F3" w:rsidRPr="009D05F3" w:rsidRDefault="00F3053C" w:rsidP="009D05F3">
      <w:pPr>
        <w:rPr>
          <w:rFonts w:asciiTheme="minorHAnsi" w:hAnsiTheme="minorHAnsi"/>
          <w:sz w:val="24"/>
          <w:szCs w:val="24"/>
        </w:rPr>
      </w:pPr>
      <w:hyperlink r:id="rId15" w:history="1">
        <w:r w:rsidR="009D05F3" w:rsidRPr="009D05F3">
          <w:rPr>
            <w:rStyle w:val="Hyperlink"/>
            <w:rFonts w:asciiTheme="minorHAnsi" w:hAnsiTheme="minorHAnsi"/>
            <w:sz w:val="24"/>
            <w:szCs w:val="24"/>
          </w:rPr>
          <w:t>ftp://ftp.wmo.int/Documents/MediaPublic/Publications/Policy_docs/WMO15/15_en.pdf</w:t>
        </w:r>
      </w:hyperlink>
    </w:p>
    <w:p w:rsidR="009D05F3" w:rsidRPr="009D05F3" w:rsidRDefault="009D05F3" w:rsidP="009D05F3">
      <w:pPr>
        <w:pStyle w:val="BodyText"/>
        <w:rPr>
          <w:rFonts w:asciiTheme="minorHAnsi" w:hAnsiTheme="minorHAnsi"/>
          <w:sz w:val="24"/>
          <w:szCs w:val="24"/>
        </w:rPr>
      </w:pPr>
    </w:p>
    <w:p w:rsidR="009D05F3" w:rsidRPr="009D05F3" w:rsidRDefault="009D05F3" w:rsidP="009D05F3">
      <w:pPr>
        <w:pStyle w:val="Heading1"/>
        <w:rPr>
          <w:rFonts w:asciiTheme="minorHAnsi" w:hAnsiTheme="minorHAnsi"/>
          <w:szCs w:val="24"/>
        </w:rPr>
      </w:pPr>
      <w:r w:rsidRPr="009D05F3">
        <w:rPr>
          <w:rFonts w:asciiTheme="minorHAnsi" w:hAnsiTheme="minorHAnsi"/>
          <w:szCs w:val="24"/>
        </w:rPr>
        <w:t>Background</w:t>
      </w:r>
    </w:p>
    <w:p w:rsidR="009D05F3" w:rsidRPr="009D05F3" w:rsidRDefault="009D05F3" w:rsidP="009D05F3">
      <w:pPr>
        <w:pStyle w:val="BodyText"/>
        <w:rPr>
          <w:rFonts w:asciiTheme="minorHAnsi" w:hAnsiTheme="minorHAnsi"/>
          <w:sz w:val="24"/>
          <w:szCs w:val="24"/>
        </w:rPr>
      </w:pPr>
      <w:r w:rsidRPr="009D05F3">
        <w:rPr>
          <w:rFonts w:asciiTheme="minorHAnsi" w:hAnsiTheme="minorHAnsi"/>
          <w:sz w:val="24"/>
          <w:szCs w:val="24"/>
        </w:rPr>
        <w:t xml:space="preserve">In order to enhance the international standing of IALA and to access the benefits that flow from that, IALA Council has been considering a change of status for the association. In the view of Council, IALA’s aim to assist in the development and harmonisation of aids to navigation worldwide can best be achieved if IALA has a strong, international legal framework that ensures transparency and good governance, that positions IALA to work in close collaboration with governments and other intergovernmental organisations, and that fosters the work of IALA as the peak international technical body in its field. </w:t>
      </w:r>
    </w:p>
    <w:p w:rsidR="009D05F3" w:rsidRPr="009D05F3" w:rsidRDefault="009D05F3" w:rsidP="009D05F3">
      <w:pPr>
        <w:pStyle w:val="BodyText"/>
        <w:rPr>
          <w:rFonts w:asciiTheme="minorHAnsi" w:hAnsiTheme="minorHAnsi"/>
          <w:sz w:val="24"/>
          <w:szCs w:val="24"/>
        </w:rPr>
      </w:pPr>
      <w:r w:rsidRPr="009D05F3">
        <w:rPr>
          <w:rFonts w:asciiTheme="minorHAnsi" w:hAnsiTheme="minorHAnsi"/>
          <w:sz w:val="24"/>
          <w:szCs w:val="24"/>
        </w:rPr>
        <w:t>A multilateral treaty to create IALA as an Intergovernmental organisation has been determined to be the path to achieve this outcome. IALA’s Legal Advisory Panel (LAP) has, over the past 12 months, been assisting Council in the development of a suitable instrument for this purpose.</w:t>
      </w:r>
    </w:p>
    <w:p w:rsidR="009D05F3" w:rsidRPr="009D05F3" w:rsidRDefault="009D05F3" w:rsidP="009D05F3">
      <w:pPr>
        <w:pStyle w:val="Heading1"/>
        <w:spacing w:after="0"/>
        <w:rPr>
          <w:rFonts w:asciiTheme="minorHAnsi" w:hAnsiTheme="minorHAnsi"/>
          <w:szCs w:val="24"/>
        </w:rPr>
      </w:pPr>
      <w:r w:rsidRPr="009D05F3">
        <w:rPr>
          <w:rFonts w:asciiTheme="minorHAnsi" w:hAnsiTheme="minorHAnsi"/>
          <w:szCs w:val="24"/>
        </w:rPr>
        <w:t>Discussion</w:t>
      </w:r>
    </w:p>
    <w:p w:rsidR="009D05F3" w:rsidRPr="009D05F3" w:rsidRDefault="009D05F3" w:rsidP="009D05F3">
      <w:pPr>
        <w:pStyle w:val="Heading2"/>
        <w:rPr>
          <w:rFonts w:asciiTheme="minorHAnsi" w:hAnsiTheme="minorHAnsi"/>
          <w:sz w:val="24"/>
          <w:szCs w:val="24"/>
        </w:rPr>
      </w:pPr>
      <w:r w:rsidRPr="009D05F3">
        <w:rPr>
          <w:rFonts w:asciiTheme="minorHAnsi" w:hAnsiTheme="minorHAnsi"/>
          <w:sz w:val="24"/>
          <w:szCs w:val="24"/>
        </w:rPr>
        <w:t>Basic premise for development of the International Agreement</w:t>
      </w:r>
    </w:p>
    <w:p w:rsidR="009D05F3" w:rsidRPr="009D05F3" w:rsidRDefault="009D05F3" w:rsidP="009D05F3">
      <w:pPr>
        <w:pStyle w:val="Heading3"/>
        <w:rPr>
          <w:rFonts w:asciiTheme="minorHAnsi" w:hAnsiTheme="minorHAnsi"/>
          <w:sz w:val="24"/>
          <w:szCs w:val="24"/>
        </w:rPr>
      </w:pPr>
      <w:r w:rsidRPr="009D05F3">
        <w:rPr>
          <w:rFonts w:asciiTheme="minorHAnsi" w:hAnsiTheme="minorHAnsi"/>
          <w:sz w:val="24"/>
          <w:szCs w:val="24"/>
        </w:rPr>
        <w:t>The direction provided to LAP was that the International Agreement should replicate the structure and operations of the current Association, as recorded in its Constitution, to the maximum extent possible. This is because the current Association is flexible and lacking in unnecessary bureaucracy – traits to be retained in the future. To achieve this, all articles from the current Constitution have been incorporated into either the draft International Agreement or General Regulations.</w:t>
      </w:r>
    </w:p>
    <w:p w:rsidR="009D05F3" w:rsidRPr="009D05F3" w:rsidRDefault="009D05F3" w:rsidP="009D05F3">
      <w:pPr>
        <w:pStyle w:val="Heading3"/>
        <w:rPr>
          <w:rFonts w:asciiTheme="minorHAnsi" w:hAnsiTheme="minorHAnsi"/>
          <w:sz w:val="24"/>
          <w:szCs w:val="24"/>
        </w:rPr>
      </w:pPr>
      <w:r w:rsidRPr="009D05F3">
        <w:rPr>
          <w:rFonts w:asciiTheme="minorHAnsi" w:hAnsiTheme="minorHAnsi"/>
          <w:sz w:val="24"/>
          <w:szCs w:val="24"/>
        </w:rPr>
        <w:t xml:space="preserve">The General Regulations are not to form part of the text of the International Agreement. This is to facilitate the good governance of the Organisation by allowing required changes to be managed within the organs of the Organisation, </w:t>
      </w:r>
      <w:r w:rsidRPr="009D05F3">
        <w:rPr>
          <w:rFonts w:asciiTheme="minorHAnsi" w:hAnsiTheme="minorHAnsi"/>
          <w:sz w:val="24"/>
          <w:szCs w:val="24"/>
        </w:rPr>
        <w:lastRenderedPageBreak/>
        <w:t>rather than through a lengthy treaty amendment process. Under the current Constitution, decisions of this nature are delegated to Council, and as per 3.1.1 above, this has been retained in the current draft. (The draft General Regulations are subject to further work and have been provided so that the draft International Agreement can be read in this context).</w:t>
      </w:r>
    </w:p>
    <w:p w:rsidR="009D05F3" w:rsidRPr="009D05F3" w:rsidRDefault="009D05F3" w:rsidP="009D05F3">
      <w:pPr>
        <w:pStyle w:val="Heading3"/>
        <w:rPr>
          <w:rFonts w:asciiTheme="minorHAnsi" w:hAnsiTheme="minorHAnsi"/>
          <w:sz w:val="24"/>
          <w:szCs w:val="24"/>
        </w:rPr>
      </w:pPr>
      <w:r w:rsidRPr="009D05F3">
        <w:rPr>
          <w:rFonts w:asciiTheme="minorHAnsi" w:hAnsiTheme="minorHAnsi"/>
          <w:sz w:val="24"/>
          <w:szCs w:val="24"/>
        </w:rPr>
        <w:t>As IALA is a technical association it values highly the input that is provided by its current Industrial and Associate members. To achieve its goal of being recognised as the peak international technical body in its field, the Council strongly favours the retention of these members as integral elements of the International Organisation of the future. Accordingly, nongovernmental membership has been retained, and as is currently the case, these members will not be able to be elected or appointed to Council.</w:t>
      </w:r>
    </w:p>
    <w:p w:rsidR="009D05F3" w:rsidRPr="009D05F3" w:rsidRDefault="009D05F3" w:rsidP="009D05F3">
      <w:pPr>
        <w:pStyle w:val="Heading3"/>
        <w:rPr>
          <w:rFonts w:asciiTheme="minorHAnsi" w:hAnsiTheme="minorHAnsi"/>
          <w:sz w:val="24"/>
          <w:szCs w:val="24"/>
        </w:rPr>
      </w:pPr>
      <w:r w:rsidRPr="009D05F3">
        <w:rPr>
          <w:rFonts w:asciiTheme="minorHAnsi" w:hAnsiTheme="minorHAnsi"/>
          <w:sz w:val="24"/>
          <w:szCs w:val="24"/>
        </w:rPr>
        <w:t xml:space="preserve"> As an International Organisation, IALA should be positioned in a way that will ensure that its goal of harmonisation can be better achieved. To assist in this regard, the International Organisation should be empowered to develop and circulate Standards for adoption by its members, and by the maritime community more broadly.</w:t>
      </w:r>
    </w:p>
    <w:p w:rsidR="009D05F3" w:rsidRPr="009D05F3" w:rsidRDefault="009D05F3" w:rsidP="009D05F3">
      <w:pPr>
        <w:pStyle w:val="Heading3"/>
        <w:rPr>
          <w:rFonts w:asciiTheme="minorHAnsi" w:hAnsiTheme="minorHAnsi"/>
          <w:sz w:val="24"/>
          <w:szCs w:val="24"/>
        </w:rPr>
      </w:pPr>
      <w:r w:rsidRPr="009D05F3">
        <w:rPr>
          <w:rFonts w:asciiTheme="minorHAnsi" w:hAnsiTheme="minorHAnsi"/>
          <w:sz w:val="24"/>
          <w:szCs w:val="24"/>
        </w:rPr>
        <w:t>IALA must be able to transition its operations seamlessly when the International Agreement enters into force. The transition rules endeavour to maintain the existing administrative and decision making structure so as to create a smooth transition to the new legal structure. A new category of ‘Affiliate’ membership will enable those existing National members who have not yet completed treaty processes to remain engaged in the governance and committee work of the Organisation.</w:t>
      </w:r>
    </w:p>
    <w:p w:rsidR="009D05F3" w:rsidRPr="009D05F3" w:rsidRDefault="009D05F3" w:rsidP="009D05F3">
      <w:pPr>
        <w:pStyle w:val="Heading3"/>
        <w:rPr>
          <w:rFonts w:asciiTheme="minorHAnsi" w:hAnsiTheme="minorHAnsi"/>
          <w:sz w:val="24"/>
          <w:szCs w:val="24"/>
        </w:rPr>
      </w:pPr>
      <w:r w:rsidRPr="009D05F3">
        <w:rPr>
          <w:rFonts w:asciiTheme="minorHAnsi" w:hAnsiTheme="minorHAnsi"/>
          <w:sz w:val="24"/>
          <w:szCs w:val="24"/>
        </w:rPr>
        <w:t xml:space="preserve">A the host country of IALA the Government of the French Republic has been working closely with LAP in regard to the development of the International Agreement, and has indicated its willingness to act as the Depositary for the treaty, should that be the decision </w:t>
      </w:r>
      <w:r w:rsidR="00F51630">
        <w:rPr>
          <w:rFonts w:asciiTheme="minorHAnsi" w:hAnsiTheme="minorHAnsi"/>
          <w:sz w:val="24"/>
          <w:szCs w:val="24"/>
        </w:rPr>
        <w:t>of</w:t>
      </w:r>
      <w:r w:rsidRPr="009D05F3">
        <w:rPr>
          <w:rFonts w:asciiTheme="minorHAnsi" w:hAnsiTheme="minorHAnsi"/>
          <w:sz w:val="24"/>
          <w:szCs w:val="24"/>
        </w:rPr>
        <w:t xml:space="preserve"> other governments. Governments that may also be prepared to undertake this long-term role are requested to raise this possibility with the LAP Chairman or the IALA Secretary General so that necessary discussions can commence.</w:t>
      </w:r>
    </w:p>
    <w:p w:rsidR="009D05F3" w:rsidRPr="009D05F3" w:rsidRDefault="009D05F3" w:rsidP="009D05F3">
      <w:pPr>
        <w:pStyle w:val="Heading3"/>
        <w:rPr>
          <w:rFonts w:asciiTheme="minorHAnsi" w:hAnsiTheme="minorHAnsi"/>
          <w:sz w:val="24"/>
          <w:szCs w:val="24"/>
        </w:rPr>
      </w:pPr>
      <w:r w:rsidRPr="009D05F3">
        <w:rPr>
          <w:rFonts w:asciiTheme="minorHAnsi" w:hAnsiTheme="minorHAnsi"/>
          <w:sz w:val="24"/>
          <w:szCs w:val="24"/>
        </w:rPr>
        <w:t>As there will be a large gathering of IALA members in A Coruna, Spain in May 2014 for the next IALA General Assembly, this event and location has been consider suitable for the purposes of agreeing the final text for the International Agreement. It is understood that as this is a non-binding action full diplomatic authorisation may not be required by those attending a meeting for this purpose. The International Agreement itself will then be open for signature and subsequent ratification or accession by credentialed government representatives.</w:t>
      </w:r>
    </w:p>
    <w:p w:rsidR="009D05F3" w:rsidRPr="009D05F3" w:rsidRDefault="009D05F3" w:rsidP="009D05F3">
      <w:pPr>
        <w:pStyle w:val="Heading1"/>
        <w:rPr>
          <w:rFonts w:asciiTheme="minorHAnsi" w:hAnsiTheme="minorHAnsi"/>
          <w:szCs w:val="24"/>
        </w:rPr>
      </w:pPr>
      <w:r w:rsidRPr="009D05F3">
        <w:rPr>
          <w:rFonts w:asciiTheme="minorHAnsi" w:hAnsiTheme="minorHAnsi"/>
          <w:szCs w:val="24"/>
        </w:rPr>
        <w:t>References</w:t>
      </w:r>
    </w:p>
    <w:p w:rsidR="009D05F3" w:rsidRPr="009D05F3" w:rsidRDefault="009D05F3" w:rsidP="009D05F3">
      <w:pPr>
        <w:rPr>
          <w:rFonts w:asciiTheme="minorHAnsi" w:hAnsiTheme="minorHAnsi"/>
          <w:sz w:val="24"/>
          <w:szCs w:val="24"/>
        </w:rPr>
      </w:pPr>
      <w:r w:rsidRPr="009D05F3">
        <w:rPr>
          <w:rFonts w:asciiTheme="minorHAnsi" w:hAnsiTheme="minorHAnsi"/>
          <w:sz w:val="24"/>
          <w:szCs w:val="24"/>
        </w:rPr>
        <w:t>UN Treaty Handbook</w:t>
      </w:r>
    </w:p>
    <w:p w:rsidR="009D05F3" w:rsidRPr="009D05F3" w:rsidRDefault="00F3053C" w:rsidP="009D05F3">
      <w:pPr>
        <w:rPr>
          <w:rFonts w:asciiTheme="minorHAnsi" w:hAnsiTheme="minorHAnsi"/>
          <w:sz w:val="24"/>
          <w:szCs w:val="24"/>
          <w:lang w:val="nb-NO"/>
        </w:rPr>
      </w:pPr>
      <w:hyperlink r:id="rId16" w:history="1">
        <w:r w:rsidR="009D05F3" w:rsidRPr="009D05F3">
          <w:rPr>
            <w:rStyle w:val="Hyperlink"/>
            <w:rFonts w:asciiTheme="minorHAnsi" w:hAnsiTheme="minorHAnsi"/>
            <w:sz w:val="24"/>
            <w:szCs w:val="24"/>
            <w:lang w:val="en-US"/>
          </w:rPr>
          <w:t>http://treaties.un.org/doc/source/publications/THB/English.pdf</w:t>
        </w:r>
      </w:hyperlink>
    </w:p>
    <w:p w:rsidR="009D05F3" w:rsidRPr="009D05F3" w:rsidRDefault="009D05F3" w:rsidP="009D05F3">
      <w:pPr>
        <w:pStyle w:val="BodyText"/>
        <w:rPr>
          <w:rFonts w:asciiTheme="minorHAnsi" w:hAnsiTheme="minorHAnsi"/>
          <w:sz w:val="24"/>
          <w:szCs w:val="24"/>
        </w:rPr>
      </w:pPr>
    </w:p>
    <w:p w:rsidR="009D05F3" w:rsidRPr="009D05F3" w:rsidRDefault="009D05F3" w:rsidP="009D05F3">
      <w:pPr>
        <w:pStyle w:val="Heading1"/>
        <w:rPr>
          <w:rFonts w:asciiTheme="minorHAnsi" w:hAnsiTheme="minorHAnsi"/>
          <w:szCs w:val="24"/>
        </w:rPr>
      </w:pPr>
      <w:r w:rsidRPr="009D05F3">
        <w:rPr>
          <w:rFonts w:asciiTheme="minorHAnsi" w:hAnsiTheme="minorHAnsi"/>
          <w:szCs w:val="24"/>
        </w:rPr>
        <w:lastRenderedPageBreak/>
        <w:t xml:space="preserve">Action requested of </w:t>
      </w:r>
      <w:r w:rsidR="00F51630">
        <w:rPr>
          <w:rFonts w:asciiTheme="minorHAnsi" w:hAnsiTheme="minorHAnsi"/>
          <w:szCs w:val="24"/>
        </w:rPr>
        <w:t>LAP</w:t>
      </w:r>
    </w:p>
    <w:p w:rsidR="009D05F3" w:rsidRPr="009D05F3" w:rsidRDefault="00F51630" w:rsidP="009D05F3">
      <w:pPr>
        <w:pStyle w:val="BodyText"/>
        <w:rPr>
          <w:rFonts w:asciiTheme="minorHAnsi" w:hAnsiTheme="minorHAnsi"/>
          <w:sz w:val="24"/>
          <w:szCs w:val="24"/>
        </w:rPr>
      </w:pPr>
      <w:r>
        <w:rPr>
          <w:rFonts w:asciiTheme="minorHAnsi" w:hAnsiTheme="minorHAnsi"/>
          <w:sz w:val="24"/>
          <w:szCs w:val="24"/>
        </w:rPr>
        <w:t>LAP</w:t>
      </w:r>
      <w:r w:rsidR="009D05F3" w:rsidRPr="009D05F3">
        <w:rPr>
          <w:rFonts w:asciiTheme="minorHAnsi" w:hAnsiTheme="minorHAnsi"/>
          <w:sz w:val="24"/>
          <w:szCs w:val="24"/>
        </w:rPr>
        <w:t xml:space="preserve"> is requested to: </w:t>
      </w:r>
    </w:p>
    <w:p w:rsidR="009D05F3" w:rsidRPr="009D05F3" w:rsidRDefault="009D05F3" w:rsidP="009D05F3">
      <w:pPr>
        <w:pStyle w:val="AppendixHeading1"/>
        <w:rPr>
          <w:rFonts w:asciiTheme="minorHAnsi" w:hAnsiTheme="minorHAnsi"/>
          <w:b w:val="0"/>
          <w:sz w:val="24"/>
          <w:szCs w:val="24"/>
        </w:rPr>
      </w:pPr>
      <w:r w:rsidRPr="009D05F3">
        <w:rPr>
          <w:rFonts w:asciiTheme="minorHAnsi" w:hAnsiTheme="minorHAnsi"/>
          <w:caps w:val="0"/>
          <w:sz w:val="24"/>
          <w:szCs w:val="24"/>
        </w:rPr>
        <w:t>Consider</w:t>
      </w:r>
      <w:r w:rsidRPr="009D05F3">
        <w:rPr>
          <w:rFonts w:asciiTheme="minorHAnsi" w:hAnsiTheme="minorHAnsi"/>
          <w:b w:val="0"/>
          <w:caps w:val="0"/>
          <w:sz w:val="24"/>
          <w:szCs w:val="24"/>
        </w:rPr>
        <w:t xml:space="preserve"> the information contained in this paper when reviewing the draft International Agreement and the draft General Regulations.</w:t>
      </w:r>
    </w:p>
    <w:p w:rsidR="009D05F3" w:rsidRPr="009D05F3" w:rsidRDefault="009D05F3" w:rsidP="009D05F3">
      <w:pPr>
        <w:pStyle w:val="AppendixHeading1"/>
        <w:tabs>
          <w:tab w:val="clear" w:pos="567"/>
        </w:tabs>
        <w:rPr>
          <w:rFonts w:asciiTheme="minorHAnsi" w:hAnsiTheme="minorHAnsi"/>
          <w:b w:val="0"/>
          <w:sz w:val="24"/>
          <w:szCs w:val="24"/>
        </w:rPr>
      </w:pPr>
      <w:r w:rsidRPr="009D05F3">
        <w:rPr>
          <w:rFonts w:asciiTheme="minorHAnsi" w:hAnsiTheme="minorHAnsi"/>
          <w:caps w:val="0"/>
          <w:sz w:val="24"/>
          <w:szCs w:val="24"/>
        </w:rPr>
        <w:t>Raise matters</w:t>
      </w:r>
      <w:r w:rsidRPr="009D05F3">
        <w:rPr>
          <w:rFonts w:asciiTheme="minorHAnsi" w:hAnsiTheme="minorHAnsi"/>
          <w:b w:val="0"/>
          <w:caps w:val="0"/>
          <w:sz w:val="24"/>
          <w:szCs w:val="24"/>
        </w:rPr>
        <w:t xml:space="preserve"> for the attention of the </w:t>
      </w:r>
      <w:r w:rsidR="00F51630">
        <w:rPr>
          <w:rFonts w:asciiTheme="minorHAnsi" w:hAnsiTheme="minorHAnsi"/>
          <w:b w:val="0"/>
          <w:caps w:val="0"/>
          <w:sz w:val="24"/>
          <w:szCs w:val="24"/>
        </w:rPr>
        <w:t>LAP</w:t>
      </w:r>
      <w:r w:rsidRPr="009D05F3">
        <w:rPr>
          <w:rFonts w:asciiTheme="minorHAnsi" w:hAnsiTheme="minorHAnsi"/>
          <w:b w:val="0"/>
          <w:caps w:val="0"/>
          <w:sz w:val="24"/>
          <w:szCs w:val="24"/>
        </w:rPr>
        <w:t xml:space="preserve"> by completing the Comment Form provided for this purpose at </w:t>
      </w:r>
      <w:r w:rsidRPr="009D05F3">
        <w:rPr>
          <w:rFonts w:asciiTheme="minorHAnsi" w:hAnsiTheme="minorHAnsi"/>
          <w:caps w:val="0"/>
          <w:sz w:val="24"/>
          <w:szCs w:val="24"/>
        </w:rPr>
        <w:t>Annex C.</w:t>
      </w:r>
      <w:r w:rsidRPr="009D05F3">
        <w:rPr>
          <w:rFonts w:asciiTheme="minorHAnsi" w:hAnsiTheme="minorHAnsi"/>
          <w:b w:val="0"/>
          <w:caps w:val="0"/>
          <w:sz w:val="24"/>
          <w:szCs w:val="24"/>
        </w:rPr>
        <w:t xml:space="preserve"> </w:t>
      </w:r>
    </w:p>
    <w:p w:rsidR="009D05F3" w:rsidRPr="009D05F3" w:rsidRDefault="009D05F3" w:rsidP="009D05F3">
      <w:pPr>
        <w:pStyle w:val="AppendixHeading1"/>
        <w:tabs>
          <w:tab w:val="clear" w:pos="567"/>
        </w:tabs>
        <w:rPr>
          <w:rFonts w:asciiTheme="minorHAnsi" w:hAnsiTheme="minorHAnsi"/>
          <w:b w:val="0"/>
          <w:sz w:val="24"/>
          <w:szCs w:val="24"/>
        </w:rPr>
      </w:pPr>
      <w:r w:rsidRPr="009D05F3">
        <w:rPr>
          <w:rFonts w:asciiTheme="minorHAnsi" w:hAnsiTheme="minorHAnsi"/>
          <w:caps w:val="0"/>
          <w:sz w:val="24"/>
          <w:szCs w:val="24"/>
        </w:rPr>
        <w:t>Note</w:t>
      </w:r>
      <w:r w:rsidRPr="009D05F3">
        <w:rPr>
          <w:rFonts w:asciiTheme="minorHAnsi" w:hAnsiTheme="minorHAnsi"/>
          <w:b w:val="0"/>
          <w:caps w:val="0"/>
          <w:sz w:val="24"/>
          <w:szCs w:val="24"/>
        </w:rPr>
        <w:t xml:space="preserve"> that comments on the draft International Agreement will be addressed at </w:t>
      </w:r>
      <w:r w:rsidR="00F51630">
        <w:rPr>
          <w:rFonts w:asciiTheme="minorHAnsi" w:hAnsiTheme="minorHAnsi"/>
          <w:b w:val="0"/>
          <w:caps w:val="0"/>
          <w:sz w:val="24"/>
          <w:szCs w:val="24"/>
        </w:rPr>
        <w:t>LAPE1</w:t>
      </w:r>
      <w:r w:rsidRPr="009D05F3">
        <w:rPr>
          <w:rFonts w:asciiTheme="minorHAnsi" w:hAnsiTheme="minorHAnsi"/>
          <w:b w:val="0"/>
          <w:caps w:val="0"/>
          <w:sz w:val="24"/>
          <w:szCs w:val="24"/>
        </w:rPr>
        <w:t xml:space="preserve">, whilst those in regard to the draft General Regulations will be considered as part of the on-going work to develop the General Regulations. </w:t>
      </w:r>
    </w:p>
    <w:p w:rsidR="009D05F3" w:rsidRPr="009D05F3" w:rsidRDefault="009D05F3" w:rsidP="009D05F3">
      <w:pPr>
        <w:pStyle w:val="AppendixHeading1"/>
        <w:tabs>
          <w:tab w:val="clear" w:pos="567"/>
        </w:tabs>
        <w:rPr>
          <w:rFonts w:asciiTheme="minorHAnsi" w:hAnsiTheme="minorHAnsi"/>
          <w:caps w:val="0"/>
          <w:sz w:val="24"/>
          <w:szCs w:val="24"/>
        </w:rPr>
      </w:pPr>
      <w:r w:rsidRPr="009D05F3">
        <w:rPr>
          <w:rFonts w:asciiTheme="minorHAnsi" w:hAnsiTheme="minorHAnsi"/>
          <w:caps w:val="0"/>
          <w:sz w:val="24"/>
          <w:szCs w:val="24"/>
        </w:rPr>
        <w:t xml:space="preserve">Submit comments by 27 September 2013 </w:t>
      </w:r>
      <w:r w:rsidRPr="009D05F3">
        <w:rPr>
          <w:rFonts w:asciiTheme="minorHAnsi" w:hAnsiTheme="minorHAnsi"/>
          <w:b w:val="0"/>
          <w:caps w:val="0"/>
          <w:sz w:val="24"/>
          <w:szCs w:val="24"/>
        </w:rPr>
        <w:t xml:space="preserve">to </w:t>
      </w:r>
      <w:hyperlink r:id="rId17" w:history="1">
        <w:r w:rsidRPr="009D05F3">
          <w:rPr>
            <w:rStyle w:val="Hyperlink"/>
            <w:rFonts w:asciiTheme="minorHAnsi" w:hAnsiTheme="minorHAnsi"/>
            <w:b w:val="0"/>
            <w:caps w:val="0"/>
            <w:sz w:val="24"/>
            <w:szCs w:val="24"/>
          </w:rPr>
          <w:t>status@iala-aism.org</w:t>
        </w:r>
      </w:hyperlink>
      <w:r w:rsidRPr="009D05F3">
        <w:rPr>
          <w:rFonts w:asciiTheme="minorHAnsi" w:hAnsiTheme="minorHAnsi"/>
          <w:b w:val="0"/>
          <w:caps w:val="0"/>
          <w:sz w:val="24"/>
          <w:szCs w:val="24"/>
        </w:rPr>
        <w:t xml:space="preserve">  using the Subject ‘[Country] </w:t>
      </w:r>
      <w:r w:rsidR="00F51630">
        <w:rPr>
          <w:rFonts w:asciiTheme="minorHAnsi" w:hAnsiTheme="minorHAnsi"/>
          <w:b w:val="0"/>
          <w:caps w:val="0"/>
          <w:sz w:val="24"/>
          <w:szCs w:val="24"/>
        </w:rPr>
        <w:t>LAPE1</w:t>
      </w:r>
      <w:bookmarkStart w:id="0" w:name="_GoBack"/>
      <w:bookmarkEnd w:id="0"/>
      <w:r w:rsidRPr="009D05F3">
        <w:rPr>
          <w:rFonts w:asciiTheme="minorHAnsi" w:hAnsiTheme="minorHAnsi"/>
          <w:b w:val="0"/>
          <w:caps w:val="0"/>
          <w:sz w:val="24"/>
          <w:szCs w:val="24"/>
        </w:rPr>
        <w:t xml:space="preserve"> Comment Form’</w:t>
      </w:r>
      <w:r w:rsidRPr="009D05F3">
        <w:rPr>
          <w:rFonts w:asciiTheme="minorHAnsi" w:hAnsiTheme="minorHAnsi"/>
          <w:caps w:val="0"/>
          <w:sz w:val="24"/>
          <w:szCs w:val="24"/>
        </w:rPr>
        <w:t xml:space="preserve">  </w:t>
      </w:r>
    </w:p>
    <w:p w:rsidR="009D05F3" w:rsidRPr="009D05F3" w:rsidRDefault="009D05F3" w:rsidP="009D05F3">
      <w:pPr>
        <w:pStyle w:val="List1"/>
        <w:ind w:left="567" w:hanging="567"/>
        <w:rPr>
          <w:rFonts w:asciiTheme="minorHAnsi" w:hAnsiTheme="minorHAnsi"/>
          <w:sz w:val="24"/>
          <w:szCs w:val="24"/>
        </w:rPr>
      </w:pPr>
    </w:p>
    <w:p w:rsidR="001729EB" w:rsidRPr="009D05F3" w:rsidRDefault="001729EB">
      <w:pPr>
        <w:rPr>
          <w:rFonts w:asciiTheme="minorHAnsi" w:hAnsiTheme="minorHAnsi"/>
          <w:sz w:val="24"/>
          <w:szCs w:val="24"/>
        </w:rPr>
      </w:pPr>
    </w:p>
    <w:sectPr w:rsidR="001729EB" w:rsidRPr="009D05F3">
      <w:headerReference w:type="even" r:id="rId18"/>
      <w:headerReference w:type="default" r:id="rId19"/>
      <w:footerReference w:type="even" r:id="rId20"/>
      <w:footerReference w:type="default" r:id="rId21"/>
      <w:headerReference w:type="first" r:id="rId22"/>
      <w:footerReference w:type="firs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53C" w:rsidRDefault="00F3053C" w:rsidP="00587B0C">
      <w:r>
        <w:separator/>
      </w:r>
    </w:p>
  </w:endnote>
  <w:endnote w:type="continuationSeparator" w:id="0">
    <w:p w:rsidR="00F3053C" w:rsidRDefault="00F3053C" w:rsidP="00587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B0C" w:rsidRDefault="00587B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B0C" w:rsidRDefault="00587B0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B0C" w:rsidRDefault="00587B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53C" w:rsidRDefault="00F3053C" w:rsidP="00587B0C">
      <w:r>
        <w:separator/>
      </w:r>
    </w:p>
  </w:footnote>
  <w:footnote w:type="continuationSeparator" w:id="0">
    <w:p w:rsidR="00F3053C" w:rsidRDefault="00F3053C" w:rsidP="00587B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B0C" w:rsidRDefault="00587B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B0C" w:rsidRPr="00587B0C" w:rsidRDefault="00587B0C">
    <w:pPr>
      <w:pStyle w:val="Header"/>
      <w:rPr>
        <w:rFonts w:asciiTheme="minorHAnsi" w:hAnsiTheme="minorHAnsi"/>
        <w:b/>
        <w:sz w:val="24"/>
        <w:szCs w:val="24"/>
      </w:rPr>
    </w:pPr>
    <w:r>
      <w:tab/>
    </w:r>
    <w:r>
      <w:tab/>
    </w:r>
    <w:r w:rsidRPr="00587B0C">
      <w:rPr>
        <w:rFonts w:asciiTheme="minorHAnsi" w:hAnsiTheme="minorHAnsi"/>
        <w:b/>
        <w:sz w:val="24"/>
        <w:szCs w:val="24"/>
      </w:rPr>
      <w:t>LAPE1/8</w:t>
    </w:r>
  </w:p>
  <w:p w:rsidR="00587B0C" w:rsidRDefault="00587B0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B0C" w:rsidRDefault="00587B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44041789"/>
    <w:multiLevelType w:val="multilevel"/>
    <w:tmpl w:val="8E862A46"/>
    <w:lvl w:ilvl="0">
      <w:start w:val="1"/>
      <w:numFmt w:val="decimal"/>
      <w:pStyle w:val="AppendixHeading1"/>
      <w:lvlText w:val="%1"/>
      <w:lvlJc w:val="left"/>
      <w:pPr>
        <w:tabs>
          <w:tab w:val="num" w:pos="567"/>
        </w:tabs>
        <w:ind w:left="567" w:hanging="567"/>
      </w:pPr>
      <w:rPr>
        <w:rFonts w:ascii="Arial Bold" w:hAnsi="Arial Bold" w:hint="default"/>
        <w:b/>
        <w:bCs/>
        <w:i w:val="0"/>
        <w:iCs w:val="0"/>
        <w:sz w:val="22"/>
        <w:szCs w:val="22"/>
      </w:rPr>
    </w:lvl>
    <w:lvl w:ilvl="1">
      <w:start w:val="1"/>
      <w:numFmt w:val="decimal"/>
      <w:pStyle w:val="AppendixHeading2"/>
      <w:lvlText w:val="%1.%2."/>
      <w:lvlJc w:val="left"/>
      <w:pPr>
        <w:ind w:left="1134" w:hanging="567"/>
      </w:pPr>
      <w:rPr>
        <w:rFonts w:ascii="Arial Bold" w:hAnsi="Arial Bold" w:hint="default"/>
        <w:b/>
        <w:bCs/>
        <w:i w:val="0"/>
        <w:iCs w:val="0"/>
        <w:caps w:val="0"/>
        <w:strike w:val="0"/>
        <w:dstrike w:val="0"/>
        <w:vanish w:val="0"/>
        <w:sz w:val="22"/>
        <w:szCs w:val="22"/>
        <w:vertAlign w:val="baseline"/>
      </w:rPr>
    </w:lvl>
    <w:lvl w:ilvl="2">
      <w:start w:val="1"/>
      <w:numFmt w:val="decimal"/>
      <w:pStyle w:val="AppendixHeading3"/>
      <w:lvlText w:val="%1.%2.%3."/>
      <w:lvlJc w:val="left"/>
      <w:pPr>
        <w:ind w:left="1701" w:hanging="567"/>
      </w:pPr>
      <w:rPr>
        <w:rFonts w:ascii="Arial" w:hAnsi="Arial" w:hint="default"/>
        <w:b w:val="0"/>
        <w:bCs w:val="0"/>
        <w:i w:val="0"/>
        <w:iCs w:val="0"/>
        <w:caps w:val="0"/>
        <w:strike w:val="0"/>
        <w:dstrike w:val="0"/>
        <w:vanish w:val="0"/>
        <w:sz w:val="22"/>
        <w:szCs w:val="22"/>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5F3"/>
    <w:rsid w:val="001729EB"/>
    <w:rsid w:val="00587B0C"/>
    <w:rsid w:val="009D05F3"/>
    <w:rsid w:val="00D34809"/>
    <w:rsid w:val="00F3053C"/>
    <w:rsid w:val="00F516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5F3"/>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9D05F3"/>
    <w:pPr>
      <w:keepNext/>
      <w:numPr>
        <w:numId w:val="1"/>
      </w:numPr>
      <w:spacing w:before="240" w:after="240"/>
      <w:outlineLvl w:val="0"/>
    </w:pPr>
    <w:rPr>
      <w:b/>
      <w:caps/>
      <w:kern w:val="28"/>
      <w:sz w:val="24"/>
      <w:lang w:eastAsia="de-DE"/>
    </w:rPr>
  </w:style>
  <w:style w:type="paragraph" w:styleId="Heading2">
    <w:name w:val="heading 2"/>
    <w:basedOn w:val="Normal"/>
    <w:next w:val="BodyText"/>
    <w:link w:val="Heading2Char"/>
    <w:qFormat/>
    <w:rsid w:val="009D05F3"/>
    <w:pPr>
      <w:numPr>
        <w:ilvl w:val="1"/>
        <w:numId w:val="1"/>
      </w:numPr>
      <w:tabs>
        <w:tab w:val="clear" w:pos="851"/>
      </w:tabs>
      <w:spacing w:before="120" w:after="120"/>
      <w:outlineLvl w:val="1"/>
    </w:pPr>
    <w:rPr>
      <w:b/>
    </w:rPr>
  </w:style>
  <w:style w:type="paragraph" w:styleId="Heading3">
    <w:name w:val="heading 3"/>
    <w:basedOn w:val="Normal"/>
    <w:next w:val="BodyText"/>
    <w:link w:val="Heading3Char"/>
    <w:qFormat/>
    <w:rsid w:val="009D05F3"/>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rsid w:val="009D05F3"/>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9D05F3"/>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9D05F3"/>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9D05F3"/>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9D05F3"/>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9D05F3"/>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05F3"/>
    <w:rPr>
      <w:rFonts w:ascii="Arial" w:eastAsia="Calibri" w:hAnsi="Arial" w:cs="Calibri"/>
      <w:b/>
      <w:caps/>
      <w:kern w:val="28"/>
      <w:sz w:val="24"/>
      <w:lang w:val="en-GB" w:eastAsia="de-DE"/>
    </w:rPr>
  </w:style>
  <w:style w:type="character" w:customStyle="1" w:styleId="Heading2Char">
    <w:name w:val="Heading 2 Char"/>
    <w:basedOn w:val="DefaultParagraphFont"/>
    <w:link w:val="Heading2"/>
    <w:rsid w:val="009D05F3"/>
    <w:rPr>
      <w:rFonts w:ascii="Arial" w:eastAsia="Calibri" w:hAnsi="Arial" w:cs="Calibri"/>
      <w:b/>
      <w:lang w:val="en-GB" w:eastAsia="en-GB"/>
    </w:rPr>
  </w:style>
  <w:style w:type="character" w:customStyle="1" w:styleId="Heading3Char">
    <w:name w:val="Heading 3 Char"/>
    <w:basedOn w:val="DefaultParagraphFont"/>
    <w:link w:val="Heading3"/>
    <w:rsid w:val="009D05F3"/>
    <w:rPr>
      <w:rFonts w:ascii="Arial" w:eastAsia="Calibri" w:hAnsi="Arial" w:cs="Calibri"/>
      <w:szCs w:val="20"/>
      <w:lang w:val="en-GB" w:eastAsia="de-DE"/>
    </w:rPr>
  </w:style>
  <w:style w:type="character" w:customStyle="1" w:styleId="Heading4Char">
    <w:name w:val="Heading 4 Char"/>
    <w:basedOn w:val="DefaultParagraphFont"/>
    <w:link w:val="Heading4"/>
    <w:rsid w:val="009D05F3"/>
    <w:rPr>
      <w:rFonts w:ascii="Arial" w:eastAsia="Calibri" w:hAnsi="Arial" w:cs="Calibri"/>
      <w:szCs w:val="20"/>
      <w:lang w:val="en-US" w:eastAsia="de-DE"/>
    </w:rPr>
  </w:style>
  <w:style w:type="character" w:customStyle="1" w:styleId="Heading5Char">
    <w:name w:val="Heading 5 Char"/>
    <w:basedOn w:val="DefaultParagraphFont"/>
    <w:link w:val="Heading5"/>
    <w:rsid w:val="009D05F3"/>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9D05F3"/>
    <w:rPr>
      <w:rFonts w:ascii="Arial" w:eastAsia="Calibri" w:hAnsi="Arial" w:cs="Calibri"/>
      <w:szCs w:val="20"/>
      <w:lang w:val="de-DE" w:eastAsia="de-DE"/>
    </w:rPr>
  </w:style>
  <w:style w:type="character" w:customStyle="1" w:styleId="Heading7Char">
    <w:name w:val="Heading 7 Char"/>
    <w:basedOn w:val="DefaultParagraphFont"/>
    <w:link w:val="Heading7"/>
    <w:rsid w:val="009D05F3"/>
    <w:rPr>
      <w:rFonts w:ascii="Arial" w:eastAsia="Calibri" w:hAnsi="Arial" w:cs="Calibri"/>
      <w:szCs w:val="20"/>
      <w:lang w:val="de-DE" w:eastAsia="de-DE"/>
    </w:rPr>
  </w:style>
  <w:style w:type="character" w:customStyle="1" w:styleId="Heading8Char">
    <w:name w:val="Heading 8 Char"/>
    <w:basedOn w:val="DefaultParagraphFont"/>
    <w:link w:val="Heading8"/>
    <w:rsid w:val="009D05F3"/>
    <w:rPr>
      <w:rFonts w:ascii="Arial" w:eastAsia="Calibri" w:hAnsi="Arial" w:cs="Calibri"/>
      <w:szCs w:val="20"/>
      <w:lang w:val="de-DE" w:eastAsia="de-DE"/>
    </w:rPr>
  </w:style>
  <w:style w:type="character" w:customStyle="1" w:styleId="Heading9Char">
    <w:name w:val="Heading 9 Char"/>
    <w:basedOn w:val="DefaultParagraphFont"/>
    <w:link w:val="Heading9"/>
    <w:rsid w:val="009D05F3"/>
    <w:rPr>
      <w:rFonts w:ascii="Arial" w:eastAsia="Calibri" w:hAnsi="Arial" w:cs="Calibri"/>
      <w:szCs w:val="20"/>
      <w:lang w:val="de-DE" w:eastAsia="de-DE"/>
    </w:rPr>
  </w:style>
  <w:style w:type="paragraph" w:styleId="BodyText">
    <w:name w:val="Body Text"/>
    <w:basedOn w:val="Normal"/>
    <w:link w:val="BodyTextChar"/>
    <w:qFormat/>
    <w:rsid w:val="009D05F3"/>
    <w:pPr>
      <w:spacing w:after="120"/>
      <w:jc w:val="both"/>
    </w:pPr>
  </w:style>
  <w:style w:type="character" w:customStyle="1" w:styleId="BodyTextChar">
    <w:name w:val="Body Text Char"/>
    <w:basedOn w:val="DefaultParagraphFont"/>
    <w:link w:val="BodyText"/>
    <w:rsid w:val="009D05F3"/>
    <w:rPr>
      <w:rFonts w:ascii="Arial" w:eastAsia="Calibri" w:hAnsi="Arial" w:cs="Calibri"/>
      <w:lang w:val="en-GB" w:eastAsia="en-GB"/>
    </w:rPr>
  </w:style>
  <w:style w:type="character" w:styleId="Hyperlink">
    <w:name w:val="Hyperlink"/>
    <w:uiPriority w:val="99"/>
    <w:rsid w:val="009D05F3"/>
    <w:rPr>
      <w:dstrike w:val="0"/>
      <w:bdr w:val="none" w:sz="0" w:space="0" w:color="auto"/>
      <w:vertAlign w:val="baseline"/>
    </w:rPr>
  </w:style>
  <w:style w:type="paragraph" w:customStyle="1" w:styleId="List1">
    <w:name w:val="List 1"/>
    <w:basedOn w:val="Normal"/>
    <w:qFormat/>
    <w:rsid w:val="009D05F3"/>
    <w:pPr>
      <w:spacing w:after="120"/>
      <w:jc w:val="both"/>
    </w:pPr>
    <w:rPr>
      <w:rFonts w:eastAsia="MS Mincho"/>
      <w:lang w:eastAsia="ja-JP"/>
    </w:rPr>
  </w:style>
  <w:style w:type="paragraph" w:styleId="Title">
    <w:name w:val="Title"/>
    <w:basedOn w:val="Normal"/>
    <w:link w:val="TitleChar"/>
    <w:qFormat/>
    <w:rsid w:val="009D05F3"/>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9D05F3"/>
    <w:rPr>
      <w:rFonts w:ascii="Arial" w:eastAsia="Calibri" w:hAnsi="Arial" w:cs="Arial"/>
      <w:b/>
      <w:bCs/>
      <w:kern w:val="28"/>
      <w:sz w:val="32"/>
      <w:szCs w:val="32"/>
      <w:lang w:val="en-GB" w:eastAsia="en-GB"/>
    </w:rPr>
  </w:style>
  <w:style w:type="paragraph" w:customStyle="1" w:styleId="AppendixHeading1">
    <w:name w:val="Appendix Heading 1"/>
    <w:basedOn w:val="Normal"/>
    <w:next w:val="BodyText"/>
    <w:rsid w:val="009D05F3"/>
    <w:pPr>
      <w:numPr>
        <w:numId w:val="2"/>
      </w:numPr>
      <w:spacing w:before="120" w:after="120"/>
    </w:pPr>
    <w:rPr>
      <w:rFonts w:cs="Arial"/>
      <w:b/>
      <w:caps/>
      <w:lang w:eastAsia="en-US"/>
    </w:rPr>
  </w:style>
  <w:style w:type="paragraph" w:customStyle="1" w:styleId="AppendixHeading2">
    <w:name w:val="Appendix Heading 2"/>
    <w:basedOn w:val="Normal"/>
    <w:next w:val="BodyText"/>
    <w:rsid w:val="009D05F3"/>
    <w:pPr>
      <w:numPr>
        <w:ilvl w:val="1"/>
        <w:numId w:val="2"/>
      </w:numPr>
      <w:spacing w:before="120" w:after="120"/>
    </w:pPr>
    <w:rPr>
      <w:rFonts w:cs="Arial"/>
      <w:b/>
      <w:lang w:eastAsia="en-US"/>
    </w:rPr>
  </w:style>
  <w:style w:type="paragraph" w:customStyle="1" w:styleId="AppendixHeading3">
    <w:name w:val="Appendix Heading 3"/>
    <w:basedOn w:val="Normal"/>
    <w:next w:val="Normal"/>
    <w:rsid w:val="009D05F3"/>
    <w:pPr>
      <w:numPr>
        <w:ilvl w:val="2"/>
        <w:numId w:val="2"/>
      </w:numPr>
      <w:spacing w:before="120" w:after="120"/>
      <w:ind w:left="1134" w:hanging="1134"/>
    </w:pPr>
    <w:rPr>
      <w:rFonts w:cs="Arial"/>
      <w:lang w:eastAsia="en-US"/>
    </w:rPr>
  </w:style>
  <w:style w:type="character" w:styleId="HTMLCite">
    <w:name w:val="HTML Cite"/>
    <w:basedOn w:val="DefaultParagraphFont"/>
    <w:uiPriority w:val="99"/>
    <w:semiHidden/>
    <w:unhideWhenUsed/>
    <w:rsid w:val="009D05F3"/>
    <w:rPr>
      <w:i/>
      <w:iCs/>
    </w:rPr>
  </w:style>
  <w:style w:type="paragraph" w:styleId="BodyTextIndent">
    <w:name w:val="Body Text Indent"/>
    <w:basedOn w:val="Normal"/>
    <w:link w:val="BodyTextIndentChar"/>
    <w:uiPriority w:val="99"/>
    <w:semiHidden/>
    <w:unhideWhenUsed/>
    <w:rsid w:val="009D05F3"/>
    <w:pPr>
      <w:spacing w:after="120"/>
      <w:ind w:left="283"/>
    </w:pPr>
  </w:style>
  <w:style w:type="character" w:customStyle="1" w:styleId="BodyTextIndentChar">
    <w:name w:val="Body Text Indent Char"/>
    <w:basedOn w:val="DefaultParagraphFont"/>
    <w:link w:val="BodyTextIndent"/>
    <w:uiPriority w:val="99"/>
    <w:semiHidden/>
    <w:rsid w:val="009D05F3"/>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9D05F3"/>
    <w:pPr>
      <w:spacing w:after="120" w:line="480" w:lineRule="auto"/>
      <w:ind w:left="283"/>
    </w:pPr>
  </w:style>
  <w:style w:type="character" w:customStyle="1" w:styleId="BodyTextIndent2Char">
    <w:name w:val="Body Text Indent 2 Char"/>
    <w:basedOn w:val="DefaultParagraphFont"/>
    <w:link w:val="BodyTextIndent2"/>
    <w:uiPriority w:val="99"/>
    <w:semiHidden/>
    <w:rsid w:val="009D05F3"/>
    <w:rPr>
      <w:rFonts w:ascii="Arial" w:eastAsia="Calibri" w:hAnsi="Arial" w:cs="Calibri"/>
      <w:lang w:val="en-GB" w:eastAsia="en-GB"/>
    </w:rPr>
  </w:style>
  <w:style w:type="paragraph" w:styleId="Header">
    <w:name w:val="header"/>
    <w:basedOn w:val="Normal"/>
    <w:link w:val="HeaderChar"/>
    <w:uiPriority w:val="99"/>
    <w:unhideWhenUsed/>
    <w:rsid w:val="00587B0C"/>
    <w:pPr>
      <w:tabs>
        <w:tab w:val="center" w:pos="4513"/>
        <w:tab w:val="right" w:pos="9026"/>
      </w:tabs>
    </w:pPr>
  </w:style>
  <w:style w:type="character" w:customStyle="1" w:styleId="HeaderChar">
    <w:name w:val="Header Char"/>
    <w:basedOn w:val="DefaultParagraphFont"/>
    <w:link w:val="Header"/>
    <w:uiPriority w:val="99"/>
    <w:rsid w:val="00587B0C"/>
    <w:rPr>
      <w:rFonts w:ascii="Arial" w:eastAsia="Calibri" w:hAnsi="Arial" w:cs="Calibri"/>
      <w:lang w:val="en-GB" w:eastAsia="en-GB"/>
    </w:rPr>
  </w:style>
  <w:style w:type="paragraph" w:styleId="Footer">
    <w:name w:val="footer"/>
    <w:basedOn w:val="Normal"/>
    <w:link w:val="FooterChar"/>
    <w:uiPriority w:val="99"/>
    <w:unhideWhenUsed/>
    <w:rsid w:val="00587B0C"/>
    <w:pPr>
      <w:tabs>
        <w:tab w:val="center" w:pos="4513"/>
        <w:tab w:val="right" w:pos="9026"/>
      </w:tabs>
    </w:pPr>
  </w:style>
  <w:style w:type="character" w:customStyle="1" w:styleId="FooterChar">
    <w:name w:val="Footer Char"/>
    <w:basedOn w:val="DefaultParagraphFont"/>
    <w:link w:val="Footer"/>
    <w:uiPriority w:val="99"/>
    <w:rsid w:val="00587B0C"/>
    <w:rPr>
      <w:rFonts w:ascii="Arial" w:eastAsia="Calibri" w:hAnsi="Arial" w:cs="Calibri"/>
      <w:lang w:val="en-GB" w:eastAsia="en-GB"/>
    </w:rPr>
  </w:style>
  <w:style w:type="paragraph" w:styleId="BalloonText">
    <w:name w:val="Balloon Text"/>
    <w:basedOn w:val="Normal"/>
    <w:link w:val="BalloonTextChar"/>
    <w:uiPriority w:val="99"/>
    <w:semiHidden/>
    <w:unhideWhenUsed/>
    <w:rsid w:val="00587B0C"/>
    <w:rPr>
      <w:rFonts w:ascii="Tahoma" w:hAnsi="Tahoma" w:cs="Tahoma"/>
      <w:sz w:val="16"/>
      <w:szCs w:val="16"/>
    </w:rPr>
  </w:style>
  <w:style w:type="character" w:customStyle="1" w:styleId="BalloonTextChar">
    <w:name w:val="Balloon Text Char"/>
    <w:basedOn w:val="DefaultParagraphFont"/>
    <w:link w:val="BalloonText"/>
    <w:uiPriority w:val="99"/>
    <w:semiHidden/>
    <w:rsid w:val="00587B0C"/>
    <w:rPr>
      <w:rFonts w:ascii="Tahoma" w:eastAsia="Calibri" w:hAnsi="Tahoma" w:cs="Tahoma"/>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5F3"/>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9D05F3"/>
    <w:pPr>
      <w:keepNext/>
      <w:numPr>
        <w:numId w:val="1"/>
      </w:numPr>
      <w:spacing w:before="240" w:after="240"/>
      <w:outlineLvl w:val="0"/>
    </w:pPr>
    <w:rPr>
      <w:b/>
      <w:caps/>
      <w:kern w:val="28"/>
      <w:sz w:val="24"/>
      <w:lang w:eastAsia="de-DE"/>
    </w:rPr>
  </w:style>
  <w:style w:type="paragraph" w:styleId="Heading2">
    <w:name w:val="heading 2"/>
    <w:basedOn w:val="Normal"/>
    <w:next w:val="BodyText"/>
    <w:link w:val="Heading2Char"/>
    <w:qFormat/>
    <w:rsid w:val="009D05F3"/>
    <w:pPr>
      <w:numPr>
        <w:ilvl w:val="1"/>
        <w:numId w:val="1"/>
      </w:numPr>
      <w:tabs>
        <w:tab w:val="clear" w:pos="851"/>
      </w:tabs>
      <w:spacing w:before="120" w:after="120"/>
      <w:outlineLvl w:val="1"/>
    </w:pPr>
    <w:rPr>
      <w:b/>
    </w:rPr>
  </w:style>
  <w:style w:type="paragraph" w:styleId="Heading3">
    <w:name w:val="heading 3"/>
    <w:basedOn w:val="Normal"/>
    <w:next w:val="BodyText"/>
    <w:link w:val="Heading3Char"/>
    <w:qFormat/>
    <w:rsid w:val="009D05F3"/>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rsid w:val="009D05F3"/>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9D05F3"/>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9D05F3"/>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9D05F3"/>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9D05F3"/>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9D05F3"/>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05F3"/>
    <w:rPr>
      <w:rFonts w:ascii="Arial" w:eastAsia="Calibri" w:hAnsi="Arial" w:cs="Calibri"/>
      <w:b/>
      <w:caps/>
      <w:kern w:val="28"/>
      <w:sz w:val="24"/>
      <w:lang w:val="en-GB" w:eastAsia="de-DE"/>
    </w:rPr>
  </w:style>
  <w:style w:type="character" w:customStyle="1" w:styleId="Heading2Char">
    <w:name w:val="Heading 2 Char"/>
    <w:basedOn w:val="DefaultParagraphFont"/>
    <w:link w:val="Heading2"/>
    <w:rsid w:val="009D05F3"/>
    <w:rPr>
      <w:rFonts w:ascii="Arial" w:eastAsia="Calibri" w:hAnsi="Arial" w:cs="Calibri"/>
      <w:b/>
      <w:lang w:val="en-GB" w:eastAsia="en-GB"/>
    </w:rPr>
  </w:style>
  <w:style w:type="character" w:customStyle="1" w:styleId="Heading3Char">
    <w:name w:val="Heading 3 Char"/>
    <w:basedOn w:val="DefaultParagraphFont"/>
    <w:link w:val="Heading3"/>
    <w:rsid w:val="009D05F3"/>
    <w:rPr>
      <w:rFonts w:ascii="Arial" w:eastAsia="Calibri" w:hAnsi="Arial" w:cs="Calibri"/>
      <w:szCs w:val="20"/>
      <w:lang w:val="en-GB" w:eastAsia="de-DE"/>
    </w:rPr>
  </w:style>
  <w:style w:type="character" w:customStyle="1" w:styleId="Heading4Char">
    <w:name w:val="Heading 4 Char"/>
    <w:basedOn w:val="DefaultParagraphFont"/>
    <w:link w:val="Heading4"/>
    <w:rsid w:val="009D05F3"/>
    <w:rPr>
      <w:rFonts w:ascii="Arial" w:eastAsia="Calibri" w:hAnsi="Arial" w:cs="Calibri"/>
      <w:szCs w:val="20"/>
      <w:lang w:val="en-US" w:eastAsia="de-DE"/>
    </w:rPr>
  </w:style>
  <w:style w:type="character" w:customStyle="1" w:styleId="Heading5Char">
    <w:name w:val="Heading 5 Char"/>
    <w:basedOn w:val="DefaultParagraphFont"/>
    <w:link w:val="Heading5"/>
    <w:rsid w:val="009D05F3"/>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9D05F3"/>
    <w:rPr>
      <w:rFonts w:ascii="Arial" w:eastAsia="Calibri" w:hAnsi="Arial" w:cs="Calibri"/>
      <w:szCs w:val="20"/>
      <w:lang w:val="de-DE" w:eastAsia="de-DE"/>
    </w:rPr>
  </w:style>
  <w:style w:type="character" w:customStyle="1" w:styleId="Heading7Char">
    <w:name w:val="Heading 7 Char"/>
    <w:basedOn w:val="DefaultParagraphFont"/>
    <w:link w:val="Heading7"/>
    <w:rsid w:val="009D05F3"/>
    <w:rPr>
      <w:rFonts w:ascii="Arial" w:eastAsia="Calibri" w:hAnsi="Arial" w:cs="Calibri"/>
      <w:szCs w:val="20"/>
      <w:lang w:val="de-DE" w:eastAsia="de-DE"/>
    </w:rPr>
  </w:style>
  <w:style w:type="character" w:customStyle="1" w:styleId="Heading8Char">
    <w:name w:val="Heading 8 Char"/>
    <w:basedOn w:val="DefaultParagraphFont"/>
    <w:link w:val="Heading8"/>
    <w:rsid w:val="009D05F3"/>
    <w:rPr>
      <w:rFonts w:ascii="Arial" w:eastAsia="Calibri" w:hAnsi="Arial" w:cs="Calibri"/>
      <w:szCs w:val="20"/>
      <w:lang w:val="de-DE" w:eastAsia="de-DE"/>
    </w:rPr>
  </w:style>
  <w:style w:type="character" w:customStyle="1" w:styleId="Heading9Char">
    <w:name w:val="Heading 9 Char"/>
    <w:basedOn w:val="DefaultParagraphFont"/>
    <w:link w:val="Heading9"/>
    <w:rsid w:val="009D05F3"/>
    <w:rPr>
      <w:rFonts w:ascii="Arial" w:eastAsia="Calibri" w:hAnsi="Arial" w:cs="Calibri"/>
      <w:szCs w:val="20"/>
      <w:lang w:val="de-DE" w:eastAsia="de-DE"/>
    </w:rPr>
  </w:style>
  <w:style w:type="paragraph" w:styleId="BodyText">
    <w:name w:val="Body Text"/>
    <w:basedOn w:val="Normal"/>
    <w:link w:val="BodyTextChar"/>
    <w:qFormat/>
    <w:rsid w:val="009D05F3"/>
    <w:pPr>
      <w:spacing w:after="120"/>
      <w:jc w:val="both"/>
    </w:pPr>
  </w:style>
  <w:style w:type="character" w:customStyle="1" w:styleId="BodyTextChar">
    <w:name w:val="Body Text Char"/>
    <w:basedOn w:val="DefaultParagraphFont"/>
    <w:link w:val="BodyText"/>
    <w:rsid w:val="009D05F3"/>
    <w:rPr>
      <w:rFonts w:ascii="Arial" w:eastAsia="Calibri" w:hAnsi="Arial" w:cs="Calibri"/>
      <w:lang w:val="en-GB" w:eastAsia="en-GB"/>
    </w:rPr>
  </w:style>
  <w:style w:type="character" w:styleId="Hyperlink">
    <w:name w:val="Hyperlink"/>
    <w:uiPriority w:val="99"/>
    <w:rsid w:val="009D05F3"/>
    <w:rPr>
      <w:dstrike w:val="0"/>
      <w:bdr w:val="none" w:sz="0" w:space="0" w:color="auto"/>
      <w:vertAlign w:val="baseline"/>
    </w:rPr>
  </w:style>
  <w:style w:type="paragraph" w:customStyle="1" w:styleId="List1">
    <w:name w:val="List 1"/>
    <w:basedOn w:val="Normal"/>
    <w:qFormat/>
    <w:rsid w:val="009D05F3"/>
    <w:pPr>
      <w:spacing w:after="120"/>
      <w:jc w:val="both"/>
    </w:pPr>
    <w:rPr>
      <w:rFonts w:eastAsia="MS Mincho"/>
      <w:lang w:eastAsia="ja-JP"/>
    </w:rPr>
  </w:style>
  <w:style w:type="paragraph" w:styleId="Title">
    <w:name w:val="Title"/>
    <w:basedOn w:val="Normal"/>
    <w:link w:val="TitleChar"/>
    <w:qFormat/>
    <w:rsid w:val="009D05F3"/>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9D05F3"/>
    <w:rPr>
      <w:rFonts w:ascii="Arial" w:eastAsia="Calibri" w:hAnsi="Arial" w:cs="Arial"/>
      <w:b/>
      <w:bCs/>
      <w:kern w:val="28"/>
      <w:sz w:val="32"/>
      <w:szCs w:val="32"/>
      <w:lang w:val="en-GB" w:eastAsia="en-GB"/>
    </w:rPr>
  </w:style>
  <w:style w:type="paragraph" w:customStyle="1" w:styleId="AppendixHeading1">
    <w:name w:val="Appendix Heading 1"/>
    <w:basedOn w:val="Normal"/>
    <w:next w:val="BodyText"/>
    <w:rsid w:val="009D05F3"/>
    <w:pPr>
      <w:numPr>
        <w:numId w:val="2"/>
      </w:numPr>
      <w:spacing w:before="120" w:after="120"/>
    </w:pPr>
    <w:rPr>
      <w:rFonts w:cs="Arial"/>
      <w:b/>
      <w:caps/>
      <w:lang w:eastAsia="en-US"/>
    </w:rPr>
  </w:style>
  <w:style w:type="paragraph" w:customStyle="1" w:styleId="AppendixHeading2">
    <w:name w:val="Appendix Heading 2"/>
    <w:basedOn w:val="Normal"/>
    <w:next w:val="BodyText"/>
    <w:rsid w:val="009D05F3"/>
    <w:pPr>
      <w:numPr>
        <w:ilvl w:val="1"/>
        <w:numId w:val="2"/>
      </w:numPr>
      <w:spacing w:before="120" w:after="120"/>
    </w:pPr>
    <w:rPr>
      <w:rFonts w:cs="Arial"/>
      <w:b/>
      <w:lang w:eastAsia="en-US"/>
    </w:rPr>
  </w:style>
  <w:style w:type="paragraph" w:customStyle="1" w:styleId="AppendixHeading3">
    <w:name w:val="Appendix Heading 3"/>
    <w:basedOn w:val="Normal"/>
    <w:next w:val="Normal"/>
    <w:rsid w:val="009D05F3"/>
    <w:pPr>
      <w:numPr>
        <w:ilvl w:val="2"/>
        <w:numId w:val="2"/>
      </w:numPr>
      <w:spacing w:before="120" w:after="120"/>
      <w:ind w:left="1134" w:hanging="1134"/>
    </w:pPr>
    <w:rPr>
      <w:rFonts w:cs="Arial"/>
      <w:lang w:eastAsia="en-US"/>
    </w:rPr>
  </w:style>
  <w:style w:type="character" w:styleId="HTMLCite">
    <w:name w:val="HTML Cite"/>
    <w:basedOn w:val="DefaultParagraphFont"/>
    <w:uiPriority w:val="99"/>
    <w:semiHidden/>
    <w:unhideWhenUsed/>
    <w:rsid w:val="009D05F3"/>
    <w:rPr>
      <w:i/>
      <w:iCs/>
    </w:rPr>
  </w:style>
  <w:style w:type="paragraph" w:styleId="BodyTextIndent">
    <w:name w:val="Body Text Indent"/>
    <w:basedOn w:val="Normal"/>
    <w:link w:val="BodyTextIndentChar"/>
    <w:uiPriority w:val="99"/>
    <w:semiHidden/>
    <w:unhideWhenUsed/>
    <w:rsid w:val="009D05F3"/>
    <w:pPr>
      <w:spacing w:after="120"/>
      <w:ind w:left="283"/>
    </w:pPr>
  </w:style>
  <w:style w:type="character" w:customStyle="1" w:styleId="BodyTextIndentChar">
    <w:name w:val="Body Text Indent Char"/>
    <w:basedOn w:val="DefaultParagraphFont"/>
    <w:link w:val="BodyTextIndent"/>
    <w:uiPriority w:val="99"/>
    <w:semiHidden/>
    <w:rsid w:val="009D05F3"/>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9D05F3"/>
    <w:pPr>
      <w:spacing w:after="120" w:line="480" w:lineRule="auto"/>
      <w:ind w:left="283"/>
    </w:pPr>
  </w:style>
  <w:style w:type="character" w:customStyle="1" w:styleId="BodyTextIndent2Char">
    <w:name w:val="Body Text Indent 2 Char"/>
    <w:basedOn w:val="DefaultParagraphFont"/>
    <w:link w:val="BodyTextIndent2"/>
    <w:uiPriority w:val="99"/>
    <w:semiHidden/>
    <w:rsid w:val="009D05F3"/>
    <w:rPr>
      <w:rFonts w:ascii="Arial" w:eastAsia="Calibri" w:hAnsi="Arial" w:cs="Calibri"/>
      <w:lang w:val="en-GB" w:eastAsia="en-GB"/>
    </w:rPr>
  </w:style>
  <w:style w:type="paragraph" w:styleId="Header">
    <w:name w:val="header"/>
    <w:basedOn w:val="Normal"/>
    <w:link w:val="HeaderChar"/>
    <w:uiPriority w:val="99"/>
    <w:unhideWhenUsed/>
    <w:rsid w:val="00587B0C"/>
    <w:pPr>
      <w:tabs>
        <w:tab w:val="center" w:pos="4513"/>
        <w:tab w:val="right" w:pos="9026"/>
      </w:tabs>
    </w:pPr>
  </w:style>
  <w:style w:type="character" w:customStyle="1" w:styleId="HeaderChar">
    <w:name w:val="Header Char"/>
    <w:basedOn w:val="DefaultParagraphFont"/>
    <w:link w:val="Header"/>
    <w:uiPriority w:val="99"/>
    <w:rsid w:val="00587B0C"/>
    <w:rPr>
      <w:rFonts w:ascii="Arial" w:eastAsia="Calibri" w:hAnsi="Arial" w:cs="Calibri"/>
      <w:lang w:val="en-GB" w:eastAsia="en-GB"/>
    </w:rPr>
  </w:style>
  <w:style w:type="paragraph" w:styleId="Footer">
    <w:name w:val="footer"/>
    <w:basedOn w:val="Normal"/>
    <w:link w:val="FooterChar"/>
    <w:uiPriority w:val="99"/>
    <w:unhideWhenUsed/>
    <w:rsid w:val="00587B0C"/>
    <w:pPr>
      <w:tabs>
        <w:tab w:val="center" w:pos="4513"/>
        <w:tab w:val="right" w:pos="9026"/>
      </w:tabs>
    </w:pPr>
  </w:style>
  <w:style w:type="character" w:customStyle="1" w:styleId="FooterChar">
    <w:name w:val="Footer Char"/>
    <w:basedOn w:val="DefaultParagraphFont"/>
    <w:link w:val="Footer"/>
    <w:uiPriority w:val="99"/>
    <w:rsid w:val="00587B0C"/>
    <w:rPr>
      <w:rFonts w:ascii="Arial" w:eastAsia="Calibri" w:hAnsi="Arial" w:cs="Calibri"/>
      <w:lang w:val="en-GB" w:eastAsia="en-GB"/>
    </w:rPr>
  </w:style>
  <w:style w:type="paragraph" w:styleId="BalloonText">
    <w:name w:val="Balloon Text"/>
    <w:basedOn w:val="Normal"/>
    <w:link w:val="BalloonTextChar"/>
    <w:uiPriority w:val="99"/>
    <w:semiHidden/>
    <w:unhideWhenUsed/>
    <w:rsid w:val="00587B0C"/>
    <w:rPr>
      <w:rFonts w:ascii="Tahoma" w:hAnsi="Tahoma" w:cs="Tahoma"/>
      <w:sz w:val="16"/>
      <w:szCs w:val="16"/>
    </w:rPr>
  </w:style>
  <w:style w:type="character" w:customStyle="1" w:styleId="BalloonTextChar">
    <w:name w:val="Balloon Text Char"/>
    <w:basedOn w:val="DefaultParagraphFont"/>
    <w:link w:val="BalloonText"/>
    <w:uiPriority w:val="99"/>
    <w:semiHidden/>
    <w:rsid w:val="00587B0C"/>
    <w:rPr>
      <w:rFonts w:ascii="Tahoma" w:eastAsia="Calibri"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fi.int/portal/about_efi/organisation/convention___hca/" TargetMode="External"/><Relationship Id="rId13" Type="http://schemas.openxmlformats.org/officeDocument/2006/relationships/hyperlink" Target="http://www.un.org/depts/los/convention_agreements/texts/unclos/UNCLOS-TOC.htm"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iom.int/jahia/webdav/site/myjahiasite/shared/shared/mainsite/about_iom/iom_constitution_eng_booklet.pdf" TargetMode="External"/><Relationship Id="rId17" Type="http://schemas.openxmlformats.org/officeDocument/2006/relationships/hyperlink" Target="mailto:STATUS@iala-aism.or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treaties.un.org/doc/source/publications/THB/English.pdf"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ho.int/mtg_docs/com_wg/ISPWG/Documents/R11_iho_convention.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tp://ftp.wmo.int/Documents/MediaPublic/Publications/Policy_docs/WMO15/15_en.pdf" TargetMode="External"/><Relationship Id="rId23" Type="http://schemas.openxmlformats.org/officeDocument/2006/relationships/footer" Target="footer3.xml"/><Relationship Id="rId10" Type="http://schemas.openxmlformats.org/officeDocument/2006/relationships/hyperlink" Target="http://www.iala-aism.org/iala/aboutiala/constitution.php"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austlii.edu.au/cgi-bin/sinodisp/au/other/dfat/treaties/ATNIF/2012/12.html?stem=0&amp;synonyms=0&amp;query=global%20green%20growth" TargetMode="External"/><Relationship Id="rId14" Type="http://schemas.openxmlformats.org/officeDocument/2006/relationships/hyperlink" Target="http://untreaty.un.org/ilc/texts/instruments/english/conventions/1_1_1969.pdf"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1267</Words>
  <Characters>7225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8476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 Mary</dc:creator>
  <cp:lastModifiedBy>Dean, Mary</cp:lastModifiedBy>
  <cp:revision>3</cp:revision>
  <dcterms:created xsi:type="dcterms:W3CDTF">2013-08-29T15:42:00Z</dcterms:created>
  <dcterms:modified xsi:type="dcterms:W3CDTF">2013-08-30T11:58:00Z</dcterms:modified>
</cp:coreProperties>
</file>