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DD7" w:rsidRPr="007A0D6D" w:rsidRDefault="009B0805" w:rsidP="009B0805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  <w:r w:rsidRPr="007A0D6D">
        <w:rPr>
          <w:b/>
          <w:sz w:val="24"/>
          <w:szCs w:val="24"/>
          <w:lang w:val="en-US"/>
        </w:rPr>
        <w:t>IALA Legal Advisory Panel</w:t>
      </w:r>
    </w:p>
    <w:p w:rsidR="009B0805" w:rsidRPr="007A0D6D" w:rsidRDefault="009B0805" w:rsidP="009B0805">
      <w:pPr>
        <w:jc w:val="center"/>
        <w:rPr>
          <w:b/>
          <w:sz w:val="24"/>
          <w:szCs w:val="24"/>
          <w:lang w:val="en-US"/>
        </w:rPr>
      </w:pPr>
      <w:r w:rsidRPr="007A0D6D">
        <w:rPr>
          <w:b/>
          <w:sz w:val="24"/>
          <w:szCs w:val="24"/>
          <w:lang w:val="en-US"/>
        </w:rPr>
        <w:t xml:space="preserve">Extraordinary </w:t>
      </w:r>
      <w:r w:rsidR="007A0D6D">
        <w:rPr>
          <w:b/>
          <w:sz w:val="24"/>
          <w:szCs w:val="24"/>
          <w:lang w:val="en-US"/>
        </w:rPr>
        <w:t>Meeting</w:t>
      </w:r>
    </w:p>
    <w:p w:rsidR="009B0805" w:rsidRPr="007A0D6D" w:rsidRDefault="009B0805" w:rsidP="009B0805">
      <w:pPr>
        <w:jc w:val="center"/>
        <w:rPr>
          <w:b/>
          <w:sz w:val="24"/>
          <w:szCs w:val="24"/>
          <w:lang w:val="en-US"/>
        </w:rPr>
      </w:pPr>
      <w:r w:rsidRPr="007A0D6D">
        <w:rPr>
          <w:b/>
          <w:sz w:val="24"/>
          <w:szCs w:val="24"/>
          <w:lang w:val="en-US"/>
        </w:rPr>
        <w:t>14-16 October 2013</w:t>
      </w:r>
    </w:p>
    <w:p w:rsidR="009B0805" w:rsidRPr="007A0D6D" w:rsidRDefault="009B0805">
      <w:pPr>
        <w:rPr>
          <w:sz w:val="24"/>
          <w:szCs w:val="24"/>
          <w:lang w:val="en-US"/>
        </w:rPr>
      </w:pPr>
    </w:p>
    <w:p w:rsidR="006C2AB7" w:rsidRPr="007A0D6D" w:rsidRDefault="006C2AB7" w:rsidP="009B0805">
      <w:pPr>
        <w:jc w:val="center"/>
        <w:rPr>
          <w:b/>
          <w:sz w:val="24"/>
          <w:szCs w:val="24"/>
          <w:lang w:val="en-US"/>
        </w:rPr>
      </w:pPr>
      <w:r w:rsidRPr="007A0D6D">
        <w:rPr>
          <w:b/>
          <w:sz w:val="24"/>
          <w:szCs w:val="24"/>
          <w:lang w:val="en-US"/>
        </w:rPr>
        <w:t>To be held at</w:t>
      </w:r>
    </w:p>
    <w:p w:rsidR="009B0805" w:rsidRPr="007A0D6D" w:rsidRDefault="009B0805" w:rsidP="009B0805">
      <w:pPr>
        <w:jc w:val="center"/>
        <w:rPr>
          <w:b/>
          <w:sz w:val="24"/>
          <w:szCs w:val="24"/>
          <w:lang w:val="en-US"/>
        </w:rPr>
      </w:pPr>
      <w:r w:rsidRPr="007A0D6D">
        <w:rPr>
          <w:b/>
          <w:sz w:val="24"/>
          <w:szCs w:val="24"/>
          <w:lang w:val="en-US"/>
        </w:rPr>
        <w:t xml:space="preserve">DANISH MARITIME AUTHORITY, Carl </w:t>
      </w:r>
      <w:proofErr w:type="spellStart"/>
      <w:r w:rsidRPr="007A0D6D">
        <w:rPr>
          <w:b/>
          <w:sz w:val="24"/>
          <w:szCs w:val="24"/>
          <w:lang w:val="en-US"/>
        </w:rPr>
        <w:t>Jacobsens</w:t>
      </w:r>
      <w:proofErr w:type="spellEnd"/>
      <w:r w:rsidRPr="007A0D6D">
        <w:rPr>
          <w:b/>
          <w:sz w:val="24"/>
          <w:szCs w:val="24"/>
          <w:lang w:val="en-US"/>
        </w:rPr>
        <w:t xml:space="preserve"> </w:t>
      </w:r>
      <w:proofErr w:type="spellStart"/>
      <w:r w:rsidRPr="007A0D6D">
        <w:rPr>
          <w:b/>
          <w:sz w:val="24"/>
          <w:szCs w:val="24"/>
          <w:lang w:val="en-US"/>
        </w:rPr>
        <w:t>Vej</w:t>
      </w:r>
      <w:proofErr w:type="spellEnd"/>
      <w:r w:rsidRPr="007A0D6D">
        <w:rPr>
          <w:b/>
          <w:sz w:val="24"/>
          <w:szCs w:val="24"/>
          <w:lang w:val="en-US"/>
        </w:rPr>
        <w:t xml:space="preserve"> 31, DK-2500 </w:t>
      </w:r>
      <w:proofErr w:type="spellStart"/>
      <w:r w:rsidRPr="007A0D6D">
        <w:rPr>
          <w:b/>
          <w:sz w:val="24"/>
          <w:szCs w:val="24"/>
          <w:lang w:val="en-US"/>
        </w:rPr>
        <w:t>Valby</w:t>
      </w:r>
      <w:proofErr w:type="spellEnd"/>
      <w:r w:rsidRPr="007A0D6D">
        <w:rPr>
          <w:b/>
          <w:sz w:val="24"/>
          <w:szCs w:val="24"/>
          <w:lang w:val="en-US"/>
        </w:rPr>
        <w:t>, Denmark</w:t>
      </w:r>
    </w:p>
    <w:p w:rsidR="009B0805" w:rsidRPr="007A0D6D" w:rsidRDefault="009B0805" w:rsidP="009B0805">
      <w:pPr>
        <w:jc w:val="center"/>
        <w:rPr>
          <w:b/>
          <w:sz w:val="24"/>
          <w:szCs w:val="24"/>
          <w:lang w:val="en-US"/>
        </w:rPr>
      </w:pPr>
    </w:p>
    <w:p w:rsidR="009B0805" w:rsidRPr="007A0D6D" w:rsidRDefault="009B0805" w:rsidP="009B0805">
      <w:pPr>
        <w:jc w:val="center"/>
        <w:rPr>
          <w:b/>
          <w:sz w:val="24"/>
          <w:szCs w:val="24"/>
          <w:lang w:val="en-US"/>
        </w:rPr>
      </w:pPr>
    </w:p>
    <w:p w:rsidR="009B0805" w:rsidRPr="007A0D6D" w:rsidRDefault="009B0805" w:rsidP="009B0805">
      <w:pPr>
        <w:jc w:val="center"/>
        <w:rPr>
          <w:b/>
          <w:sz w:val="24"/>
          <w:szCs w:val="24"/>
          <w:lang w:val="en-US"/>
        </w:rPr>
      </w:pPr>
      <w:r w:rsidRPr="007A0D6D">
        <w:rPr>
          <w:b/>
          <w:sz w:val="24"/>
          <w:szCs w:val="24"/>
          <w:lang w:val="en-US"/>
        </w:rPr>
        <w:t>REGISTRATION</w:t>
      </w:r>
      <w:r w:rsidR="006C2AB7" w:rsidRPr="007A0D6D">
        <w:rPr>
          <w:b/>
          <w:sz w:val="24"/>
          <w:szCs w:val="24"/>
          <w:lang w:val="en-US"/>
        </w:rPr>
        <w:t xml:space="preserve"> FORM</w:t>
      </w:r>
    </w:p>
    <w:p w:rsidR="009B0805" w:rsidRPr="007A0D6D" w:rsidRDefault="009B0805" w:rsidP="009B0805">
      <w:pPr>
        <w:jc w:val="center"/>
        <w:rPr>
          <w:sz w:val="24"/>
          <w:szCs w:val="24"/>
          <w:lang w:val="en-US"/>
        </w:rPr>
      </w:pPr>
    </w:p>
    <w:p w:rsidR="009B0805" w:rsidRPr="007A0D6D" w:rsidRDefault="009B0805" w:rsidP="009B0805">
      <w:pPr>
        <w:jc w:val="center"/>
        <w:rPr>
          <w:sz w:val="24"/>
          <w:szCs w:val="24"/>
          <w:lang w:val="en-US"/>
        </w:rPr>
      </w:pPr>
    </w:p>
    <w:p w:rsidR="009B0805" w:rsidRPr="007A0D6D" w:rsidRDefault="009B0805" w:rsidP="006C2AB7">
      <w:pPr>
        <w:rPr>
          <w:sz w:val="24"/>
          <w:szCs w:val="24"/>
          <w:lang w:val="en-US"/>
        </w:rPr>
      </w:pPr>
      <w:r w:rsidRPr="007A0D6D">
        <w:rPr>
          <w:sz w:val="24"/>
          <w:szCs w:val="24"/>
          <w:lang w:val="en-US"/>
        </w:rPr>
        <w:t>Title (Mr., Mrs.</w:t>
      </w:r>
      <w:r w:rsidR="006C2AB7" w:rsidRPr="007A0D6D">
        <w:rPr>
          <w:sz w:val="24"/>
          <w:szCs w:val="24"/>
          <w:lang w:val="en-US"/>
        </w:rPr>
        <w:t>, Dr., etc.) …………………………………………………………………………………………………….</w:t>
      </w:r>
    </w:p>
    <w:p w:rsidR="006C2AB7" w:rsidRPr="007A0D6D" w:rsidRDefault="006C2AB7" w:rsidP="006C2AB7">
      <w:pPr>
        <w:rPr>
          <w:sz w:val="24"/>
          <w:szCs w:val="24"/>
          <w:lang w:val="en-US"/>
        </w:rPr>
      </w:pPr>
    </w:p>
    <w:p w:rsidR="006C2AB7" w:rsidRPr="007A0D6D" w:rsidRDefault="006C2AB7" w:rsidP="006C2AB7">
      <w:pPr>
        <w:rPr>
          <w:sz w:val="24"/>
          <w:szCs w:val="24"/>
          <w:lang w:val="en-US"/>
        </w:rPr>
      </w:pPr>
      <w:r w:rsidRPr="007A0D6D">
        <w:rPr>
          <w:sz w:val="24"/>
          <w:szCs w:val="24"/>
          <w:lang w:val="en-US"/>
        </w:rPr>
        <w:t>First name: ………………………………………………………………………………………………………………………….</w:t>
      </w:r>
    </w:p>
    <w:p w:rsidR="006C2AB7" w:rsidRPr="007A0D6D" w:rsidRDefault="006C2AB7" w:rsidP="006C2AB7">
      <w:pPr>
        <w:rPr>
          <w:sz w:val="24"/>
          <w:szCs w:val="24"/>
          <w:lang w:val="en-US"/>
        </w:rPr>
      </w:pPr>
    </w:p>
    <w:p w:rsidR="006C2AB7" w:rsidRPr="007A0D6D" w:rsidRDefault="006C2AB7" w:rsidP="006C2AB7">
      <w:pPr>
        <w:rPr>
          <w:sz w:val="24"/>
          <w:szCs w:val="24"/>
          <w:lang w:val="en-US"/>
        </w:rPr>
      </w:pPr>
      <w:r w:rsidRPr="007A0D6D">
        <w:rPr>
          <w:sz w:val="24"/>
          <w:szCs w:val="24"/>
          <w:lang w:val="en-US"/>
        </w:rPr>
        <w:t>Family name: ………………………………………………………………………………………………………………………</w:t>
      </w:r>
    </w:p>
    <w:p w:rsidR="006C2AB7" w:rsidRPr="007A0D6D" w:rsidRDefault="006C2AB7" w:rsidP="006C2AB7">
      <w:pPr>
        <w:rPr>
          <w:sz w:val="24"/>
          <w:szCs w:val="24"/>
          <w:lang w:val="en-US"/>
        </w:rPr>
      </w:pPr>
    </w:p>
    <w:p w:rsidR="006C2AB7" w:rsidRPr="007A0D6D" w:rsidRDefault="006C2AB7" w:rsidP="006C2AB7">
      <w:pPr>
        <w:rPr>
          <w:sz w:val="24"/>
          <w:szCs w:val="24"/>
          <w:lang w:val="en-US"/>
        </w:rPr>
      </w:pPr>
      <w:r w:rsidRPr="007A0D6D">
        <w:rPr>
          <w:sz w:val="24"/>
          <w:szCs w:val="24"/>
          <w:lang w:val="en-US"/>
        </w:rPr>
        <w:t>Organisa</w:t>
      </w:r>
      <w:r w:rsidR="007A0D6D" w:rsidRPr="007A0D6D">
        <w:rPr>
          <w:sz w:val="24"/>
          <w:szCs w:val="24"/>
          <w:lang w:val="en-US"/>
        </w:rPr>
        <w:t>t</w:t>
      </w:r>
      <w:r w:rsidRPr="007A0D6D">
        <w:rPr>
          <w:sz w:val="24"/>
          <w:szCs w:val="24"/>
          <w:lang w:val="en-US"/>
        </w:rPr>
        <w:t>ion</w:t>
      </w:r>
      <w:proofErr w:type="gramStart"/>
      <w:r w:rsidRPr="007A0D6D">
        <w:rPr>
          <w:sz w:val="24"/>
          <w:szCs w:val="24"/>
          <w:lang w:val="en-US"/>
        </w:rPr>
        <w:t>:</w:t>
      </w:r>
      <w:r w:rsidRPr="007A0D6D">
        <w:rPr>
          <w:sz w:val="24"/>
          <w:szCs w:val="24"/>
          <w:lang w:val="en-US"/>
        </w:rPr>
        <w:tab/>
        <w:t>……………………………………………………………………………………………………………………..</w:t>
      </w:r>
      <w:proofErr w:type="gramEnd"/>
    </w:p>
    <w:p w:rsidR="006C2AB7" w:rsidRPr="007A0D6D" w:rsidRDefault="006C2AB7" w:rsidP="006C2AB7">
      <w:pPr>
        <w:rPr>
          <w:sz w:val="24"/>
          <w:szCs w:val="24"/>
          <w:lang w:val="en-US"/>
        </w:rPr>
      </w:pPr>
      <w:r w:rsidRPr="007A0D6D">
        <w:rPr>
          <w:sz w:val="24"/>
          <w:szCs w:val="24"/>
          <w:lang w:val="en-US"/>
        </w:rPr>
        <w:tab/>
      </w:r>
      <w:r w:rsidRPr="007A0D6D">
        <w:rPr>
          <w:sz w:val="24"/>
          <w:szCs w:val="24"/>
          <w:lang w:val="en-US"/>
        </w:rPr>
        <w:tab/>
        <w:t>……………………………………………………………………………………………………………………..</w:t>
      </w:r>
    </w:p>
    <w:p w:rsidR="006C2AB7" w:rsidRPr="007A0D6D" w:rsidRDefault="006C2AB7" w:rsidP="006C2AB7">
      <w:pPr>
        <w:rPr>
          <w:sz w:val="24"/>
          <w:szCs w:val="24"/>
          <w:lang w:val="en-US"/>
        </w:rPr>
      </w:pPr>
      <w:r w:rsidRPr="007A0D6D">
        <w:rPr>
          <w:sz w:val="24"/>
          <w:szCs w:val="24"/>
          <w:lang w:val="en-US"/>
        </w:rPr>
        <w:tab/>
      </w:r>
      <w:r w:rsidRPr="007A0D6D">
        <w:rPr>
          <w:sz w:val="24"/>
          <w:szCs w:val="24"/>
          <w:lang w:val="en-US"/>
        </w:rPr>
        <w:tab/>
        <w:t>……………………………………………………………………………………………………………………..</w:t>
      </w:r>
    </w:p>
    <w:p w:rsidR="007A0D6D" w:rsidRPr="007A0D6D" w:rsidRDefault="007A0D6D" w:rsidP="006C2AB7">
      <w:pPr>
        <w:rPr>
          <w:sz w:val="24"/>
          <w:szCs w:val="24"/>
          <w:lang w:val="en-US"/>
        </w:rPr>
      </w:pPr>
    </w:p>
    <w:p w:rsidR="007A0D6D" w:rsidRPr="007A0D6D" w:rsidRDefault="007A0D6D" w:rsidP="006C2AB7">
      <w:pPr>
        <w:rPr>
          <w:sz w:val="24"/>
          <w:szCs w:val="24"/>
          <w:lang w:val="en-US"/>
        </w:rPr>
      </w:pPr>
      <w:r w:rsidRPr="007A0D6D">
        <w:rPr>
          <w:sz w:val="24"/>
          <w:szCs w:val="24"/>
          <w:lang w:val="en-US"/>
        </w:rPr>
        <w:t>Position: ………………………………………………………………………………………………………………………………</w:t>
      </w:r>
    </w:p>
    <w:p w:rsidR="006C2AB7" w:rsidRPr="007A0D6D" w:rsidRDefault="006C2AB7" w:rsidP="006C2AB7">
      <w:pPr>
        <w:rPr>
          <w:sz w:val="24"/>
          <w:szCs w:val="24"/>
          <w:lang w:val="en-US"/>
        </w:rPr>
      </w:pPr>
    </w:p>
    <w:p w:rsidR="006C2AB7" w:rsidRPr="007A0D6D" w:rsidRDefault="006C2AB7" w:rsidP="006C2AB7">
      <w:pPr>
        <w:rPr>
          <w:sz w:val="24"/>
          <w:szCs w:val="24"/>
          <w:lang w:val="en-US"/>
        </w:rPr>
      </w:pPr>
      <w:r w:rsidRPr="007A0D6D">
        <w:rPr>
          <w:sz w:val="24"/>
          <w:szCs w:val="24"/>
          <w:lang w:val="en-US"/>
        </w:rPr>
        <w:t>Country: ………………………………………………………………………………………………………………………………</w:t>
      </w:r>
    </w:p>
    <w:p w:rsidR="006C2AB7" w:rsidRPr="007A0D6D" w:rsidRDefault="006C2AB7" w:rsidP="006C2AB7">
      <w:pPr>
        <w:rPr>
          <w:sz w:val="24"/>
          <w:szCs w:val="24"/>
          <w:lang w:val="en-US"/>
        </w:rPr>
      </w:pPr>
    </w:p>
    <w:p w:rsidR="006C2AB7" w:rsidRPr="007A0D6D" w:rsidRDefault="006C2AB7" w:rsidP="006C2AB7">
      <w:pPr>
        <w:rPr>
          <w:sz w:val="24"/>
          <w:szCs w:val="24"/>
          <w:lang w:val="en-US"/>
        </w:rPr>
      </w:pPr>
      <w:r w:rsidRPr="007A0D6D">
        <w:rPr>
          <w:sz w:val="24"/>
          <w:szCs w:val="24"/>
          <w:lang w:val="en-US"/>
        </w:rPr>
        <w:t>Postal address</w:t>
      </w:r>
      <w:proofErr w:type="gramStart"/>
      <w:r w:rsidRPr="007A0D6D">
        <w:rPr>
          <w:sz w:val="24"/>
          <w:szCs w:val="24"/>
          <w:lang w:val="en-US"/>
        </w:rPr>
        <w:t>:</w:t>
      </w:r>
      <w:r w:rsidRPr="007A0D6D">
        <w:rPr>
          <w:sz w:val="24"/>
          <w:szCs w:val="24"/>
          <w:lang w:val="en-US"/>
        </w:rPr>
        <w:tab/>
        <w:t>………………………………………………………………………………………………………….</w:t>
      </w:r>
      <w:proofErr w:type="gramEnd"/>
    </w:p>
    <w:p w:rsidR="006C2AB7" w:rsidRPr="007A0D6D" w:rsidRDefault="006C2AB7" w:rsidP="006C2AB7">
      <w:pPr>
        <w:rPr>
          <w:sz w:val="24"/>
          <w:szCs w:val="24"/>
          <w:lang w:val="en-US"/>
        </w:rPr>
      </w:pPr>
      <w:r w:rsidRPr="007A0D6D">
        <w:rPr>
          <w:sz w:val="24"/>
          <w:szCs w:val="24"/>
          <w:lang w:val="en-US"/>
        </w:rPr>
        <w:tab/>
      </w:r>
      <w:r w:rsidRPr="007A0D6D">
        <w:rPr>
          <w:sz w:val="24"/>
          <w:szCs w:val="24"/>
          <w:lang w:val="en-US"/>
        </w:rPr>
        <w:tab/>
      </w:r>
      <w:r w:rsidRPr="007A0D6D">
        <w:rPr>
          <w:sz w:val="24"/>
          <w:szCs w:val="24"/>
          <w:lang w:val="en-US"/>
        </w:rPr>
        <w:tab/>
        <w:t>………………………………………………………………………………………………………….</w:t>
      </w:r>
    </w:p>
    <w:p w:rsidR="006C2AB7" w:rsidRPr="007A0D6D" w:rsidRDefault="006C2AB7" w:rsidP="006C2AB7">
      <w:pPr>
        <w:rPr>
          <w:sz w:val="24"/>
          <w:szCs w:val="24"/>
          <w:lang w:val="en-US"/>
        </w:rPr>
      </w:pPr>
      <w:r w:rsidRPr="007A0D6D">
        <w:rPr>
          <w:sz w:val="24"/>
          <w:szCs w:val="24"/>
          <w:lang w:val="en-US"/>
        </w:rPr>
        <w:tab/>
      </w:r>
      <w:r w:rsidRPr="007A0D6D">
        <w:rPr>
          <w:sz w:val="24"/>
          <w:szCs w:val="24"/>
          <w:lang w:val="en-US"/>
        </w:rPr>
        <w:tab/>
      </w:r>
      <w:r w:rsidRPr="007A0D6D">
        <w:rPr>
          <w:sz w:val="24"/>
          <w:szCs w:val="24"/>
          <w:lang w:val="en-US"/>
        </w:rPr>
        <w:tab/>
        <w:t>………………………………………………………………………………………………………….</w:t>
      </w:r>
    </w:p>
    <w:p w:rsidR="006C2AB7" w:rsidRPr="007A0D6D" w:rsidRDefault="006C2AB7" w:rsidP="006C2AB7">
      <w:pPr>
        <w:rPr>
          <w:sz w:val="24"/>
          <w:szCs w:val="24"/>
          <w:lang w:val="en-US"/>
        </w:rPr>
      </w:pPr>
    </w:p>
    <w:p w:rsidR="006C2AB7" w:rsidRPr="007A0D6D" w:rsidRDefault="006C2AB7" w:rsidP="006C2AB7">
      <w:pPr>
        <w:rPr>
          <w:sz w:val="24"/>
          <w:szCs w:val="24"/>
          <w:lang w:val="en-US"/>
        </w:rPr>
      </w:pPr>
      <w:r w:rsidRPr="007A0D6D">
        <w:rPr>
          <w:sz w:val="24"/>
          <w:szCs w:val="24"/>
          <w:lang w:val="en-US"/>
        </w:rPr>
        <w:t>Telephone: …………………………………………………………………………………………………………………………</w:t>
      </w:r>
    </w:p>
    <w:p w:rsidR="006C2AB7" w:rsidRPr="007A0D6D" w:rsidRDefault="006C2AB7" w:rsidP="006C2AB7">
      <w:pPr>
        <w:rPr>
          <w:sz w:val="24"/>
          <w:szCs w:val="24"/>
          <w:lang w:val="en-US"/>
        </w:rPr>
      </w:pPr>
    </w:p>
    <w:p w:rsidR="006C2AB7" w:rsidRPr="007A0D6D" w:rsidRDefault="006C2AB7" w:rsidP="006C2AB7">
      <w:pPr>
        <w:rPr>
          <w:sz w:val="24"/>
          <w:szCs w:val="24"/>
          <w:lang w:val="en-US"/>
        </w:rPr>
      </w:pPr>
      <w:proofErr w:type="gramStart"/>
      <w:r w:rsidRPr="007A0D6D">
        <w:rPr>
          <w:sz w:val="24"/>
          <w:szCs w:val="24"/>
          <w:lang w:val="en-US"/>
        </w:rPr>
        <w:t>e</w:t>
      </w:r>
      <w:proofErr w:type="gramEnd"/>
      <w:r w:rsidRPr="007A0D6D">
        <w:rPr>
          <w:sz w:val="24"/>
          <w:szCs w:val="24"/>
          <w:lang w:val="en-US"/>
        </w:rPr>
        <w:t>-mail: ………………………………………………………………………………………………………………………………..</w:t>
      </w:r>
    </w:p>
    <w:p w:rsidR="006C2AB7" w:rsidRPr="007A0D6D" w:rsidRDefault="006C2AB7" w:rsidP="006C2AB7">
      <w:pPr>
        <w:rPr>
          <w:sz w:val="24"/>
          <w:szCs w:val="24"/>
          <w:lang w:val="en-US"/>
        </w:rPr>
      </w:pPr>
    </w:p>
    <w:p w:rsidR="006C2AB7" w:rsidRPr="007A0D6D" w:rsidRDefault="006C2AB7" w:rsidP="006C2AB7">
      <w:pPr>
        <w:jc w:val="center"/>
        <w:rPr>
          <w:b/>
          <w:sz w:val="24"/>
          <w:szCs w:val="24"/>
          <w:lang w:val="en-US"/>
        </w:rPr>
      </w:pPr>
      <w:r w:rsidRPr="007A0D6D">
        <w:rPr>
          <w:b/>
          <w:sz w:val="24"/>
          <w:szCs w:val="24"/>
          <w:lang w:val="en-US"/>
        </w:rPr>
        <w:t xml:space="preserve">Please return to </w:t>
      </w:r>
      <w:hyperlink r:id="rId5" w:history="1">
        <w:r w:rsidRPr="007A0D6D">
          <w:rPr>
            <w:rStyle w:val="Hyperlink"/>
            <w:b/>
            <w:sz w:val="24"/>
            <w:szCs w:val="24"/>
            <w:lang w:val="en-US"/>
          </w:rPr>
          <w:t>status@iala-aism.org</w:t>
        </w:r>
      </w:hyperlink>
      <w:r w:rsidRPr="007A0D6D">
        <w:rPr>
          <w:b/>
          <w:sz w:val="24"/>
          <w:szCs w:val="24"/>
          <w:lang w:val="en-US"/>
        </w:rPr>
        <w:t xml:space="preserve"> by 27</w:t>
      </w:r>
      <w:r w:rsidRPr="007A0D6D">
        <w:rPr>
          <w:b/>
          <w:sz w:val="24"/>
          <w:szCs w:val="24"/>
          <w:vertAlign w:val="superscript"/>
          <w:lang w:val="en-US"/>
        </w:rPr>
        <w:t>th</w:t>
      </w:r>
      <w:r w:rsidRPr="007A0D6D">
        <w:rPr>
          <w:b/>
          <w:sz w:val="24"/>
          <w:szCs w:val="24"/>
          <w:lang w:val="en-US"/>
        </w:rPr>
        <w:t xml:space="preserve"> September 2013</w:t>
      </w:r>
    </w:p>
    <w:p w:rsidR="006C2AB7" w:rsidRPr="007A0D6D" w:rsidRDefault="006C2AB7" w:rsidP="006C2AB7">
      <w:pPr>
        <w:jc w:val="center"/>
        <w:rPr>
          <w:b/>
          <w:sz w:val="24"/>
          <w:szCs w:val="24"/>
          <w:lang w:val="en-US"/>
        </w:rPr>
      </w:pPr>
    </w:p>
    <w:p w:rsidR="006C2AB7" w:rsidRPr="007A0D6D" w:rsidRDefault="006C2AB7" w:rsidP="006C2AB7">
      <w:pPr>
        <w:rPr>
          <w:b/>
          <w:sz w:val="24"/>
          <w:szCs w:val="24"/>
          <w:lang w:val="en-US"/>
        </w:rPr>
      </w:pPr>
    </w:p>
    <w:p w:rsidR="007207DE" w:rsidRPr="007A0D6D" w:rsidRDefault="006C2AB7" w:rsidP="007207DE">
      <w:pPr>
        <w:rPr>
          <w:sz w:val="24"/>
          <w:szCs w:val="24"/>
          <w:lang w:val="en-US"/>
        </w:rPr>
      </w:pPr>
      <w:r w:rsidRPr="007A0D6D">
        <w:rPr>
          <w:sz w:val="24"/>
          <w:szCs w:val="24"/>
          <w:lang w:val="en-US"/>
        </w:rPr>
        <w:t>Should you need any help from Denmark on direction</w:t>
      </w:r>
      <w:r w:rsidR="007207DE" w:rsidRPr="007A0D6D">
        <w:rPr>
          <w:sz w:val="24"/>
          <w:szCs w:val="24"/>
          <w:lang w:val="en-US"/>
        </w:rPr>
        <w:t>s, hotels, etc., please contact</w:t>
      </w:r>
    </w:p>
    <w:p w:rsidR="007207DE" w:rsidRPr="007A0D6D" w:rsidRDefault="007207DE" w:rsidP="007207DE">
      <w:pPr>
        <w:rPr>
          <w:sz w:val="24"/>
          <w:szCs w:val="24"/>
          <w:lang w:val="en-US"/>
        </w:rPr>
      </w:pPr>
      <w:proofErr w:type="spellStart"/>
      <w:r w:rsidRPr="007A0D6D">
        <w:rPr>
          <w:sz w:val="24"/>
          <w:szCs w:val="24"/>
          <w:lang w:val="en-US"/>
        </w:rPr>
        <w:t>Vibeke</w:t>
      </w:r>
      <w:proofErr w:type="spellEnd"/>
      <w:r w:rsidRPr="007A0D6D">
        <w:rPr>
          <w:sz w:val="24"/>
          <w:szCs w:val="24"/>
          <w:lang w:val="en-US"/>
        </w:rPr>
        <w:t xml:space="preserve"> </w:t>
      </w:r>
      <w:proofErr w:type="spellStart"/>
      <w:r w:rsidRPr="007A0D6D">
        <w:rPr>
          <w:sz w:val="24"/>
          <w:szCs w:val="24"/>
          <w:lang w:val="en-US"/>
        </w:rPr>
        <w:t>Falkenstjerne</w:t>
      </w:r>
      <w:proofErr w:type="spellEnd"/>
    </w:p>
    <w:p w:rsidR="007207DE" w:rsidRPr="007A0D6D" w:rsidRDefault="007207DE" w:rsidP="007207DE">
      <w:pPr>
        <w:rPr>
          <w:sz w:val="24"/>
          <w:szCs w:val="24"/>
          <w:lang w:val="en-US"/>
        </w:rPr>
      </w:pPr>
      <w:r w:rsidRPr="007A0D6D">
        <w:rPr>
          <w:sz w:val="24"/>
          <w:szCs w:val="24"/>
          <w:lang w:val="en-US"/>
        </w:rPr>
        <w:t>+45 91376208</w:t>
      </w:r>
    </w:p>
    <w:p w:rsidR="006C2AB7" w:rsidRPr="007A0D6D" w:rsidRDefault="007207DE" w:rsidP="007207DE">
      <w:pPr>
        <w:rPr>
          <w:sz w:val="24"/>
          <w:szCs w:val="24"/>
          <w:lang w:val="en-US"/>
        </w:rPr>
      </w:pPr>
      <w:r w:rsidRPr="007A0D6D">
        <w:rPr>
          <w:sz w:val="24"/>
          <w:szCs w:val="24"/>
          <w:lang w:val="en-US"/>
        </w:rPr>
        <w:t>vfa@dma.dk</w:t>
      </w:r>
    </w:p>
    <w:sectPr w:rsidR="006C2AB7" w:rsidRPr="007A0D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805"/>
    <w:rsid w:val="001F5DD7"/>
    <w:rsid w:val="0049034C"/>
    <w:rsid w:val="006C2AB7"/>
    <w:rsid w:val="007207DE"/>
    <w:rsid w:val="007A0D6D"/>
    <w:rsid w:val="009B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080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C2A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080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C2A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7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status@iala-aism.or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978</Characters>
  <Application>Microsoft Macintosh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AMSA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Marie-Hélène Grillet</dc:creator>
  <cp:lastModifiedBy>Suzie Prosser</cp:lastModifiedBy>
  <cp:revision>2</cp:revision>
  <dcterms:created xsi:type="dcterms:W3CDTF">2013-08-30T13:07:00Z</dcterms:created>
  <dcterms:modified xsi:type="dcterms:W3CDTF">2013-08-30T13:07:00Z</dcterms:modified>
</cp:coreProperties>
</file>