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EBD" w:rsidRDefault="00FC3CC5">
      <w:pPr>
        <w:rPr>
          <w:sz w:val="22"/>
        </w:rPr>
      </w:pPr>
      <w:ins w:id="0" w:author="Jon Price" w:date="2017-10-09T21:34:00Z">
        <w:r>
          <w:rPr>
            <w:sz w:val="22"/>
          </w:rPr>
          <w:t xml:space="preserve">Draft Convention Text revised following </w:t>
        </w:r>
      </w:ins>
      <w:r w:rsidR="00672189">
        <w:rPr>
          <w:sz w:val="22"/>
        </w:rPr>
        <w:t xml:space="preserve">Comments received from National members </w:t>
      </w:r>
      <w:del w:id="1" w:author="Jon Price" w:date="2017-10-09T22:44:00Z">
        <w:r w:rsidR="00672189" w:rsidDel="006E1888">
          <w:rPr>
            <w:sz w:val="22"/>
          </w:rPr>
          <w:delText xml:space="preserve">on the </w:delText>
        </w:r>
        <w:r w:rsidR="00672189" w:rsidRPr="00672189" w:rsidDel="006E1888">
          <w:rPr>
            <w:b/>
            <w:sz w:val="22"/>
            <w:u w:val="single"/>
          </w:rPr>
          <w:delText>draft Convention text</w:delText>
        </w:r>
      </w:del>
    </w:p>
    <w:p w:rsidR="00672189" w:rsidRDefault="00672189">
      <w:pPr>
        <w:rPr>
          <w:sz w:val="22"/>
        </w:rPr>
      </w:pPr>
    </w:p>
    <w:tbl>
      <w:tblPr>
        <w:tblStyle w:val="Grilledutableau"/>
        <w:tblW w:w="14834" w:type="dxa"/>
        <w:tblLook w:val="0620" w:firstRow="1" w:lastRow="0" w:firstColumn="0" w:lastColumn="0" w:noHBand="1" w:noVBand="1"/>
        <w:tblPrChange w:id="2" w:author="Marie-Helene" w:date="2017-10-05T11:33:00Z">
          <w:tblPr>
            <w:tblStyle w:val="Grilledutableau"/>
            <w:tblW w:w="15614" w:type="dxa"/>
            <w:tblLook w:val="0620" w:firstRow="1" w:lastRow="0" w:firstColumn="0" w:lastColumn="0" w:noHBand="1" w:noVBand="1"/>
          </w:tblPr>
        </w:tblPrChange>
      </w:tblPr>
      <w:tblGrid>
        <w:gridCol w:w="1513"/>
        <w:gridCol w:w="5253"/>
        <w:gridCol w:w="6100"/>
        <w:gridCol w:w="1968"/>
        <w:tblGridChange w:id="3">
          <w:tblGrid>
            <w:gridCol w:w="1513"/>
            <w:gridCol w:w="5253"/>
            <w:gridCol w:w="5549"/>
            <w:gridCol w:w="551"/>
            <w:gridCol w:w="1153"/>
            <w:gridCol w:w="815"/>
          </w:tblGrid>
        </w:tblGridChange>
      </w:tblGrid>
      <w:tr w:rsidR="0041167A" w:rsidRPr="00672189" w:rsidTr="0041167A">
        <w:trPr>
          <w:tblHeader/>
          <w:trPrChange w:id="4" w:author="Marie-Helene" w:date="2017-10-05T11:33:00Z">
            <w:trPr>
              <w:gridAfter w:val="0"/>
              <w:tblHeader/>
            </w:trPr>
          </w:trPrChange>
        </w:trPr>
        <w:tc>
          <w:tcPr>
            <w:tcW w:w="1513" w:type="dxa"/>
            <w:tcPrChange w:id="5" w:author="Marie-Helene" w:date="2017-10-05T11:33:00Z">
              <w:tcPr>
                <w:tcW w:w="1513" w:type="dxa"/>
              </w:tcPr>
            </w:tcPrChange>
          </w:tcPr>
          <w:p w:rsidR="0041167A" w:rsidRPr="00672189" w:rsidRDefault="0041167A">
            <w:pPr>
              <w:rPr>
                <w:b/>
                <w:sz w:val="22"/>
              </w:rPr>
            </w:pPr>
            <w:r>
              <w:rPr>
                <w:b/>
                <w:sz w:val="22"/>
              </w:rPr>
              <w:t>Article</w:t>
            </w:r>
          </w:p>
        </w:tc>
        <w:tc>
          <w:tcPr>
            <w:tcW w:w="5253" w:type="dxa"/>
            <w:tcPrChange w:id="6" w:author="Marie-Helene" w:date="2017-10-05T11:33:00Z">
              <w:tcPr>
                <w:tcW w:w="5253" w:type="dxa"/>
              </w:tcPr>
            </w:tcPrChange>
          </w:tcPr>
          <w:p w:rsidR="0041167A" w:rsidRPr="00672189" w:rsidRDefault="0041167A">
            <w:pPr>
              <w:rPr>
                <w:b/>
                <w:sz w:val="22"/>
              </w:rPr>
            </w:pPr>
            <w:r>
              <w:rPr>
                <w:b/>
                <w:sz w:val="22"/>
              </w:rPr>
              <w:t>Draft text</w:t>
            </w:r>
          </w:p>
        </w:tc>
        <w:tc>
          <w:tcPr>
            <w:tcW w:w="6100" w:type="dxa"/>
            <w:tcPrChange w:id="7" w:author="Marie-Helene" w:date="2017-10-05T11:33:00Z">
              <w:tcPr>
                <w:tcW w:w="5549" w:type="dxa"/>
              </w:tcPr>
            </w:tcPrChange>
          </w:tcPr>
          <w:p w:rsidR="0041167A" w:rsidRPr="00672189" w:rsidRDefault="0041167A">
            <w:pPr>
              <w:rPr>
                <w:b/>
                <w:sz w:val="22"/>
              </w:rPr>
            </w:pPr>
            <w:r>
              <w:rPr>
                <w:b/>
                <w:sz w:val="22"/>
              </w:rPr>
              <w:t>Comments</w:t>
            </w:r>
          </w:p>
        </w:tc>
        <w:tc>
          <w:tcPr>
            <w:tcW w:w="1968" w:type="dxa"/>
            <w:tcPrChange w:id="8" w:author="Marie-Helene" w:date="2017-10-05T11:33:00Z">
              <w:tcPr>
                <w:tcW w:w="1704" w:type="dxa"/>
                <w:gridSpan w:val="2"/>
              </w:tcPr>
            </w:tcPrChange>
          </w:tcPr>
          <w:p w:rsidR="0041167A" w:rsidRPr="00672189" w:rsidRDefault="0041167A">
            <w:pPr>
              <w:rPr>
                <w:b/>
                <w:sz w:val="22"/>
              </w:rPr>
            </w:pPr>
            <w:r>
              <w:rPr>
                <w:b/>
                <w:sz w:val="22"/>
              </w:rPr>
              <w:t>By</w:t>
            </w:r>
          </w:p>
        </w:tc>
      </w:tr>
      <w:tr w:rsidR="0041167A" w:rsidRPr="00DE2569" w:rsidTr="009878B5">
        <w:tc>
          <w:tcPr>
            <w:tcW w:w="1513" w:type="dxa"/>
          </w:tcPr>
          <w:p w:rsidR="0041167A" w:rsidRPr="00AA6F89" w:rsidRDefault="0041167A">
            <w:pPr>
              <w:rPr>
                <w:szCs w:val="18"/>
              </w:rPr>
            </w:pPr>
          </w:p>
        </w:tc>
        <w:tc>
          <w:tcPr>
            <w:tcW w:w="5253" w:type="dxa"/>
          </w:tcPr>
          <w:p w:rsidR="0041167A" w:rsidRDefault="0041167A" w:rsidP="000753E7">
            <w:pPr>
              <w:rPr>
                <w:szCs w:val="18"/>
              </w:rPr>
            </w:pPr>
          </w:p>
          <w:p w:rsidR="0041167A" w:rsidRPr="000753E7" w:rsidRDefault="0041167A" w:rsidP="00432404">
            <w:pPr>
              <w:rPr>
                <w:szCs w:val="18"/>
              </w:rPr>
            </w:pPr>
          </w:p>
        </w:tc>
        <w:tc>
          <w:tcPr>
            <w:tcW w:w="6100" w:type="dxa"/>
          </w:tcPr>
          <w:p w:rsidR="0041167A" w:rsidRDefault="0041167A">
            <w:pPr>
              <w:rPr>
                <w:szCs w:val="18"/>
              </w:rPr>
            </w:pPr>
          </w:p>
          <w:p w:rsidR="0041167A" w:rsidRDefault="0041167A">
            <w:pPr>
              <w:rPr>
                <w:szCs w:val="18"/>
              </w:rPr>
            </w:pPr>
            <w:r>
              <w:rPr>
                <w:szCs w:val="18"/>
              </w:rPr>
              <w:t>Throughout the document use “States” instead of the generic term “government(s)”.</w:t>
            </w:r>
          </w:p>
          <w:p w:rsidR="0041167A" w:rsidRDefault="0041167A">
            <w:pPr>
              <w:rPr>
                <w:szCs w:val="18"/>
              </w:rPr>
            </w:pPr>
            <w:r>
              <w:rPr>
                <w:szCs w:val="18"/>
              </w:rPr>
              <w:t>Include a clause on the Depository. Advice is to have the Secretary-General of the United Nations. For practical reasons.</w:t>
            </w:r>
          </w:p>
          <w:p w:rsidR="0041167A" w:rsidRDefault="0041167A">
            <w:pPr>
              <w:rPr>
                <w:szCs w:val="18"/>
              </w:rPr>
            </w:pPr>
          </w:p>
          <w:p w:rsidR="0041167A" w:rsidRDefault="0041167A">
            <w:pPr>
              <w:rPr>
                <w:szCs w:val="18"/>
              </w:rPr>
            </w:pPr>
            <w:r>
              <w:rPr>
                <w:szCs w:val="18"/>
              </w:rPr>
              <w:t xml:space="preserve">Need for a </w:t>
            </w:r>
            <w:r w:rsidRPr="004B3331">
              <w:rPr>
                <w:b/>
                <w:szCs w:val="18"/>
              </w:rPr>
              <w:t>definition</w:t>
            </w:r>
            <w:r>
              <w:rPr>
                <w:szCs w:val="18"/>
              </w:rPr>
              <w:t xml:space="preserve"> clause. All capitalised terms should be defined.</w:t>
            </w:r>
          </w:p>
          <w:p w:rsidR="0041167A" w:rsidRDefault="0041167A">
            <w:pPr>
              <w:rPr>
                <w:szCs w:val="18"/>
              </w:rPr>
            </w:pPr>
            <w:r>
              <w:rPr>
                <w:szCs w:val="18"/>
              </w:rPr>
              <w:t>References to “and/or” should be properly used (eg. Art 2(3) and Art 4(3)).</w:t>
            </w:r>
          </w:p>
          <w:p w:rsidR="0041167A" w:rsidRDefault="0041167A">
            <w:pPr>
              <w:rPr>
                <w:szCs w:val="18"/>
              </w:rPr>
            </w:pPr>
            <w:r>
              <w:rPr>
                <w:szCs w:val="18"/>
              </w:rPr>
              <w:t>Capitalisation should be consistent.</w:t>
            </w:r>
          </w:p>
          <w:p w:rsidR="0041167A" w:rsidRDefault="0041167A">
            <w:pPr>
              <w:rPr>
                <w:szCs w:val="18"/>
              </w:rPr>
            </w:pPr>
          </w:p>
          <w:p w:rsidR="0041167A" w:rsidRDefault="0041167A">
            <w:pPr>
              <w:rPr>
                <w:szCs w:val="18"/>
              </w:rPr>
            </w:pPr>
            <w:r>
              <w:rPr>
                <w:szCs w:val="18"/>
              </w:rPr>
              <w:t xml:space="preserve">Insert a section at the beginning of the Convention with </w:t>
            </w:r>
            <w:r w:rsidRPr="00584ECB">
              <w:rPr>
                <w:b/>
                <w:szCs w:val="18"/>
              </w:rPr>
              <w:t>definitions</w:t>
            </w:r>
            <w:r>
              <w:rPr>
                <w:szCs w:val="18"/>
              </w:rPr>
              <w:t xml:space="preserve"> of terms that require clarification.</w:t>
            </w:r>
          </w:p>
          <w:p w:rsidR="0041167A" w:rsidRDefault="0041167A">
            <w:pPr>
              <w:rPr>
                <w:szCs w:val="18"/>
              </w:rPr>
            </w:pPr>
          </w:p>
          <w:p w:rsidR="0041167A" w:rsidRDefault="0041167A">
            <w:pPr>
              <w:rPr>
                <w:szCs w:val="18"/>
              </w:rPr>
            </w:pPr>
            <w:r>
              <w:rPr>
                <w:szCs w:val="18"/>
              </w:rPr>
              <w:t xml:space="preserve">Include a “Concept” chapter with </w:t>
            </w:r>
            <w:r w:rsidRPr="00CF1874">
              <w:rPr>
                <w:b/>
                <w:szCs w:val="18"/>
              </w:rPr>
              <w:t>definitions</w:t>
            </w:r>
            <w:r>
              <w:rPr>
                <w:szCs w:val="18"/>
              </w:rPr>
              <w:t>.</w:t>
            </w:r>
          </w:p>
          <w:p w:rsidR="0041167A" w:rsidRDefault="0041167A">
            <w:pPr>
              <w:rPr>
                <w:szCs w:val="18"/>
              </w:rPr>
            </w:pPr>
          </w:p>
          <w:p w:rsidR="0041167A" w:rsidRDefault="0041167A">
            <w:pPr>
              <w:rPr>
                <w:szCs w:val="18"/>
              </w:rPr>
            </w:pPr>
            <w:r>
              <w:rPr>
                <w:szCs w:val="18"/>
              </w:rPr>
              <w:t>Need for an article on financing, other than what is specified in Article 4.</w:t>
            </w:r>
          </w:p>
          <w:p w:rsidR="0041167A" w:rsidRDefault="0041167A">
            <w:pPr>
              <w:rPr>
                <w:szCs w:val="18"/>
              </w:rPr>
            </w:pPr>
          </w:p>
          <w:p w:rsidR="0041167A" w:rsidRDefault="0041167A">
            <w:pPr>
              <w:rPr>
                <w:szCs w:val="18"/>
              </w:rPr>
            </w:pPr>
            <w:r>
              <w:rPr>
                <w:szCs w:val="18"/>
              </w:rPr>
              <w:t xml:space="preserve">Include </w:t>
            </w:r>
            <w:r w:rsidRPr="00584ECB">
              <w:rPr>
                <w:b/>
                <w:szCs w:val="18"/>
              </w:rPr>
              <w:t>definitions</w:t>
            </w:r>
            <w:r>
              <w:rPr>
                <w:szCs w:val="18"/>
              </w:rPr>
              <w:t xml:space="preserve"> in an introductory article – Basic Concepts of the Convention, especially the definition of Marine Aids to Navigation that is given in Article 2.3.</w:t>
            </w:r>
          </w:p>
          <w:p w:rsidR="0041167A" w:rsidRDefault="0041167A">
            <w:pPr>
              <w:rPr>
                <w:szCs w:val="18"/>
              </w:rPr>
            </w:pPr>
          </w:p>
          <w:p w:rsidR="0041167A" w:rsidRDefault="0041167A">
            <w:pPr>
              <w:rPr>
                <w:szCs w:val="18"/>
              </w:rPr>
            </w:pPr>
            <w:r>
              <w:rPr>
                <w:szCs w:val="18"/>
              </w:rPr>
              <w:t xml:space="preserve">Include an article with </w:t>
            </w:r>
            <w:r w:rsidRPr="00521828">
              <w:rPr>
                <w:b/>
                <w:szCs w:val="18"/>
              </w:rPr>
              <w:t>definitions of terms and abbreviations</w:t>
            </w:r>
            <w:r>
              <w:rPr>
                <w:szCs w:val="18"/>
              </w:rPr>
              <w:t xml:space="preserve"> used in the Convention.</w:t>
            </w:r>
          </w:p>
          <w:p w:rsidR="0041167A" w:rsidRDefault="0041167A">
            <w:pPr>
              <w:rPr>
                <w:szCs w:val="18"/>
              </w:rPr>
            </w:pPr>
          </w:p>
          <w:p w:rsidR="0041167A" w:rsidRDefault="0041167A">
            <w:pPr>
              <w:rPr>
                <w:szCs w:val="18"/>
              </w:rPr>
            </w:pPr>
            <w:r>
              <w:rPr>
                <w:szCs w:val="18"/>
              </w:rPr>
              <w:t>Use “Member States” instead of “Contracting Parties”</w:t>
            </w:r>
          </w:p>
          <w:p w:rsidR="0041167A" w:rsidRDefault="0041167A">
            <w:pPr>
              <w:rPr>
                <w:szCs w:val="18"/>
              </w:rPr>
            </w:pPr>
          </w:p>
          <w:p w:rsidR="0041167A" w:rsidRPr="00F44518" w:rsidRDefault="0041167A">
            <w:pPr>
              <w:rPr>
                <w:szCs w:val="18"/>
              </w:rPr>
            </w:pPr>
            <w:r>
              <w:rPr>
                <w:szCs w:val="18"/>
              </w:rPr>
              <w:t xml:space="preserve">Clarify </w:t>
            </w:r>
            <w:r>
              <w:rPr>
                <w:b/>
                <w:szCs w:val="18"/>
              </w:rPr>
              <w:t>definitions</w:t>
            </w:r>
            <w:r>
              <w:rPr>
                <w:szCs w:val="18"/>
              </w:rPr>
              <w:t xml:space="preserve"> to have a healthy base for discussion</w:t>
            </w:r>
          </w:p>
          <w:p w:rsidR="0041167A" w:rsidRPr="00AA6F89" w:rsidRDefault="0041167A">
            <w:pPr>
              <w:rPr>
                <w:szCs w:val="18"/>
              </w:rPr>
            </w:pPr>
          </w:p>
        </w:tc>
        <w:tc>
          <w:tcPr>
            <w:tcW w:w="1968" w:type="dxa"/>
          </w:tcPr>
          <w:p w:rsidR="0041167A" w:rsidRPr="000E19C2" w:rsidRDefault="0041167A">
            <w:pPr>
              <w:rPr>
                <w:szCs w:val="18"/>
              </w:rPr>
            </w:pPr>
          </w:p>
          <w:p w:rsidR="0041167A" w:rsidRDefault="0041167A">
            <w:pPr>
              <w:rPr>
                <w:szCs w:val="18"/>
                <w:lang w:val="es-ES"/>
              </w:rPr>
            </w:pPr>
            <w:r>
              <w:rPr>
                <w:szCs w:val="18"/>
                <w:lang w:val="es-ES"/>
              </w:rPr>
              <w:t>Argentina</w:t>
            </w:r>
          </w:p>
          <w:p w:rsidR="0041167A" w:rsidRDefault="0041167A">
            <w:pPr>
              <w:rPr>
                <w:szCs w:val="18"/>
                <w:lang w:val="es-ES"/>
              </w:rPr>
            </w:pPr>
          </w:p>
          <w:p w:rsidR="0041167A" w:rsidRDefault="0041167A">
            <w:pPr>
              <w:rPr>
                <w:szCs w:val="18"/>
                <w:lang w:val="es-ES"/>
              </w:rPr>
            </w:pPr>
          </w:p>
          <w:p w:rsidR="0041167A" w:rsidRDefault="0041167A">
            <w:pPr>
              <w:rPr>
                <w:szCs w:val="18"/>
                <w:lang w:val="es-ES"/>
              </w:rPr>
            </w:pPr>
          </w:p>
          <w:p w:rsidR="0041167A" w:rsidRDefault="0041167A">
            <w:pPr>
              <w:rPr>
                <w:szCs w:val="18"/>
                <w:lang w:val="es-ES"/>
              </w:rPr>
            </w:pPr>
          </w:p>
          <w:p w:rsidR="0041167A" w:rsidRDefault="0041167A">
            <w:pPr>
              <w:rPr>
                <w:szCs w:val="18"/>
                <w:lang w:val="es-ES"/>
              </w:rPr>
            </w:pPr>
            <w:r>
              <w:rPr>
                <w:szCs w:val="18"/>
                <w:lang w:val="es-ES"/>
              </w:rPr>
              <w:t>Australia</w:t>
            </w:r>
          </w:p>
          <w:p w:rsidR="0041167A" w:rsidRDefault="0041167A">
            <w:pPr>
              <w:rPr>
                <w:szCs w:val="18"/>
                <w:lang w:val="es-ES"/>
              </w:rPr>
            </w:pPr>
          </w:p>
          <w:p w:rsidR="0041167A" w:rsidRDefault="0041167A">
            <w:pPr>
              <w:rPr>
                <w:szCs w:val="18"/>
                <w:lang w:val="es-ES"/>
              </w:rPr>
            </w:pPr>
          </w:p>
          <w:p w:rsidR="0041167A" w:rsidRDefault="0041167A">
            <w:pPr>
              <w:rPr>
                <w:szCs w:val="18"/>
                <w:lang w:val="es-ES"/>
              </w:rPr>
            </w:pPr>
          </w:p>
          <w:p w:rsidR="0041167A" w:rsidRPr="000728BE" w:rsidRDefault="0041167A">
            <w:pPr>
              <w:rPr>
                <w:szCs w:val="18"/>
                <w:lang w:val="es-ES"/>
              </w:rPr>
            </w:pPr>
            <w:r w:rsidRPr="000728BE">
              <w:rPr>
                <w:szCs w:val="18"/>
                <w:lang w:val="es-ES"/>
              </w:rPr>
              <w:t>Iran</w:t>
            </w:r>
          </w:p>
          <w:p w:rsidR="0041167A" w:rsidRPr="000728BE" w:rsidRDefault="0041167A">
            <w:pPr>
              <w:rPr>
                <w:szCs w:val="18"/>
                <w:lang w:val="es-ES"/>
              </w:rPr>
            </w:pPr>
          </w:p>
          <w:p w:rsidR="0041167A" w:rsidRPr="000728BE" w:rsidRDefault="0041167A">
            <w:pPr>
              <w:rPr>
                <w:szCs w:val="18"/>
                <w:lang w:val="es-ES"/>
              </w:rPr>
            </w:pPr>
          </w:p>
          <w:p w:rsidR="0041167A" w:rsidRPr="000728BE" w:rsidRDefault="0041167A">
            <w:pPr>
              <w:rPr>
                <w:szCs w:val="18"/>
                <w:lang w:val="es-ES"/>
              </w:rPr>
            </w:pPr>
            <w:r w:rsidRPr="000728BE">
              <w:rPr>
                <w:szCs w:val="18"/>
                <w:lang w:val="es-ES"/>
              </w:rPr>
              <w:t>Mexico</w:t>
            </w:r>
          </w:p>
          <w:p w:rsidR="0041167A" w:rsidRPr="000728BE" w:rsidRDefault="0041167A">
            <w:pPr>
              <w:rPr>
                <w:szCs w:val="18"/>
                <w:lang w:val="es-ES"/>
              </w:rPr>
            </w:pPr>
          </w:p>
          <w:p w:rsidR="0041167A" w:rsidRPr="000728BE" w:rsidRDefault="0041167A">
            <w:pPr>
              <w:rPr>
                <w:szCs w:val="18"/>
                <w:lang w:val="es-ES"/>
              </w:rPr>
            </w:pPr>
            <w:r w:rsidRPr="000728BE">
              <w:rPr>
                <w:szCs w:val="18"/>
                <w:lang w:val="es-ES"/>
              </w:rPr>
              <w:t>Mexico</w:t>
            </w:r>
          </w:p>
          <w:p w:rsidR="0041167A" w:rsidRPr="000728BE" w:rsidRDefault="0041167A">
            <w:pPr>
              <w:rPr>
                <w:szCs w:val="18"/>
                <w:lang w:val="es-ES"/>
              </w:rPr>
            </w:pPr>
          </w:p>
          <w:p w:rsidR="0041167A" w:rsidRDefault="0041167A">
            <w:pPr>
              <w:rPr>
                <w:szCs w:val="18"/>
                <w:lang w:val="es-ES"/>
              </w:rPr>
            </w:pPr>
            <w:r w:rsidRPr="000728BE">
              <w:rPr>
                <w:szCs w:val="18"/>
                <w:lang w:val="es-ES"/>
              </w:rPr>
              <w:t>Russia</w:t>
            </w:r>
          </w:p>
          <w:p w:rsidR="0041167A" w:rsidRDefault="0041167A">
            <w:pPr>
              <w:rPr>
                <w:szCs w:val="18"/>
                <w:lang w:val="es-ES"/>
              </w:rPr>
            </w:pPr>
          </w:p>
          <w:p w:rsidR="0041167A" w:rsidRDefault="0041167A">
            <w:pPr>
              <w:rPr>
                <w:ins w:id="9" w:author="Marie-Hélène Grillet" w:date="2017-10-06T17:42:00Z"/>
                <w:szCs w:val="18"/>
                <w:lang w:val="es-ES"/>
              </w:rPr>
            </w:pPr>
          </w:p>
          <w:p w:rsidR="009878B5" w:rsidRDefault="009878B5">
            <w:pPr>
              <w:rPr>
                <w:szCs w:val="18"/>
                <w:lang w:val="es-ES"/>
              </w:rPr>
            </w:pPr>
          </w:p>
          <w:p w:rsidR="0041167A" w:rsidRDefault="0041167A">
            <w:pPr>
              <w:rPr>
                <w:szCs w:val="18"/>
                <w:lang w:val="es-ES"/>
              </w:rPr>
            </w:pPr>
            <w:r>
              <w:rPr>
                <w:szCs w:val="18"/>
                <w:lang w:val="es-ES"/>
              </w:rPr>
              <w:t>Tunisia</w:t>
            </w:r>
          </w:p>
          <w:p w:rsidR="0041167A" w:rsidRDefault="0041167A">
            <w:pPr>
              <w:rPr>
                <w:szCs w:val="18"/>
                <w:lang w:val="es-ES"/>
              </w:rPr>
            </w:pPr>
          </w:p>
          <w:p w:rsidR="0041167A" w:rsidRDefault="0041167A">
            <w:pPr>
              <w:rPr>
                <w:szCs w:val="18"/>
                <w:lang w:val="es-ES"/>
              </w:rPr>
            </w:pPr>
          </w:p>
          <w:p w:rsidR="0041167A" w:rsidRDefault="0041167A">
            <w:pPr>
              <w:rPr>
                <w:szCs w:val="18"/>
                <w:lang w:val="es-ES"/>
              </w:rPr>
            </w:pPr>
            <w:r>
              <w:rPr>
                <w:szCs w:val="18"/>
                <w:lang w:val="es-ES"/>
              </w:rPr>
              <w:t>Turkey + Spain</w:t>
            </w:r>
          </w:p>
          <w:p w:rsidR="0041167A" w:rsidRDefault="0041167A">
            <w:pPr>
              <w:rPr>
                <w:szCs w:val="18"/>
                <w:lang w:val="es-ES"/>
              </w:rPr>
            </w:pPr>
          </w:p>
          <w:p w:rsidR="0041167A" w:rsidRPr="000728BE" w:rsidRDefault="0041167A">
            <w:pPr>
              <w:rPr>
                <w:szCs w:val="18"/>
                <w:lang w:val="es-ES"/>
              </w:rPr>
            </w:pPr>
            <w:r>
              <w:rPr>
                <w:szCs w:val="18"/>
                <w:lang w:val="es-ES"/>
              </w:rPr>
              <w:t>Turkey</w:t>
            </w:r>
          </w:p>
        </w:tc>
      </w:tr>
      <w:tr w:rsidR="0041167A" w:rsidRPr="006B6766" w:rsidTr="00A37A36">
        <w:tc>
          <w:tcPr>
            <w:tcW w:w="1513" w:type="dxa"/>
          </w:tcPr>
          <w:p w:rsidR="0041167A" w:rsidRPr="00DC3BB5" w:rsidRDefault="0041167A">
            <w:pPr>
              <w:rPr>
                <w:b/>
                <w:szCs w:val="18"/>
                <w:lang w:val="es-ES"/>
              </w:rPr>
            </w:pPr>
            <w:r>
              <w:rPr>
                <w:b/>
                <w:szCs w:val="18"/>
                <w:lang w:val="es-ES"/>
              </w:rPr>
              <w:t>Preamble</w:t>
            </w:r>
          </w:p>
        </w:tc>
        <w:tc>
          <w:tcPr>
            <w:tcW w:w="5253" w:type="dxa"/>
          </w:tcPr>
          <w:p w:rsidR="0041167A" w:rsidRPr="00DC3BB5" w:rsidRDefault="0041167A" w:rsidP="00DC3BB5">
            <w:pPr>
              <w:ind w:left="22"/>
              <w:rPr>
                <w:szCs w:val="18"/>
              </w:rPr>
            </w:pPr>
            <w:r w:rsidRPr="00DC3BB5">
              <w:rPr>
                <w:szCs w:val="18"/>
              </w:rPr>
              <w:t>The States party to this Convention</w:t>
            </w:r>
            <w:del w:id="10" w:author="Jon Price" w:date="2017-10-09T19:39:00Z">
              <w:r w:rsidRPr="00DC3BB5" w:rsidDel="00AA35B5">
                <w:rPr>
                  <w:szCs w:val="18"/>
                </w:rPr>
                <w:delText>,</w:delText>
              </w:r>
            </w:del>
            <w:del w:id="11" w:author="Jon Price" w:date="2017-10-09T19:05:00Z">
              <w:r w:rsidRPr="00DC3BB5" w:rsidDel="00652BA9">
                <w:rPr>
                  <w:szCs w:val="18"/>
                </w:rPr>
                <w:delText xml:space="preserve"> hereafter referred to as the Contracting Parties</w:delText>
              </w:r>
            </w:del>
            <w:ins w:id="12" w:author="Marie-Hélène Grillet" w:date="2017-10-09T15:09:00Z">
              <w:del w:id="13" w:author="Jon Price" w:date="2017-10-09T19:05:00Z">
                <w:r w:rsidR="00321FB3" w:rsidDel="00652BA9">
                  <w:rPr>
                    <w:szCs w:val="18"/>
                  </w:rPr>
                  <w:delText>Member States</w:delText>
                </w:r>
              </w:del>
            </w:ins>
            <w:ins w:id="14" w:author="Jon Price" w:date="2017-10-09T21:33:00Z">
              <w:r w:rsidR="00FC3CC5">
                <w:rPr>
                  <w:szCs w:val="18"/>
                </w:rPr>
                <w:t xml:space="preserve"> (“The Contracting States”)</w:t>
              </w:r>
            </w:ins>
            <w:r w:rsidRPr="00DC3BB5">
              <w:rPr>
                <w:szCs w:val="18"/>
              </w:rPr>
              <w:t>:</w:t>
            </w:r>
          </w:p>
          <w:p w:rsidR="0041167A" w:rsidRPr="00DC3BB5" w:rsidRDefault="0041167A" w:rsidP="00DC3BB5">
            <w:pPr>
              <w:ind w:left="22"/>
              <w:rPr>
                <w:szCs w:val="18"/>
              </w:rPr>
            </w:pPr>
          </w:p>
          <w:p w:rsidR="0041167A" w:rsidRPr="00DC3BB5" w:rsidDel="00DE08EC" w:rsidRDefault="0041167A" w:rsidP="00DE08EC">
            <w:pPr>
              <w:ind w:left="22"/>
              <w:rPr>
                <w:del w:id="15" w:author="Marie-Helene" w:date="2017-10-05T11:11:00Z"/>
                <w:szCs w:val="18"/>
              </w:rPr>
            </w:pPr>
            <w:r w:rsidRPr="00DC3BB5">
              <w:rPr>
                <w:szCs w:val="18"/>
              </w:rPr>
              <w:t xml:space="preserve">RECALLING that the International Association of Lighthouse Authorities was established on 1st July 1957 </w:t>
            </w:r>
            <w:del w:id="16" w:author="Marie-Helene" w:date="2017-10-05T11:11:00Z">
              <w:r w:rsidRPr="00DC3BB5" w:rsidDel="00DE08EC">
                <w:rPr>
                  <w:szCs w:val="18"/>
                </w:rPr>
                <w:delText xml:space="preserve">following a conference of national lighthouse authorities held in Scheveningen, Netherlands; </w:delText>
              </w:r>
            </w:del>
          </w:p>
          <w:p w:rsidR="0041167A" w:rsidRPr="00DC3BB5" w:rsidRDefault="0041167A" w:rsidP="00DE08EC">
            <w:pPr>
              <w:ind w:left="22"/>
              <w:rPr>
                <w:szCs w:val="18"/>
              </w:rPr>
            </w:pPr>
            <w:del w:id="17" w:author="Marie-Helene" w:date="2017-10-05T11:11:00Z">
              <w:r w:rsidRPr="00DC3BB5" w:rsidDel="00DE08EC">
                <w:rPr>
                  <w:szCs w:val="18"/>
                </w:rPr>
                <w:delText xml:space="preserve">NOTING that the International Association of Lighthouse Authorities </w:delText>
              </w:r>
            </w:del>
            <w:ins w:id="18" w:author="Marie-Helene" w:date="2017-10-05T11:11:00Z">
              <w:r>
                <w:rPr>
                  <w:szCs w:val="18"/>
                </w:rPr>
                <w:t xml:space="preserve">and </w:t>
              </w:r>
            </w:ins>
            <w:r w:rsidRPr="00DC3BB5">
              <w:rPr>
                <w:szCs w:val="18"/>
              </w:rPr>
              <w:t xml:space="preserve">was renamed the International Association of Marine Aids to Navigation and Lighthouse Authorities </w:t>
            </w:r>
            <w:del w:id="19" w:author="Marie-Helene" w:date="2017-10-05T11:12:00Z">
              <w:r w:rsidRPr="00DC3BB5" w:rsidDel="00512E13">
                <w:rPr>
                  <w:szCs w:val="18"/>
                </w:rPr>
                <w:delText xml:space="preserve">by its General Assembly in Hamburg, Germany </w:delText>
              </w:r>
            </w:del>
            <w:r w:rsidRPr="00DC3BB5">
              <w:rPr>
                <w:szCs w:val="18"/>
              </w:rPr>
              <w:t>in 1998;</w:t>
            </w:r>
          </w:p>
          <w:p w:rsidR="0041167A" w:rsidRPr="00DC3BB5" w:rsidRDefault="0041167A" w:rsidP="00DC3BB5">
            <w:pPr>
              <w:ind w:left="22"/>
              <w:rPr>
                <w:szCs w:val="18"/>
              </w:rPr>
            </w:pPr>
            <w:r w:rsidRPr="00DC3BB5">
              <w:rPr>
                <w:szCs w:val="18"/>
              </w:rPr>
              <w:t>RECOGNISING the role of the International Association of Marine Aids to Navigation and Lighthouse Authorities in the improvement and continued harmoni</w:t>
            </w:r>
            <w:del w:id="20" w:author="Jon Price" w:date="2017-10-09T19:40:00Z">
              <w:r w:rsidRPr="00DC3BB5" w:rsidDel="00AA35B5">
                <w:rPr>
                  <w:szCs w:val="18"/>
                </w:rPr>
                <w:delText>s</w:delText>
              </w:r>
            </w:del>
            <w:ins w:id="21" w:author="Jon Price" w:date="2017-10-09T19:40:00Z">
              <w:r w:rsidR="00AA35B5">
                <w:rPr>
                  <w:szCs w:val="18"/>
                </w:rPr>
                <w:t>z</w:t>
              </w:r>
            </w:ins>
            <w:r w:rsidRPr="00DC3BB5">
              <w:rPr>
                <w:szCs w:val="18"/>
              </w:rPr>
              <w:t>ation of marine aids to navigation for the safe, economic and efficient movement of vessels</w:t>
            </w:r>
            <w:ins w:id="22" w:author="Marie-Helene" w:date="2017-10-05T11:12:00Z">
              <w:r>
                <w:rPr>
                  <w:szCs w:val="18"/>
                </w:rPr>
                <w:t xml:space="preserve"> for the benefit of the maritime community and the protection of the environment</w:t>
              </w:r>
            </w:ins>
            <w:r w:rsidRPr="00DC3BB5">
              <w:rPr>
                <w:szCs w:val="18"/>
              </w:rPr>
              <w:t xml:space="preserve">; </w:t>
            </w:r>
          </w:p>
          <w:p w:rsidR="0041167A" w:rsidRPr="00DC3BB5" w:rsidRDefault="0041167A" w:rsidP="00DC3BB5">
            <w:pPr>
              <w:ind w:left="22"/>
              <w:rPr>
                <w:szCs w:val="18"/>
              </w:rPr>
            </w:pPr>
            <w:r w:rsidRPr="00DC3BB5">
              <w:rPr>
                <w:szCs w:val="18"/>
              </w:rPr>
              <w:t>IN FURTHERANCE of the provisions of the United Nations Convention on the Law of the Sea, 1982 and the International Convention for the Safety of Life at Sea, 1974</w:t>
            </w:r>
            <w:del w:id="23" w:author="Jon Price" w:date="2017-10-09T19:06:00Z">
              <w:r w:rsidRPr="00DC3BB5" w:rsidDel="00652BA9">
                <w:rPr>
                  <w:szCs w:val="18"/>
                </w:rPr>
                <w:delText>,</w:delText>
              </w:r>
            </w:del>
            <w:r w:rsidRPr="00DC3BB5">
              <w:rPr>
                <w:szCs w:val="18"/>
              </w:rPr>
              <w:t xml:space="preserve"> as amended; </w:t>
            </w:r>
          </w:p>
          <w:p w:rsidR="0041167A" w:rsidRPr="00DC3BB5" w:rsidRDefault="0041167A" w:rsidP="00DC3BB5">
            <w:pPr>
              <w:ind w:left="22"/>
              <w:rPr>
                <w:szCs w:val="18"/>
              </w:rPr>
            </w:pPr>
            <w:r w:rsidRPr="00DC3BB5">
              <w:rPr>
                <w:szCs w:val="18"/>
              </w:rPr>
              <w:t xml:space="preserve">CONSIDERING that the International Association of Marine Aids to </w:t>
            </w:r>
            <w:r w:rsidRPr="00DC3BB5">
              <w:rPr>
                <w:szCs w:val="18"/>
              </w:rPr>
              <w:lastRenderedPageBreak/>
              <w:t xml:space="preserve">Navigation and Lighthouse Authorities </w:t>
            </w:r>
            <w:del w:id="24" w:author="Marie-Helene" w:date="2017-10-30T10:35:00Z">
              <w:r w:rsidRPr="00DC3BB5" w:rsidDel="00400E9C">
                <w:rPr>
                  <w:szCs w:val="18"/>
                </w:rPr>
                <w:delText xml:space="preserve">is </w:delText>
              </w:r>
            </w:del>
            <w:ins w:id="25" w:author="Marie-Helene" w:date="2017-10-30T10:35:00Z">
              <w:r w:rsidR="00400E9C">
                <w:rPr>
                  <w:szCs w:val="18"/>
                </w:rPr>
                <w:t>was</w:t>
              </w:r>
              <w:r w:rsidR="00400E9C" w:rsidRPr="00DC3BB5">
                <w:rPr>
                  <w:szCs w:val="18"/>
                </w:rPr>
                <w:t xml:space="preserve"> </w:t>
              </w:r>
            </w:ins>
            <w:r w:rsidRPr="00DC3BB5">
              <w:rPr>
                <w:szCs w:val="18"/>
              </w:rPr>
              <w:t>formed as an association under French law; and</w:t>
            </w:r>
          </w:p>
          <w:p w:rsidR="0041167A" w:rsidRPr="00DC3BB5" w:rsidRDefault="0041167A" w:rsidP="00DC3BB5">
            <w:pPr>
              <w:ind w:left="22"/>
              <w:rPr>
                <w:szCs w:val="18"/>
              </w:rPr>
            </w:pPr>
            <w:r w:rsidRPr="00DC3BB5">
              <w:rPr>
                <w:szCs w:val="18"/>
              </w:rPr>
              <w:t xml:space="preserve">CONSIDERING FURTHER that </w:t>
            </w:r>
            <w:del w:id="26" w:author="Marie-Helene" w:date="2017-10-05T11:13:00Z">
              <w:r w:rsidRPr="00DC3BB5" w:rsidDel="00512E13">
                <w:rPr>
                  <w:szCs w:val="18"/>
                </w:rPr>
                <w:delText xml:space="preserve">the Contracting Parties agree that the will of Governments to </w:delText>
              </w:r>
            </w:del>
            <w:r w:rsidRPr="00DC3BB5">
              <w:rPr>
                <w:szCs w:val="18"/>
              </w:rPr>
              <w:t>develop</w:t>
            </w:r>
            <w:ins w:id="27" w:author="Marie-Helene" w:date="2017-10-05T11:13:00Z">
              <w:r>
                <w:rPr>
                  <w:szCs w:val="18"/>
                </w:rPr>
                <w:t>ing</w:t>
              </w:r>
            </w:ins>
            <w:r w:rsidRPr="00DC3BB5">
              <w:rPr>
                <w:szCs w:val="18"/>
              </w:rPr>
              <w:t>, improv</w:t>
            </w:r>
            <w:ins w:id="28" w:author="Marie-Helene" w:date="2017-10-05T11:13:00Z">
              <w:r>
                <w:rPr>
                  <w:szCs w:val="18"/>
                </w:rPr>
                <w:t>ing</w:t>
              </w:r>
            </w:ins>
            <w:del w:id="29" w:author="Marie-Helene" w:date="2017-10-05T11:13:00Z">
              <w:r w:rsidRPr="00DC3BB5" w:rsidDel="00512E13">
                <w:rPr>
                  <w:szCs w:val="18"/>
                </w:rPr>
                <w:delText>e</w:delText>
              </w:r>
            </w:del>
            <w:r w:rsidRPr="00DC3BB5">
              <w:rPr>
                <w:szCs w:val="18"/>
              </w:rPr>
              <w:t xml:space="preserve"> and harmoni</w:t>
            </w:r>
            <w:del w:id="30" w:author="Jon Price" w:date="2017-10-09T19:08:00Z">
              <w:r w:rsidRPr="00DC3BB5" w:rsidDel="00652BA9">
                <w:rPr>
                  <w:szCs w:val="18"/>
                </w:rPr>
                <w:delText>s</w:delText>
              </w:r>
            </w:del>
            <w:ins w:id="31" w:author="Jon Price" w:date="2017-10-09T19:08:00Z">
              <w:r w:rsidR="00652BA9">
                <w:rPr>
                  <w:szCs w:val="18"/>
                </w:rPr>
                <w:t>z</w:t>
              </w:r>
            </w:ins>
            <w:ins w:id="32" w:author="Marie-Helene" w:date="2017-10-05T11:13:00Z">
              <w:r>
                <w:rPr>
                  <w:szCs w:val="18"/>
                </w:rPr>
                <w:t>ing</w:t>
              </w:r>
            </w:ins>
            <w:del w:id="33" w:author="Marie-Helene" w:date="2017-10-05T11:13:00Z">
              <w:r w:rsidRPr="00DC3BB5" w:rsidDel="00512E13">
                <w:rPr>
                  <w:szCs w:val="18"/>
                </w:rPr>
                <w:delText>e</w:delText>
              </w:r>
            </w:del>
            <w:r w:rsidRPr="00DC3BB5">
              <w:rPr>
                <w:szCs w:val="18"/>
              </w:rPr>
              <w:t xml:space="preserve"> </w:t>
            </w:r>
            <w:ins w:id="34" w:author="Marie-Helene" w:date="2017-10-05T11:13:00Z">
              <w:r>
                <w:rPr>
                  <w:szCs w:val="18"/>
                </w:rPr>
                <w:t>M</w:t>
              </w:r>
            </w:ins>
            <w:del w:id="35" w:author="Marie-Helene" w:date="2017-10-05T11:13:00Z">
              <w:r w:rsidRPr="00DC3BB5" w:rsidDel="00512E13">
                <w:rPr>
                  <w:szCs w:val="18"/>
                </w:rPr>
                <w:delText>m</w:delText>
              </w:r>
            </w:del>
            <w:r w:rsidRPr="00DC3BB5">
              <w:rPr>
                <w:szCs w:val="18"/>
              </w:rPr>
              <w:t xml:space="preserve">arine </w:t>
            </w:r>
            <w:ins w:id="36" w:author="Marie-Helene" w:date="2017-10-05T11:13:00Z">
              <w:r>
                <w:rPr>
                  <w:szCs w:val="18"/>
                </w:rPr>
                <w:t>A</w:t>
              </w:r>
            </w:ins>
            <w:del w:id="37" w:author="Marie-Helene" w:date="2017-10-05T11:13:00Z">
              <w:r w:rsidRPr="00DC3BB5" w:rsidDel="00512E13">
                <w:rPr>
                  <w:szCs w:val="18"/>
                </w:rPr>
                <w:delText>a</w:delText>
              </w:r>
            </w:del>
            <w:r w:rsidRPr="00DC3BB5">
              <w:rPr>
                <w:szCs w:val="18"/>
              </w:rPr>
              <w:t xml:space="preserve">ids to </w:t>
            </w:r>
            <w:ins w:id="38" w:author="Marie-Helene" w:date="2017-10-05T11:13:00Z">
              <w:r>
                <w:rPr>
                  <w:szCs w:val="18"/>
                </w:rPr>
                <w:t>N</w:t>
              </w:r>
            </w:ins>
            <w:del w:id="39" w:author="Marie-Helene" w:date="2017-10-05T11:13:00Z">
              <w:r w:rsidRPr="00DC3BB5" w:rsidDel="00512E13">
                <w:rPr>
                  <w:szCs w:val="18"/>
                </w:rPr>
                <w:delText>n</w:delText>
              </w:r>
            </w:del>
            <w:r w:rsidRPr="00DC3BB5">
              <w:rPr>
                <w:szCs w:val="18"/>
              </w:rPr>
              <w:t>avigation for the benefit of the maritime community and the protection of the environment is best coordinated by one responsible international organi</w:t>
            </w:r>
            <w:ins w:id="40" w:author="Marie-Hélène Grillet" w:date="2017-10-09T15:09:00Z">
              <w:r w:rsidR="00321FB3">
                <w:rPr>
                  <w:szCs w:val="18"/>
                </w:rPr>
                <w:t>z</w:t>
              </w:r>
            </w:ins>
            <w:del w:id="41" w:author="Marie-Hélène Grillet" w:date="2017-10-09T15:09:00Z">
              <w:r w:rsidRPr="00DC3BB5" w:rsidDel="00321FB3">
                <w:rPr>
                  <w:szCs w:val="18"/>
                </w:rPr>
                <w:delText>s</w:delText>
              </w:r>
            </w:del>
            <w:r w:rsidRPr="00DC3BB5">
              <w:rPr>
                <w:szCs w:val="18"/>
              </w:rPr>
              <w:t xml:space="preserve">ation; </w:t>
            </w:r>
          </w:p>
          <w:p w:rsidR="0041167A" w:rsidRPr="00DC3BB5" w:rsidRDefault="0041167A" w:rsidP="00DC3BB5">
            <w:pPr>
              <w:ind w:left="22"/>
              <w:rPr>
                <w:szCs w:val="18"/>
              </w:rPr>
            </w:pPr>
          </w:p>
          <w:p w:rsidR="0041167A" w:rsidRPr="00DC3BB5" w:rsidRDefault="0041167A" w:rsidP="00DC3BB5">
            <w:pPr>
              <w:ind w:left="22"/>
              <w:rPr>
                <w:szCs w:val="18"/>
                <w:lang w:val="es-ES"/>
              </w:rPr>
            </w:pPr>
            <w:r w:rsidRPr="00DC3BB5">
              <w:rPr>
                <w:szCs w:val="18"/>
                <w:lang w:val="es-ES"/>
              </w:rPr>
              <w:t>HAVE AGREED as follows:</w:t>
            </w:r>
          </w:p>
        </w:tc>
        <w:tc>
          <w:tcPr>
            <w:tcW w:w="6100" w:type="dxa"/>
          </w:tcPr>
          <w:p w:rsidR="0041167A" w:rsidRDefault="0041167A">
            <w:pPr>
              <w:rPr>
                <w:szCs w:val="18"/>
              </w:rPr>
            </w:pPr>
            <w:r>
              <w:rPr>
                <w:szCs w:val="18"/>
              </w:rPr>
              <w:lastRenderedPageBreak/>
              <w:t>Simplify the preamble</w:t>
            </w:r>
            <w:r w:rsidR="00A37A36">
              <w:rPr>
                <w:szCs w:val="18"/>
              </w:rPr>
              <w:t>, shorten and merge Paras. RECALLING and NOTING</w:t>
            </w:r>
          </w:p>
          <w:p w:rsidR="0041167A" w:rsidRDefault="0041167A">
            <w:pPr>
              <w:rPr>
                <w:szCs w:val="18"/>
              </w:rPr>
            </w:pPr>
          </w:p>
          <w:p w:rsidR="0041167A" w:rsidRDefault="0041167A">
            <w:pPr>
              <w:rPr>
                <w:szCs w:val="18"/>
              </w:rPr>
            </w:pPr>
            <w:r>
              <w:rPr>
                <w:szCs w:val="18"/>
              </w:rPr>
              <w:t>Add at the end of the paragraph commencing with “RECOGNIZING”: “for the benefit of the maritime community and the protection of the environment” (to reflect current IALA’s role).</w:t>
            </w:r>
          </w:p>
          <w:p w:rsidR="0041167A" w:rsidRDefault="0041167A">
            <w:pPr>
              <w:rPr>
                <w:szCs w:val="18"/>
              </w:rPr>
            </w:pPr>
          </w:p>
          <w:p w:rsidR="0041167A" w:rsidRDefault="0041167A">
            <w:pPr>
              <w:rPr>
                <w:ins w:id="42" w:author="Marie-Hélène Grillet" w:date="2017-10-09T11:02:00Z"/>
                <w:szCs w:val="18"/>
              </w:rPr>
            </w:pPr>
            <w:r w:rsidRPr="00DC3BB5">
              <w:rPr>
                <w:szCs w:val="18"/>
              </w:rPr>
              <w:t xml:space="preserve">“States” mentioned at the beginning, “Governments” at the end. </w:t>
            </w:r>
            <w:r>
              <w:rPr>
                <w:szCs w:val="18"/>
              </w:rPr>
              <w:t>Choose either States or Governments and ensure uniformity throughout the document.</w:t>
            </w:r>
          </w:p>
          <w:p w:rsidR="00A37A36" w:rsidRDefault="00A37A36">
            <w:pPr>
              <w:rPr>
                <w:szCs w:val="18"/>
              </w:rPr>
            </w:pPr>
          </w:p>
          <w:p w:rsidR="00A37A36" w:rsidRDefault="00A37A36">
            <w:pPr>
              <w:rPr>
                <w:szCs w:val="18"/>
              </w:rPr>
            </w:pPr>
          </w:p>
          <w:p w:rsidR="00A37A36" w:rsidRDefault="00A37A36">
            <w:pPr>
              <w:rPr>
                <w:szCs w:val="18"/>
              </w:rPr>
            </w:pPr>
          </w:p>
          <w:p w:rsidR="00A37A36" w:rsidRDefault="00A37A36">
            <w:pPr>
              <w:rPr>
                <w:szCs w:val="18"/>
              </w:rPr>
            </w:pPr>
            <w:r>
              <w:rPr>
                <w:szCs w:val="18"/>
              </w:rPr>
              <w:t>Consider deleting the paragraph on the role of the current IALA</w:t>
            </w:r>
            <w:r w:rsidR="00EE0A75">
              <w:rPr>
                <w:szCs w:val="18"/>
              </w:rPr>
              <w:t>.</w:t>
            </w:r>
          </w:p>
          <w:p w:rsidR="00EE0A75" w:rsidRDefault="00EE0A75">
            <w:pPr>
              <w:rPr>
                <w:szCs w:val="18"/>
              </w:rPr>
            </w:pPr>
          </w:p>
          <w:p w:rsidR="00EE0A75" w:rsidRDefault="00EE0A75">
            <w:pPr>
              <w:rPr>
                <w:szCs w:val="18"/>
              </w:rPr>
            </w:pPr>
          </w:p>
          <w:p w:rsidR="00EE0A75" w:rsidRDefault="00EE0A75">
            <w:pPr>
              <w:rPr>
                <w:szCs w:val="18"/>
              </w:rPr>
            </w:pPr>
          </w:p>
          <w:p w:rsidR="00EE0A75" w:rsidRDefault="00EE0A75">
            <w:pPr>
              <w:rPr>
                <w:szCs w:val="18"/>
              </w:rPr>
            </w:pPr>
          </w:p>
          <w:p w:rsidR="00EE0A75" w:rsidRDefault="00EE0A75">
            <w:pPr>
              <w:rPr>
                <w:szCs w:val="18"/>
              </w:rPr>
            </w:pPr>
          </w:p>
          <w:p w:rsidR="00EE0A75" w:rsidRDefault="00EE0A75">
            <w:pPr>
              <w:rPr>
                <w:szCs w:val="18"/>
              </w:rPr>
            </w:pPr>
          </w:p>
          <w:p w:rsidR="00EE0A75" w:rsidRDefault="00EE0A75">
            <w:pPr>
              <w:rPr>
                <w:szCs w:val="18"/>
              </w:rPr>
            </w:pPr>
          </w:p>
          <w:p w:rsidR="00EE0A75" w:rsidRDefault="00EE0A75">
            <w:pPr>
              <w:rPr>
                <w:szCs w:val="18"/>
              </w:rPr>
            </w:pPr>
            <w:r>
              <w:rPr>
                <w:szCs w:val="18"/>
              </w:rPr>
              <w:t>Consider deleting as it is about the “old” IALA</w:t>
            </w:r>
            <w:r w:rsidR="00BB6DB9">
              <w:rPr>
                <w:szCs w:val="18"/>
              </w:rPr>
              <w:t>.</w:t>
            </w:r>
          </w:p>
          <w:p w:rsidR="00BB6DB9" w:rsidRDefault="00BB6DB9">
            <w:pPr>
              <w:rPr>
                <w:szCs w:val="18"/>
              </w:rPr>
            </w:pPr>
          </w:p>
          <w:p w:rsidR="00BB6DB9" w:rsidRDefault="00BB6DB9">
            <w:pPr>
              <w:rPr>
                <w:szCs w:val="18"/>
              </w:rPr>
            </w:pPr>
          </w:p>
          <w:p w:rsidR="00BB6DB9" w:rsidRDefault="00BB6DB9">
            <w:pPr>
              <w:rPr>
                <w:szCs w:val="18"/>
              </w:rPr>
            </w:pPr>
            <w:r>
              <w:rPr>
                <w:szCs w:val="18"/>
              </w:rPr>
              <w:t>Delete the will of governments.</w:t>
            </w:r>
          </w:p>
          <w:p w:rsidR="0041167A" w:rsidRPr="00DC3BB5" w:rsidRDefault="0041167A">
            <w:pPr>
              <w:rPr>
                <w:szCs w:val="18"/>
              </w:rPr>
            </w:pPr>
          </w:p>
        </w:tc>
        <w:tc>
          <w:tcPr>
            <w:tcW w:w="1968" w:type="dxa"/>
          </w:tcPr>
          <w:p w:rsidR="0041167A" w:rsidRPr="00640976" w:rsidRDefault="0041167A">
            <w:pPr>
              <w:rPr>
                <w:szCs w:val="18"/>
                <w:lang w:val="es-ES"/>
              </w:rPr>
            </w:pPr>
            <w:r w:rsidRPr="00640976">
              <w:rPr>
                <w:szCs w:val="18"/>
                <w:lang w:val="es-ES"/>
              </w:rPr>
              <w:lastRenderedPageBreak/>
              <w:t>Canada</w:t>
            </w:r>
          </w:p>
          <w:p w:rsidR="0041167A" w:rsidRPr="00640976" w:rsidRDefault="0041167A">
            <w:pPr>
              <w:rPr>
                <w:szCs w:val="18"/>
                <w:lang w:val="es-ES"/>
              </w:rPr>
            </w:pPr>
          </w:p>
          <w:p w:rsidR="0041167A" w:rsidRPr="00640976" w:rsidRDefault="0041167A">
            <w:pPr>
              <w:rPr>
                <w:szCs w:val="18"/>
                <w:lang w:val="es-ES"/>
              </w:rPr>
            </w:pPr>
            <w:r w:rsidRPr="00640976">
              <w:rPr>
                <w:szCs w:val="18"/>
                <w:lang w:val="es-ES"/>
              </w:rPr>
              <w:t>Argentina</w:t>
            </w:r>
          </w:p>
          <w:p w:rsidR="0041167A" w:rsidRPr="00640976" w:rsidRDefault="0041167A">
            <w:pPr>
              <w:rPr>
                <w:szCs w:val="18"/>
                <w:lang w:val="es-ES"/>
              </w:rPr>
            </w:pPr>
          </w:p>
          <w:p w:rsidR="0041167A" w:rsidRPr="00640976" w:rsidRDefault="0041167A">
            <w:pPr>
              <w:rPr>
                <w:szCs w:val="18"/>
                <w:lang w:val="es-ES"/>
              </w:rPr>
            </w:pPr>
          </w:p>
          <w:p w:rsidR="0041167A" w:rsidRPr="00640976" w:rsidRDefault="0041167A">
            <w:pPr>
              <w:rPr>
                <w:szCs w:val="18"/>
                <w:lang w:val="es-ES"/>
              </w:rPr>
            </w:pPr>
          </w:p>
          <w:p w:rsidR="0041167A" w:rsidRPr="00640976" w:rsidRDefault="0041167A">
            <w:pPr>
              <w:rPr>
                <w:szCs w:val="18"/>
                <w:lang w:val="es-ES"/>
              </w:rPr>
            </w:pPr>
            <w:r w:rsidRPr="00640976">
              <w:rPr>
                <w:szCs w:val="18"/>
                <w:lang w:val="es-ES"/>
              </w:rPr>
              <w:t>Romania</w:t>
            </w:r>
          </w:p>
          <w:p w:rsidR="00A37A36" w:rsidRPr="00640976" w:rsidRDefault="00A37A36">
            <w:pPr>
              <w:rPr>
                <w:szCs w:val="18"/>
                <w:lang w:val="es-ES"/>
              </w:rPr>
            </w:pPr>
          </w:p>
          <w:p w:rsidR="00A37A36" w:rsidRPr="00640976" w:rsidRDefault="00A37A36">
            <w:pPr>
              <w:rPr>
                <w:szCs w:val="18"/>
                <w:lang w:val="es-ES"/>
              </w:rPr>
            </w:pPr>
          </w:p>
          <w:p w:rsidR="00A37A36" w:rsidRPr="00640976" w:rsidRDefault="00A37A36">
            <w:pPr>
              <w:rPr>
                <w:szCs w:val="18"/>
                <w:lang w:val="es-ES"/>
              </w:rPr>
            </w:pPr>
          </w:p>
          <w:p w:rsidR="00A37A36" w:rsidRPr="00640976" w:rsidRDefault="00A37A36">
            <w:pPr>
              <w:rPr>
                <w:szCs w:val="18"/>
                <w:lang w:val="es-ES"/>
              </w:rPr>
            </w:pPr>
          </w:p>
          <w:p w:rsidR="00A37A36" w:rsidRPr="00640976" w:rsidRDefault="00A37A36">
            <w:pPr>
              <w:rPr>
                <w:szCs w:val="18"/>
                <w:lang w:val="es-ES"/>
              </w:rPr>
            </w:pPr>
            <w:r w:rsidRPr="00640976">
              <w:rPr>
                <w:szCs w:val="18"/>
                <w:lang w:val="es-ES"/>
              </w:rPr>
              <w:t>Canada</w:t>
            </w:r>
          </w:p>
          <w:p w:rsidR="00EE0A75" w:rsidRPr="00640976" w:rsidRDefault="00EE0A75">
            <w:pPr>
              <w:rPr>
                <w:szCs w:val="18"/>
                <w:lang w:val="es-ES"/>
              </w:rPr>
            </w:pPr>
          </w:p>
          <w:p w:rsidR="00EE0A75" w:rsidRPr="00640976" w:rsidRDefault="00EE0A75">
            <w:pPr>
              <w:rPr>
                <w:szCs w:val="18"/>
                <w:lang w:val="es-ES"/>
              </w:rPr>
            </w:pPr>
          </w:p>
          <w:p w:rsidR="00EE0A75" w:rsidRPr="00640976" w:rsidRDefault="00EE0A75">
            <w:pPr>
              <w:rPr>
                <w:szCs w:val="18"/>
                <w:lang w:val="es-ES"/>
              </w:rPr>
            </w:pPr>
          </w:p>
          <w:p w:rsidR="00EE0A75" w:rsidRPr="00640976" w:rsidRDefault="00EE0A75">
            <w:pPr>
              <w:rPr>
                <w:szCs w:val="18"/>
                <w:lang w:val="es-ES"/>
              </w:rPr>
            </w:pPr>
          </w:p>
          <w:p w:rsidR="00EE0A75" w:rsidRPr="00640976" w:rsidRDefault="00EE0A75">
            <w:pPr>
              <w:rPr>
                <w:szCs w:val="18"/>
                <w:lang w:val="es-ES"/>
              </w:rPr>
            </w:pPr>
          </w:p>
          <w:p w:rsidR="00EE0A75" w:rsidRPr="00640976" w:rsidRDefault="00EE0A75">
            <w:pPr>
              <w:rPr>
                <w:szCs w:val="18"/>
                <w:lang w:val="es-ES"/>
              </w:rPr>
            </w:pPr>
          </w:p>
          <w:p w:rsidR="00EE0A75" w:rsidRPr="00640976" w:rsidRDefault="00EE0A75">
            <w:pPr>
              <w:rPr>
                <w:szCs w:val="18"/>
                <w:lang w:val="es-ES"/>
              </w:rPr>
            </w:pPr>
          </w:p>
          <w:p w:rsidR="00EE0A75" w:rsidRPr="00640976" w:rsidRDefault="00EE0A75">
            <w:pPr>
              <w:rPr>
                <w:szCs w:val="18"/>
                <w:lang w:val="es-ES"/>
              </w:rPr>
            </w:pPr>
            <w:r w:rsidRPr="00640976">
              <w:rPr>
                <w:szCs w:val="18"/>
                <w:lang w:val="es-ES"/>
              </w:rPr>
              <w:t>Canada</w:t>
            </w:r>
          </w:p>
          <w:p w:rsidR="00BB6DB9" w:rsidRPr="00640976" w:rsidRDefault="00BB6DB9">
            <w:pPr>
              <w:rPr>
                <w:szCs w:val="18"/>
                <w:lang w:val="es-ES"/>
              </w:rPr>
            </w:pPr>
          </w:p>
          <w:p w:rsidR="00BB6DB9" w:rsidRPr="00640976" w:rsidRDefault="00BB6DB9">
            <w:pPr>
              <w:rPr>
                <w:szCs w:val="18"/>
                <w:lang w:val="es-ES"/>
              </w:rPr>
            </w:pPr>
          </w:p>
          <w:p w:rsidR="00BB6DB9" w:rsidRPr="00640976" w:rsidRDefault="00BB6DB9">
            <w:pPr>
              <w:rPr>
                <w:szCs w:val="18"/>
                <w:lang w:val="es-ES"/>
              </w:rPr>
            </w:pPr>
            <w:r w:rsidRPr="00640976">
              <w:rPr>
                <w:szCs w:val="18"/>
                <w:lang w:val="es-ES"/>
              </w:rPr>
              <w:t>Canada</w:t>
            </w:r>
          </w:p>
          <w:p w:rsidR="00EE0A75" w:rsidRPr="00640976" w:rsidRDefault="00EE0A75">
            <w:pPr>
              <w:rPr>
                <w:szCs w:val="18"/>
                <w:lang w:val="es-ES"/>
              </w:rPr>
            </w:pPr>
          </w:p>
        </w:tc>
      </w:tr>
      <w:tr w:rsidR="0041167A" w:rsidRPr="006B6766" w:rsidTr="0041167A">
        <w:tc>
          <w:tcPr>
            <w:tcW w:w="1513" w:type="dxa"/>
          </w:tcPr>
          <w:p w:rsidR="0041167A" w:rsidRPr="00640976" w:rsidRDefault="0041167A">
            <w:pPr>
              <w:rPr>
                <w:b/>
                <w:szCs w:val="18"/>
                <w:lang w:val="es-ES"/>
              </w:rPr>
            </w:pPr>
          </w:p>
          <w:p w:rsidR="0041167A" w:rsidRPr="00A42EBD" w:rsidRDefault="0041167A">
            <w:pPr>
              <w:rPr>
                <w:b/>
                <w:szCs w:val="18"/>
              </w:rPr>
            </w:pPr>
            <w:r w:rsidRPr="00A42EBD">
              <w:rPr>
                <w:b/>
                <w:szCs w:val="18"/>
              </w:rPr>
              <w:t>1</w:t>
            </w:r>
          </w:p>
          <w:p w:rsidR="0041167A" w:rsidRPr="00A42EBD" w:rsidRDefault="0041167A" w:rsidP="00280AE1">
            <w:pPr>
              <w:rPr>
                <w:b/>
                <w:szCs w:val="18"/>
              </w:rPr>
            </w:pPr>
            <w:r w:rsidRPr="00A42EBD">
              <w:rPr>
                <w:b/>
                <w:szCs w:val="18"/>
              </w:rPr>
              <w:t xml:space="preserve">Establishment </w:t>
            </w:r>
            <w:del w:id="43" w:author="Marie-Helene" w:date="2017-10-05T12:19:00Z">
              <w:r w:rsidRPr="00A42EBD" w:rsidDel="00280AE1">
                <w:rPr>
                  <w:b/>
                  <w:szCs w:val="18"/>
                </w:rPr>
                <w:delText>of the International Organization</w:delText>
              </w:r>
            </w:del>
          </w:p>
        </w:tc>
        <w:tc>
          <w:tcPr>
            <w:tcW w:w="5253" w:type="dxa"/>
          </w:tcPr>
          <w:p w:rsidR="0041167A" w:rsidRPr="00DC3BB5" w:rsidRDefault="0041167A" w:rsidP="00DC3BB5">
            <w:pPr>
              <w:ind w:left="22"/>
              <w:rPr>
                <w:szCs w:val="18"/>
              </w:rPr>
            </w:pPr>
          </w:p>
          <w:p w:rsidR="0041167A" w:rsidRPr="00AA6F89" w:rsidRDefault="0041167A" w:rsidP="00AE06FB">
            <w:pPr>
              <w:pStyle w:val="Paragraphedeliste"/>
              <w:numPr>
                <w:ilvl w:val="0"/>
                <w:numId w:val="6"/>
              </w:numPr>
              <w:ind w:left="317" w:hanging="295"/>
              <w:rPr>
                <w:szCs w:val="18"/>
              </w:rPr>
            </w:pPr>
            <w:r w:rsidRPr="00AA6F89">
              <w:rPr>
                <w:szCs w:val="18"/>
              </w:rPr>
              <w:t xml:space="preserve">The International Organization for Marine Aids to Navigation </w:t>
            </w:r>
            <w:r>
              <w:rPr>
                <w:szCs w:val="18"/>
              </w:rPr>
              <w:t xml:space="preserve">[IALA] </w:t>
            </w:r>
            <w:r w:rsidRPr="00AA6F89">
              <w:rPr>
                <w:szCs w:val="18"/>
              </w:rPr>
              <w:t xml:space="preserve">is hereby established as an international organization </w:t>
            </w:r>
            <w:del w:id="44" w:author="Marie-Helene" w:date="2017-10-05T11:14:00Z">
              <w:r w:rsidRPr="00AA6F89" w:rsidDel="00AE06FB">
                <w:rPr>
                  <w:szCs w:val="18"/>
                </w:rPr>
                <w:delText xml:space="preserve">and shall be known as IALA </w:delText>
              </w:r>
            </w:del>
            <w:r w:rsidRPr="00AA6F89">
              <w:rPr>
                <w:szCs w:val="18"/>
              </w:rPr>
              <w:t xml:space="preserve">(hereinafter ‘the Organization’). </w:t>
            </w:r>
          </w:p>
        </w:tc>
        <w:tc>
          <w:tcPr>
            <w:tcW w:w="6100" w:type="dxa"/>
          </w:tcPr>
          <w:p w:rsidR="0041167A" w:rsidRDefault="0041167A">
            <w:pPr>
              <w:rPr>
                <w:szCs w:val="18"/>
              </w:rPr>
            </w:pPr>
          </w:p>
          <w:p w:rsidR="00747630" w:rsidRDefault="00747630">
            <w:pPr>
              <w:rPr>
                <w:szCs w:val="18"/>
              </w:rPr>
            </w:pPr>
            <w:r>
              <w:rPr>
                <w:szCs w:val="18"/>
              </w:rPr>
              <w:t>Better to have a new acronym that distinguishes the new Organization from the NGO.</w:t>
            </w:r>
          </w:p>
          <w:p w:rsidR="00747630" w:rsidRDefault="00747630">
            <w:pPr>
              <w:rPr>
                <w:szCs w:val="18"/>
              </w:rPr>
            </w:pPr>
          </w:p>
          <w:p w:rsidR="0041167A" w:rsidRDefault="0041167A">
            <w:pPr>
              <w:rPr>
                <w:szCs w:val="18"/>
              </w:rPr>
            </w:pPr>
            <w:r>
              <w:rPr>
                <w:szCs w:val="18"/>
              </w:rPr>
              <w:t>Acronym should reflect the name of the Organization</w:t>
            </w:r>
          </w:p>
          <w:p w:rsidR="0041167A" w:rsidRDefault="0041167A">
            <w:pPr>
              <w:rPr>
                <w:szCs w:val="18"/>
              </w:rPr>
            </w:pPr>
            <w:r>
              <w:rPr>
                <w:szCs w:val="18"/>
              </w:rPr>
              <w:t>Keep only “The Organization” and move full name under Article on Definitions.</w:t>
            </w:r>
          </w:p>
          <w:p w:rsidR="0041167A" w:rsidRPr="00692AE5" w:rsidRDefault="0041167A" w:rsidP="00692AE5">
            <w:pPr>
              <w:rPr>
                <w:color w:val="00548C"/>
                <w:szCs w:val="18"/>
                <w:rPrChange w:id="45" w:author="Marie-Helene" w:date="2017-10-05T11:31:00Z">
                  <w:rPr>
                    <w:szCs w:val="18"/>
                  </w:rPr>
                </w:rPrChange>
              </w:rPr>
            </w:pPr>
            <w:r w:rsidRPr="00692AE5">
              <w:rPr>
                <w:color w:val="00548C"/>
                <w:szCs w:val="18"/>
                <w:rPrChange w:id="46" w:author="Marie-Helene" w:date="2017-10-05T11:31:00Z">
                  <w:rPr>
                    <w:szCs w:val="18"/>
                  </w:rPr>
                </w:rPrChange>
              </w:rPr>
              <w:t xml:space="preserve">Keep a world-wide recognised brand. </w:t>
            </w:r>
          </w:p>
          <w:p w:rsidR="0041167A" w:rsidRDefault="0041167A">
            <w:pPr>
              <w:rPr>
                <w:szCs w:val="18"/>
              </w:rPr>
            </w:pPr>
          </w:p>
          <w:p w:rsidR="0041167A" w:rsidRDefault="0041167A">
            <w:pPr>
              <w:rPr>
                <w:szCs w:val="18"/>
              </w:rPr>
            </w:pPr>
            <w:r>
              <w:rPr>
                <w:szCs w:val="18"/>
              </w:rPr>
              <w:t>Delete the acronym from the title.</w:t>
            </w:r>
          </w:p>
          <w:p w:rsidR="0041167A" w:rsidRDefault="0041167A">
            <w:pPr>
              <w:rPr>
                <w:szCs w:val="18"/>
              </w:rPr>
            </w:pPr>
          </w:p>
          <w:p w:rsidR="0041167A" w:rsidRDefault="0041167A">
            <w:pPr>
              <w:rPr>
                <w:szCs w:val="18"/>
              </w:rPr>
            </w:pPr>
            <w:r>
              <w:rPr>
                <w:szCs w:val="18"/>
              </w:rPr>
              <w:t>Specify that the purpose of the Convention is to change the status of IALA.</w:t>
            </w:r>
          </w:p>
          <w:p w:rsidR="0041167A" w:rsidRDefault="0041167A">
            <w:pPr>
              <w:rPr>
                <w:szCs w:val="18"/>
              </w:rPr>
            </w:pPr>
            <w:r>
              <w:rPr>
                <w:szCs w:val="18"/>
              </w:rPr>
              <w:t>New text proposal: “</w:t>
            </w:r>
            <w:r w:rsidRPr="0063079E">
              <w:rPr>
                <w:szCs w:val="18"/>
              </w:rPr>
              <w:t xml:space="preserve">This </w:t>
            </w:r>
            <w:r>
              <w:rPr>
                <w:szCs w:val="18"/>
              </w:rPr>
              <w:t>Convention</w:t>
            </w:r>
            <w:r w:rsidRPr="0063079E">
              <w:rPr>
                <w:szCs w:val="18"/>
              </w:rPr>
              <w:t xml:space="preserve"> establishes the International Organization for Marine Aids to Navigation, which will be denominated as "IALA", and for the purposes of this document it shall be referred to as "the Organization"</w:t>
            </w:r>
            <w:r>
              <w:rPr>
                <w:szCs w:val="18"/>
              </w:rPr>
              <w:t>.</w:t>
            </w:r>
          </w:p>
          <w:p w:rsidR="0041167A" w:rsidRDefault="0041167A">
            <w:pPr>
              <w:rPr>
                <w:szCs w:val="18"/>
              </w:rPr>
            </w:pPr>
          </w:p>
          <w:p w:rsidR="0041167A" w:rsidRPr="0041167A" w:rsidRDefault="0041167A">
            <w:pPr>
              <w:rPr>
                <w:color w:val="00548C"/>
                <w:szCs w:val="18"/>
              </w:rPr>
            </w:pPr>
            <w:r>
              <w:rPr>
                <w:szCs w:val="18"/>
              </w:rPr>
              <w:t>Use the term “</w:t>
            </w:r>
            <w:r w:rsidRPr="00287D72">
              <w:rPr>
                <w:szCs w:val="18"/>
                <w:u w:val="single"/>
              </w:rPr>
              <w:t>Intergovernmental</w:t>
            </w:r>
            <w:r>
              <w:rPr>
                <w:szCs w:val="18"/>
              </w:rPr>
              <w:t xml:space="preserve"> International Organization”.</w:t>
            </w:r>
          </w:p>
          <w:p w:rsidR="0041167A" w:rsidRPr="00AA6F89" w:rsidRDefault="0041167A" w:rsidP="0041167A">
            <w:pPr>
              <w:rPr>
                <w:szCs w:val="18"/>
              </w:rPr>
            </w:pPr>
            <w:r w:rsidRPr="0041167A">
              <w:rPr>
                <w:color w:val="00548C"/>
                <w:szCs w:val="18"/>
              </w:rPr>
              <w:t xml:space="preserve">The Vienna Convention </w:t>
            </w:r>
            <w:r>
              <w:rPr>
                <w:color w:val="00548C"/>
                <w:szCs w:val="18"/>
              </w:rPr>
              <w:t>defines</w:t>
            </w:r>
            <w:r w:rsidRPr="0041167A">
              <w:rPr>
                <w:color w:val="00548C"/>
                <w:szCs w:val="18"/>
              </w:rPr>
              <w:t xml:space="preserve"> an International Organization </w:t>
            </w:r>
            <w:r>
              <w:rPr>
                <w:color w:val="00548C"/>
                <w:szCs w:val="18"/>
              </w:rPr>
              <w:t>as</w:t>
            </w:r>
            <w:r w:rsidRPr="0041167A">
              <w:rPr>
                <w:color w:val="00548C"/>
                <w:szCs w:val="18"/>
              </w:rPr>
              <w:t xml:space="preserve"> an Intergovernmental Organization</w:t>
            </w:r>
          </w:p>
        </w:tc>
        <w:tc>
          <w:tcPr>
            <w:tcW w:w="1968" w:type="dxa"/>
          </w:tcPr>
          <w:p w:rsidR="0041167A" w:rsidRDefault="0041167A">
            <w:pPr>
              <w:rPr>
                <w:szCs w:val="18"/>
              </w:rPr>
            </w:pPr>
          </w:p>
          <w:p w:rsidR="00747630" w:rsidRPr="00640976" w:rsidRDefault="00747630">
            <w:pPr>
              <w:rPr>
                <w:szCs w:val="18"/>
                <w:lang w:val="es-ES"/>
              </w:rPr>
            </w:pPr>
            <w:r w:rsidRPr="00640976">
              <w:rPr>
                <w:szCs w:val="18"/>
                <w:lang w:val="es-ES"/>
              </w:rPr>
              <w:t>Canada</w:t>
            </w:r>
          </w:p>
          <w:p w:rsidR="00747630" w:rsidRPr="00640976" w:rsidRDefault="00747630">
            <w:pPr>
              <w:rPr>
                <w:szCs w:val="18"/>
                <w:lang w:val="es-ES"/>
              </w:rPr>
            </w:pPr>
          </w:p>
          <w:p w:rsidR="00747630" w:rsidRPr="00640976" w:rsidRDefault="00747630">
            <w:pPr>
              <w:rPr>
                <w:szCs w:val="18"/>
                <w:lang w:val="es-ES"/>
              </w:rPr>
            </w:pPr>
          </w:p>
          <w:p w:rsidR="0041167A" w:rsidRPr="00640976" w:rsidRDefault="0041167A">
            <w:pPr>
              <w:rPr>
                <w:szCs w:val="18"/>
                <w:lang w:val="es-ES"/>
              </w:rPr>
            </w:pPr>
            <w:r w:rsidRPr="00640976">
              <w:rPr>
                <w:szCs w:val="18"/>
                <w:lang w:val="es-ES"/>
              </w:rPr>
              <w:t>Japan</w:t>
            </w:r>
          </w:p>
          <w:p w:rsidR="0041167A" w:rsidRPr="00640976" w:rsidRDefault="0041167A">
            <w:pPr>
              <w:rPr>
                <w:szCs w:val="18"/>
                <w:lang w:val="es-ES"/>
              </w:rPr>
            </w:pPr>
          </w:p>
          <w:p w:rsidR="009878B5" w:rsidRPr="00640976" w:rsidRDefault="009878B5">
            <w:pPr>
              <w:rPr>
                <w:szCs w:val="18"/>
                <w:lang w:val="es-ES"/>
              </w:rPr>
            </w:pPr>
          </w:p>
          <w:p w:rsidR="009878B5" w:rsidRPr="00640976" w:rsidRDefault="009878B5">
            <w:pPr>
              <w:rPr>
                <w:szCs w:val="18"/>
                <w:lang w:val="es-ES"/>
              </w:rPr>
            </w:pPr>
          </w:p>
          <w:p w:rsidR="0041167A" w:rsidRPr="00640976" w:rsidRDefault="0041167A">
            <w:pPr>
              <w:rPr>
                <w:szCs w:val="18"/>
                <w:lang w:val="es-ES"/>
              </w:rPr>
            </w:pPr>
            <w:r w:rsidRPr="00640976">
              <w:rPr>
                <w:szCs w:val="18"/>
                <w:lang w:val="es-ES"/>
              </w:rPr>
              <w:t>Korea</w:t>
            </w:r>
          </w:p>
          <w:p w:rsidR="0041167A" w:rsidRPr="00640976" w:rsidRDefault="0041167A">
            <w:pPr>
              <w:rPr>
                <w:szCs w:val="18"/>
                <w:lang w:val="es-ES"/>
              </w:rPr>
            </w:pPr>
          </w:p>
          <w:p w:rsidR="0041167A" w:rsidRPr="00640976" w:rsidRDefault="0041167A">
            <w:pPr>
              <w:rPr>
                <w:szCs w:val="18"/>
                <w:lang w:val="es-ES"/>
              </w:rPr>
            </w:pPr>
            <w:r w:rsidRPr="00640976">
              <w:rPr>
                <w:szCs w:val="18"/>
                <w:lang w:val="es-ES"/>
              </w:rPr>
              <w:t>Mexico</w:t>
            </w:r>
          </w:p>
          <w:p w:rsidR="0041167A" w:rsidRPr="00640976" w:rsidRDefault="0041167A">
            <w:pPr>
              <w:rPr>
                <w:szCs w:val="18"/>
                <w:lang w:val="es-ES"/>
              </w:rPr>
            </w:pPr>
          </w:p>
          <w:p w:rsidR="0041167A" w:rsidRPr="00640976" w:rsidRDefault="0041167A">
            <w:pPr>
              <w:rPr>
                <w:szCs w:val="18"/>
                <w:lang w:val="es-ES"/>
              </w:rPr>
            </w:pPr>
          </w:p>
          <w:p w:rsidR="0041167A" w:rsidRPr="00640976" w:rsidRDefault="0041167A">
            <w:pPr>
              <w:rPr>
                <w:szCs w:val="18"/>
                <w:lang w:val="es-ES"/>
              </w:rPr>
            </w:pPr>
          </w:p>
          <w:p w:rsidR="0041167A" w:rsidRPr="00640976" w:rsidRDefault="0041167A">
            <w:pPr>
              <w:rPr>
                <w:szCs w:val="18"/>
                <w:lang w:val="es-ES"/>
              </w:rPr>
            </w:pPr>
          </w:p>
          <w:p w:rsidR="0041167A" w:rsidRPr="00640976" w:rsidRDefault="0041167A">
            <w:pPr>
              <w:rPr>
                <w:szCs w:val="18"/>
                <w:lang w:val="es-ES"/>
              </w:rPr>
            </w:pPr>
            <w:r w:rsidRPr="00640976">
              <w:rPr>
                <w:szCs w:val="18"/>
                <w:lang w:val="es-ES"/>
              </w:rPr>
              <w:t>Russia</w:t>
            </w:r>
          </w:p>
        </w:tc>
      </w:tr>
      <w:tr w:rsidR="00FF3BC4" w:rsidTr="00824F49">
        <w:trPr>
          <w:ins w:id="47" w:author="Marie-Helene" w:date="2017-10-05T12:14:00Z"/>
        </w:trPr>
        <w:tc>
          <w:tcPr>
            <w:tcW w:w="1513" w:type="dxa"/>
          </w:tcPr>
          <w:p w:rsidR="00FF3BC4" w:rsidRPr="00652BA9" w:rsidRDefault="00FF3BC4">
            <w:pPr>
              <w:rPr>
                <w:ins w:id="48" w:author="Marie-Helene" w:date="2017-10-05T12:14:00Z"/>
                <w:szCs w:val="18"/>
                <w:lang w:val="es-ES"/>
                <w:rPrChange w:id="49" w:author="Jon Price" w:date="2017-10-09T19:04:00Z">
                  <w:rPr>
                    <w:ins w:id="50" w:author="Marie-Helene" w:date="2017-10-05T12:14:00Z"/>
                    <w:szCs w:val="18"/>
                  </w:rPr>
                </w:rPrChange>
              </w:rPr>
            </w:pPr>
          </w:p>
        </w:tc>
        <w:tc>
          <w:tcPr>
            <w:tcW w:w="5253" w:type="dxa"/>
          </w:tcPr>
          <w:p w:rsidR="00FF3BC4" w:rsidRPr="00AA6F89" w:rsidRDefault="00FF3BC4" w:rsidP="00FD5377">
            <w:pPr>
              <w:pStyle w:val="Paragraphedeliste"/>
              <w:numPr>
                <w:ilvl w:val="0"/>
                <w:numId w:val="6"/>
              </w:numPr>
              <w:ind w:left="317" w:hanging="295"/>
              <w:rPr>
                <w:ins w:id="51" w:author="Marie-Helene" w:date="2017-10-05T12:14:00Z"/>
                <w:szCs w:val="18"/>
              </w:rPr>
            </w:pPr>
            <w:ins w:id="52" w:author="Marie-Helene" w:date="2017-10-05T12:14:00Z">
              <w:r w:rsidRPr="00AA6F89">
                <w:rPr>
                  <w:szCs w:val="18"/>
                </w:rPr>
                <w:t>The Organization shall have a consultative and technical nature.</w:t>
              </w:r>
            </w:ins>
          </w:p>
        </w:tc>
        <w:tc>
          <w:tcPr>
            <w:tcW w:w="6100" w:type="dxa"/>
          </w:tcPr>
          <w:p w:rsidR="00FF3BC4" w:rsidRDefault="00F062D5">
            <w:pPr>
              <w:rPr>
                <w:ins w:id="53" w:author="Marie-Helene" w:date="2017-10-05T12:14:00Z"/>
                <w:szCs w:val="18"/>
              </w:rPr>
            </w:pPr>
            <w:ins w:id="54" w:author="Marie-Helene" w:date="2017-10-05T12:14:00Z">
              <w:r w:rsidRPr="00F062D5">
                <w:rPr>
                  <w:color w:val="00548C"/>
                  <w:szCs w:val="18"/>
                  <w:rPrChange w:id="55" w:author="Marie-Helene" w:date="2017-10-05T12:15:00Z">
                    <w:rPr>
                      <w:szCs w:val="18"/>
                    </w:rPr>
                  </w:rPrChange>
                </w:rPr>
                <w:t xml:space="preserve">Mexico’s comment </w:t>
              </w:r>
            </w:ins>
            <w:ins w:id="56" w:author="Marie-Hélène Grillet" w:date="2017-10-06T17:43:00Z">
              <w:r w:rsidR="009878B5">
                <w:rPr>
                  <w:color w:val="00548C"/>
                  <w:szCs w:val="18"/>
                </w:rPr>
                <w:t xml:space="preserve">taken </w:t>
              </w:r>
            </w:ins>
            <w:ins w:id="57" w:author="Marie-Helene" w:date="2017-10-05T12:14:00Z">
              <w:r w:rsidRPr="00F062D5">
                <w:rPr>
                  <w:color w:val="00548C"/>
                  <w:szCs w:val="18"/>
                  <w:rPrChange w:id="58" w:author="Marie-Helene" w:date="2017-10-05T12:15:00Z">
                    <w:rPr>
                      <w:szCs w:val="18"/>
                    </w:rPr>
                  </w:rPrChange>
                </w:rPr>
                <w:t>into account</w:t>
              </w:r>
            </w:ins>
            <w:ins w:id="59" w:author="Marie-Helene" w:date="2017-10-05T12:15:00Z">
              <w:r>
                <w:rPr>
                  <w:color w:val="00548C"/>
                  <w:szCs w:val="18"/>
                </w:rPr>
                <w:t xml:space="preserve"> (Article 2.1)</w:t>
              </w:r>
            </w:ins>
            <w:ins w:id="60" w:author="Marie-Helene" w:date="2017-10-05T12:14:00Z">
              <w:r w:rsidRPr="00F062D5">
                <w:rPr>
                  <w:color w:val="00548C"/>
                  <w:szCs w:val="18"/>
                  <w:rPrChange w:id="61" w:author="Marie-Helene" w:date="2017-10-05T12:15:00Z">
                    <w:rPr>
                      <w:szCs w:val="18"/>
                    </w:rPr>
                  </w:rPrChange>
                </w:rPr>
                <w:t>.</w:t>
              </w:r>
            </w:ins>
          </w:p>
        </w:tc>
        <w:tc>
          <w:tcPr>
            <w:tcW w:w="1968" w:type="dxa"/>
          </w:tcPr>
          <w:p w:rsidR="00FF3BC4" w:rsidRDefault="00FF3BC4">
            <w:pPr>
              <w:rPr>
                <w:ins w:id="62" w:author="Marie-Helene" w:date="2017-10-05T12:14:00Z"/>
                <w:szCs w:val="18"/>
              </w:rPr>
            </w:pPr>
          </w:p>
        </w:tc>
      </w:tr>
      <w:tr w:rsidR="0041167A" w:rsidTr="00824F49">
        <w:tc>
          <w:tcPr>
            <w:tcW w:w="1513" w:type="dxa"/>
          </w:tcPr>
          <w:p w:rsidR="0041167A" w:rsidRPr="00AA6F89" w:rsidRDefault="0041167A">
            <w:pPr>
              <w:rPr>
                <w:szCs w:val="18"/>
              </w:rPr>
            </w:pPr>
          </w:p>
        </w:tc>
        <w:tc>
          <w:tcPr>
            <w:tcW w:w="5253" w:type="dxa"/>
          </w:tcPr>
          <w:p w:rsidR="0041167A" w:rsidRPr="00AA6F89" w:rsidRDefault="0041167A" w:rsidP="00200671">
            <w:pPr>
              <w:pStyle w:val="Paragraphedeliste"/>
              <w:numPr>
                <w:ilvl w:val="0"/>
                <w:numId w:val="6"/>
              </w:numPr>
              <w:ind w:left="317" w:hanging="295"/>
              <w:rPr>
                <w:szCs w:val="18"/>
              </w:rPr>
            </w:pPr>
            <w:r w:rsidRPr="00AA6F89">
              <w:rPr>
                <w:szCs w:val="18"/>
              </w:rPr>
              <w:t>The Organization shall have its seat in Franc</w:t>
            </w:r>
            <w:ins w:id="63" w:author="Marie-Hélène Grillet" w:date="2017-12-05T14:02:00Z">
              <w:r w:rsidR="006B6766">
                <w:rPr>
                  <w:szCs w:val="18"/>
                </w:rPr>
                <w:t>e</w:t>
              </w:r>
            </w:ins>
            <w:del w:id="64" w:author="Marie-Hélène Grillet" w:date="2017-12-05T14:02:00Z">
              <w:r w:rsidRPr="00AA6F89" w:rsidDel="006B6766">
                <w:rPr>
                  <w:szCs w:val="18"/>
                </w:rPr>
                <w:delText>e</w:delText>
              </w:r>
            </w:del>
            <w:r w:rsidRPr="00AA6F89">
              <w:rPr>
                <w:szCs w:val="18"/>
              </w:rPr>
              <w:t xml:space="preserve"> </w:t>
            </w:r>
            <w:del w:id="65" w:author="Marie-Helene" w:date="2017-10-05T11:48:00Z">
              <w:r w:rsidRPr="00AA6F89" w:rsidDel="00FD5377">
                <w:rPr>
                  <w:szCs w:val="18"/>
                </w:rPr>
                <w:delText>unless otherwise decided by the General Assembly.</w:delText>
              </w:r>
            </w:del>
            <w:ins w:id="66" w:author="Jon Price" w:date="2017-10-09T19:20:00Z">
              <w:r w:rsidR="001E6B6F">
                <w:rPr>
                  <w:szCs w:val="18"/>
                </w:rPr>
                <w:t xml:space="preserve">unless otherwise decided by </w:t>
              </w:r>
            </w:ins>
            <w:ins w:id="67" w:author="Marie-Helene" w:date="2017-10-30T10:59:00Z">
              <w:r w:rsidR="00200671">
                <w:rPr>
                  <w:szCs w:val="18"/>
                </w:rPr>
                <w:t xml:space="preserve">two thirds of the </w:t>
              </w:r>
            </w:ins>
            <w:ins w:id="68" w:author="Marie-Helene" w:date="2017-10-30T11:00:00Z">
              <w:r w:rsidR="00200671">
                <w:rPr>
                  <w:szCs w:val="18"/>
                </w:rPr>
                <w:t>Member</w:t>
              </w:r>
            </w:ins>
            <w:ins w:id="69" w:author="Marie-Helene" w:date="2017-10-30T10:59:00Z">
              <w:r w:rsidR="00200671">
                <w:rPr>
                  <w:szCs w:val="18"/>
                </w:rPr>
                <w:t xml:space="preserve"> States</w:t>
              </w:r>
            </w:ins>
            <w:ins w:id="70" w:author="Marie-Helene" w:date="2017-10-30T11:00:00Z">
              <w:r w:rsidR="00200671">
                <w:rPr>
                  <w:szCs w:val="18"/>
                </w:rPr>
                <w:t xml:space="preserve"> present and voting at</w:t>
              </w:r>
            </w:ins>
            <w:ins w:id="71" w:author="Marie-Helene" w:date="2017-10-30T10:59:00Z">
              <w:r w:rsidR="00200671">
                <w:rPr>
                  <w:szCs w:val="18"/>
                </w:rPr>
                <w:t xml:space="preserve"> </w:t>
              </w:r>
            </w:ins>
            <w:ins w:id="72" w:author="Jon Price" w:date="2017-10-09T19:20:00Z">
              <w:r w:rsidR="001E6B6F">
                <w:rPr>
                  <w:szCs w:val="18"/>
                </w:rPr>
                <w:t xml:space="preserve">the General </w:t>
              </w:r>
            </w:ins>
            <w:ins w:id="73" w:author="Jon Price" w:date="2017-10-09T19:21:00Z">
              <w:r w:rsidR="001E6B6F">
                <w:rPr>
                  <w:szCs w:val="18"/>
                </w:rPr>
                <w:t>A</w:t>
              </w:r>
            </w:ins>
            <w:ins w:id="74" w:author="Jon Price" w:date="2017-10-09T19:20:00Z">
              <w:r w:rsidR="001E6B6F">
                <w:rPr>
                  <w:szCs w:val="18"/>
                </w:rPr>
                <w:t>ssembly.</w:t>
              </w:r>
            </w:ins>
          </w:p>
        </w:tc>
        <w:tc>
          <w:tcPr>
            <w:tcW w:w="6100" w:type="dxa"/>
          </w:tcPr>
          <w:p w:rsidR="0041167A" w:rsidRDefault="0041167A">
            <w:pPr>
              <w:rPr>
                <w:ins w:id="75" w:author="Marie-Helene" w:date="2017-10-05T11:40:00Z"/>
                <w:szCs w:val="18"/>
              </w:rPr>
            </w:pPr>
            <w:r>
              <w:rPr>
                <w:szCs w:val="18"/>
              </w:rPr>
              <w:t>Indicate precise location and provide for a change by General Assembly decision, with a clear procedure. Change could be a separate Article.</w:t>
            </w:r>
          </w:p>
          <w:p w:rsidR="005B2ACD" w:rsidRPr="005B2ACD" w:rsidRDefault="005B2ACD">
            <w:pPr>
              <w:rPr>
                <w:color w:val="00548C"/>
                <w:szCs w:val="18"/>
                <w:rPrChange w:id="76" w:author="Marie-Helene" w:date="2017-10-05T11:40:00Z">
                  <w:rPr>
                    <w:szCs w:val="18"/>
                  </w:rPr>
                </w:rPrChange>
              </w:rPr>
            </w:pPr>
            <w:r>
              <w:rPr>
                <w:color w:val="00548C"/>
                <w:szCs w:val="18"/>
              </w:rPr>
              <w:t>An alternative could be: “… in the vicinity of Paris, France…”</w:t>
            </w:r>
          </w:p>
          <w:p w:rsidR="0041167A" w:rsidRDefault="0041167A">
            <w:pPr>
              <w:rPr>
                <w:ins w:id="77" w:author="Marie-Helene" w:date="2017-10-30T11:03:00Z"/>
                <w:szCs w:val="18"/>
              </w:rPr>
            </w:pPr>
          </w:p>
          <w:p w:rsidR="00453CAA" w:rsidRDefault="00453CAA">
            <w:pPr>
              <w:rPr>
                <w:szCs w:val="18"/>
              </w:rPr>
            </w:pPr>
            <w:ins w:id="78" w:author="Marie-Helene" w:date="2017-10-30T11:03:00Z">
              <w:r>
                <w:rPr>
                  <w:szCs w:val="18"/>
                </w:rPr>
                <w:t>2/3 majority proposed as significant decision</w:t>
              </w:r>
            </w:ins>
            <w:ins w:id="79" w:author="Marie-Helene" w:date="2017-10-30T11:04:00Z">
              <w:r>
                <w:rPr>
                  <w:szCs w:val="18"/>
                </w:rPr>
                <w:t xml:space="preserve"> (require</w:t>
              </w:r>
            </w:ins>
            <w:ins w:id="80" w:author="Marie-Helene" w:date="2017-10-30T11:05:00Z">
              <w:r>
                <w:rPr>
                  <w:szCs w:val="18"/>
                </w:rPr>
                <w:t>s</w:t>
              </w:r>
            </w:ins>
            <w:ins w:id="81" w:author="Marie-Helene" w:date="2017-10-30T11:04:00Z">
              <w:r>
                <w:rPr>
                  <w:szCs w:val="18"/>
                </w:rPr>
                <w:t xml:space="preserve"> amendment to the Convention text)</w:t>
              </w:r>
            </w:ins>
          </w:p>
          <w:p w:rsidR="00453CAA" w:rsidRDefault="00453CAA">
            <w:pPr>
              <w:rPr>
                <w:ins w:id="82" w:author="Marie-Helene" w:date="2017-10-30T11:03:00Z"/>
                <w:szCs w:val="18"/>
              </w:rPr>
            </w:pPr>
          </w:p>
          <w:p w:rsidR="0041167A" w:rsidRDefault="0041167A">
            <w:pPr>
              <w:rPr>
                <w:szCs w:val="18"/>
              </w:rPr>
            </w:pPr>
            <w:r>
              <w:rPr>
                <w:szCs w:val="18"/>
              </w:rPr>
              <w:t>Refer to a qualified majority of the General Assembly.</w:t>
            </w:r>
          </w:p>
          <w:p w:rsidR="0041167A" w:rsidRDefault="0041167A">
            <w:pPr>
              <w:rPr>
                <w:szCs w:val="18"/>
              </w:rPr>
            </w:pPr>
            <w:r>
              <w:rPr>
                <w:szCs w:val="18"/>
              </w:rPr>
              <w:t>Proposed new text:</w:t>
            </w:r>
          </w:p>
          <w:p w:rsidR="0041167A" w:rsidRDefault="0041167A">
            <w:pPr>
              <w:rPr>
                <w:szCs w:val="18"/>
              </w:rPr>
            </w:pPr>
            <w:r>
              <w:rPr>
                <w:szCs w:val="18"/>
              </w:rPr>
              <w:t>“</w:t>
            </w:r>
            <w:r w:rsidRPr="00AA6F89">
              <w:rPr>
                <w:szCs w:val="18"/>
              </w:rPr>
              <w:t xml:space="preserve">The Organization shall have its seat in France unless otherwise decided by </w:t>
            </w:r>
            <w:r>
              <w:rPr>
                <w:szCs w:val="18"/>
                <w:u w:val="single"/>
              </w:rPr>
              <w:t xml:space="preserve">a three fifths qualified majority </w:t>
            </w:r>
            <w:r w:rsidRPr="00905330">
              <w:rPr>
                <w:szCs w:val="18"/>
              </w:rPr>
              <w:t>of</w:t>
            </w:r>
            <w:r>
              <w:rPr>
                <w:szCs w:val="18"/>
              </w:rPr>
              <w:t xml:space="preserve"> </w:t>
            </w:r>
            <w:r w:rsidRPr="00905330">
              <w:rPr>
                <w:szCs w:val="18"/>
              </w:rPr>
              <w:t>the</w:t>
            </w:r>
            <w:r w:rsidRPr="00AA6F89">
              <w:rPr>
                <w:szCs w:val="18"/>
              </w:rPr>
              <w:t xml:space="preserve"> General Assembly.</w:t>
            </w:r>
            <w:r>
              <w:rPr>
                <w:szCs w:val="18"/>
              </w:rPr>
              <w:t>”</w:t>
            </w:r>
          </w:p>
          <w:p w:rsidR="00FD5377" w:rsidRPr="00FD5377" w:rsidRDefault="00824F49" w:rsidP="00FD5377">
            <w:pPr>
              <w:rPr>
                <w:color w:val="00548C"/>
                <w:szCs w:val="18"/>
                <w:rPrChange w:id="83" w:author="Marie-Helene" w:date="2017-10-05T11:45:00Z">
                  <w:rPr>
                    <w:szCs w:val="18"/>
                  </w:rPr>
                </w:rPrChange>
              </w:rPr>
            </w:pPr>
            <w:r>
              <w:rPr>
                <w:color w:val="00548C"/>
                <w:szCs w:val="18"/>
              </w:rPr>
              <w:t>With the alternative text it</w:t>
            </w:r>
            <w:r w:rsidR="00FD5377" w:rsidRPr="00FD5377">
              <w:rPr>
                <w:color w:val="00548C"/>
                <w:szCs w:val="18"/>
              </w:rPr>
              <w:t xml:space="preserve"> requires 2/3 majority to amend the Convention text (seat)</w:t>
            </w:r>
          </w:p>
        </w:tc>
        <w:tc>
          <w:tcPr>
            <w:tcW w:w="1968" w:type="dxa"/>
          </w:tcPr>
          <w:p w:rsidR="0041167A" w:rsidRDefault="0041167A">
            <w:pPr>
              <w:rPr>
                <w:szCs w:val="18"/>
              </w:rPr>
            </w:pPr>
            <w:r>
              <w:rPr>
                <w:szCs w:val="18"/>
              </w:rPr>
              <w:t>Romania</w:t>
            </w:r>
          </w:p>
          <w:p w:rsidR="0041167A" w:rsidRDefault="0041167A">
            <w:pPr>
              <w:rPr>
                <w:szCs w:val="18"/>
              </w:rPr>
            </w:pPr>
          </w:p>
          <w:p w:rsidR="0041167A" w:rsidRDefault="0041167A">
            <w:pPr>
              <w:rPr>
                <w:szCs w:val="18"/>
              </w:rPr>
            </w:pPr>
          </w:p>
          <w:p w:rsidR="00FD5377" w:rsidRDefault="00FD5377">
            <w:pPr>
              <w:rPr>
                <w:szCs w:val="18"/>
              </w:rPr>
            </w:pPr>
          </w:p>
          <w:p w:rsidR="00453CAA" w:rsidRDefault="00453CAA">
            <w:pPr>
              <w:rPr>
                <w:ins w:id="84" w:author="Marie-Helene" w:date="2017-10-30T11:05:00Z"/>
                <w:szCs w:val="18"/>
              </w:rPr>
            </w:pPr>
            <w:ins w:id="85" w:author="Marie-Helene" w:date="2017-10-30T11:05:00Z">
              <w:r>
                <w:rPr>
                  <w:szCs w:val="18"/>
                </w:rPr>
                <w:t>LAPEX3</w:t>
              </w:r>
            </w:ins>
          </w:p>
          <w:p w:rsidR="00453CAA" w:rsidRDefault="00453CAA">
            <w:pPr>
              <w:rPr>
                <w:ins w:id="86" w:author="Marie-Helene" w:date="2017-10-30T11:05:00Z"/>
                <w:szCs w:val="18"/>
              </w:rPr>
            </w:pPr>
          </w:p>
          <w:p w:rsidR="00453CAA" w:rsidRDefault="00453CAA">
            <w:pPr>
              <w:rPr>
                <w:ins w:id="87" w:author="Marie-Helene" w:date="2017-10-30T11:05:00Z"/>
                <w:szCs w:val="18"/>
              </w:rPr>
            </w:pPr>
          </w:p>
          <w:p w:rsidR="0041167A" w:rsidRPr="00AA6F89" w:rsidRDefault="0041167A">
            <w:pPr>
              <w:rPr>
                <w:szCs w:val="18"/>
              </w:rPr>
            </w:pPr>
            <w:r>
              <w:rPr>
                <w:szCs w:val="18"/>
              </w:rPr>
              <w:t>Spain</w:t>
            </w:r>
          </w:p>
        </w:tc>
      </w:tr>
      <w:tr w:rsidR="0041167A" w:rsidTr="0041167A">
        <w:trPr>
          <w:trPrChange w:id="88" w:author="Marie-Helene" w:date="2017-10-05T11:33:00Z">
            <w:trPr>
              <w:gridAfter w:val="0"/>
            </w:trPr>
          </w:trPrChange>
        </w:trPr>
        <w:tc>
          <w:tcPr>
            <w:tcW w:w="1513" w:type="dxa"/>
            <w:tcPrChange w:id="89" w:author="Marie-Helene" w:date="2017-10-05T11:33:00Z">
              <w:tcPr>
                <w:tcW w:w="1513" w:type="dxa"/>
              </w:tcPr>
            </w:tcPrChange>
          </w:tcPr>
          <w:p w:rsidR="0041167A" w:rsidRPr="00AA6F89" w:rsidRDefault="0041167A">
            <w:pPr>
              <w:rPr>
                <w:szCs w:val="18"/>
              </w:rPr>
            </w:pPr>
          </w:p>
        </w:tc>
        <w:tc>
          <w:tcPr>
            <w:tcW w:w="5253" w:type="dxa"/>
            <w:tcPrChange w:id="90" w:author="Marie-Helene" w:date="2017-10-05T11:33:00Z">
              <w:tcPr>
                <w:tcW w:w="5253" w:type="dxa"/>
              </w:tcPr>
            </w:tcPrChange>
          </w:tcPr>
          <w:p w:rsidR="0041167A" w:rsidRPr="00AA6F89" w:rsidRDefault="0041167A" w:rsidP="00C82D83">
            <w:pPr>
              <w:pStyle w:val="Paragraphedeliste"/>
              <w:numPr>
                <w:ilvl w:val="0"/>
                <w:numId w:val="6"/>
              </w:numPr>
              <w:ind w:left="317" w:hanging="295"/>
              <w:rPr>
                <w:szCs w:val="18"/>
              </w:rPr>
            </w:pPr>
            <w:r w:rsidRPr="00AA6F89">
              <w:rPr>
                <w:szCs w:val="18"/>
              </w:rPr>
              <w:t>The official languages of the Organization shall be English, French and Spanish. The working languages of the Organization shall be English and French</w:t>
            </w:r>
            <w:ins w:id="91" w:author="Marie-Helene" w:date="2017-10-30T11:08:00Z">
              <w:r w:rsidR="006415A1">
                <w:rPr>
                  <w:szCs w:val="18"/>
                </w:rPr>
                <w:t>, unless otherwise decided by the General Assembly</w:t>
              </w:r>
            </w:ins>
            <w:del w:id="92" w:author="Marie-Helene" w:date="2017-10-30T11:08:00Z">
              <w:r w:rsidRPr="00AA6F89" w:rsidDel="006415A1">
                <w:rPr>
                  <w:szCs w:val="18"/>
                </w:rPr>
                <w:delText>.</w:delText>
              </w:r>
            </w:del>
          </w:p>
        </w:tc>
        <w:tc>
          <w:tcPr>
            <w:tcW w:w="6100" w:type="dxa"/>
            <w:tcPrChange w:id="93" w:author="Marie-Helene" w:date="2017-10-05T11:33:00Z">
              <w:tcPr>
                <w:tcW w:w="5549" w:type="dxa"/>
              </w:tcPr>
            </w:tcPrChange>
          </w:tcPr>
          <w:p w:rsidR="0041167A" w:rsidRDefault="0041167A">
            <w:pPr>
              <w:rPr>
                <w:szCs w:val="18"/>
              </w:rPr>
            </w:pPr>
            <w:r>
              <w:rPr>
                <w:szCs w:val="18"/>
              </w:rPr>
              <w:t>Why is Spanish excluded from the working languages? Include!</w:t>
            </w:r>
          </w:p>
          <w:p w:rsidR="0041167A" w:rsidRDefault="0041167A">
            <w:pPr>
              <w:rPr>
                <w:szCs w:val="18"/>
              </w:rPr>
            </w:pPr>
          </w:p>
          <w:p w:rsidR="0041167A" w:rsidRDefault="0041167A">
            <w:pPr>
              <w:rPr>
                <w:szCs w:val="18"/>
              </w:rPr>
            </w:pPr>
            <w:r>
              <w:rPr>
                <w:szCs w:val="18"/>
              </w:rPr>
              <w:t>IALA should have one working language, English. The use of English, French and Spanish as official languages is supported.</w:t>
            </w:r>
          </w:p>
          <w:p w:rsidR="0041167A" w:rsidRDefault="0041167A">
            <w:pPr>
              <w:rPr>
                <w:szCs w:val="18"/>
              </w:rPr>
            </w:pPr>
          </w:p>
          <w:p w:rsidR="0041167A" w:rsidRDefault="0041167A">
            <w:pPr>
              <w:rPr>
                <w:szCs w:val="18"/>
              </w:rPr>
            </w:pPr>
            <w:r>
              <w:rPr>
                <w:szCs w:val="18"/>
              </w:rPr>
              <w:lastRenderedPageBreak/>
              <w:t>The business of IALA should be conducted in as few languages as possible.</w:t>
            </w:r>
          </w:p>
          <w:p w:rsidR="0041167A" w:rsidRDefault="0041167A">
            <w:pPr>
              <w:rPr>
                <w:szCs w:val="18"/>
              </w:rPr>
            </w:pPr>
          </w:p>
          <w:p w:rsidR="0041167A" w:rsidRDefault="0041167A">
            <w:pPr>
              <w:rPr>
                <w:szCs w:val="18"/>
              </w:rPr>
            </w:pPr>
            <w:r>
              <w:rPr>
                <w:szCs w:val="18"/>
              </w:rPr>
              <w:t>The working language should be only English.</w:t>
            </w:r>
          </w:p>
          <w:p w:rsidR="0041167A" w:rsidRDefault="0041167A">
            <w:pPr>
              <w:rPr>
                <w:szCs w:val="18"/>
              </w:rPr>
            </w:pPr>
          </w:p>
          <w:p w:rsidR="0041167A" w:rsidRDefault="0041167A">
            <w:pPr>
              <w:rPr>
                <w:szCs w:val="18"/>
              </w:rPr>
            </w:pPr>
          </w:p>
          <w:p w:rsidR="0041167A" w:rsidRDefault="0041167A">
            <w:pPr>
              <w:rPr>
                <w:szCs w:val="18"/>
              </w:rPr>
            </w:pPr>
            <w:r>
              <w:rPr>
                <w:szCs w:val="18"/>
              </w:rPr>
              <w:t xml:space="preserve">Have </w:t>
            </w:r>
            <w:r w:rsidRPr="00A95187">
              <w:rPr>
                <w:szCs w:val="18"/>
              </w:rPr>
              <w:t>Arabic</w:t>
            </w:r>
            <w:r>
              <w:rPr>
                <w:szCs w:val="18"/>
              </w:rPr>
              <w:t xml:space="preserve"> as 4</w:t>
            </w:r>
            <w:r w:rsidRPr="00E2352F">
              <w:rPr>
                <w:szCs w:val="18"/>
                <w:vertAlign w:val="superscript"/>
              </w:rPr>
              <w:t>th</w:t>
            </w:r>
            <w:r>
              <w:rPr>
                <w:szCs w:val="18"/>
              </w:rPr>
              <w:t xml:space="preserve"> official language </w:t>
            </w:r>
            <w:r w:rsidRPr="00A95187">
              <w:rPr>
                <w:szCs w:val="18"/>
              </w:rPr>
              <w:t>when convenient</w:t>
            </w:r>
            <w:r>
              <w:rPr>
                <w:szCs w:val="18"/>
              </w:rPr>
              <w:t>.</w:t>
            </w:r>
          </w:p>
          <w:p w:rsidR="0041167A" w:rsidRDefault="0041167A">
            <w:pPr>
              <w:rPr>
                <w:szCs w:val="18"/>
              </w:rPr>
            </w:pPr>
          </w:p>
          <w:p w:rsidR="0041167A" w:rsidRDefault="0041167A" w:rsidP="00B17428">
            <w:pPr>
              <w:rPr>
                <w:szCs w:val="18"/>
              </w:rPr>
            </w:pPr>
            <w:r>
              <w:rPr>
                <w:szCs w:val="18"/>
              </w:rPr>
              <w:t>Will not accept a lower status for the Spanish Language.</w:t>
            </w:r>
          </w:p>
          <w:p w:rsidR="0041167A" w:rsidRDefault="0041167A" w:rsidP="00B17428">
            <w:pPr>
              <w:rPr>
                <w:szCs w:val="18"/>
              </w:rPr>
            </w:pPr>
            <w:r>
              <w:rPr>
                <w:szCs w:val="18"/>
              </w:rPr>
              <w:t>Not common to mention working languages in a convention. Remove and keep them for the General Regulations.</w:t>
            </w:r>
          </w:p>
          <w:p w:rsidR="0041167A" w:rsidRDefault="0041167A" w:rsidP="00B17428">
            <w:pPr>
              <w:rPr>
                <w:szCs w:val="18"/>
              </w:rPr>
            </w:pPr>
          </w:p>
          <w:p w:rsidR="0041167A" w:rsidRDefault="0041167A" w:rsidP="00B17428">
            <w:pPr>
              <w:rPr>
                <w:szCs w:val="18"/>
              </w:rPr>
            </w:pPr>
            <w:r>
              <w:rPr>
                <w:szCs w:val="18"/>
              </w:rPr>
              <w:t>Have only English as the official language to keep the budget low. English and French could be a compromise.</w:t>
            </w:r>
          </w:p>
          <w:p w:rsidR="0041167A" w:rsidRDefault="0041167A" w:rsidP="00B17428">
            <w:pPr>
              <w:rPr>
                <w:szCs w:val="18"/>
              </w:rPr>
            </w:pPr>
          </w:p>
          <w:p w:rsidR="0041167A" w:rsidRDefault="0041167A" w:rsidP="00B17428">
            <w:pPr>
              <w:rPr>
                <w:szCs w:val="18"/>
              </w:rPr>
            </w:pPr>
            <w:r>
              <w:rPr>
                <w:szCs w:val="18"/>
              </w:rPr>
              <w:t xml:space="preserve">Have </w:t>
            </w:r>
            <w:r w:rsidRPr="00A95187">
              <w:rPr>
                <w:szCs w:val="18"/>
              </w:rPr>
              <w:t>Arabic</w:t>
            </w:r>
            <w:r>
              <w:rPr>
                <w:szCs w:val="18"/>
              </w:rPr>
              <w:t xml:space="preserve"> as one of the official languages.</w:t>
            </w:r>
          </w:p>
          <w:p w:rsidR="0041167A" w:rsidRDefault="0041167A" w:rsidP="00B17428">
            <w:pPr>
              <w:rPr>
                <w:szCs w:val="18"/>
              </w:rPr>
            </w:pPr>
          </w:p>
          <w:p w:rsidR="0041167A" w:rsidRDefault="0041167A" w:rsidP="00B17428">
            <w:pPr>
              <w:rPr>
                <w:ins w:id="94" w:author="Jon Price" w:date="2017-10-09T19:22:00Z"/>
                <w:szCs w:val="18"/>
              </w:rPr>
            </w:pPr>
            <w:r>
              <w:rPr>
                <w:szCs w:val="18"/>
              </w:rPr>
              <w:t>Have only one official language, English. Compromise is English + official language of the Host nation.</w:t>
            </w:r>
          </w:p>
          <w:p w:rsidR="00D6418A" w:rsidRPr="00AA6F89" w:rsidRDefault="00D6418A" w:rsidP="00B17428">
            <w:pPr>
              <w:rPr>
                <w:szCs w:val="18"/>
              </w:rPr>
            </w:pPr>
            <w:r w:rsidRPr="006B2761">
              <w:rPr>
                <w:color w:val="2E74B5" w:themeColor="accent1" w:themeShade="BF"/>
                <w:szCs w:val="18"/>
              </w:rPr>
              <w:t xml:space="preserve">The number of official and working languages is a matter for the </w:t>
            </w:r>
            <w:ins w:id="95" w:author="Marie-Helene" w:date="2017-10-30T11:12:00Z">
              <w:r w:rsidR="006415A1">
                <w:rPr>
                  <w:color w:val="2E74B5" w:themeColor="accent1" w:themeShade="BF"/>
                  <w:szCs w:val="18"/>
                </w:rPr>
                <w:t>P</w:t>
              </w:r>
            </w:ins>
            <w:ins w:id="96" w:author="Marie-Helene" w:date="2017-10-30T11:13:00Z">
              <w:r w:rsidR="006415A1">
                <w:rPr>
                  <w:color w:val="2E74B5" w:themeColor="accent1" w:themeShade="BF"/>
                  <w:szCs w:val="18"/>
                </w:rPr>
                <w:t>re-</w:t>
              </w:r>
            </w:ins>
            <w:r w:rsidRPr="006B2761">
              <w:rPr>
                <w:color w:val="2E74B5" w:themeColor="accent1" w:themeShade="BF"/>
                <w:szCs w:val="18"/>
              </w:rPr>
              <w:t>Diplomatic Conference.</w:t>
            </w:r>
          </w:p>
        </w:tc>
        <w:tc>
          <w:tcPr>
            <w:tcW w:w="1968" w:type="dxa"/>
            <w:tcPrChange w:id="97" w:author="Marie-Helene" w:date="2017-10-05T11:33:00Z">
              <w:tcPr>
                <w:tcW w:w="1704" w:type="dxa"/>
                <w:gridSpan w:val="2"/>
              </w:tcPr>
            </w:tcPrChange>
          </w:tcPr>
          <w:p w:rsidR="0041167A" w:rsidRPr="00D75167" w:rsidRDefault="0041167A">
            <w:pPr>
              <w:rPr>
                <w:szCs w:val="18"/>
                <w:lang w:val="es-ES"/>
                <w:rPrChange w:id="98" w:author="Marie-Hélène Grillet" w:date="2017-10-06T08:23:00Z">
                  <w:rPr>
                    <w:szCs w:val="18"/>
                  </w:rPr>
                </w:rPrChange>
              </w:rPr>
            </w:pPr>
            <w:r w:rsidRPr="00D75167">
              <w:rPr>
                <w:szCs w:val="18"/>
                <w:lang w:val="es-ES"/>
                <w:rPrChange w:id="99" w:author="Marie-Hélène Grillet" w:date="2017-10-06T08:23:00Z">
                  <w:rPr>
                    <w:szCs w:val="18"/>
                  </w:rPr>
                </w:rPrChange>
              </w:rPr>
              <w:lastRenderedPageBreak/>
              <w:t>Argentina</w:t>
            </w:r>
          </w:p>
          <w:p w:rsidR="0041167A" w:rsidRPr="00D75167" w:rsidRDefault="0041167A">
            <w:pPr>
              <w:rPr>
                <w:szCs w:val="18"/>
                <w:lang w:val="es-ES"/>
                <w:rPrChange w:id="100" w:author="Marie-Hélène Grillet" w:date="2017-10-06T08:23:00Z">
                  <w:rPr>
                    <w:szCs w:val="18"/>
                  </w:rPr>
                </w:rPrChange>
              </w:rPr>
            </w:pPr>
          </w:p>
          <w:p w:rsidR="0041167A" w:rsidRPr="00D75167" w:rsidRDefault="0041167A">
            <w:pPr>
              <w:rPr>
                <w:szCs w:val="18"/>
                <w:lang w:val="es-ES"/>
                <w:rPrChange w:id="101" w:author="Marie-Hélène Grillet" w:date="2017-10-06T08:23:00Z">
                  <w:rPr>
                    <w:szCs w:val="18"/>
                  </w:rPr>
                </w:rPrChange>
              </w:rPr>
            </w:pPr>
            <w:r w:rsidRPr="00D75167">
              <w:rPr>
                <w:szCs w:val="18"/>
                <w:lang w:val="es-ES"/>
                <w:rPrChange w:id="102" w:author="Marie-Hélène Grillet" w:date="2017-10-06T08:23:00Z">
                  <w:rPr>
                    <w:szCs w:val="18"/>
                  </w:rPr>
                </w:rPrChange>
              </w:rPr>
              <w:t>Australia</w:t>
            </w:r>
          </w:p>
          <w:p w:rsidR="0041167A" w:rsidRPr="00D75167" w:rsidRDefault="0041167A">
            <w:pPr>
              <w:rPr>
                <w:szCs w:val="18"/>
                <w:lang w:val="es-ES"/>
                <w:rPrChange w:id="103" w:author="Marie-Hélène Grillet" w:date="2017-10-06T08:23:00Z">
                  <w:rPr>
                    <w:szCs w:val="18"/>
                  </w:rPr>
                </w:rPrChange>
              </w:rPr>
            </w:pPr>
          </w:p>
          <w:p w:rsidR="0041167A" w:rsidRPr="00D75167" w:rsidRDefault="0041167A">
            <w:pPr>
              <w:rPr>
                <w:szCs w:val="18"/>
                <w:lang w:val="es-ES"/>
                <w:rPrChange w:id="104" w:author="Marie-Hélène Grillet" w:date="2017-10-06T08:23:00Z">
                  <w:rPr>
                    <w:szCs w:val="18"/>
                  </w:rPr>
                </w:rPrChange>
              </w:rPr>
            </w:pPr>
          </w:p>
          <w:p w:rsidR="0041167A" w:rsidRPr="00D75167" w:rsidRDefault="0041167A">
            <w:pPr>
              <w:rPr>
                <w:szCs w:val="18"/>
                <w:lang w:val="es-ES"/>
                <w:rPrChange w:id="105" w:author="Marie-Hélène Grillet" w:date="2017-10-06T08:23:00Z">
                  <w:rPr>
                    <w:szCs w:val="18"/>
                  </w:rPr>
                </w:rPrChange>
              </w:rPr>
            </w:pPr>
            <w:r w:rsidRPr="00D75167">
              <w:rPr>
                <w:szCs w:val="18"/>
                <w:lang w:val="es-ES"/>
                <w:rPrChange w:id="106" w:author="Marie-Hélène Grillet" w:date="2017-10-06T08:23:00Z">
                  <w:rPr>
                    <w:szCs w:val="18"/>
                  </w:rPr>
                </w:rPrChange>
              </w:rPr>
              <w:lastRenderedPageBreak/>
              <w:t>Denmark</w:t>
            </w:r>
          </w:p>
          <w:p w:rsidR="0041167A" w:rsidRPr="00D75167" w:rsidRDefault="0041167A">
            <w:pPr>
              <w:rPr>
                <w:szCs w:val="18"/>
                <w:lang w:val="es-ES"/>
                <w:rPrChange w:id="107" w:author="Marie-Hélène Grillet" w:date="2017-10-06T08:23:00Z">
                  <w:rPr>
                    <w:szCs w:val="18"/>
                  </w:rPr>
                </w:rPrChange>
              </w:rPr>
            </w:pPr>
          </w:p>
          <w:p w:rsidR="0041167A" w:rsidRPr="00D75167" w:rsidRDefault="0041167A">
            <w:pPr>
              <w:rPr>
                <w:szCs w:val="18"/>
                <w:lang w:val="es-ES"/>
                <w:rPrChange w:id="108" w:author="Marie-Hélène Grillet" w:date="2017-10-06T08:23:00Z">
                  <w:rPr>
                    <w:szCs w:val="18"/>
                  </w:rPr>
                </w:rPrChange>
              </w:rPr>
            </w:pPr>
            <w:r w:rsidRPr="00D75167">
              <w:rPr>
                <w:szCs w:val="18"/>
                <w:lang w:val="es-ES"/>
                <w:rPrChange w:id="109" w:author="Marie-Hélène Grillet" w:date="2017-10-06T08:23:00Z">
                  <w:rPr>
                    <w:szCs w:val="18"/>
                  </w:rPr>
                </w:rPrChange>
              </w:rPr>
              <w:t>Japan + Korea + Norway</w:t>
            </w:r>
          </w:p>
          <w:p w:rsidR="0041167A" w:rsidRPr="00D75167" w:rsidRDefault="0041167A">
            <w:pPr>
              <w:rPr>
                <w:szCs w:val="18"/>
                <w:lang w:val="es-ES"/>
                <w:rPrChange w:id="110" w:author="Marie-Hélène Grillet" w:date="2017-10-06T08:23:00Z">
                  <w:rPr>
                    <w:szCs w:val="18"/>
                  </w:rPr>
                </w:rPrChange>
              </w:rPr>
            </w:pPr>
          </w:p>
          <w:p w:rsidR="0041167A" w:rsidRDefault="0041167A">
            <w:pPr>
              <w:rPr>
                <w:szCs w:val="18"/>
              </w:rPr>
            </w:pPr>
            <w:r>
              <w:rPr>
                <w:szCs w:val="18"/>
              </w:rPr>
              <w:t>Oman</w:t>
            </w:r>
          </w:p>
          <w:p w:rsidR="0041167A" w:rsidRDefault="0041167A">
            <w:pPr>
              <w:rPr>
                <w:szCs w:val="18"/>
              </w:rPr>
            </w:pPr>
          </w:p>
          <w:p w:rsidR="0041167A" w:rsidRDefault="0041167A" w:rsidP="00B17428">
            <w:pPr>
              <w:rPr>
                <w:szCs w:val="18"/>
              </w:rPr>
            </w:pPr>
            <w:r>
              <w:rPr>
                <w:szCs w:val="18"/>
              </w:rPr>
              <w:t>Spain</w:t>
            </w:r>
          </w:p>
          <w:p w:rsidR="0041167A" w:rsidRDefault="0041167A" w:rsidP="00B17428">
            <w:pPr>
              <w:rPr>
                <w:szCs w:val="18"/>
              </w:rPr>
            </w:pPr>
          </w:p>
          <w:p w:rsidR="0041167A" w:rsidRDefault="0041167A" w:rsidP="00B17428">
            <w:pPr>
              <w:rPr>
                <w:szCs w:val="18"/>
              </w:rPr>
            </w:pPr>
          </w:p>
          <w:p w:rsidR="0041167A" w:rsidRDefault="0041167A" w:rsidP="00B17428">
            <w:pPr>
              <w:rPr>
                <w:szCs w:val="18"/>
              </w:rPr>
            </w:pPr>
          </w:p>
          <w:p w:rsidR="0041167A" w:rsidRDefault="0041167A" w:rsidP="00B17428">
            <w:pPr>
              <w:rPr>
                <w:szCs w:val="18"/>
              </w:rPr>
            </w:pPr>
            <w:r>
              <w:rPr>
                <w:szCs w:val="18"/>
              </w:rPr>
              <w:t>Sweden</w:t>
            </w:r>
          </w:p>
          <w:p w:rsidR="0041167A" w:rsidRDefault="0041167A" w:rsidP="00B17428">
            <w:pPr>
              <w:rPr>
                <w:szCs w:val="18"/>
              </w:rPr>
            </w:pPr>
          </w:p>
          <w:p w:rsidR="0041167A" w:rsidRDefault="0041167A" w:rsidP="00B17428">
            <w:pPr>
              <w:rPr>
                <w:szCs w:val="18"/>
              </w:rPr>
            </w:pPr>
          </w:p>
          <w:p w:rsidR="0041167A" w:rsidRDefault="0041167A" w:rsidP="00B17428">
            <w:pPr>
              <w:rPr>
                <w:szCs w:val="18"/>
              </w:rPr>
            </w:pPr>
            <w:r>
              <w:rPr>
                <w:szCs w:val="18"/>
              </w:rPr>
              <w:t>Tunisia</w:t>
            </w:r>
          </w:p>
          <w:p w:rsidR="0041167A" w:rsidRDefault="0041167A" w:rsidP="00B17428">
            <w:pPr>
              <w:rPr>
                <w:szCs w:val="18"/>
              </w:rPr>
            </w:pPr>
          </w:p>
          <w:p w:rsidR="0041167A" w:rsidRDefault="0041167A" w:rsidP="00B17428">
            <w:pPr>
              <w:rPr>
                <w:ins w:id="111" w:author="Marie-Helene" w:date="2017-10-30T11:13:00Z"/>
                <w:szCs w:val="18"/>
              </w:rPr>
            </w:pPr>
            <w:r>
              <w:rPr>
                <w:szCs w:val="18"/>
              </w:rPr>
              <w:t>Turkey</w:t>
            </w:r>
          </w:p>
          <w:p w:rsidR="006415A1" w:rsidRDefault="006415A1" w:rsidP="00B17428">
            <w:pPr>
              <w:rPr>
                <w:ins w:id="112" w:author="Marie-Helene" w:date="2017-10-30T11:13:00Z"/>
                <w:szCs w:val="18"/>
              </w:rPr>
            </w:pPr>
          </w:p>
          <w:p w:rsidR="006415A1" w:rsidRPr="00AA6F89" w:rsidRDefault="006415A1" w:rsidP="00B17428">
            <w:pPr>
              <w:rPr>
                <w:szCs w:val="18"/>
              </w:rPr>
            </w:pPr>
            <w:ins w:id="113" w:author="Marie-Helene" w:date="2017-10-30T11:13:00Z">
              <w:r>
                <w:rPr>
                  <w:szCs w:val="18"/>
                </w:rPr>
                <w:t>LAPEX3</w:t>
              </w:r>
            </w:ins>
          </w:p>
        </w:tc>
      </w:tr>
      <w:tr w:rsidR="0041167A" w:rsidTr="00042E04">
        <w:tc>
          <w:tcPr>
            <w:tcW w:w="1513" w:type="dxa"/>
          </w:tcPr>
          <w:p w:rsidR="0041167A" w:rsidRPr="00AA6F89" w:rsidRDefault="0041167A">
            <w:pPr>
              <w:rPr>
                <w:szCs w:val="18"/>
              </w:rPr>
            </w:pPr>
          </w:p>
        </w:tc>
        <w:tc>
          <w:tcPr>
            <w:tcW w:w="5253" w:type="dxa"/>
          </w:tcPr>
          <w:p w:rsidR="0041167A" w:rsidRPr="00AA6F89" w:rsidRDefault="0041167A" w:rsidP="00C82D83">
            <w:pPr>
              <w:pStyle w:val="Paragraphedeliste"/>
              <w:numPr>
                <w:ilvl w:val="0"/>
                <w:numId w:val="6"/>
              </w:numPr>
              <w:ind w:left="317" w:hanging="295"/>
              <w:rPr>
                <w:szCs w:val="18"/>
              </w:rPr>
            </w:pPr>
            <w:r w:rsidRPr="00AA6F89">
              <w:rPr>
                <w:szCs w:val="18"/>
              </w:rPr>
              <w:t xml:space="preserve">The </w:t>
            </w:r>
            <w:del w:id="114" w:author="Marie-Helene" w:date="2017-10-05T12:02:00Z">
              <w:r w:rsidRPr="00AA6F89" w:rsidDel="00042E04">
                <w:rPr>
                  <w:szCs w:val="18"/>
                </w:rPr>
                <w:delText xml:space="preserve">operation </w:delText>
              </w:r>
            </w:del>
            <w:ins w:id="115" w:author="Marie-Helene" w:date="2017-10-05T12:02:00Z">
              <w:r w:rsidR="00042E04">
                <w:rPr>
                  <w:szCs w:val="18"/>
                </w:rPr>
                <w:t>functioning</w:t>
              </w:r>
              <w:r w:rsidR="00042E04" w:rsidRPr="00AA6F89">
                <w:rPr>
                  <w:szCs w:val="18"/>
                </w:rPr>
                <w:t xml:space="preserve"> </w:t>
              </w:r>
            </w:ins>
            <w:r w:rsidRPr="00AA6F89">
              <w:rPr>
                <w:szCs w:val="18"/>
              </w:rPr>
              <w:t>of the Organization shall be as set out in the General Regulations.</w:t>
            </w:r>
            <w:r w:rsidRPr="00AA6F89">
              <w:rPr>
                <w:szCs w:val="18"/>
                <w:vertAlign w:val="superscript"/>
              </w:rPr>
              <w:endnoteReference w:id="1"/>
            </w:r>
          </w:p>
          <w:p w:rsidR="0041167A" w:rsidRPr="00AA6F89" w:rsidRDefault="0041167A" w:rsidP="00672189">
            <w:pPr>
              <w:rPr>
                <w:szCs w:val="18"/>
              </w:rPr>
            </w:pPr>
          </w:p>
        </w:tc>
        <w:tc>
          <w:tcPr>
            <w:tcW w:w="6100" w:type="dxa"/>
          </w:tcPr>
          <w:p w:rsidR="00297FB9" w:rsidRDefault="00297FB9">
            <w:pPr>
              <w:rPr>
                <w:szCs w:val="18"/>
              </w:rPr>
            </w:pPr>
            <w:r>
              <w:rPr>
                <w:szCs w:val="18"/>
              </w:rPr>
              <w:t>Consider replacing “operation” with “functioning”.</w:t>
            </w:r>
          </w:p>
          <w:p w:rsidR="00297FB9" w:rsidRDefault="00297FB9">
            <w:pPr>
              <w:rPr>
                <w:szCs w:val="18"/>
              </w:rPr>
            </w:pPr>
          </w:p>
          <w:p w:rsidR="0041167A" w:rsidRDefault="0041167A">
            <w:pPr>
              <w:rPr>
                <w:szCs w:val="18"/>
              </w:rPr>
            </w:pPr>
            <w:r>
              <w:rPr>
                <w:szCs w:val="18"/>
              </w:rPr>
              <w:t>Add:</w:t>
            </w:r>
          </w:p>
          <w:p w:rsidR="0041167A" w:rsidRPr="00042E04" w:rsidRDefault="0041167A">
            <w:pPr>
              <w:rPr>
                <w:color w:val="00548C"/>
                <w:szCs w:val="18"/>
              </w:rPr>
            </w:pPr>
            <w:r>
              <w:rPr>
                <w:szCs w:val="18"/>
              </w:rPr>
              <w:t>“</w:t>
            </w:r>
            <w:r w:rsidRPr="00766995">
              <w:rPr>
                <w:szCs w:val="18"/>
              </w:rPr>
              <w:t>The General Regulations are subject to the provisions of this Convention. Where there is a conflict between the Convention and the General Regulations or any other basic documents covering the governance of the Organization, the Convention shall prevail.</w:t>
            </w:r>
            <w:r>
              <w:rPr>
                <w:szCs w:val="18"/>
              </w:rPr>
              <w:t>”</w:t>
            </w:r>
            <w:r w:rsidR="00042E04">
              <w:rPr>
                <w:szCs w:val="18"/>
              </w:rPr>
              <w:t xml:space="preserve"> </w:t>
            </w:r>
            <w:r w:rsidR="00042E04">
              <w:rPr>
                <w:color w:val="00548C"/>
                <w:szCs w:val="18"/>
              </w:rPr>
              <w:t xml:space="preserve">Not required in an international Convention and covered in the General Regulations. </w:t>
            </w:r>
          </w:p>
          <w:p w:rsidR="0041167A" w:rsidRDefault="0041167A">
            <w:pPr>
              <w:rPr>
                <w:szCs w:val="18"/>
              </w:rPr>
            </w:pPr>
            <w:r>
              <w:rPr>
                <w:szCs w:val="18"/>
              </w:rPr>
              <w:t>If the General Regulations are legally binding for Contracting Parties, they’re should be the subject of a specific article but would not require the process of conclusion by each Contracting Party.</w:t>
            </w:r>
          </w:p>
          <w:p w:rsidR="0041167A" w:rsidRDefault="0041167A">
            <w:pPr>
              <w:rPr>
                <w:szCs w:val="18"/>
              </w:rPr>
            </w:pPr>
          </w:p>
          <w:p w:rsidR="0041167A" w:rsidRDefault="0041167A">
            <w:pPr>
              <w:rPr>
                <w:szCs w:val="18"/>
              </w:rPr>
            </w:pPr>
            <w:r>
              <w:rPr>
                <w:szCs w:val="18"/>
              </w:rPr>
              <w:t>Move to Article 5.</w:t>
            </w:r>
          </w:p>
          <w:p w:rsidR="0041167A" w:rsidRDefault="0041167A">
            <w:pPr>
              <w:rPr>
                <w:szCs w:val="18"/>
              </w:rPr>
            </w:pPr>
          </w:p>
          <w:p w:rsidR="0041167A" w:rsidRPr="0082767C" w:rsidRDefault="0041167A">
            <w:pPr>
              <w:rPr>
                <w:color w:val="00548C"/>
                <w:szCs w:val="18"/>
                <w:rPrChange w:id="116" w:author="Marie-Helene" w:date="2017-10-05T12:05:00Z">
                  <w:rPr>
                    <w:szCs w:val="18"/>
                  </w:rPr>
                </w:rPrChange>
              </w:rPr>
            </w:pPr>
            <w:r>
              <w:rPr>
                <w:szCs w:val="18"/>
              </w:rPr>
              <w:t>Confirm the legal nature of the General Regulations and whether they are an Annex to the Convention of a document to be approved by the General Assembly.</w:t>
            </w:r>
            <w:r w:rsidR="0082767C">
              <w:rPr>
                <w:szCs w:val="18"/>
              </w:rPr>
              <w:t xml:space="preserve"> </w:t>
            </w:r>
            <w:r w:rsidR="0082767C">
              <w:rPr>
                <w:color w:val="00548C"/>
                <w:szCs w:val="18"/>
              </w:rPr>
              <w:t>The intention is that the General Regulations are not annexed to the Convention but may be amended by the General Assembly in accordance with Article 6.</w:t>
            </w:r>
            <w:del w:id="117" w:author="Jon Price" w:date="2017-10-09T21:46:00Z">
              <w:r w:rsidR="0082767C" w:rsidDel="00BD1D60">
                <w:rPr>
                  <w:color w:val="00548C"/>
                  <w:szCs w:val="18"/>
                </w:rPr>
                <w:delText>7</w:delText>
              </w:r>
            </w:del>
            <w:ins w:id="118" w:author="Jon Price" w:date="2017-10-09T21:46:00Z">
              <w:r w:rsidR="00BD1D60">
                <w:rPr>
                  <w:color w:val="00548C"/>
                  <w:szCs w:val="18"/>
                </w:rPr>
                <w:t>8</w:t>
              </w:r>
            </w:ins>
            <w:r w:rsidR="0082767C">
              <w:rPr>
                <w:color w:val="00548C"/>
                <w:szCs w:val="18"/>
              </w:rPr>
              <w:t>(</w:t>
            </w:r>
            <w:del w:id="119" w:author="Jon Price" w:date="2017-10-09T21:46:00Z">
              <w:r w:rsidR="0082767C" w:rsidDel="00BD1D60">
                <w:rPr>
                  <w:color w:val="00548C"/>
                  <w:szCs w:val="18"/>
                </w:rPr>
                <w:delText>b</w:delText>
              </w:r>
            </w:del>
            <w:ins w:id="120" w:author="Jon Price" w:date="2017-10-09T21:46:00Z">
              <w:r w:rsidR="00BD1D60">
                <w:rPr>
                  <w:color w:val="00548C"/>
                  <w:szCs w:val="18"/>
                </w:rPr>
                <w:t>c</w:t>
              </w:r>
            </w:ins>
            <w:r w:rsidR="0082767C">
              <w:rPr>
                <w:color w:val="00548C"/>
                <w:szCs w:val="18"/>
              </w:rPr>
              <w:t>).</w:t>
            </w:r>
          </w:p>
        </w:tc>
        <w:tc>
          <w:tcPr>
            <w:tcW w:w="1968" w:type="dxa"/>
          </w:tcPr>
          <w:p w:rsidR="00297FB9" w:rsidRDefault="00297FB9">
            <w:pPr>
              <w:rPr>
                <w:szCs w:val="18"/>
              </w:rPr>
            </w:pPr>
            <w:r>
              <w:rPr>
                <w:szCs w:val="18"/>
              </w:rPr>
              <w:t>Canada</w:t>
            </w:r>
          </w:p>
          <w:p w:rsidR="00297FB9" w:rsidRDefault="00297FB9">
            <w:pPr>
              <w:rPr>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82767C" w:rsidRDefault="0082767C">
            <w:pPr>
              <w:rPr>
                <w:szCs w:val="18"/>
              </w:rPr>
            </w:pPr>
          </w:p>
          <w:p w:rsidR="0041167A" w:rsidRDefault="0041167A">
            <w:pPr>
              <w:rPr>
                <w:szCs w:val="18"/>
              </w:rPr>
            </w:pPr>
            <w:r>
              <w:rPr>
                <w:szCs w:val="18"/>
              </w:rPr>
              <w:t>Korea</w:t>
            </w:r>
          </w:p>
          <w:p w:rsidR="0041167A" w:rsidRDefault="0041167A">
            <w:pPr>
              <w:rPr>
                <w:szCs w:val="18"/>
              </w:rPr>
            </w:pPr>
          </w:p>
          <w:p w:rsidR="0041167A" w:rsidRPr="00AA6F89" w:rsidRDefault="0041167A">
            <w:pPr>
              <w:rPr>
                <w:szCs w:val="18"/>
              </w:rPr>
            </w:pPr>
            <w:r>
              <w:rPr>
                <w:szCs w:val="18"/>
              </w:rPr>
              <w:t>Russia</w:t>
            </w:r>
          </w:p>
        </w:tc>
      </w:tr>
      <w:tr w:rsidR="0041167A" w:rsidTr="00E160DA">
        <w:trPr>
          <w:ins w:id="121" w:author="Marie-Helene" w:date="2017-10-05T11:18:00Z"/>
        </w:trPr>
        <w:tc>
          <w:tcPr>
            <w:tcW w:w="1513" w:type="dxa"/>
          </w:tcPr>
          <w:p w:rsidR="0041167A" w:rsidRDefault="0041167A">
            <w:pPr>
              <w:rPr>
                <w:ins w:id="122" w:author="Marie-Helene" w:date="2017-10-05T11:19:00Z"/>
                <w:b/>
                <w:szCs w:val="18"/>
              </w:rPr>
            </w:pPr>
          </w:p>
          <w:p w:rsidR="0041167A" w:rsidRDefault="0041167A">
            <w:pPr>
              <w:rPr>
                <w:ins w:id="123" w:author="Marie-Helene" w:date="2017-10-05T11:18:00Z"/>
                <w:b/>
                <w:szCs w:val="18"/>
              </w:rPr>
            </w:pPr>
            <w:ins w:id="124" w:author="Marie-Helene" w:date="2017-10-05T11:18:00Z">
              <w:r>
                <w:rPr>
                  <w:b/>
                  <w:szCs w:val="18"/>
                </w:rPr>
                <w:t>1bis</w:t>
              </w:r>
            </w:ins>
          </w:p>
          <w:p w:rsidR="0041167A" w:rsidRPr="00C436AF" w:rsidRDefault="0041167A">
            <w:pPr>
              <w:rPr>
                <w:ins w:id="125" w:author="Marie-Helene" w:date="2017-10-05T11:18:00Z"/>
                <w:b/>
                <w:szCs w:val="18"/>
                <w:rPrChange w:id="126" w:author="Marie-Helene" w:date="2017-10-05T11:18:00Z">
                  <w:rPr>
                    <w:ins w:id="127" w:author="Marie-Helene" w:date="2017-10-05T11:18:00Z"/>
                    <w:szCs w:val="18"/>
                  </w:rPr>
                </w:rPrChange>
              </w:rPr>
            </w:pPr>
            <w:ins w:id="128" w:author="Marie-Helene" w:date="2017-10-05T11:18:00Z">
              <w:r>
                <w:rPr>
                  <w:b/>
                  <w:szCs w:val="18"/>
                </w:rPr>
                <w:t>Definitions</w:t>
              </w:r>
            </w:ins>
          </w:p>
        </w:tc>
        <w:tc>
          <w:tcPr>
            <w:tcW w:w="5253" w:type="dxa"/>
          </w:tcPr>
          <w:p w:rsidR="0041167A" w:rsidRDefault="0041167A">
            <w:pPr>
              <w:rPr>
                <w:ins w:id="129" w:author="Marie-Helene" w:date="2017-10-05T11:19:00Z"/>
                <w:szCs w:val="18"/>
              </w:rPr>
              <w:pPrChange w:id="130" w:author="Marie-Helene" w:date="2017-10-05T11:19:00Z">
                <w:pPr>
                  <w:pStyle w:val="Paragraphedeliste"/>
                  <w:numPr>
                    <w:numId w:val="6"/>
                  </w:numPr>
                  <w:ind w:left="317" w:hanging="295"/>
                </w:pPr>
              </w:pPrChange>
            </w:pPr>
          </w:p>
          <w:p w:rsidR="0041167A" w:rsidRDefault="0041167A">
            <w:pPr>
              <w:rPr>
                <w:ins w:id="131" w:author="Marie-Helene" w:date="2017-10-05T11:19:00Z"/>
                <w:szCs w:val="18"/>
              </w:rPr>
              <w:pPrChange w:id="132" w:author="Marie-Helene" w:date="2017-10-05T11:19:00Z">
                <w:pPr>
                  <w:pStyle w:val="Paragraphedeliste"/>
                  <w:numPr>
                    <w:numId w:val="6"/>
                  </w:numPr>
                  <w:ind w:left="317" w:hanging="295"/>
                </w:pPr>
              </w:pPrChange>
            </w:pPr>
            <w:ins w:id="133" w:author="Marie-Helene" w:date="2017-10-05T11:19:00Z">
              <w:r>
                <w:rPr>
                  <w:szCs w:val="18"/>
                </w:rPr>
                <w:t>For the purpose</w:t>
              </w:r>
            </w:ins>
            <w:ins w:id="134" w:author="Marie-Helene" w:date="2017-10-30T11:18:00Z">
              <w:r w:rsidR="001E7E23">
                <w:rPr>
                  <w:szCs w:val="18"/>
                </w:rPr>
                <w:t>s</w:t>
              </w:r>
            </w:ins>
            <w:ins w:id="135" w:author="Marie-Helene" w:date="2017-10-05T11:19:00Z">
              <w:r>
                <w:rPr>
                  <w:szCs w:val="18"/>
                </w:rPr>
                <w:t xml:space="preserve"> of this Convention:</w:t>
              </w:r>
            </w:ins>
          </w:p>
          <w:p w:rsidR="00AF27CB" w:rsidRPr="00AF27CB" w:rsidRDefault="00AF27CB">
            <w:pPr>
              <w:rPr>
                <w:ins w:id="136" w:author="Marie-Helene" w:date="2017-10-30T11:16:00Z"/>
                <w:szCs w:val="18"/>
                <w:rPrChange w:id="137" w:author="Marie-Helene" w:date="2017-10-30T11:16:00Z">
                  <w:rPr>
                    <w:ins w:id="138" w:author="Marie-Helene" w:date="2017-10-30T11:16:00Z"/>
                    <w:b/>
                    <w:szCs w:val="18"/>
                  </w:rPr>
                </w:rPrChange>
              </w:rPr>
              <w:pPrChange w:id="139" w:author="Marie-Helene" w:date="2017-10-05T11:19:00Z">
                <w:pPr>
                  <w:pStyle w:val="Paragraphedeliste"/>
                  <w:numPr>
                    <w:numId w:val="6"/>
                  </w:numPr>
                  <w:ind w:left="317" w:hanging="295"/>
                </w:pPr>
              </w:pPrChange>
            </w:pPr>
            <w:ins w:id="140" w:author="Marie-Helene" w:date="2017-10-30T11:16:00Z">
              <w:r>
                <w:rPr>
                  <w:b/>
                  <w:szCs w:val="18"/>
                </w:rPr>
                <w:t xml:space="preserve">Contracting State </w:t>
              </w:r>
              <w:r>
                <w:rPr>
                  <w:szCs w:val="18"/>
                </w:rPr>
                <w:t xml:space="preserve">means a State which has consented to be bound by </w:t>
              </w:r>
            </w:ins>
            <w:ins w:id="141" w:author="Marie-Helene" w:date="2017-10-30T11:17:00Z">
              <w:r>
                <w:rPr>
                  <w:szCs w:val="18"/>
                </w:rPr>
                <w:t>this Convention</w:t>
              </w:r>
            </w:ins>
            <w:ins w:id="142" w:author="Marie-Helene" w:date="2017-10-30T11:16:00Z">
              <w:r>
                <w:rPr>
                  <w:szCs w:val="18"/>
                </w:rPr>
                <w:t>, whether</w:t>
              </w:r>
            </w:ins>
            <w:ins w:id="143" w:author="Marie-Helene" w:date="2017-10-30T11:17:00Z">
              <w:r>
                <w:rPr>
                  <w:szCs w:val="18"/>
                </w:rPr>
                <w:t xml:space="preserve"> or not the Convention has entered into force.</w:t>
              </w:r>
            </w:ins>
          </w:p>
          <w:p w:rsidR="00AF27CB" w:rsidRPr="0081444A" w:rsidRDefault="0041167A">
            <w:pPr>
              <w:rPr>
                <w:ins w:id="144" w:author="Marie-Helene" w:date="2017-10-05T11:19:00Z"/>
                <w:szCs w:val="18"/>
                <w:rPrChange w:id="145" w:author="Marie-Helene" w:date="2017-10-06T12:23:00Z">
                  <w:rPr>
                    <w:ins w:id="146" w:author="Marie-Helene" w:date="2017-10-05T11:19:00Z"/>
                    <w:b/>
                    <w:szCs w:val="18"/>
                  </w:rPr>
                </w:rPrChange>
              </w:rPr>
              <w:pPrChange w:id="147" w:author="Marie-Helene" w:date="2017-10-05T11:19:00Z">
                <w:pPr>
                  <w:pStyle w:val="Paragraphedeliste"/>
                  <w:numPr>
                    <w:numId w:val="6"/>
                  </w:numPr>
                  <w:ind w:left="317" w:hanging="295"/>
                </w:pPr>
              </w:pPrChange>
            </w:pPr>
            <w:ins w:id="148" w:author="Marie-Helene" w:date="2017-10-05T11:19:00Z">
              <w:r>
                <w:rPr>
                  <w:b/>
                  <w:szCs w:val="18"/>
                </w:rPr>
                <w:t>Member State</w:t>
              </w:r>
            </w:ins>
            <w:ins w:id="149" w:author="Marie-Helene" w:date="2017-10-06T12:23:00Z">
              <w:r w:rsidR="0081444A">
                <w:rPr>
                  <w:szCs w:val="18"/>
                </w:rPr>
                <w:t xml:space="preserve"> means </w:t>
              </w:r>
            </w:ins>
            <w:ins w:id="150" w:author="Marie-Helene" w:date="2017-10-06T12:27:00Z">
              <w:r w:rsidR="006B46B0">
                <w:rPr>
                  <w:szCs w:val="18"/>
                </w:rPr>
                <w:t>a State</w:t>
              </w:r>
            </w:ins>
            <w:ins w:id="151" w:author="Marie-Helene" w:date="2017-10-06T12:23:00Z">
              <w:del w:id="152" w:author="Jon Price" w:date="2017-10-09T19:31:00Z">
                <w:r w:rsidR="0081444A" w:rsidDel="00411A9A">
                  <w:rPr>
                    <w:szCs w:val="18"/>
                  </w:rPr>
                  <w:delText>.</w:delText>
                </w:r>
              </w:del>
            </w:ins>
            <w:ins w:id="153" w:author="Jon Price" w:date="2017-10-09T19:31:00Z">
              <w:r w:rsidR="00411A9A">
                <w:rPr>
                  <w:szCs w:val="18"/>
                </w:rPr>
                <w:t>,</w:t>
              </w:r>
            </w:ins>
            <w:ins w:id="154" w:author="Marie-Helene" w:date="2017-10-06T12:27:00Z">
              <w:r w:rsidR="0081444A">
                <w:rPr>
                  <w:szCs w:val="18"/>
                </w:rPr>
                <w:t xml:space="preserve"> which has consented to be bound by this Convention and for which this Convention is in force.</w:t>
              </w:r>
            </w:ins>
          </w:p>
          <w:p w:rsidR="00F51CFE" w:rsidRDefault="00F51CFE">
            <w:pPr>
              <w:rPr>
                <w:ins w:id="155" w:author="Marie-Helene" w:date="2017-10-30T11:19:00Z"/>
                <w:szCs w:val="18"/>
              </w:rPr>
              <w:pPrChange w:id="156" w:author="Marie-Helene" w:date="2017-10-05T11:19:00Z">
                <w:pPr>
                  <w:pStyle w:val="Paragraphedeliste"/>
                  <w:numPr>
                    <w:numId w:val="6"/>
                  </w:numPr>
                  <w:ind w:left="317" w:hanging="295"/>
                </w:pPr>
              </w:pPrChange>
            </w:pPr>
            <w:ins w:id="157" w:author="Marie-Helene" w:date="2017-10-05T14:16:00Z">
              <w:r>
                <w:rPr>
                  <w:b/>
                  <w:szCs w:val="18"/>
                </w:rPr>
                <w:lastRenderedPageBreak/>
                <w:t>Member</w:t>
              </w:r>
            </w:ins>
            <w:ins w:id="158" w:author="Marie-Helene" w:date="2017-10-05T14:59:00Z">
              <w:r w:rsidR="008A20C9" w:rsidRPr="008A20C9">
                <w:rPr>
                  <w:szCs w:val="18"/>
                  <w:rPrChange w:id="159" w:author="Marie-Helene" w:date="2017-10-05T14:59:00Z">
                    <w:rPr>
                      <w:b/>
                      <w:szCs w:val="18"/>
                    </w:rPr>
                  </w:rPrChange>
                </w:rPr>
                <w:t xml:space="preserve"> </w:t>
              </w:r>
            </w:ins>
            <w:ins w:id="160" w:author="Marie-Helene" w:date="2017-10-05T15:00:00Z">
              <w:r w:rsidR="008A20C9">
                <w:rPr>
                  <w:szCs w:val="18"/>
                </w:rPr>
                <w:t>means</w:t>
              </w:r>
            </w:ins>
            <w:ins w:id="161" w:author="Marie-Helene" w:date="2017-10-05T14:59:00Z">
              <w:r w:rsidR="008A20C9">
                <w:rPr>
                  <w:szCs w:val="18"/>
                </w:rPr>
                <w:t xml:space="preserve"> Associate </w:t>
              </w:r>
            </w:ins>
            <w:ins w:id="162" w:author="Marie-Helene" w:date="2017-10-05T15:00:00Z">
              <w:r w:rsidR="008A20C9">
                <w:rPr>
                  <w:szCs w:val="18"/>
                </w:rPr>
                <w:t xml:space="preserve">Member </w:t>
              </w:r>
            </w:ins>
            <w:ins w:id="163" w:author="Marie-Helene" w:date="2017-10-05T15:02:00Z">
              <w:r w:rsidR="008A20C9">
                <w:rPr>
                  <w:szCs w:val="18"/>
                </w:rPr>
                <w:t>and</w:t>
              </w:r>
            </w:ins>
            <w:ins w:id="164" w:author="Marie-Helene" w:date="2017-10-05T14:59:00Z">
              <w:r w:rsidR="008A20C9">
                <w:rPr>
                  <w:szCs w:val="18"/>
                </w:rPr>
                <w:t xml:space="preserve"> Affiliate Member</w:t>
              </w:r>
            </w:ins>
            <w:ins w:id="165" w:author="Marie-Helene" w:date="2017-10-05T15:14:00Z">
              <w:r w:rsidR="00F94FFE">
                <w:rPr>
                  <w:szCs w:val="18"/>
                </w:rPr>
                <w:t xml:space="preserve"> having applied for a membership in accordance with Article 4.2 and havi</w:t>
              </w:r>
              <w:r w:rsidR="00D21D2C">
                <w:rPr>
                  <w:szCs w:val="18"/>
                </w:rPr>
                <w:t>ng been accepted by the Council</w:t>
              </w:r>
            </w:ins>
            <w:ins w:id="166" w:author="Marie-Helene" w:date="2017-10-05T15:16:00Z">
              <w:r w:rsidR="00D21D2C">
                <w:rPr>
                  <w:szCs w:val="18"/>
                </w:rPr>
                <w:t xml:space="preserve"> in accordance with the General Regulations.</w:t>
              </w:r>
            </w:ins>
          </w:p>
          <w:p w:rsidR="0041167A" w:rsidRDefault="0041167A">
            <w:pPr>
              <w:rPr>
                <w:ins w:id="167" w:author="Jon Price" w:date="2017-10-09T19:34:00Z"/>
                <w:szCs w:val="18"/>
              </w:rPr>
              <w:pPrChange w:id="168" w:author="Marie-Helene" w:date="2017-10-06T12:29:00Z">
                <w:pPr>
                  <w:pStyle w:val="Paragraphedeliste"/>
                  <w:numPr>
                    <w:numId w:val="6"/>
                  </w:numPr>
                  <w:ind w:left="317" w:hanging="295"/>
                </w:pPr>
              </w:pPrChange>
            </w:pPr>
            <w:ins w:id="169" w:author="Marie-Helene" w:date="2017-10-05T11:20:00Z">
              <w:r>
                <w:rPr>
                  <w:b/>
                  <w:szCs w:val="18"/>
                </w:rPr>
                <w:t>Marine Aid to Navigat</w:t>
              </w:r>
            </w:ins>
            <w:ins w:id="170" w:author="Jon Price" w:date="2017-10-09T19:28:00Z">
              <w:r w:rsidR="00411A9A">
                <w:rPr>
                  <w:b/>
                  <w:szCs w:val="18"/>
                </w:rPr>
                <w:t>i</w:t>
              </w:r>
            </w:ins>
            <w:ins w:id="171" w:author="Marie-Helene" w:date="2017-10-05T11:20:00Z">
              <w:r>
                <w:rPr>
                  <w:b/>
                  <w:szCs w:val="18"/>
                </w:rPr>
                <w:t>on</w:t>
              </w:r>
            </w:ins>
            <w:ins w:id="172" w:author="Marie-Helene" w:date="2017-10-05T12:27:00Z">
              <w:r w:rsidR="0038191A">
                <w:rPr>
                  <w:b/>
                  <w:szCs w:val="18"/>
                </w:rPr>
                <w:t xml:space="preserve"> </w:t>
              </w:r>
              <w:r w:rsidR="0038191A" w:rsidRPr="0038191A">
                <w:rPr>
                  <w:szCs w:val="18"/>
                  <w:rPrChange w:id="173" w:author="Marie-Helene" w:date="2017-10-05T12:27:00Z">
                    <w:rPr>
                      <w:b/>
                      <w:szCs w:val="18"/>
                    </w:rPr>
                  </w:rPrChange>
                </w:rPr>
                <w:t>means</w:t>
              </w:r>
              <w:r w:rsidR="0038191A">
                <w:rPr>
                  <w:b/>
                  <w:szCs w:val="18"/>
                </w:rPr>
                <w:t xml:space="preserve"> </w:t>
              </w:r>
              <w:r w:rsidR="0038191A" w:rsidRPr="00AA6F89">
                <w:rPr>
                  <w:szCs w:val="18"/>
                </w:rPr>
                <w:t xml:space="preserve">a device, system or service, external to a vessel, designed and operated to enhance safe and efficient </w:t>
              </w:r>
              <w:r w:rsidR="0038191A">
                <w:rPr>
                  <w:szCs w:val="18"/>
                </w:rPr>
                <w:t xml:space="preserve">navigation of </w:t>
              </w:r>
            </w:ins>
            <w:ins w:id="174" w:author="Marie-Helene" w:date="2017-10-06T12:29:00Z">
              <w:r w:rsidR="00E160DA">
                <w:rPr>
                  <w:szCs w:val="18"/>
                </w:rPr>
                <w:t>individual</w:t>
              </w:r>
            </w:ins>
            <w:ins w:id="175" w:author="Marie-Helene" w:date="2017-10-05T12:27:00Z">
              <w:r w:rsidR="0038191A">
                <w:rPr>
                  <w:szCs w:val="18"/>
                </w:rPr>
                <w:t xml:space="preserve"> vessels and</w:t>
              </w:r>
            </w:ins>
            <w:ins w:id="176" w:author="Marie-Helene" w:date="2017-10-05T12:29:00Z">
              <w:r w:rsidR="0038191A" w:rsidRPr="0038191A">
                <w:rPr>
                  <w:strike/>
                  <w:szCs w:val="18"/>
                  <w:rPrChange w:id="177" w:author="Marie-Helene" w:date="2017-10-05T12:29:00Z">
                    <w:rPr>
                      <w:szCs w:val="18"/>
                    </w:rPr>
                  </w:rPrChange>
                </w:rPr>
                <w:t>/or</w:t>
              </w:r>
            </w:ins>
            <w:ins w:id="178" w:author="Marie-Helene" w:date="2017-10-05T12:27:00Z">
              <w:r w:rsidR="0038191A" w:rsidRPr="00AA6F89">
                <w:rPr>
                  <w:szCs w:val="18"/>
                </w:rPr>
                <w:t xml:space="preserve"> vessel traffic.</w:t>
              </w:r>
            </w:ins>
          </w:p>
          <w:p w:rsidR="00AA35B5" w:rsidRPr="00AA35B5" w:rsidRDefault="00AA35B5">
            <w:pPr>
              <w:rPr>
                <w:ins w:id="179" w:author="Marie-Helene" w:date="2017-10-05T11:18:00Z"/>
                <w:szCs w:val="18"/>
              </w:rPr>
              <w:pPrChange w:id="180" w:author="Marie-Helene" w:date="2017-10-06T12:29:00Z">
                <w:pPr>
                  <w:pStyle w:val="Paragraphedeliste"/>
                  <w:numPr>
                    <w:numId w:val="6"/>
                  </w:numPr>
                  <w:ind w:left="317" w:hanging="295"/>
                </w:pPr>
              </w:pPrChange>
            </w:pPr>
            <w:ins w:id="181" w:author="Jon Price" w:date="2017-10-09T19:34:00Z">
              <w:r w:rsidRPr="00AA35B5">
                <w:rPr>
                  <w:b/>
                  <w:szCs w:val="18"/>
                  <w:rPrChange w:id="182" w:author="Jon Price" w:date="2017-10-09T19:34:00Z">
                    <w:rPr>
                      <w:szCs w:val="18"/>
                    </w:rPr>
                  </w:rPrChange>
                </w:rPr>
                <w:t xml:space="preserve">Secretary-General </w:t>
              </w:r>
            </w:ins>
            <w:ins w:id="183" w:author="Jon Price" w:date="2017-10-09T22:41:00Z">
              <w:r w:rsidR="00640976">
                <w:rPr>
                  <w:szCs w:val="18"/>
                </w:rPr>
                <w:t>mea</w:t>
              </w:r>
            </w:ins>
            <w:ins w:id="184" w:author="Jon Price" w:date="2017-10-09T19:35:00Z">
              <w:r>
                <w:rPr>
                  <w:szCs w:val="18"/>
                </w:rPr>
                <w:t>n</w:t>
              </w:r>
            </w:ins>
            <w:ins w:id="185" w:author="Jon Price" w:date="2017-10-09T22:40:00Z">
              <w:r w:rsidR="00640976">
                <w:rPr>
                  <w:szCs w:val="18"/>
                </w:rPr>
                <w:t>s</w:t>
              </w:r>
            </w:ins>
            <w:ins w:id="186" w:author="Jon Price" w:date="2017-10-09T19:35:00Z">
              <w:r>
                <w:rPr>
                  <w:szCs w:val="18"/>
                </w:rPr>
                <w:t xml:space="preserve"> the Secretary</w:t>
              </w:r>
            </w:ins>
            <w:ins w:id="187" w:author="Jon Price" w:date="2017-10-09T19:37:00Z">
              <w:r>
                <w:rPr>
                  <w:szCs w:val="18"/>
                </w:rPr>
                <w:t>-</w:t>
              </w:r>
            </w:ins>
            <w:ins w:id="188" w:author="Jon Price" w:date="2017-10-09T19:35:00Z">
              <w:r>
                <w:rPr>
                  <w:szCs w:val="18"/>
                </w:rPr>
                <w:t xml:space="preserve">General of the Organization </w:t>
              </w:r>
            </w:ins>
            <w:ins w:id="189" w:author="Jon Price" w:date="2017-10-09T19:36:00Z">
              <w:r>
                <w:rPr>
                  <w:szCs w:val="18"/>
                </w:rPr>
                <w:t xml:space="preserve">elected </w:t>
              </w:r>
            </w:ins>
            <w:ins w:id="190" w:author="Jon Price" w:date="2017-10-09T19:38:00Z">
              <w:r>
                <w:rPr>
                  <w:szCs w:val="18"/>
                </w:rPr>
                <w:t xml:space="preserve">in accordance with </w:t>
              </w:r>
            </w:ins>
            <w:ins w:id="191" w:author="Jon Price" w:date="2017-10-09T19:36:00Z">
              <w:r>
                <w:rPr>
                  <w:szCs w:val="18"/>
                </w:rPr>
                <w:t>Article 6.8.</w:t>
              </w:r>
            </w:ins>
          </w:p>
        </w:tc>
        <w:tc>
          <w:tcPr>
            <w:tcW w:w="6100" w:type="dxa"/>
          </w:tcPr>
          <w:p w:rsidR="0041167A" w:rsidRDefault="0041167A">
            <w:pPr>
              <w:rPr>
                <w:szCs w:val="18"/>
              </w:rPr>
            </w:pPr>
          </w:p>
          <w:p w:rsidR="00E160DA" w:rsidRDefault="00E160DA">
            <w:pPr>
              <w:rPr>
                <w:szCs w:val="18"/>
              </w:rPr>
            </w:pPr>
          </w:p>
          <w:p w:rsidR="00E160DA" w:rsidRDefault="00E160DA" w:rsidP="00E160DA">
            <w:pPr>
              <w:rPr>
                <w:color w:val="00558C"/>
                <w:szCs w:val="18"/>
              </w:rPr>
            </w:pPr>
          </w:p>
          <w:p w:rsidR="00E160DA" w:rsidRDefault="00E160DA" w:rsidP="00E160DA">
            <w:pPr>
              <w:rPr>
                <w:color w:val="00558C"/>
                <w:szCs w:val="18"/>
              </w:rPr>
            </w:pPr>
          </w:p>
          <w:p w:rsidR="00E160DA" w:rsidRDefault="00E160DA" w:rsidP="00E160DA">
            <w:pPr>
              <w:rPr>
                <w:color w:val="00558C"/>
                <w:szCs w:val="18"/>
              </w:rPr>
            </w:pPr>
          </w:p>
          <w:p w:rsidR="00E160DA" w:rsidRDefault="00E160DA" w:rsidP="00E160DA">
            <w:pPr>
              <w:rPr>
                <w:color w:val="00558C"/>
                <w:szCs w:val="18"/>
              </w:rPr>
            </w:pPr>
          </w:p>
          <w:p w:rsidR="00E160DA" w:rsidRDefault="00E160DA" w:rsidP="00E160DA">
            <w:pPr>
              <w:rPr>
                <w:color w:val="00558C"/>
                <w:szCs w:val="18"/>
              </w:rPr>
            </w:pPr>
          </w:p>
          <w:p w:rsidR="00E160DA" w:rsidRDefault="00E160DA" w:rsidP="00E160DA">
            <w:pPr>
              <w:rPr>
                <w:color w:val="00558C"/>
                <w:szCs w:val="18"/>
              </w:rPr>
            </w:pPr>
          </w:p>
          <w:p w:rsidR="00E160DA" w:rsidRDefault="00E160DA" w:rsidP="00E160DA">
            <w:pPr>
              <w:rPr>
                <w:color w:val="00558C"/>
                <w:szCs w:val="18"/>
              </w:rPr>
            </w:pPr>
          </w:p>
          <w:p w:rsidR="00E160DA" w:rsidRDefault="00E160DA" w:rsidP="00E160DA">
            <w:pPr>
              <w:rPr>
                <w:color w:val="00558C"/>
                <w:szCs w:val="18"/>
              </w:rPr>
            </w:pPr>
          </w:p>
          <w:p w:rsidR="00E160DA" w:rsidDel="00BD1D60" w:rsidRDefault="00E160DA" w:rsidP="00E160DA">
            <w:pPr>
              <w:rPr>
                <w:del w:id="192" w:author="Jon Price" w:date="2017-10-09T21:46:00Z"/>
                <w:color w:val="00558C"/>
                <w:szCs w:val="18"/>
              </w:rPr>
            </w:pPr>
          </w:p>
          <w:p w:rsidR="00E160DA" w:rsidRDefault="00E160DA" w:rsidP="00E160DA">
            <w:pPr>
              <w:rPr>
                <w:ins w:id="193" w:author="Marie-Helene" w:date="2017-10-05T11:18:00Z"/>
                <w:szCs w:val="18"/>
              </w:rPr>
            </w:pPr>
            <w:r w:rsidRPr="00E160DA">
              <w:rPr>
                <w:color w:val="00558C"/>
                <w:szCs w:val="18"/>
                <w:rPrChange w:id="194" w:author="Marie-Helene" w:date="2017-10-06T12:30:00Z">
                  <w:rPr>
                    <w:szCs w:val="18"/>
                  </w:rPr>
                </w:rPrChange>
              </w:rPr>
              <w:t xml:space="preserve">The definition of Marine Aids to Navigation is the </w:t>
            </w:r>
            <w:r>
              <w:rPr>
                <w:color w:val="00558C"/>
                <w:szCs w:val="18"/>
              </w:rPr>
              <w:t>one</w:t>
            </w:r>
            <w:r w:rsidRPr="00E160DA">
              <w:rPr>
                <w:color w:val="00558C"/>
                <w:szCs w:val="18"/>
              </w:rPr>
              <w:t xml:space="preserve"> </w:t>
            </w:r>
            <w:r w:rsidRPr="00E160DA">
              <w:rPr>
                <w:color w:val="00558C"/>
                <w:szCs w:val="18"/>
                <w:rPrChange w:id="195" w:author="Marie-Helene" w:date="2017-10-06T12:30:00Z">
                  <w:rPr>
                    <w:szCs w:val="18"/>
                  </w:rPr>
                </w:rPrChange>
              </w:rPr>
              <w:t>used by the current IALA as approved by its General Assembly as part of the IALA Constitution.</w:t>
            </w:r>
          </w:p>
        </w:tc>
        <w:tc>
          <w:tcPr>
            <w:tcW w:w="1968" w:type="dxa"/>
          </w:tcPr>
          <w:p w:rsidR="0041167A" w:rsidRDefault="0041167A">
            <w:pPr>
              <w:rPr>
                <w:ins w:id="196" w:author="Marie-Helene" w:date="2017-10-05T11:18:00Z"/>
                <w:szCs w:val="18"/>
              </w:rPr>
            </w:pPr>
          </w:p>
        </w:tc>
      </w:tr>
      <w:tr w:rsidR="0041167A" w:rsidRPr="006B6766" w:rsidTr="00BC7FA1">
        <w:tblPrEx>
          <w:tblPrExChange w:id="197" w:author="Marie-Helene" w:date="2017-10-05T12:23:00Z">
            <w:tblPrEx>
              <w:tblW w:w="14834" w:type="dxa"/>
            </w:tblPrEx>
          </w:tblPrExChange>
        </w:tblPrEx>
        <w:trPr>
          <w:trPrChange w:id="198" w:author="Marie-Helene" w:date="2017-10-05T12:23:00Z">
            <w:trPr>
              <w:gridAfter w:val="0"/>
            </w:trPr>
          </w:trPrChange>
        </w:trPr>
        <w:tc>
          <w:tcPr>
            <w:tcW w:w="1513" w:type="dxa"/>
            <w:tcPrChange w:id="199" w:author="Marie-Helene" w:date="2017-10-05T12:23:00Z">
              <w:tcPr>
                <w:tcW w:w="1513" w:type="dxa"/>
              </w:tcPr>
            </w:tcPrChange>
          </w:tcPr>
          <w:p w:rsidR="0041167A" w:rsidRPr="00A42EBD" w:rsidRDefault="0041167A">
            <w:pPr>
              <w:rPr>
                <w:b/>
                <w:szCs w:val="18"/>
              </w:rPr>
            </w:pPr>
          </w:p>
          <w:p w:rsidR="0041167A" w:rsidRPr="00A42EBD" w:rsidRDefault="0041167A">
            <w:pPr>
              <w:rPr>
                <w:b/>
                <w:szCs w:val="18"/>
              </w:rPr>
            </w:pPr>
            <w:r w:rsidRPr="00A42EBD">
              <w:rPr>
                <w:b/>
                <w:szCs w:val="18"/>
              </w:rPr>
              <w:t>2</w:t>
            </w:r>
          </w:p>
          <w:p w:rsidR="0041167A" w:rsidRPr="00A42EBD" w:rsidRDefault="0041167A">
            <w:pPr>
              <w:rPr>
                <w:b/>
                <w:szCs w:val="18"/>
              </w:rPr>
            </w:pPr>
            <w:r w:rsidRPr="00A42EBD">
              <w:rPr>
                <w:b/>
                <w:szCs w:val="18"/>
              </w:rPr>
              <w:t>Aim</w:t>
            </w:r>
            <w:del w:id="200" w:author="Marie-Hélène Grillet" w:date="2017-10-09T15:10:00Z">
              <w:r w:rsidRPr="00A42EBD" w:rsidDel="00321FB3">
                <w:rPr>
                  <w:b/>
                  <w:szCs w:val="18"/>
                </w:rPr>
                <w:delText>s</w:delText>
              </w:r>
            </w:del>
            <w:ins w:id="201" w:author="Marie-Helene" w:date="2017-10-05T12:18:00Z">
              <w:r w:rsidR="00202458">
                <w:rPr>
                  <w:b/>
                  <w:szCs w:val="18"/>
                </w:rPr>
                <w:t xml:space="preserve"> and Objectives</w:t>
              </w:r>
            </w:ins>
          </w:p>
        </w:tc>
        <w:tc>
          <w:tcPr>
            <w:tcW w:w="5253" w:type="dxa"/>
            <w:tcPrChange w:id="202" w:author="Marie-Helene" w:date="2017-10-05T12:23:00Z">
              <w:tcPr>
                <w:tcW w:w="5253" w:type="dxa"/>
              </w:tcPr>
            </w:tcPrChange>
          </w:tcPr>
          <w:p w:rsidR="0041167A" w:rsidRPr="00A42EBD" w:rsidRDefault="0041167A" w:rsidP="00A42EBD">
            <w:pPr>
              <w:rPr>
                <w:szCs w:val="18"/>
              </w:rPr>
            </w:pPr>
          </w:p>
          <w:p w:rsidR="0041167A" w:rsidRPr="0038191A" w:rsidRDefault="0041167A">
            <w:pPr>
              <w:rPr>
                <w:szCs w:val="18"/>
              </w:rPr>
              <w:pPrChange w:id="203" w:author="Marie-Helene" w:date="2017-10-05T12:25:00Z">
                <w:pPr>
                  <w:pStyle w:val="Paragraphedeliste"/>
                  <w:numPr>
                    <w:numId w:val="7"/>
                  </w:numPr>
                  <w:ind w:left="317" w:hanging="317"/>
                </w:pPr>
              </w:pPrChange>
            </w:pPr>
            <w:del w:id="204" w:author="Marie-Helene" w:date="2017-10-05T12:13:00Z">
              <w:r w:rsidRPr="0038191A" w:rsidDel="00FF3BC4">
                <w:rPr>
                  <w:szCs w:val="18"/>
                </w:rPr>
                <w:delText>The Organization shall have a consultative and technical nature.</w:delText>
              </w:r>
            </w:del>
          </w:p>
        </w:tc>
        <w:tc>
          <w:tcPr>
            <w:tcW w:w="6100" w:type="dxa"/>
            <w:tcPrChange w:id="205" w:author="Marie-Helene" w:date="2017-10-05T12:23:00Z">
              <w:tcPr>
                <w:tcW w:w="5549" w:type="dxa"/>
              </w:tcPr>
            </w:tcPrChange>
          </w:tcPr>
          <w:p w:rsidR="0041167A" w:rsidRDefault="0041167A" w:rsidP="00584ECB">
            <w:pPr>
              <w:rPr>
                <w:szCs w:val="18"/>
              </w:rPr>
            </w:pPr>
          </w:p>
          <w:p w:rsidR="0053620E" w:rsidRDefault="0053620E" w:rsidP="00584ECB">
            <w:pPr>
              <w:rPr>
                <w:szCs w:val="18"/>
              </w:rPr>
            </w:pPr>
            <w:r>
              <w:rPr>
                <w:szCs w:val="18"/>
              </w:rPr>
              <w:t>Carefully review the aims to ensure understanding and agreement, and clarify the relationship with and the role of the IMO (may be appropriate in Article 2).</w:t>
            </w:r>
          </w:p>
          <w:p w:rsidR="0053620E" w:rsidRDefault="0053620E" w:rsidP="00584ECB">
            <w:pPr>
              <w:rPr>
                <w:szCs w:val="18"/>
              </w:rPr>
            </w:pPr>
          </w:p>
          <w:p w:rsidR="0041167A" w:rsidRDefault="0041167A" w:rsidP="00584ECB">
            <w:pPr>
              <w:rPr>
                <w:szCs w:val="18"/>
              </w:rPr>
            </w:pPr>
            <w:r>
              <w:rPr>
                <w:szCs w:val="18"/>
              </w:rPr>
              <w:t>Change title to “Objectives” or “Purposes” (in line with other international treaties)</w:t>
            </w:r>
          </w:p>
          <w:p w:rsidR="0041167A" w:rsidRDefault="0041167A" w:rsidP="00584ECB">
            <w:pPr>
              <w:rPr>
                <w:szCs w:val="18"/>
              </w:rPr>
            </w:pPr>
          </w:p>
          <w:p w:rsidR="0041167A" w:rsidRDefault="0041167A" w:rsidP="00584ECB">
            <w:pPr>
              <w:rPr>
                <w:szCs w:val="18"/>
              </w:rPr>
            </w:pPr>
            <w:r>
              <w:rPr>
                <w:szCs w:val="18"/>
              </w:rPr>
              <w:t>2.1 Should be part of Article 1.</w:t>
            </w:r>
          </w:p>
          <w:p w:rsidR="0041167A" w:rsidRDefault="0041167A" w:rsidP="00584ECB">
            <w:pPr>
              <w:rPr>
                <w:szCs w:val="18"/>
              </w:rPr>
            </w:pPr>
          </w:p>
          <w:p w:rsidR="0041167A" w:rsidRDefault="0041167A" w:rsidP="00584ECB">
            <w:pPr>
              <w:rPr>
                <w:szCs w:val="18"/>
              </w:rPr>
            </w:pPr>
            <w:r>
              <w:rPr>
                <w:szCs w:val="18"/>
              </w:rPr>
              <w:t>2.1 important to keep IALA exempt of any political issues.</w:t>
            </w:r>
            <w:ins w:id="206" w:author="Marie-Helene" w:date="2017-10-05T12:24:00Z">
              <w:r w:rsidR="006E3A03">
                <w:rPr>
                  <w:szCs w:val="18"/>
                </w:rPr>
                <w:t xml:space="preserve"> </w:t>
              </w:r>
            </w:ins>
            <w:r w:rsidR="006E3A03" w:rsidRPr="006E3A03">
              <w:rPr>
                <w:color w:val="00548C"/>
                <w:szCs w:val="18"/>
                <w:rPrChange w:id="207" w:author="Marie-Helene" w:date="2017-10-05T12:24:00Z">
                  <w:rPr>
                    <w:szCs w:val="18"/>
                  </w:rPr>
                </w:rPrChange>
              </w:rPr>
              <w:t>Covered in Article 1</w:t>
            </w:r>
            <w:r w:rsidR="006E3A03">
              <w:rPr>
                <w:color w:val="00548C"/>
                <w:szCs w:val="18"/>
              </w:rPr>
              <w:t>.2</w:t>
            </w:r>
          </w:p>
          <w:p w:rsidR="0041167A" w:rsidRDefault="0041167A" w:rsidP="00584ECB">
            <w:pPr>
              <w:rPr>
                <w:szCs w:val="18"/>
              </w:rPr>
            </w:pPr>
          </w:p>
          <w:p w:rsidR="0041167A" w:rsidRPr="00AA6F89" w:rsidRDefault="0041167A" w:rsidP="00584ECB">
            <w:pPr>
              <w:rPr>
                <w:szCs w:val="18"/>
              </w:rPr>
            </w:pPr>
            <w:r>
              <w:rPr>
                <w:szCs w:val="18"/>
              </w:rPr>
              <w:t>Add “of the Organization” to the Title of the article</w:t>
            </w:r>
            <w:r w:rsidRPr="00BC7FA1">
              <w:rPr>
                <w:color w:val="00548C"/>
                <w:szCs w:val="18"/>
              </w:rPr>
              <w:t>.</w:t>
            </w:r>
            <w:r w:rsidR="00BC7FA1" w:rsidRPr="00BC7FA1">
              <w:rPr>
                <w:color w:val="00548C"/>
                <w:szCs w:val="18"/>
              </w:rPr>
              <w:t xml:space="preserve"> “of the Organization” removed from all headings for consistency and in line with IMO and WMO Conventions.</w:t>
            </w:r>
          </w:p>
        </w:tc>
        <w:tc>
          <w:tcPr>
            <w:tcW w:w="1968" w:type="dxa"/>
            <w:tcPrChange w:id="208" w:author="Marie-Helene" w:date="2017-10-05T12:23:00Z">
              <w:tcPr>
                <w:tcW w:w="1704" w:type="dxa"/>
                <w:gridSpan w:val="2"/>
              </w:tcPr>
            </w:tcPrChange>
          </w:tcPr>
          <w:p w:rsidR="0041167A" w:rsidRDefault="0041167A">
            <w:pPr>
              <w:rPr>
                <w:szCs w:val="18"/>
              </w:rPr>
            </w:pPr>
          </w:p>
          <w:p w:rsidR="0053620E" w:rsidRDefault="0053620E">
            <w:pPr>
              <w:rPr>
                <w:szCs w:val="18"/>
                <w:lang w:val="es-ES"/>
              </w:rPr>
            </w:pPr>
            <w:r>
              <w:rPr>
                <w:szCs w:val="18"/>
                <w:lang w:val="es-ES"/>
              </w:rPr>
              <w:t>Canada</w:t>
            </w:r>
          </w:p>
          <w:p w:rsidR="0053620E" w:rsidRDefault="0053620E">
            <w:pPr>
              <w:rPr>
                <w:szCs w:val="18"/>
                <w:lang w:val="es-ES"/>
              </w:rPr>
            </w:pPr>
          </w:p>
          <w:p w:rsidR="0053620E" w:rsidRDefault="0053620E">
            <w:pPr>
              <w:rPr>
                <w:szCs w:val="18"/>
                <w:lang w:val="es-ES"/>
              </w:rPr>
            </w:pPr>
          </w:p>
          <w:p w:rsidR="0041167A" w:rsidRPr="000E19C2" w:rsidRDefault="0041167A">
            <w:pPr>
              <w:rPr>
                <w:szCs w:val="18"/>
                <w:lang w:val="es-ES"/>
              </w:rPr>
            </w:pPr>
            <w:r w:rsidRPr="000E19C2">
              <w:rPr>
                <w:szCs w:val="18"/>
                <w:lang w:val="es-ES"/>
              </w:rPr>
              <w:t>Japan</w:t>
            </w:r>
          </w:p>
          <w:p w:rsidR="0041167A" w:rsidRPr="000E19C2" w:rsidRDefault="0041167A">
            <w:pPr>
              <w:rPr>
                <w:szCs w:val="18"/>
                <w:lang w:val="es-ES"/>
              </w:rPr>
            </w:pPr>
          </w:p>
          <w:p w:rsidR="0041167A" w:rsidRPr="000E19C2" w:rsidRDefault="0041167A">
            <w:pPr>
              <w:rPr>
                <w:szCs w:val="18"/>
                <w:lang w:val="es-ES"/>
              </w:rPr>
            </w:pPr>
          </w:p>
          <w:p w:rsidR="0041167A" w:rsidRPr="000E19C2" w:rsidRDefault="0041167A">
            <w:pPr>
              <w:rPr>
                <w:szCs w:val="18"/>
                <w:lang w:val="es-ES"/>
              </w:rPr>
            </w:pPr>
            <w:r w:rsidRPr="000E19C2">
              <w:rPr>
                <w:szCs w:val="18"/>
                <w:lang w:val="es-ES"/>
              </w:rPr>
              <w:t>Mexico</w:t>
            </w:r>
          </w:p>
          <w:p w:rsidR="0041167A" w:rsidRPr="000E19C2" w:rsidRDefault="0041167A">
            <w:pPr>
              <w:rPr>
                <w:szCs w:val="18"/>
                <w:lang w:val="es-ES"/>
              </w:rPr>
            </w:pPr>
          </w:p>
          <w:p w:rsidR="0041167A" w:rsidRPr="000E19C2" w:rsidRDefault="0041167A">
            <w:pPr>
              <w:rPr>
                <w:szCs w:val="18"/>
                <w:lang w:val="es-ES"/>
              </w:rPr>
            </w:pPr>
            <w:r w:rsidRPr="000E19C2">
              <w:rPr>
                <w:szCs w:val="18"/>
                <w:lang w:val="es-ES"/>
              </w:rPr>
              <w:t>Japan + Oman</w:t>
            </w:r>
          </w:p>
          <w:p w:rsidR="0041167A" w:rsidRPr="000E19C2" w:rsidRDefault="0041167A">
            <w:pPr>
              <w:rPr>
                <w:szCs w:val="18"/>
                <w:lang w:val="es-ES"/>
              </w:rPr>
            </w:pPr>
          </w:p>
          <w:p w:rsidR="0041167A" w:rsidRPr="000E19C2" w:rsidRDefault="0041167A">
            <w:pPr>
              <w:rPr>
                <w:szCs w:val="18"/>
                <w:lang w:val="es-ES"/>
              </w:rPr>
            </w:pPr>
            <w:r w:rsidRPr="000E19C2">
              <w:rPr>
                <w:szCs w:val="18"/>
                <w:lang w:val="es-ES"/>
              </w:rPr>
              <w:t>Russia</w:t>
            </w:r>
          </w:p>
        </w:tc>
      </w:tr>
      <w:tr w:rsidR="0041167A" w:rsidTr="00294EB1">
        <w:tc>
          <w:tcPr>
            <w:tcW w:w="1513" w:type="dxa"/>
          </w:tcPr>
          <w:p w:rsidR="0041167A" w:rsidRPr="000E19C2" w:rsidRDefault="0041167A">
            <w:pPr>
              <w:rPr>
                <w:szCs w:val="18"/>
                <w:lang w:val="es-ES"/>
              </w:rPr>
            </w:pPr>
          </w:p>
        </w:tc>
        <w:tc>
          <w:tcPr>
            <w:tcW w:w="5253" w:type="dxa"/>
          </w:tcPr>
          <w:p w:rsidR="00D0606D" w:rsidRDefault="0041167A">
            <w:pPr>
              <w:rPr>
                <w:ins w:id="209" w:author="Marie-Helene" w:date="2017-10-30T11:45:00Z"/>
                <w:szCs w:val="18"/>
              </w:rPr>
              <w:pPrChange w:id="210" w:author="Marie-Helene" w:date="2017-10-30T11:45:00Z">
                <w:pPr>
                  <w:pStyle w:val="Paragraphedeliste"/>
                  <w:numPr>
                    <w:numId w:val="7"/>
                  </w:numPr>
                  <w:ind w:left="317" w:hanging="317"/>
                </w:pPr>
              </w:pPrChange>
            </w:pPr>
            <w:r w:rsidRPr="0038191A">
              <w:rPr>
                <w:szCs w:val="18"/>
              </w:rPr>
              <w:t>The aim</w:t>
            </w:r>
            <w:del w:id="211" w:author="Marie-Helene" w:date="2017-10-05T12:40:00Z">
              <w:r w:rsidRPr="0038191A" w:rsidDel="00D950C0">
                <w:rPr>
                  <w:szCs w:val="18"/>
                </w:rPr>
                <w:delText>s</w:delText>
              </w:r>
            </w:del>
            <w:r w:rsidRPr="0038191A">
              <w:rPr>
                <w:szCs w:val="18"/>
              </w:rPr>
              <w:t xml:space="preserve"> of the Organization </w:t>
            </w:r>
            <w:del w:id="212" w:author="Marie-Helene" w:date="2017-10-05T12:40:00Z">
              <w:r w:rsidRPr="0038191A" w:rsidDel="00D950C0">
                <w:rPr>
                  <w:szCs w:val="18"/>
                </w:rPr>
                <w:delText xml:space="preserve">are </w:delText>
              </w:r>
            </w:del>
            <w:ins w:id="213" w:author="Marie-Helene" w:date="2017-10-05T12:40:00Z">
              <w:r w:rsidR="00D950C0">
                <w:rPr>
                  <w:szCs w:val="18"/>
                </w:rPr>
                <w:t>is</w:t>
              </w:r>
              <w:r w:rsidR="00D950C0" w:rsidRPr="0038191A">
                <w:rPr>
                  <w:szCs w:val="18"/>
                </w:rPr>
                <w:t xml:space="preserve"> </w:t>
              </w:r>
            </w:ins>
            <w:r w:rsidRPr="0038191A">
              <w:rPr>
                <w:szCs w:val="18"/>
              </w:rPr>
              <w:t>to</w:t>
            </w:r>
            <w:ins w:id="214" w:author="Marie-Helene" w:date="2017-10-05T12:54:00Z">
              <w:r w:rsidR="00DA0423" w:rsidRPr="00AA6F89">
                <w:rPr>
                  <w:szCs w:val="18"/>
                </w:rPr>
                <w:t xml:space="preserve"> </w:t>
              </w:r>
            </w:ins>
            <w:ins w:id="215" w:author="Marie-Helene" w:date="2017-10-30T11:45:00Z">
              <w:r w:rsidR="00D0606D" w:rsidRPr="00AA6F89">
                <w:rPr>
                  <w:szCs w:val="18"/>
                </w:rPr>
                <w:t>bring together governments, services and organi</w:t>
              </w:r>
              <w:r w:rsidR="00D0606D">
                <w:rPr>
                  <w:szCs w:val="18"/>
                </w:rPr>
                <w:t>z</w:t>
              </w:r>
              <w:r w:rsidR="00D0606D" w:rsidRPr="00AA6F89">
                <w:rPr>
                  <w:szCs w:val="18"/>
                </w:rPr>
                <w:t>ations concerned with the regulation, provisio</w:t>
              </w:r>
              <w:r w:rsidR="00D0606D">
                <w:rPr>
                  <w:szCs w:val="18"/>
                </w:rPr>
                <w:t>n, maintenance or operation of Marine Aids to N</w:t>
              </w:r>
              <w:r w:rsidR="00D0606D" w:rsidRPr="00AA6F89">
                <w:rPr>
                  <w:szCs w:val="18"/>
                </w:rPr>
                <w:t xml:space="preserve">avigation </w:t>
              </w:r>
              <w:r w:rsidR="00D0606D" w:rsidRPr="00486313">
                <w:rPr>
                  <w:strike/>
                  <w:szCs w:val="18"/>
                </w:rPr>
                <w:t>and allied activities,</w:t>
              </w:r>
              <w:r w:rsidR="00D0606D">
                <w:rPr>
                  <w:szCs w:val="18"/>
                </w:rPr>
                <w:t xml:space="preserve"> with the objectives of:</w:t>
              </w:r>
            </w:ins>
          </w:p>
          <w:p w:rsidR="0041167A" w:rsidRPr="0038191A" w:rsidRDefault="00411A9A">
            <w:pPr>
              <w:rPr>
                <w:szCs w:val="18"/>
              </w:rPr>
              <w:pPrChange w:id="216" w:author="Marie-Helene" w:date="2017-10-30T11:46:00Z">
                <w:pPr>
                  <w:pStyle w:val="Paragraphedeliste"/>
                  <w:numPr>
                    <w:numId w:val="7"/>
                  </w:numPr>
                  <w:ind w:left="317" w:hanging="317"/>
                </w:pPr>
              </w:pPrChange>
            </w:pPr>
            <w:ins w:id="217" w:author="Jon Price" w:date="2017-10-09T19:33:00Z">
              <w:del w:id="218" w:author="Marie-Helene" w:date="2017-10-30T11:45:00Z">
                <w:r w:rsidDel="00D0606D">
                  <w:rPr>
                    <w:szCs w:val="18"/>
                  </w:rPr>
                  <w:delText>z</w:delText>
                </w:r>
              </w:del>
            </w:ins>
            <w:ins w:id="219" w:author="Marie-Helene" w:date="2017-10-05T12:54:00Z">
              <w:r w:rsidR="00DA0423" w:rsidRPr="00D0606D">
                <w:rPr>
                  <w:szCs w:val="18"/>
                </w:rPr>
                <w:t>a</w:t>
              </w:r>
              <w:r w:rsidR="00DA0423" w:rsidRPr="00DA0423">
                <w:rPr>
                  <w:strike/>
                  <w:szCs w:val="18"/>
                  <w:rPrChange w:id="220" w:author="Marie-Helene" w:date="2017-10-05T12:57:00Z">
                    <w:rPr>
                      <w:szCs w:val="18"/>
                    </w:rPr>
                  </w:rPrChange>
                </w:rPr>
                <w:t>nd by other appropriate means</w:t>
              </w:r>
            </w:ins>
            <w:del w:id="221" w:author="Marie-Helene" w:date="2017-10-05T12:41:00Z">
              <w:r w:rsidR="0041167A" w:rsidRPr="0038191A" w:rsidDel="00D950C0">
                <w:rPr>
                  <w:szCs w:val="18"/>
                </w:rPr>
                <w:delText>:</w:delText>
              </w:r>
            </w:del>
            <w:ins w:id="222" w:author="Jon Price" w:date="2017-10-09T19:38:00Z">
              <w:del w:id="223" w:author="Marie-Helene" w:date="2017-10-30T11:45:00Z">
                <w:r w:rsidR="00AA35B5" w:rsidDel="00D0606D">
                  <w:rPr>
                    <w:szCs w:val="18"/>
                  </w:rPr>
                  <w:delText>z</w:delText>
                </w:r>
              </w:del>
            </w:ins>
          </w:p>
        </w:tc>
        <w:tc>
          <w:tcPr>
            <w:tcW w:w="6100" w:type="dxa"/>
          </w:tcPr>
          <w:p w:rsidR="00294EB1" w:rsidRPr="00294EB1" w:rsidRDefault="00294EB1">
            <w:pPr>
              <w:rPr>
                <w:szCs w:val="18"/>
                <w:rPrChange w:id="224" w:author="Marie-Hélène Grillet" w:date="2017-10-09T11:16:00Z">
                  <w:rPr>
                    <w:color w:val="00548C"/>
                    <w:szCs w:val="18"/>
                  </w:rPr>
                </w:rPrChange>
              </w:rPr>
            </w:pPr>
            <w:r>
              <w:rPr>
                <w:szCs w:val="18"/>
              </w:rPr>
              <w:t>Suggest reorganising the order of the clauses of Article 2.</w:t>
            </w:r>
          </w:p>
          <w:p w:rsidR="0041167A" w:rsidRPr="00AA6F89" w:rsidRDefault="00294EB1">
            <w:pPr>
              <w:rPr>
                <w:szCs w:val="18"/>
              </w:rPr>
            </w:pPr>
            <w:r>
              <w:rPr>
                <w:color w:val="00548C"/>
                <w:szCs w:val="18"/>
              </w:rPr>
              <w:t xml:space="preserve">Revised </w:t>
            </w:r>
            <w:ins w:id="225" w:author="Marie-Helene" w:date="2017-10-30T11:38:00Z">
              <w:r w:rsidR="00614F0F">
                <w:rPr>
                  <w:color w:val="00548C"/>
                  <w:szCs w:val="18"/>
                </w:rPr>
                <w:t xml:space="preserve">in part </w:t>
              </w:r>
            </w:ins>
            <w:r>
              <w:rPr>
                <w:color w:val="00548C"/>
                <w:szCs w:val="18"/>
              </w:rPr>
              <w:t>i</w:t>
            </w:r>
            <w:r w:rsidR="00DA0423" w:rsidRPr="00294EB1">
              <w:rPr>
                <w:color w:val="00548C"/>
                <w:szCs w:val="18"/>
              </w:rPr>
              <w:t xml:space="preserve">n </w:t>
            </w:r>
            <w:r w:rsidR="00DA0423" w:rsidRPr="00DA0423">
              <w:rPr>
                <w:color w:val="00548C"/>
                <w:szCs w:val="18"/>
                <w:rPrChange w:id="226" w:author="Marie-Helene" w:date="2017-10-05T12:59:00Z">
                  <w:rPr>
                    <w:szCs w:val="18"/>
                  </w:rPr>
                </w:rPrChange>
              </w:rPr>
              <w:t>the light of the comment received from Canada</w:t>
            </w:r>
            <w:r w:rsidR="00D468FC">
              <w:rPr>
                <w:color w:val="00548C"/>
                <w:szCs w:val="18"/>
              </w:rPr>
              <w:t>.</w:t>
            </w:r>
          </w:p>
        </w:tc>
        <w:tc>
          <w:tcPr>
            <w:tcW w:w="1968" w:type="dxa"/>
          </w:tcPr>
          <w:p w:rsidR="0041167A" w:rsidRPr="00AA6F89" w:rsidRDefault="00DA0423">
            <w:pPr>
              <w:rPr>
                <w:szCs w:val="18"/>
              </w:rPr>
            </w:pPr>
            <w:r>
              <w:rPr>
                <w:szCs w:val="18"/>
              </w:rPr>
              <w:t>Canada</w:t>
            </w:r>
          </w:p>
        </w:tc>
      </w:tr>
      <w:tr w:rsidR="0041167A" w:rsidTr="0041167A">
        <w:trPr>
          <w:trPrChange w:id="227" w:author="Marie-Helene" w:date="2017-10-05T11:33:00Z">
            <w:trPr>
              <w:gridAfter w:val="0"/>
            </w:trPr>
          </w:trPrChange>
        </w:trPr>
        <w:tc>
          <w:tcPr>
            <w:tcW w:w="1513" w:type="dxa"/>
            <w:tcPrChange w:id="228" w:author="Marie-Helene" w:date="2017-10-05T11:33:00Z">
              <w:tcPr>
                <w:tcW w:w="1513" w:type="dxa"/>
              </w:tcPr>
            </w:tcPrChange>
          </w:tcPr>
          <w:p w:rsidR="0041167A" w:rsidRPr="00AA6F89" w:rsidRDefault="0041167A">
            <w:pPr>
              <w:rPr>
                <w:szCs w:val="18"/>
              </w:rPr>
            </w:pPr>
          </w:p>
        </w:tc>
        <w:tc>
          <w:tcPr>
            <w:tcW w:w="5253" w:type="dxa"/>
            <w:tcPrChange w:id="229" w:author="Marie-Helene" w:date="2017-10-05T11:33:00Z">
              <w:tcPr>
                <w:tcW w:w="5253" w:type="dxa"/>
              </w:tcPr>
            </w:tcPrChange>
          </w:tcPr>
          <w:p w:rsidR="0041167A" w:rsidRPr="00F473C9" w:rsidRDefault="0041167A">
            <w:pPr>
              <w:ind w:left="317"/>
              <w:rPr>
                <w:szCs w:val="18"/>
              </w:rPr>
              <w:pPrChange w:id="230" w:author="Marie-Helene" w:date="2017-10-05T12:56:00Z">
                <w:pPr>
                  <w:pStyle w:val="Paragraphedeliste"/>
                  <w:numPr>
                    <w:ilvl w:val="1"/>
                    <w:numId w:val="7"/>
                  </w:numPr>
                  <w:ind w:left="742" w:hanging="425"/>
                </w:pPr>
              </w:pPrChange>
            </w:pPr>
            <w:del w:id="231" w:author="Marie-Helene" w:date="2017-10-05T12:54:00Z">
              <w:r w:rsidRPr="00DA0423" w:rsidDel="00DA0423">
                <w:rPr>
                  <w:szCs w:val="18"/>
                </w:rPr>
                <w:delText>foster the safe and efficient movement of vessels through the improvement and harmonisation of marine aids to navigation worldwide and by other appropriate means</w:delText>
              </w:r>
            </w:del>
            <w:del w:id="232" w:author="Jon Price" w:date="2017-10-09T19:43:00Z">
              <w:r w:rsidRPr="005D148B" w:rsidDel="00AA35B5">
                <w:rPr>
                  <w:szCs w:val="18"/>
                </w:rPr>
                <w:delText>;</w:delText>
              </w:r>
            </w:del>
          </w:p>
        </w:tc>
        <w:tc>
          <w:tcPr>
            <w:tcW w:w="6100" w:type="dxa"/>
            <w:tcPrChange w:id="233" w:author="Marie-Helene" w:date="2017-10-05T11:33:00Z">
              <w:tcPr>
                <w:tcW w:w="5549" w:type="dxa"/>
              </w:tcPr>
            </w:tcPrChange>
          </w:tcPr>
          <w:p w:rsidR="0041167A" w:rsidRPr="00AA6F89" w:rsidRDefault="0041167A">
            <w:pPr>
              <w:rPr>
                <w:szCs w:val="18"/>
              </w:rPr>
            </w:pPr>
          </w:p>
        </w:tc>
        <w:tc>
          <w:tcPr>
            <w:tcW w:w="1968" w:type="dxa"/>
            <w:tcPrChange w:id="234" w:author="Marie-Helene" w:date="2017-10-05T11:33:00Z">
              <w:tcPr>
                <w:tcW w:w="1704" w:type="dxa"/>
                <w:gridSpan w:val="2"/>
              </w:tcPr>
            </w:tcPrChange>
          </w:tcPr>
          <w:p w:rsidR="0041167A" w:rsidRPr="00AA6F89" w:rsidRDefault="0041167A">
            <w:pPr>
              <w:rPr>
                <w:szCs w:val="18"/>
              </w:rPr>
            </w:pPr>
          </w:p>
        </w:tc>
      </w:tr>
      <w:tr w:rsidR="0041167A" w:rsidTr="0041167A">
        <w:trPr>
          <w:trPrChange w:id="235" w:author="Marie-Helene" w:date="2017-10-05T11:33:00Z">
            <w:trPr>
              <w:gridAfter w:val="0"/>
            </w:trPr>
          </w:trPrChange>
        </w:trPr>
        <w:tc>
          <w:tcPr>
            <w:tcW w:w="1513" w:type="dxa"/>
            <w:tcPrChange w:id="236" w:author="Marie-Helene" w:date="2017-10-05T11:33:00Z">
              <w:tcPr>
                <w:tcW w:w="1513" w:type="dxa"/>
              </w:tcPr>
            </w:tcPrChange>
          </w:tcPr>
          <w:p w:rsidR="0041167A" w:rsidRPr="00AA6F89" w:rsidRDefault="0041167A">
            <w:pPr>
              <w:rPr>
                <w:szCs w:val="18"/>
              </w:rPr>
            </w:pPr>
          </w:p>
        </w:tc>
        <w:tc>
          <w:tcPr>
            <w:tcW w:w="5253" w:type="dxa"/>
            <w:tcPrChange w:id="237" w:author="Marie-Helene" w:date="2017-10-05T11:33:00Z">
              <w:tcPr>
                <w:tcW w:w="5253" w:type="dxa"/>
              </w:tcPr>
            </w:tcPrChange>
          </w:tcPr>
          <w:p w:rsidR="0041167A" w:rsidRPr="00DA0423" w:rsidRDefault="0041167A">
            <w:pPr>
              <w:ind w:left="317"/>
              <w:rPr>
                <w:szCs w:val="18"/>
              </w:rPr>
              <w:pPrChange w:id="238" w:author="Marie-Helene" w:date="2017-10-05T12:41:00Z">
                <w:pPr>
                  <w:pStyle w:val="Paragraphedeliste"/>
                  <w:numPr>
                    <w:ilvl w:val="1"/>
                    <w:numId w:val="7"/>
                  </w:numPr>
                  <w:ind w:left="742" w:hanging="425"/>
                </w:pPr>
              </w:pPrChange>
            </w:pPr>
            <w:del w:id="239" w:author="Marie-Helene" w:date="2017-10-05T12:41:00Z">
              <w:r w:rsidRPr="00D950C0" w:rsidDel="00D950C0">
                <w:rPr>
                  <w:szCs w:val="18"/>
                </w:rPr>
                <w:delText>bring together governments, services and organisations concerned with the regulation, provision, maintenance or operation of marine aids to navigation and allied activities;</w:delText>
              </w:r>
            </w:del>
          </w:p>
        </w:tc>
        <w:tc>
          <w:tcPr>
            <w:tcW w:w="6100" w:type="dxa"/>
            <w:tcPrChange w:id="240" w:author="Marie-Helene" w:date="2017-10-05T11:33:00Z">
              <w:tcPr>
                <w:tcW w:w="5549" w:type="dxa"/>
              </w:tcPr>
            </w:tcPrChange>
          </w:tcPr>
          <w:p w:rsidR="0041167A" w:rsidRPr="00AA6F89" w:rsidRDefault="0041167A">
            <w:pPr>
              <w:rPr>
                <w:szCs w:val="18"/>
              </w:rPr>
            </w:pPr>
          </w:p>
        </w:tc>
        <w:tc>
          <w:tcPr>
            <w:tcW w:w="1968" w:type="dxa"/>
            <w:tcPrChange w:id="241" w:author="Marie-Helene" w:date="2017-10-05T11:33:00Z">
              <w:tcPr>
                <w:tcW w:w="1704" w:type="dxa"/>
                <w:gridSpan w:val="2"/>
              </w:tcPr>
            </w:tcPrChange>
          </w:tcPr>
          <w:p w:rsidR="0041167A" w:rsidRPr="00AA6F89" w:rsidRDefault="0041167A">
            <w:pPr>
              <w:rPr>
                <w:szCs w:val="18"/>
              </w:rPr>
            </w:pPr>
          </w:p>
        </w:tc>
      </w:tr>
      <w:tr w:rsidR="0041167A" w:rsidTr="0041167A">
        <w:trPr>
          <w:trPrChange w:id="242" w:author="Marie-Helene" w:date="2017-10-05T11:33:00Z">
            <w:trPr>
              <w:gridAfter w:val="0"/>
            </w:trPr>
          </w:trPrChange>
        </w:trPr>
        <w:tc>
          <w:tcPr>
            <w:tcW w:w="1513" w:type="dxa"/>
            <w:tcPrChange w:id="243" w:author="Marie-Helene" w:date="2017-10-05T11:33:00Z">
              <w:tcPr>
                <w:tcW w:w="1513" w:type="dxa"/>
              </w:tcPr>
            </w:tcPrChange>
          </w:tcPr>
          <w:p w:rsidR="0041167A" w:rsidRPr="00AA6F89" w:rsidRDefault="0041167A">
            <w:pPr>
              <w:rPr>
                <w:szCs w:val="18"/>
              </w:rPr>
            </w:pPr>
          </w:p>
        </w:tc>
        <w:tc>
          <w:tcPr>
            <w:tcW w:w="5253" w:type="dxa"/>
            <w:tcPrChange w:id="244" w:author="Marie-Helene" w:date="2017-10-05T11:33:00Z">
              <w:tcPr>
                <w:tcW w:w="5253" w:type="dxa"/>
              </w:tcPr>
            </w:tcPrChange>
          </w:tcPr>
          <w:p w:rsidR="00D0606D" w:rsidRDefault="00D0606D" w:rsidP="00C82D83">
            <w:pPr>
              <w:pStyle w:val="Paragraphedeliste"/>
              <w:numPr>
                <w:ilvl w:val="1"/>
                <w:numId w:val="7"/>
              </w:numPr>
              <w:ind w:left="742" w:hanging="425"/>
              <w:rPr>
                <w:ins w:id="245" w:author="Marie-Helene" w:date="2017-10-30T11:45:00Z"/>
                <w:szCs w:val="18"/>
              </w:rPr>
            </w:pPr>
            <w:ins w:id="246" w:author="Marie-Helene" w:date="2017-10-30T11:46:00Z">
              <w:r>
                <w:rPr>
                  <w:szCs w:val="18"/>
                </w:rPr>
                <w:t>F</w:t>
              </w:r>
            </w:ins>
            <w:ins w:id="247" w:author="Marie-Helene" w:date="2017-10-30T11:45:00Z">
              <w:r w:rsidRPr="00AA6F89">
                <w:rPr>
                  <w:szCs w:val="18"/>
                </w:rPr>
                <w:t>oster</w:t>
              </w:r>
              <w:r>
                <w:rPr>
                  <w:szCs w:val="18"/>
                </w:rPr>
                <w:t>ing</w:t>
              </w:r>
              <w:r w:rsidRPr="00AA6F89">
                <w:rPr>
                  <w:szCs w:val="18"/>
                </w:rPr>
                <w:t xml:space="preserve"> the safe and efficient movement of vessels through the improvement and</w:t>
              </w:r>
              <w:r>
                <w:rPr>
                  <w:szCs w:val="18"/>
                </w:rPr>
                <w:t xml:space="preserve"> harmonization of Marine Aids to Navigation worldwide</w:t>
              </w:r>
            </w:ins>
            <w:ins w:id="248" w:author="Marie-Helene" w:date="2017-10-30T11:46:00Z">
              <w:r>
                <w:rPr>
                  <w:szCs w:val="18"/>
                </w:rPr>
                <w:t>;</w:t>
              </w:r>
            </w:ins>
          </w:p>
          <w:p w:rsidR="0041167A" w:rsidRPr="00AA6F89" w:rsidRDefault="00321FB3" w:rsidP="00C82D83">
            <w:pPr>
              <w:pStyle w:val="Paragraphedeliste"/>
              <w:numPr>
                <w:ilvl w:val="1"/>
                <w:numId w:val="7"/>
              </w:numPr>
              <w:ind w:left="742" w:hanging="425"/>
              <w:rPr>
                <w:szCs w:val="18"/>
              </w:rPr>
            </w:pPr>
            <w:ins w:id="249" w:author="Marie-Hélène Grillet" w:date="2017-10-09T15:10:00Z">
              <w:r>
                <w:rPr>
                  <w:szCs w:val="18"/>
                </w:rPr>
                <w:t>P</w:t>
              </w:r>
            </w:ins>
            <w:del w:id="250" w:author="Marie-Hélène Grillet" w:date="2017-10-09T15:10:00Z">
              <w:r w:rsidR="0041167A" w:rsidRPr="00AA6F89" w:rsidDel="00321FB3">
                <w:rPr>
                  <w:szCs w:val="18"/>
                </w:rPr>
                <w:delText>p</w:delText>
              </w:r>
            </w:del>
            <w:r w:rsidR="0041167A" w:rsidRPr="00AA6F89">
              <w:rPr>
                <w:szCs w:val="18"/>
              </w:rPr>
              <w:t>romot</w:t>
            </w:r>
            <w:ins w:id="251" w:author="Marie-Helene" w:date="2017-10-05T12:42:00Z">
              <w:r w:rsidR="00D950C0">
                <w:rPr>
                  <w:szCs w:val="18"/>
                </w:rPr>
                <w:t>ing</w:t>
              </w:r>
            </w:ins>
            <w:del w:id="252" w:author="Marie-Helene" w:date="2017-10-05T12:41:00Z">
              <w:r w:rsidR="0041167A" w:rsidRPr="00AA6F89" w:rsidDel="00D950C0">
                <w:rPr>
                  <w:szCs w:val="18"/>
                </w:rPr>
                <w:delText>e</w:delText>
              </w:r>
            </w:del>
            <w:r w:rsidR="0041167A" w:rsidRPr="00AA6F89">
              <w:rPr>
                <w:szCs w:val="18"/>
              </w:rPr>
              <w:t xml:space="preserve"> access to technical cooperation </w:t>
            </w:r>
            <w:ins w:id="253" w:author="Marie-Helene" w:date="2017-10-05T13:02:00Z">
              <w:r w:rsidR="00DA0423">
                <w:rPr>
                  <w:szCs w:val="18"/>
                </w:rPr>
                <w:t xml:space="preserve">and capacity building </w:t>
              </w:r>
            </w:ins>
            <w:r w:rsidR="0041167A" w:rsidRPr="00AA6F89">
              <w:rPr>
                <w:szCs w:val="18"/>
              </w:rPr>
              <w:t xml:space="preserve">on all matters related to development and transfer of expertise, science and technology in relation to </w:t>
            </w:r>
            <w:ins w:id="254" w:author="Marie-Helene" w:date="2017-10-30T11:47:00Z">
              <w:r w:rsidR="00D0606D">
                <w:rPr>
                  <w:szCs w:val="18"/>
                </w:rPr>
                <w:t>M</w:t>
              </w:r>
            </w:ins>
            <w:del w:id="255" w:author="Marie-Helene" w:date="2017-10-30T11:47:00Z">
              <w:r w:rsidR="0041167A" w:rsidRPr="00AA6F89" w:rsidDel="00D0606D">
                <w:rPr>
                  <w:szCs w:val="18"/>
                </w:rPr>
                <w:delText>m</w:delText>
              </w:r>
            </w:del>
            <w:r w:rsidR="0041167A" w:rsidRPr="00AA6F89">
              <w:rPr>
                <w:szCs w:val="18"/>
              </w:rPr>
              <w:t xml:space="preserve">arine </w:t>
            </w:r>
            <w:ins w:id="256" w:author="Marie-Helene" w:date="2017-10-30T11:47:00Z">
              <w:r w:rsidR="00D0606D">
                <w:rPr>
                  <w:szCs w:val="18"/>
                </w:rPr>
                <w:t>A</w:t>
              </w:r>
            </w:ins>
            <w:del w:id="257" w:author="Marie-Helene" w:date="2017-10-30T11:47:00Z">
              <w:r w:rsidR="0041167A" w:rsidRPr="00AA6F89" w:rsidDel="00D0606D">
                <w:rPr>
                  <w:szCs w:val="18"/>
                </w:rPr>
                <w:delText>a</w:delText>
              </w:r>
            </w:del>
            <w:r w:rsidR="0041167A" w:rsidRPr="00AA6F89">
              <w:rPr>
                <w:szCs w:val="18"/>
              </w:rPr>
              <w:t xml:space="preserve">ids to </w:t>
            </w:r>
            <w:ins w:id="258" w:author="Marie-Helene" w:date="2017-10-30T11:47:00Z">
              <w:r w:rsidR="00D0606D">
                <w:rPr>
                  <w:szCs w:val="18"/>
                </w:rPr>
                <w:t>N</w:t>
              </w:r>
            </w:ins>
            <w:del w:id="259" w:author="Marie-Helene" w:date="2017-10-30T11:47:00Z">
              <w:r w:rsidR="0041167A" w:rsidRPr="00AA6F89" w:rsidDel="00D0606D">
                <w:rPr>
                  <w:szCs w:val="18"/>
                </w:rPr>
                <w:delText>n</w:delText>
              </w:r>
            </w:del>
            <w:r w:rsidR="0041167A" w:rsidRPr="00AA6F89">
              <w:rPr>
                <w:szCs w:val="18"/>
              </w:rPr>
              <w:t>avigation;</w:t>
            </w:r>
          </w:p>
        </w:tc>
        <w:tc>
          <w:tcPr>
            <w:tcW w:w="6100" w:type="dxa"/>
            <w:tcPrChange w:id="260" w:author="Marie-Helene" w:date="2017-10-05T11:33:00Z">
              <w:tcPr>
                <w:tcW w:w="5549" w:type="dxa"/>
              </w:tcPr>
            </w:tcPrChange>
          </w:tcPr>
          <w:p w:rsidR="0041167A" w:rsidRPr="00AA6F89" w:rsidRDefault="0041167A">
            <w:pPr>
              <w:rPr>
                <w:szCs w:val="18"/>
              </w:rPr>
            </w:pPr>
          </w:p>
        </w:tc>
        <w:tc>
          <w:tcPr>
            <w:tcW w:w="1968" w:type="dxa"/>
            <w:tcPrChange w:id="261" w:author="Marie-Helene" w:date="2017-10-05T11:33:00Z">
              <w:tcPr>
                <w:tcW w:w="1704" w:type="dxa"/>
                <w:gridSpan w:val="2"/>
              </w:tcPr>
            </w:tcPrChange>
          </w:tcPr>
          <w:p w:rsidR="0041167A" w:rsidRPr="00AA6F89" w:rsidRDefault="0041167A">
            <w:pPr>
              <w:rPr>
                <w:szCs w:val="18"/>
              </w:rPr>
            </w:pPr>
          </w:p>
        </w:tc>
      </w:tr>
      <w:tr w:rsidR="0041167A" w:rsidTr="00E71BBC">
        <w:tc>
          <w:tcPr>
            <w:tcW w:w="1513" w:type="dxa"/>
          </w:tcPr>
          <w:p w:rsidR="0041167A" w:rsidRPr="00AA6F89" w:rsidRDefault="0041167A">
            <w:pPr>
              <w:rPr>
                <w:szCs w:val="18"/>
              </w:rPr>
            </w:pPr>
          </w:p>
        </w:tc>
        <w:tc>
          <w:tcPr>
            <w:tcW w:w="5253" w:type="dxa"/>
          </w:tcPr>
          <w:p w:rsidR="0041167A" w:rsidRPr="00AA6F89" w:rsidRDefault="00321FB3" w:rsidP="00C82D83">
            <w:pPr>
              <w:pStyle w:val="Paragraphedeliste"/>
              <w:numPr>
                <w:ilvl w:val="1"/>
                <w:numId w:val="7"/>
              </w:numPr>
              <w:ind w:left="742" w:hanging="425"/>
              <w:rPr>
                <w:szCs w:val="18"/>
              </w:rPr>
            </w:pPr>
            <w:ins w:id="262" w:author="Marie-Hélène Grillet" w:date="2017-10-09T15:10:00Z">
              <w:r>
                <w:rPr>
                  <w:szCs w:val="18"/>
                </w:rPr>
                <w:t>E</w:t>
              </w:r>
            </w:ins>
            <w:del w:id="263" w:author="Marie-Hélène Grillet" w:date="2017-10-09T15:10:00Z">
              <w:r w:rsidR="0041167A" w:rsidRPr="00AA6F89" w:rsidDel="00321FB3">
                <w:rPr>
                  <w:szCs w:val="18"/>
                </w:rPr>
                <w:delText>e</w:delText>
              </w:r>
            </w:del>
            <w:r w:rsidR="0041167A" w:rsidRPr="00AA6F89">
              <w:rPr>
                <w:szCs w:val="18"/>
              </w:rPr>
              <w:t>ncourag</w:t>
            </w:r>
            <w:ins w:id="264" w:author="Marie-Helene" w:date="2017-10-05T12:42:00Z">
              <w:r w:rsidR="00D950C0">
                <w:rPr>
                  <w:szCs w:val="18"/>
                </w:rPr>
                <w:t>ing</w:t>
              </w:r>
            </w:ins>
            <w:del w:id="265" w:author="Marie-Helene" w:date="2017-10-05T12:42:00Z">
              <w:r w:rsidR="0041167A" w:rsidRPr="00AA6F89" w:rsidDel="00D950C0">
                <w:rPr>
                  <w:szCs w:val="18"/>
                </w:rPr>
                <w:delText>e</w:delText>
              </w:r>
            </w:del>
            <w:r w:rsidR="0041167A" w:rsidRPr="00AA6F89">
              <w:rPr>
                <w:szCs w:val="18"/>
              </w:rPr>
              <w:t xml:space="preserve"> and facilitat</w:t>
            </w:r>
            <w:ins w:id="266" w:author="Marie-Helene" w:date="2017-10-05T12:43:00Z">
              <w:r w:rsidR="007039D5">
                <w:rPr>
                  <w:szCs w:val="18"/>
                </w:rPr>
                <w:t>ing</w:t>
              </w:r>
            </w:ins>
            <w:del w:id="267" w:author="Marie-Helene" w:date="2017-10-05T12:43:00Z">
              <w:r w:rsidR="0041167A" w:rsidRPr="00AA6F89" w:rsidDel="007039D5">
                <w:rPr>
                  <w:szCs w:val="18"/>
                </w:rPr>
                <w:delText>e</w:delText>
              </w:r>
            </w:del>
            <w:r w:rsidR="0041167A" w:rsidRPr="00AA6F89">
              <w:rPr>
                <w:szCs w:val="18"/>
              </w:rPr>
              <w:t xml:space="preserve"> the general adoption of the highest practicable standards in matters concerning </w:t>
            </w:r>
            <w:del w:id="268" w:author="Jon Price" w:date="2017-10-09T19:44:00Z">
              <w:r w:rsidR="0041167A" w:rsidRPr="00AA6F89" w:rsidDel="008811FB">
                <w:rPr>
                  <w:szCs w:val="18"/>
                </w:rPr>
                <w:delText>m</w:delText>
              </w:r>
            </w:del>
            <w:ins w:id="269" w:author="Jon Price" w:date="2017-10-09T19:44:00Z">
              <w:r w:rsidR="008811FB">
                <w:rPr>
                  <w:szCs w:val="18"/>
                </w:rPr>
                <w:t>M</w:t>
              </w:r>
            </w:ins>
            <w:r w:rsidR="0041167A" w:rsidRPr="00AA6F89">
              <w:rPr>
                <w:szCs w:val="18"/>
              </w:rPr>
              <w:t xml:space="preserve">arine </w:t>
            </w:r>
            <w:del w:id="270" w:author="Jon Price" w:date="2017-10-09T19:44:00Z">
              <w:r w:rsidR="0041167A" w:rsidRPr="00AA6F89" w:rsidDel="008811FB">
                <w:rPr>
                  <w:szCs w:val="18"/>
                </w:rPr>
                <w:delText>a</w:delText>
              </w:r>
            </w:del>
            <w:ins w:id="271" w:author="Jon Price" w:date="2017-10-09T19:44:00Z">
              <w:r w:rsidR="008811FB">
                <w:rPr>
                  <w:szCs w:val="18"/>
                </w:rPr>
                <w:t>A</w:t>
              </w:r>
            </w:ins>
            <w:r w:rsidR="0041167A" w:rsidRPr="00AA6F89">
              <w:rPr>
                <w:szCs w:val="18"/>
              </w:rPr>
              <w:t xml:space="preserve">ids to </w:t>
            </w:r>
            <w:del w:id="272" w:author="Jon Price" w:date="2017-10-09T19:44:00Z">
              <w:r w:rsidR="0041167A" w:rsidRPr="00AA6F89" w:rsidDel="008811FB">
                <w:rPr>
                  <w:szCs w:val="18"/>
                </w:rPr>
                <w:delText>n</w:delText>
              </w:r>
            </w:del>
            <w:ins w:id="273" w:author="Jon Price" w:date="2017-10-09T19:44:00Z">
              <w:r w:rsidR="008811FB">
                <w:rPr>
                  <w:szCs w:val="18"/>
                </w:rPr>
                <w:t>N</w:t>
              </w:r>
            </w:ins>
            <w:r w:rsidR="0041167A" w:rsidRPr="00AA6F89">
              <w:rPr>
                <w:szCs w:val="18"/>
              </w:rPr>
              <w:t>avigation; and</w:t>
            </w:r>
          </w:p>
        </w:tc>
        <w:tc>
          <w:tcPr>
            <w:tcW w:w="6100" w:type="dxa"/>
          </w:tcPr>
          <w:p w:rsidR="007039D5" w:rsidRDefault="0041167A" w:rsidP="007C4E7F">
            <w:pPr>
              <w:rPr>
                <w:ins w:id="274" w:author="Marie-Helene" w:date="2017-10-05T12:44:00Z"/>
                <w:szCs w:val="18"/>
              </w:rPr>
            </w:pPr>
            <w:r>
              <w:rPr>
                <w:szCs w:val="18"/>
              </w:rPr>
              <w:t>State mechanism to promote their implementation, considering that they are made of recommendations, which are not binding.</w:t>
            </w:r>
          </w:p>
          <w:p w:rsidR="0041167A" w:rsidRPr="00AA6F89" w:rsidRDefault="007039D5" w:rsidP="007C4E7F">
            <w:pPr>
              <w:rPr>
                <w:szCs w:val="18"/>
              </w:rPr>
            </w:pPr>
            <w:r w:rsidRPr="00E71BBC">
              <w:rPr>
                <w:color w:val="00548C"/>
                <w:szCs w:val="18"/>
              </w:rPr>
              <w:t>Implementation will be a matter for States.</w:t>
            </w:r>
          </w:p>
        </w:tc>
        <w:tc>
          <w:tcPr>
            <w:tcW w:w="1968" w:type="dxa"/>
          </w:tcPr>
          <w:p w:rsidR="0041167A" w:rsidRPr="00AA6F89" w:rsidRDefault="0041167A">
            <w:pPr>
              <w:rPr>
                <w:szCs w:val="18"/>
              </w:rPr>
            </w:pPr>
            <w:r>
              <w:rPr>
                <w:szCs w:val="18"/>
              </w:rPr>
              <w:t>Mexico</w:t>
            </w:r>
          </w:p>
        </w:tc>
      </w:tr>
      <w:tr w:rsidR="0041167A" w:rsidTr="0041167A">
        <w:trPr>
          <w:trPrChange w:id="275" w:author="Marie-Helene" w:date="2017-10-05T11:33:00Z">
            <w:trPr>
              <w:gridAfter w:val="0"/>
            </w:trPr>
          </w:trPrChange>
        </w:trPr>
        <w:tc>
          <w:tcPr>
            <w:tcW w:w="1513" w:type="dxa"/>
            <w:tcPrChange w:id="276" w:author="Marie-Helene" w:date="2017-10-05T11:33:00Z">
              <w:tcPr>
                <w:tcW w:w="1513" w:type="dxa"/>
              </w:tcPr>
            </w:tcPrChange>
          </w:tcPr>
          <w:p w:rsidR="0041167A" w:rsidRPr="00AA6F89" w:rsidRDefault="0041167A">
            <w:pPr>
              <w:rPr>
                <w:szCs w:val="18"/>
              </w:rPr>
            </w:pPr>
          </w:p>
        </w:tc>
        <w:tc>
          <w:tcPr>
            <w:tcW w:w="5253" w:type="dxa"/>
            <w:tcPrChange w:id="277" w:author="Marie-Helene" w:date="2017-10-05T11:33:00Z">
              <w:tcPr>
                <w:tcW w:w="5253" w:type="dxa"/>
              </w:tcPr>
            </w:tcPrChange>
          </w:tcPr>
          <w:p w:rsidR="0041167A" w:rsidRPr="00AA6F89" w:rsidRDefault="00321FB3" w:rsidP="00C82D83">
            <w:pPr>
              <w:pStyle w:val="Paragraphedeliste"/>
              <w:numPr>
                <w:ilvl w:val="1"/>
                <w:numId w:val="7"/>
              </w:numPr>
              <w:ind w:left="742" w:hanging="425"/>
              <w:rPr>
                <w:szCs w:val="18"/>
              </w:rPr>
            </w:pPr>
            <w:ins w:id="278" w:author="Marie-Hélène Grillet" w:date="2017-10-09T15:11:00Z">
              <w:r>
                <w:rPr>
                  <w:szCs w:val="18"/>
                </w:rPr>
                <w:t>P</w:t>
              </w:r>
            </w:ins>
            <w:del w:id="279" w:author="Marie-Hélène Grillet" w:date="2017-10-09T15:11:00Z">
              <w:r w:rsidR="0041167A" w:rsidRPr="00AA6F89" w:rsidDel="00321FB3">
                <w:rPr>
                  <w:szCs w:val="18"/>
                </w:rPr>
                <w:delText>p</w:delText>
              </w:r>
            </w:del>
            <w:r w:rsidR="0041167A" w:rsidRPr="00AA6F89">
              <w:rPr>
                <w:szCs w:val="18"/>
              </w:rPr>
              <w:t>rovid</w:t>
            </w:r>
            <w:ins w:id="280" w:author="Marie-Helene" w:date="2017-10-05T12:42:00Z">
              <w:r w:rsidR="00D950C0">
                <w:rPr>
                  <w:szCs w:val="18"/>
                </w:rPr>
                <w:t>ing</w:t>
              </w:r>
            </w:ins>
            <w:del w:id="281" w:author="Marie-Helene" w:date="2017-10-05T12:42:00Z">
              <w:r w:rsidR="0041167A" w:rsidRPr="00AA6F89" w:rsidDel="00D950C0">
                <w:rPr>
                  <w:szCs w:val="18"/>
                </w:rPr>
                <w:delText>e</w:delText>
              </w:r>
            </w:del>
            <w:r w:rsidR="0041167A" w:rsidRPr="00AA6F89">
              <w:rPr>
                <w:szCs w:val="18"/>
              </w:rPr>
              <w:t xml:space="preserve"> for the exchange of information among governments and intergovernmental organizations on matters under consideration by the Organization.</w:t>
            </w:r>
          </w:p>
        </w:tc>
        <w:tc>
          <w:tcPr>
            <w:tcW w:w="6100" w:type="dxa"/>
            <w:tcPrChange w:id="282" w:author="Marie-Helene" w:date="2017-10-05T11:33:00Z">
              <w:tcPr>
                <w:tcW w:w="5549" w:type="dxa"/>
              </w:tcPr>
            </w:tcPrChange>
          </w:tcPr>
          <w:p w:rsidR="0041167A" w:rsidRPr="00AA6F89" w:rsidRDefault="0041167A">
            <w:pPr>
              <w:rPr>
                <w:szCs w:val="18"/>
              </w:rPr>
            </w:pPr>
          </w:p>
        </w:tc>
        <w:tc>
          <w:tcPr>
            <w:tcW w:w="1968" w:type="dxa"/>
            <w:tcPrChange w:id="283" w:author="Marie-Helene" w:date="2017-10-05T11:33:00Z">
              <w:tcPr>
                <w:tcW w:w="1704" w:type="dxa"/>
                <w:gridSpan w:val="2"/>
              </w:tcPr>
            </w:tcPrChange>
          </w:tcPr>
          <w:p w:rsidR="0041167A" w:rsidRPr="00AA6F89" w:rsidRDefault="0041167A">
            <w:pPr>
              <w:rPr>
                <w:szCs w:val="18"/>
              </w:rPr>
            </w:pPr>
          </w:p>
        </w:tc>
      </w:tr>
      <w:tr w:rsidR="0041167A" w:rsidTr="00F473C9">
        <w:tblPrEx>
          <w:tblPrExChange w:id="284" w:author="Marie-Helene" w:date="2017-10-05T13:06:00Z">
            <w:tblPrEx>
              <w:tblW w:w="14834" w:type="dxa"/>
            </w:tblPrEx>
          </w:tblPrExChange>
        </w:tblPrEx>
        <w:trPr>
          <w:trPrChange w:id="285" w:author="Marie-Helene" w:date="2017-10-05T13:06:00Z">
            <w:trPr>
              <w:gridAfter w:val="0"/>
            </w:trPr>
          </w:trPrChange>
        </w:trPr>
        <w:tc>
          <w:tcPr>
            <w:tcW w:w="1513" w:type="dxa"/>
            <w:tcPrChange w:id="286" w:author="Marie-Helene" w:date="2017-10-05T13:06:00Z">
              <w:tcPr>
                <w:tcW w:w="1513" w:type="dxa"/>
              </w:tcPr>
            </w:tcPrChange>
          </w:tcPr>
          <w:p w:rsidR="0041167A" w:rsidRPr="00AA6F89" w:rsidRDefault="0041167A">
            <w:pPr>
              <w:rPr>
                <w:szCs w:val="18"/>
              </w:rPr>
            </w:pPr>
          </w:p>
        </w:tc>
        <w:tc>
          <w:tcPr>
            <w:tcW w:w="5253" w:type="dxa"/>
            <w:tcPrChange w:id="287" w:author="Marie-Helene" w:date="2017-10-05T13:06:00Z">
              <w:tcPr>
                <w:tcW w:w="5253" w:type="dxa"/>
              </w:tcPr>
            </w:tcPrChange>
          </w:tcPr>
          <w:p w:rsidR="0041167A" w:rsidRPr="000728BE" w:rsidRDefault="0041167A" w:rsidP="000728BE">
            <w:pPr>
              <w:ind w:left="317"/>
              <w:rPr>
                <w:szCs w:val="18"/>
              </w:rPr>
            </w:pPr>
          </w:p>
        </w:tc>
        <w:tc>
          <w:tcPr>
            <w:tcW w:w="6100" w:type="dxa"/>
            <w:tcPrChange w:id="288" w:author="Marie-Helene" w:date="2017-10-05T13:06:00Z">
              <w:tcPr>
                <w:tcW w:w="5549" w:type="dxa"/>
              </w:tcPr>
            </w:tcPrChange>
          </w:tcPr>
          <w:p w:rsidR="0041167A" w:rsidRDefault="0041167A">
            <w:pPr>
              <w:rPr>
                <w:szCs w:val="18"/>
              </w:rPr>
            </w:pPr>
            <w:r>
              <w:rPr>
                <w:szCs w:val="18"/>
              </w:rPr>
              <w:t>Add:</w:t>
            </w:r>
          </w:p>
          <w:p w:rsidR="0041167A" w:rsidRPr="005D148B" w:rsidRDefault="0041167A">
            <w:pPr>
              <w:rPr>
                <w:color w:val="00548C"/>
                <w:szCs w:val="18"/>
              </w:rPr>
            </w:pPr>
            <w:r>
              <w:rPr>
                <w:szCs w:val="18"/>
              </w:rPr>
              <w:t>“(f)</w:t>
            </w:r>
            <w:r>
              <w:rPr>
                <w:szCs w:val="18"/>
              </w:rPr>
              <w:tab/>
              <w:t xml:space="preserve">enhance co-operation and capacity-building on marine aids to </w:t>
            </w:r>
            <w:r>
              <w:rPr>
                <w:szCs w:val="18"/>
              </w:rPr>
              <w:lastRenderedPageBreak/>
              <w:t>navigation and the protection of the marine environment for coastal and land-locked states on a regional basis.”</w:t>
            </w:r>
          </w:p>
          <w:p w:rsidR="005D148B" w:rsidRPr="005D148B" w:rsidRDefault="005D148B">
            <w:pPr>
              <w:rPr>
                <w:color w:val="00548C"/>
                <w:szCs w:val="18"/>
              </w:rPr>
            </w:pPr>
            <w:r w:rsidRPr="005D148B">
              <w:rPr>
                <w:color w:val="00548C"/>
                <w:szCs w:val="18"/>
              </w:rPr>
              <w:t>Incorporated into new 2(a)</w:t>
            </w:r>
          </w:p>
          <w:p w:rsidR="005D148B" w:rsidRPr="00AA6F89" w:rsidRDefault="0041167A" w:rsidP="005D148B">
            <w:pPr>
              <w:rPr>
                <w:szCs w:val="18"/>
              </w:rPr>
            </w:pPr>
            <w:r>
              <w:rPr>
                <w:szCs w:val="18"/>
              </w:rPr>
              <w:t>Suggestion: create a regional body with IALA as the parent organization.</w:t>
            </w:r>
          </w:p>
        </w:tc>
        <w:tc>
          <w:tcPr>
            <w:tcW w:w="1968" w:type="dxa"/>
            <w:tcPrChange w:id="289" w:author="Marie-Helene" w:date="2017-10-05T13:06:00Z">
              <w:tcPr>
                <w:tcW w:w="1704" w:type="dxa"/>
                <w:gridSpan w:val="2"/>
              </w:tcPr>
            </w:tcPrChange>
          </w:tcPr>
          <w:p w:rsidR="0041167A" w:rsidRPr="00AA6F89" w:rsidRDefault="0041167A">
            <w:pPr>
              <w:rPr>
                <w:szCs w:val="18"/>
              </w:rPr>
            </w:pPr>
            <w:r>
              <w:rPr>
                <w:szCs w:val="18"/>
              </w:rPr>
              <w:lastRenderedPageBreak/>
              <w:t>South Africa</w:t>
            </w:r>
          </w:p>
        </w:tc>
      </w:tr>
      <w:tr w:rsidR="0041167A" w:rsidTr="0041167A">
        <w:trPr>
          <w:trPrChange w:id="290" w:author="Marie-Helene" w:date="2017-10-05T11:33:00Z">
            <w:trPr>
              <w:gridAfter w:val="0"/>
            </w:trPr>
          </w:trPrChange>
        </w:trPr>
        <w:tc>
          <w:tcPr>
            <w:tcW w:w="1513" w:type="dxa"/>
            <w:tcPrChange w:id="291" w:author="Marie-Helene" w:date="2017-10-05T11:33:00Z">
              <w:tcPr>
                <w:tcW w:w="1513" w:type="dxa"/>
              </w:tcPr>
            </w:tcPrChange>
          </w:tcPr>
          <w:p w:rsidR="0041167A" w:rsidRPr="00AA6F89" w:rsidRDefault="0041167A">
            <w:pPr>
              <w:rPr>
                <w:szCs w:val="18"/>
              </w:rPr>
            </w:pPr>
          </w:p>
        </w:tc>
        <w:tc>
          <w:tcPr>
            <w:tcW w:w="5253" w:type="dxa"/>
            <w:tcPrChange w:id="292" w:author="Marie-Helene" w:date="2017-10-05T11:33:00Z">
              <w:tcPr>
                <w:tcW w:w="5253" w:type="dxa"/>
              </w:tcPr>
            </w:tcPrChange>
          </w:tcPr>
          <w:p w:rsidR="0041167A" w:rsidRPr="00D950C0" w:rsidRDefault="0041167A">
            <w:pPr>
              <w:rPr>
                <w:szCs w:val="18"/>
              </w:rPr>
              <w:pPrChange w:id="293" w:author="Marie-Helene" w:date="2017-10-05T12:35:00Z">
                <w:pPr>
                  <w:pStyle w:val="Paragraphedeliste"/>
                  <w:numPr>
                    <w:numId w:val="7"/>
                  </w:numPr>
                  <w:ind w:left="317" w:hanging="317"/>
                </w:pPr>
              </w:pPrChange>
            </w:pPr>
            <w:del w:id="294" w:author="Marie-Helene" w:date="2017-10-05T12:50:00Z">
              <w:r w:rsidRPr="00E13FEB" w:rsidDel="00E71BBC">
                <w:rPr>
                  <w:szCs w:val="18"/>
                </w:rPr>
                <w:delText xml:space="preserve">For the purposes of this Convention the term ‘marine aids to navigation‘ means </w:delText>
              </w:r>
            </w:del>
            <w:del w:id="295" w:author="Marie-Helene" w:date="2017-10-05T12:27:00Z">
              <w:r w:rsidRPr="00D950C0" w:rsidDel="0038191A">
                <w:rPr>
                  <w:szCs w:val="18"/>
                </w:rPr>
                <w:delText>a device, system or service, external to a vessel, designed and operated to enhance safe and efficient navigation of all vessels and/or vessel traffic.</w:delText>
              </w:r>
            </w:del>
          </w:p>
          <w:p w:rsidR="0041167A" w:rsidRPr="00AA6F89" w:rsidRDefault="0041167A" w:rsidP="00AA6F89">
            <w:pPr>
              <w:rPr>
                <w:szCs w:val="18"/>
              </w:rPr>
            </w:pPr>
          </w:p>
        </w:tc>
        <w:tc>
          <w:tcPr>
            <w:tcW w:w="6100" w:type="dxa"/>
            <w:tcPrChange w:id="296" w:author="Marie-Helene" w:date="2017-10-05T11:33:00Z">
              <w:tcPr>
                <w:tcW w:w="5549" w:type="dxa"/>
              </w:tcPr>
            </w:tcPrChange>
          </w:tcPr>
          <w:p w:rsidR="00326236" w:rsidRPr="00326236" w:rsidRDefault="00326236">
            <w:pPr>
              <w:rPr>
                <w:szCs w:val="18"/>
                <w:u w:val="single"/>
                <w:rPrChange w:id="297" w:author="Marie-Hélène Grillet" w:date="2017-10-09T11:20:00Z">
                  <w:rPr>
                    <w:szCs w:val="18"/>
                  </w:rPr>
                </w:rPrChange>
              </w:rPr>
            </w:pPr>
            <w:r>
              <w:rPr>
                <w:szCs w:val="18"/>
              </w:rPr>
              <w:t xml:space="preserve">Consider having an Article with definitions; strike out “and/or vessel traffic services” or consider amending the sentence to “...designed and operated to enhance </w:t>
            </w:r>
            <w:r>
              <w:rPr>
                <w:szCs w:val="18"/>
                <w:u w:val="single"/>
              </w:rPr>
              <w:t>the safety and efficiency of vessel traffic and vessel navigation.”</w:t>
            </w:r>
          </w:p>
          <w:p w:rsidR="00326236" w:rsidRDefault="00252B5D">
            <w:pPr>
              <w:rPr>
                <w:color w:val="00558C"/>
                <w:szCs w:val="18"/>
              </w:rPr>
            </w:pPr>
            <w:r>
              <w:rPr>
                <w:color w:val="00558C"/>
                <w:szCs w:val="18"/>
              </w:rPr>
              <w:t>New article with definitions. Vessel navigation is IMO rather than IALA.</w:t>
            </w:r>
          </w:p>
          <w:p w:rsidR="00252B5D" w:rsidRPr="00252B5D" w:rsidRDefault="00252B5D">
            <w:pPr>
              <w:rPr>
                <w:color w:val="00558C"/>
                <w:szCs w:val="18"/>
                <w:rPrChange w:id="298" w:author="Marie-Hélène Grillet" w:date="2017-10-09T11:22:00Z">
                  <w:rPr>
                    <w:szCs w:val="18"/>
                  </w:rPr>
                </w:rPrChange>
              </w:rPr>
            </w:pPr>
          </w:p>
          <w:p w:rsidR="0041167A" w:rsidRDefault="0041167A">
            <w:pPr>
              <w:rPr>
                <w:szCs w:val="18"/>
              </w:rPr>
            </w:pPr>
            <w:r>
              <w:rPr>
                <w:szCs w:val="18"/>
              </w:rPr>
              <w:t>Remove. Have definition in Basic Concepts of the Convention. For consistency.</w:t>
            </w:r>
          </w:p>
          <w:p w:rsidR="0041167A" w:rsidRDefault="0041167A">
            <w:pPr>
              <w:rPr>
                <w:szCs w:val="18"/>
              </w:rPr>
            </w:pPr>
          </w:p>
          <w:p w:rsidR="0041167A" w:rsidRDefault="0041167A">
            <w:pPr>
              <w:rPr>
                <w:szCs w:val="18"/>
              </w:rPr>
            </w:pPr>
            <w:r>
              <w:rPr>
                <w:szCs w:val="18"/>
              </w:rPr>
              <w:t>The definition should be more accurate to exclude services that are beyond the scope of IALA.</w:t>
            </w:r>
          </w:p>
          <w:p w:rsidR="0041167A" w:rsidRDefault="0041167A">
            <w:pPr>
              <w:rPr>
                <w:szCs w:val="18"/>
              </w:rPr>
            </w:pPr>
            <w:r>
              <w:rPr>
                <w:szCs w:val="18"/>
              </w:rPr>
              <w:t>VTS should also be defined.</w:t>
            </w:r>
          </w:p>
          <w:p w:rsidR="0038191A" w:rsidRPr="0038191A" w:rsidRDefault="0038191A">
            <w:pPr>
              <w:rPr>
                <w:color w:val="00548C"/>
                <w:szCs w:val="18"/>
                <w:rPrChange w:id="299" w:author="Marie-Helene" w:date="2017-10-05T12:32:00Z">
                  <w:rPr>
                    <w:szCs w:val="18"/>
                  </w:rPr>
                </w:rPrChange>
              </w:rPr>
            </w:pPr>
            <w:r>
              <w:rPr>
                <w:color w:val="00548C"/>
                <w:szCs w:val="18"/>
              </w:rPr>
              <w:t xml:space="preserve">For many years VTS has been covered by the </w:t>
            </w:r>
            <w:r w:rsidR="00E13FEB">
              <w:rPr>
                <w:color w:val="00548C"/>
                <w:szCs w:val="18"/>
              </w:rPr>
              <w:t xml:space="preserve">IALA </w:t>
            </w:r>
            <w:r>
              <w:rPr>
                <w:color w:val="00548C"/>
                <w:szCs w:val="18"/>
              </w:rPr>
              <w:t>definition of Marine Aids to Navigation.</w:t>
            </w:r>
          </w:p>
        </w:tc>
        <w:tc>
          <w:tcPr>
            <w:tcW w:w="1968" w:type="dxa"/>
            <w:tcPrChange w:id="300" w:author="Marie-Helene" w:date="2017-10-05T11:33:00Z">
              <w:tcPr>
                <w:tcW w:w="1704" w:type="dxa"/>
                <w:gridSpan w:val="2"/>
              </w:tcPr>
            </w:tcPrChange>
          </w:tcPr>
          <w:p w:rsidR="00326236" w:rsidRDefault="00326236">
            <w:pPr>
              <w:rPr>
                <w:szCs w:val="18"/>
              </w:rPr>
            </w:pPr>
            <w:r>
              <w:rPr>
                <w:szCs w:val="18"/>
              </w:rPr>
              <w:t>Canada</w:t>
            </w:r>
          </w:p>
          <w:p w:rsidR="00326236" w:rsidRDefault="00326236">
            <w:pPr>
              <w:rPr>
                <w:szCs w:val="18"/>
              </w:rPr>
            </w:pPr>
          </w:p>
          <w:p w:rsidR="00326236" w:rsidRDefault="00326236">
            <w:pPr>
              <w:rPr>
                <w:szCs w:val="18"/>
              </w:rPr>
            </w:pPr>
          </w:p>
          <w:p w:rsidR="00326236" w:rsidRDefault="00326236">
            <w:pPr>
              <w:rPr>
                <w:szCs w:val="18"/>
              </w:rPr>
            </w:pPr>
          </w:p>
          <w:p w:rsidR="00252B5D" w:rsidRDefault="00252B5D">
            <w:pPr>
              <w:rPr>
                <w:szCs w:val="18"/>
              </w:rPr>
            </w:pPr>
          </w:p>
          <w:p w:rsidR="0041167A" w:rsidRDefault="0041167A">
            <w:pPr>
              <w:rPr>
                <w:szCs w:val="18"/>
              </w:rPr>
            </w:pPr>
            <w:r>
              <w:rPr>
                <w:szCs w:val="18"/>
              </w:rPr>
              <w:t>Japan + Russia</w:t>
            </w:r>
          </w:p>
          <w:p w:rsidR="0041167A" w:rsidRDefault="0041167A">
            <w:pPr>
              <w:rPr>
                <w:szCs w:val="18"/>
              </w:rPr>
            </w:pPr>
          </w:p>
          <w:p w:rsidR="0041167A" w:rsidRPr="00AA6F89" w:rsidRDefault="0041167A">
            <w:pPr>
              <w:rPr>
                <w:szCs w:val="18"/>
              </w:rPr>
            </w:pPr>
            <w:r>
              <w:rPr>
                <w:szCs w:val="18"/>
              </w:rPr>
              <w:t>Japan</w:t>
            </w:r>
          </w:p>
        </w:tc>
      </w:tr>
      <w:tr w:rsidR="0041167A" w:rsidTr="00D11FE5">
        <w:tc>
          <w:tcPr>
            <w:tcW w:w="1513" w:type="dxa"/>
          </w:tcPr>
          <w:p w:rsidR="0041167A" w:rsidRDefault="0041167A">
            <w:pPr>
              <w:rPr>
                <w:b/>
                <w:szCs w:val="18"/>
              </w:rPr>
            </w:pPr>
          </w:p>
          <w:p w:rsidR="0041167A" w:rsidRPr="00B70F92" w:rsidRDefault="0041167A">
            <w:pPr>
              <w:rPr>
                <w:b/>
                <w:szCs w:val="18"/>
              </w:rPr>
            </w:pPr>
            <w:r w:rsidRPr="00B70F92">
              <w:rPr>
                <w:b/>
                <w:szCs w:val="18"/>
              </w:rPr>
              <w:t>3</w:t>
            </w:r>
          </w:p>
          <w:p w:rsidR="0041167A" w:rsidRPr="00B70F92" w:rsidRDefault="0041167A">
            <w:pPr>
              <w:rPr>
                <w:b/>
                <w:szCs w:val="18"/>
              </w:rPr>
            </w:pPr>
            <w:r w:rsidRPr="00B70F92">
              <w:rPr>
                <w:b/>
                <w:szCs w:val="18"/>
              </w:rPr>
              <w:t xml:space="preserve">Functions </w:t>
            </w:r>
            <w:del w:id="301" w:author="Marie-Hélène Grillet" w:date="2017-10-09T11:23:00Z">
              <w:r w:rsidRPr="00B70F92" w:rsidDel="00D11FE5">
                <w:rPr>
                  <w:b/>
                  <w:szCs w:val="18"/>
                </w:rPr>
                <w:delText>of the Organization</w:delText>
              </w:r>
            </w:del>
          </w:p>
        </w:tc>
        <w:tc>
          <w:tcPr>
            <w:tcW w:w="5253" w:type="dxa"/>
          </w:tcPr>
          <w:p w:rsidR="0041167A" w:rsidRDefault="0041167A" w:rsidP="00AA6F89">
            <w:pPr>
              <w:rPr>
                <w:szCs w:val="18"/>
              </w:rPr>
            </w:pPr>
          </w:p>
          <w:p w:rsidR="0041167A" w:rsidRPr="00AA6F89" w:rsidRDefault="00BC4C46" w:rsidP="00AA6F89">
            <w:pPr>
              <w:rPr>
                <w:szCs w:val="18"/>
              </w:rPr>
            </w:pPr>
            <w:ins w:id="302" w:author="Marie-Helene" w:date="2017-10-05T14:03:00Z">
              <w:r w:rsidRPr="004A54DD">
                <w:rPr>
                  <w:szCs w:val="18"/>
                  <w:u w:val="single"/>
                </w:rPr>
                <w:t xml:space="preserve">In order to achieve the </w:t>
              </w:r>
              <w:r w:rsidR="00D0606D">
                <w:rPr>
                  <w:szCs w:val="18"/>
                  <w:u w:val="single"/>
                </w:rPr>
                <w:t>aim</w:t>
              </w:r>
              <w:r>
                <w:rPr>
                  <w:szCs w:val="18"/>
                  <w:u w:val="single"/>
                </w:rPr>
                <w:t xml:space="preserve"> and </w:t>
              </w:r>
              <w:r w:rsidRPr="004A54DD">
                <w:rPr>
                  <w:szCs w:val="18"/>
                  <w:u w:val="single"/>
                </w:rPr>
                <w:t>objectives set out in Article 2,</w:t>
              </w:r>
              <w:r>
                <w:rPr>
                  <w:szCs w:val="18"/>
                </w:rPr>
                <w:t xml:space="preserve"> t</w:t>
              </w:r>
              <w:r w:rsidRPr="00AA6F89">
                <w:rPr>
                  <w:szCs w:val="18"/>
                </w:rPr>
                <w:t>he functions of the Organization</w:t>
              </w:r>
              <w:r>
                <w:rPr>
                  <w:szCs w:val="18"/>
                </w:rPr>
                <w:t xml:space="preserve"> </w:t>
              </w:r>
              <w:r>
                <w:rPr>
                  <w:szCs w:val="18"/>
                  <w:u w:val="single"/>
                </w:rPr>
                <w:t>shall be</w:t>
              </w:r>
            </w:ins>
            <w:del w:id="303" w:author="Marie-Helene" w:date="2017-10-05T14:03:00Z">
              <w:r w:rsidR="0041167A" w:rsidRPr="00AA6F89" w:rsidDel="00BC4C46">
                <w:rPr>
                  <w:szCs w:val="18"/>
                </w:rPr>
                <w:delText>The functions of the Organization, to achieve the aims referred to in Article 2, are to</w:delText>
              </w:r>
            </w:del>
            <w:r w:rsidR="0041167A" w:rsidRPr="00AA6F89">
              <w:rPr>
                <w:szCs w:val="18"/>
              </w:rPr>
              <w:t>:</w:t>
            </w:r>
          </w:p>
        </w:tc>
        <w:tc>
          <w:tcPr>
            <w:tcW w:w="6100" w:type="dxa"/>
          </w:tcPr>
          <w:p w:rsidR="0041167A" w:rsidRDefault="0041167A">
            <w:pPr>
              <w:rPr>
                <w:szCs w:val="18"/>
              </w:rPr>
            </w:pPr>
          </w:p>
          <w:p w:rsidR="0041167A" w:rsidRDefault="0041167A">
            <w:pPr>
              <w:rPr>
                <w:szCs w:val="18"/>
              </w:rPr>
            </w:pPr>
            <w:r>
              <w:rPr>
                <w:szCs w:val="18"/>
              </w:rPr>
              <w:t>Change to:</w:t>
            </w:r>
          </w:p>
          <w:p w:rsidR="0041167A" w:rsidRPr="00AA6F89" w:rsidRDefault="0041167A" w:rsidP="00BC4C46">
            <w:pPr>
              <w:rPr>
                <w:szCs w:val="18"/>
              </w:rPr>
            </w:pPr>
            <w:r w:rsidRPr="00D11FE5">
              <w:rPr>
                <w:szCs w:val="18"/>
              </w:rPr>
              <w:t>“</w:t>
            </w:r>
            <w:r w:rsidR="00D11FE5">
              <w:rPr>
                <w:szCs w:val="18"/>
              </w:rPr>
              <w:t xml:space="preserve">In order to achieve the objectives set out in Article 2, the functions of the Organization shall be:” </w:t>
            </w:r>
            <w:r w:rsidRPr="004A54DD">
              <w:rPr>
                <w:strike/>
                <w:szCs w:val="18"/>
              </w:rPr>
              <w:t>, to achieve the aims referred to in Article 2, are to</w:t>
            </w:r>
            <w:r w:rsidRPr="00AA6F89">
              <w:rPr>
                <w:szCs w:val="18"/>
              </w:rPr>
              <w:t>:</w:t>
            </w:r>
          </w:p>
        </w:tc>
        <w:tc>
          <w:tcPr>
            <w:tcW w:w="1968" w:type="dxa"/>
          </w:tcPr>
          <w:p w:rsidR="0041167A" w:rsidRDefault="0041167A">
            <w:pPr>
              <w:rPr>
                <w:szCs w:val="18"/>
              </w:rPr>
            </w:pPr>
          </w:p>
          <w:p w:rsidR="0041167A" w:rsidRPr="00AA6F89" w:rsidRDefault="0041167A">
            <w:pPr>
              <w:rPr>
                <w:szCs w:val="18"/>
              </w:rPr>
            </w:pPr>
            <w:r>
              <w:rPr>
                <w:szCs w:val="18"/>
              </w:rPr>
              <w:t>Japan</w:t>
            </w:r>
          </w:p>
        </w:tc>
      </w:tr>
      <w:tr w:rsidR="0041167A" w:rsidTr="00215DB6">
        <w:tc>
          <w:tcPr>
            <w:tcW w:w="1513" w:type="dxa"/>
          </w:tcPr>
          <w:p w:rsidR="0041167A" w:rsidRDefault="0041167A">
            <w:pPr>
              <w:rPr>
                <w:szCs w:val="18"/>
              </w:rPr>
            </w:pPr>
          </w:p>
        </w:tc>
        <w:tc>
          <w:tcPr>
            <w:tcW w:w="5253" w:type="dxa"/>
          </w:tcPr>
          <w:p w:rsidR="0041167A" w:rsidRPr="00AA6F89" w:rsidRDefault="00965031">
            <w:pPr>
              <w:pStyle w:val="Paragraphedeliste"/>
              <w:numPr>
                <w:ilvl w:val="0"/>
                <w:numId w:val="8"/>
              </w:numPr>
              <w:rPr>
                <w:szCs w:val="18"/>
              </w:rPr>
            </w:pPr>
            <w:ins w:id="304" w:author="Marie-Hélène Grillet" w:date="2017-10-09T15:11:00Z">
              <w:r>
                <w:rPr>
                  <w:szCs w:val="18"/>
                </w:rPr>
                <w:t>T</w:t>
              </w:r>
            </w:ins>
            <w:ins w:id="305" w:author="Marie-Helene" w:date="2017-10-05T14:03:00Z">
              <w:del w:id="306" w:author="Marie-Hélène Grillet" w:date="2017-10-09T15:11:00Z">
                <w:r w:rsidR="00215DB6" w:rsidDel="00965031">
                  <w:rPr>
                    <w:szCs w:val="18"/>
                  </w:rPr>
                  <w:delText>t</w:delText>
                </w:r>
              </w:del>
              <w:r w:rsidR="00215DB6">
                <w:rPr>
                  <w:szCs w:val="18"/>
                </w:rPr>
                <w:t xml:space="preserve">o </w:t>
              </w:r>
            </w:ins>
            <w:r w:rsidR="0041167A" w:rsidRPr="00AA6F89">
              <w:rPr>
                <w:szCs w:val="18"/>
              </w:rPr>
              <w:t xml:space="preserve">provide </w:t>
            </w:r>
            <w:ins w:id="307" w:author="Marie-Helene" w:date="2017-10-30T11:54:00Z">
              <w:r w:rsidR="006424E9">
                <w:rPr>
                  <w:szCs w:val="18"/>
                </w:rPr>
                <w:t xml:space="preserve">non mandatory </w:t>
              </w:r>
            </w:ins>
            <w:r w:rsidR="0041167A" w:rsidRPr="00AA6F89">
              <w:rPr>
                <w:szCs w:val="18"/>
              </w:rPr>
              <w:t>standards, recommendations, guidelines</w:t>
            </w:r>
            <w:ins w:id="308" w:author="Marie-Helene" w:date="2017-10-30T11:56:00Z">
              <w:r w:rsidR="006424E9">
                <w:rPr>
                  <w:szCs w:val="18"/>
                </w:rPr>
                <w:t>,</w:t>
              </w:r>
            </w:ins>
            <w:r w:rsidR="0041167A" w:rsidRPr="00AA6F89">
              <w:rPr>
                <w:szCs w:val="18"/>
              </w:rPr>
              <w:t xml:space="preserve"> </w:t>
            </w:r>
            <w:del w:id="309" w:author="Jon Price" w:date="2017-10-09T19:45:00Z">
              <w:r w:rsidR="0041167A" w:rsidRPr="00AA6F89" w:rsidDel="008811FB">
                <w:rPr>
                  <w:szCs w:val="18"/>
                </w:rPr>
                <w:delText>and</w:delText>
              </w:r>
            </w:del>
            <w:r w:rsidR="0041167A" w:rsidRPr="00AA6F89">
              <w:rPr>
                <w:szCs w:val="18"/>
              </w:rPr>
              <w:t xml:space="preserve"> manuals </w:t>
            </w:r>
            <w:del w:id="310" w:author="Jon Price" w:date="2017-10-09T19:44:00Z">
              <w:r w:rsidR="0041167A" w:rsidRPr="00AA6F89" w:rsidDel="008811FB">
                <w:rPr>
                  <w:szCs w:val="18"/>
                </w:rPr>
                <w:delText>or</w:delText>
              </w:r>
            </w:del>
            <w:ins w:id="311" w:author="Jon Price" w:date="2017-10-09T19:44:00Z">
              <w:r w:rsidR="008811FB">
                <w:rPr>
                  <w:szCs w:val="18"/>
                </w:rPr>
                <w:t>and</w:t>
              </w:r>
            </w:ins>
            <w:r w:rsidR="0041167A" w:rsidRPr="00AA6F89">
              <w:rPr>
                <w:szCs w:val="18"/>
              </w:rPr>
              <w:t xml:space="preserve"> other suitable </w:t>
            </w:r>
            <w:del w:id="312" w:author="Marie-Helene" w:date="2017-10-30T11:51:00Z">
              <w:r w:rsidR="0041167A" w:rsidRPr="00AA6F89" w:rsidDel="006424E9">
                <w:rPr>
                  <w:szCs w:val="18"/>
                </w:rPr>
                <w:delText xml:space="preserve">instruments </w:delText>
              </w:r>
            </w:del>
            <w:ins w:id="313" w:author="Marie-Helene" w:date="2017-10-30T11:51:00Z">
              <w:r w:rsidR="006424E9">
                <w:rPr>
                  <w:szCs w:val="18"/>
                </w:rPr>
                <w:t>means</w:t>
              </w:r>
              <w:r w:rsidR="006424E9" w:rsidRPr="00AA6F89">
                <w:rPr>
                  <w:szCs w:val="18"/>
                </w:rPr>
                <w:t xml:space="preserve"> </w:t>
              </w:r>
            </w:ins>
            <w:r w:rsidR="0041167A" w:rsidRPr="00AA6F89">
              <w:rPr>
                <w:szCs w:val="18"/>
              </w:rPr>
              <w:t xml:space="preserve">and to commend these to </w:t>
            </w:r>
            <w:del w:id="314" w:author="Marie-Helene" w:date="2017-10-05T14:21:00Z">
              <w:r w:rsidR="0041167A" w:rsidRPr="00AA6F89" w:rsidDel="00246A1D">
                <w:rPr>
                  <w:szCs w:val="18"/>
                </w:rPr>
                <w:delText>governments</w:delText>
              </w:r>
            </w:del>
            <w:ins w:id="315" w:author="Marie-Helene" w:date="2017-10-05T14:23:00Z">
              <w:del w:id="316" w:author="Jon Price" w:date="2017-10-09T19:45:00Z">
                <w:r w:rsidR="00246A1D" w:rsidDel="008811FB">
                  <w:rPr>
                    <w:szCs w:val="18"/>
                  </w:rPr>
                  <w:delText xml:space="preserve"> </w:delText>
                </w:r>
              </w:del>
            </w:ins>
            <w:ins w:id="317" w:author="Marie-Helene" w:date="2017-10-05T14:21:00Z">
              <w:r w:rsidR="00246A1D">
                <w:rPr>
                  <w:szCs w:val="18"/>
                </w:rPr>
                <w:t>States</w:t>
              </w:r>
            </w:ins>
            <w:r w:rsidR="0041167A" w:rsidRPr="00AA6F89">
              <w:rPr>
                <w:szCs w:val="18"/>
              </w:rPr>
              <w:t xml:space="preserve">, intergovernmental organizations and </w:t>
            </w:r>
            <w:ins w:id="318" w:author="Marie-Helene" w:date="2017-10-05T14:16:00Z">
              <w:r w:rsidR="00F51CFE">
                <w:rPr>
                  <w:szCs w:val="18"/>
                </w:rPr>
                <w:t>M</w:t>
              </w:r>
            </w:ins>
            <w:del w:id="319" w:author="Marie-Helene" w:date="2017-10-05T14:16:00Z">
              <w:r w:rsidR="0041167A" w:rsidRPr="00AA6F89" w:rsidDel="00F51CFE">
                <w:rPr>
                  <w:szCs w:val="18"/>
                </w:rPr>
                <w:delText>m</w:delText>
              </w:r>
            </w:del>
            <w:r w:rsidR="0041167A" w:rsidRPr="00AA6F89">
              <w:rPr>
                <w:szCs w:val="18"/>
              </w:rPr>
              <w:t>embers as appropriate;</w:t>
            </w:r>
          </w:p>
        </w:tc>
        <w:tc>
          <w:tcPr>
            <w:tcW w:w="6100" w:type="dxa"/>
          </w:tcPr>
          <w:p w:rsidR="001E06FC" w:rsidRDefault="001E06FC">
            <w:pPr>
              <w:rPr>
                <w:szCs w:val="18"/>
              </w:rPr>
            </w:pPr>
            <w:r>
              <w:rPr>
                <w:szCs w:val="18"/>
              </w:rPr>
              <w:t>Have voluntary standards.</w:t>
            </w:r>
            <w:r w:rsidRPr="001E06FC">
              <w:rPr>
                <w:color w:val="00548C"/>
                <w:szCs w:val="18"/>
                <w:rPrChange w:id="320" w:author="Marie-Helene" w:date="2017-10-05T14:19:00Z">
                  <w:rPr>
                    <w:szCs w:val="18"/>
                  </w:rPr>
                </w:rPrChange>
              </w:rPr>
              <w:t xml:space="preserve"> Standards are not binding.</w:t>
            </w:r>
          </w:p>
          <w:p w:rsidR="001E06FC" w:rsidRDefault="001E06FC">
            <w:pPr>
              <w:rPr>
                <w:szCs w:val="18"/>
              </w:rPr>
            </w:pPr>
          </w:p>
          <w:p w:rsidR="0041167A" w:rsidRDefault="0041167A">
            <w:pPr>
              <w:rPr>
                <w:szCs w:val="18"/>
              </w:rPr>
            </w:pPr>
            <w:r>
              <w:rPr>
                <w:szCs w:val="18"/>
              </w:rPr>
              <w:t>Change to:</w:t>
            </w:r>
          </w:p>
          <w:p w:rsidR="0041167A" w:rsidRPr="00F51CFE" w:rsidRDefault="0041167A">
            <w:pPr>
              <w:rPr>
                <w:color w:val="00548C"/>
                <w:szCs w:val="18"/>
              </w:rPr>
            </w:pPr>
            <w:r>
              <w:rPr>
                <w:szCs w:val="18"/>
              </w:rPr>
              <w:t>“</w:t>
            </w:r>
            <w:r w:rsidRPr="001B3FCC">
              <w:rPr>
                <w:szCs w:val="18"/>
                <w:u w:val="single"/>
              </w:rPr>
              <w:t>To</w:t>
            </w:r>
            <w:r>
              <w:rPr>
                <w:szCs w:val="18"/>
              </w:rPr>
              <w:t xml:space="preserve"> </w:t>
            </w:r>
            <w:r w:rsidRPr="00AA6F89">
              <w:rPr>
                <w:szCs w:val="18"/>
              </w:rPr>
              <w:t>provide standards, recommendations, guidelines</w:t>
            </w:r>
            <w:r>
              <w:rPr>
                <w:szCs w:val="18"/>
              </w:rPr>
              <w:t>,</w:t>
            </w:r>
            <w:r w:rsidRPr="00AA6F89">
              <w:rPr>
                <w:szCs w:val="18"/>
              </w:rPr>
              <w:t xml:space="preserve"> </w:t>
            </w:r>
            <w:r w:rsidRPr="001B3FCC">
              <w:rPr>
                <w:strike/>
                <w:szCs w:val="18"/>
              </w:rPr>
              <w:t>and</w:t>
            </w:r>
            <w:r w:rsidRPr="00AA6F89">
              <w:rPr>
                <w:szCs w:val="18"/>
              </w:rPr>
              <w:t xml:space="preserve"> manuals or other suitable instruments </w:t>
            </w:r>
            <w:r w:rsidRPr="001B3FCC">
              <w:rPr>
                <w:strike/>
                <w:szCs w:val="18"/>
              </w:rPr>
              <w:t>and to commend these to governments, intergovernmental organizations and members</w:t>
            </w:r>
            <w:r w:rsidRPr="001B3FCC">
              <w:rPr>
                <w:szCs w:val="18"/>
              </w:rPr>
              <w:t xml:space="preserve"> </w:t>
            </w:r>
            <w:r>
              <w:rPr>
                <w:szCs w:val="18"/>
                <w:u w:val="single"/>
              </w:rPr>
              <w:t>to Contracting Parties, Associate Members, Affiliate Members and any organization, association or person engaged in maritime affairs</w:t>
            </w:r>
            <w:r w:rsidRPr="001B3FCC">
              <w:rPr>
                <w:szCs w:val="18"/>
              </w:rPr>
              <w:t xml:space="preserve"> as appropriate</w:t>
            </w:r>
            <w:r w:rsidRPr="00F51CFE">
              <w:rPr>
                <w:color w:val="00548C"/>
                <w:szCs w:val="18"/>
              </w:rPr>
              <w:t>;”</w:t>
            </w:r>
            <w:r w:rsidR="00F51CFE" w:rsidRPr="00F51CFE">
              <w:rPr>
                <w:color w:val="00548C"/>
                <w:szCs w:val="18"/>
              </w:rPr>
              <w:t xml:space="preserve"> Members and membership categories are now defined.</w:t>
            </w:r>
          </w:p>
          <w:p w:rsidR="0041167A" w:rsidRDefault="0041167A">
            <w:pPr>
              <w:rPr>
                <w:szCs w:val="18"/>
              </w:rPr>
            </w:pPr>
          </w:p>
          <w:p w:rsidR="0041167A" w:rsidRPr="00D468FC" w:rsidRDefault="0041167A">
            <w:pPr>
              <w:rPr>
                <w:color w:val="2E74B5" w:themeColor="accent1" w:themeShade="BF"/>
                <w:szCs w:val="18"/>
              </w:rPr>
            </w:pPr>
            <w:r>
              <w:rPr>
                <w:szCs w:val="18"/>
              </w:rPr>
              <w:t>Change the order to: (d), (e), (c), (b), (a), (g)</w:t>
            </w:r>
            <w:r>
              <w:rPr>
                <w:i/>
                <w:szCs w:val="18"/>
              </w:rPr>
              <w:t>.</w:t>
            </w:r>
            <w:ins w:id="321" w:author="Marie-Hélène Grillet" w:date="2017-10-09T11:30:00Z">
              <w:r w:rsidR="00044DDE">
                <w:rPr>
                  <w:i/>
                  <w:szCs w:val="18"/>
                </w:rPr>
                <w:t xml:space="preserve"> </w:t>
              </w:r>
            </w:ins>
            <w:r w:rsidR="00044DDE" w:rsidRPr="00D468FC">
              <w:rPr>
                <w:color w:val="2E74B5" w:themeColor="accent1" w:themeShade="BF"/>
                <w:szCs w:val="18"/>
              </w:rPr>
              <w:t>Please give e</w:t>
            </w:r>
            <w:r w:rsidR="004E46F9" w:rsidRPr="00D468FC">
              <w:rPr>
                <w:color w:val="2E74B5" w:themeColor="accent1" w:themeShade="BF"/>
                <w:szCs w:val="18"/>
              </w:rPr>
              <w:t xml:space="preserve">xplanation for changing order </w:t>
            </w:r>
            <w:r w:rsidR="00D468FC" w:rsidRPr="00D468FC">
              <w:rPr>
                <w:color w:val="2E74B5" w:themeColor="accent1" w:themeShade="BF"/>
                <w:szCs w:val="18"/>
              </w:rPr>
              <w:t xml:space="preserve">before or </w:t>
            </w:r>
            <w:r w:rsidR="004E46F9" w:rsidRPr="00D468FC">
              <w:rPr>
                <w:color w:val="2E74B5" w:themeColor="accent1" w:themeShade="BF"/>
                <w:szCs w:val="18"/>
              </w:rPr>
              <w:t>at EXLAP3</w:t>
            </w:r>
            <w:r w:rsidR="00D468FC">
              <w:rPr>
                <w:color w:val="2E74B5" w:themeColor="accent1" w:themeShade="BF"/>
                <w:szCs w:val="18"/>
              </w:rPr>
              <w:t>.</w:t>
            </w:r>
          </w:p>
          <w:p w:rsidR="0041167A" w:rsidRDefault="0041167A">
            <w:pPr>
              <w:rPr>
                <w:szCs w:val="18"/>
              </w:rPr>
            </w:pPr>
          </w:p>
          <w:p w:rsidR="0041167A" w:rsidRDefault="0041167A">
            <w:pPr>
              <w:rPr>
                <w:szCs w:val="18"/>
              </w:rPr>
            </w:pPr>
            <w:r>
              <w:rPr>
                <w:szCs w:val="18"/>
              </w:rPr>
              <w:t>For Partners vs Members see Article 4.</w:t>
            </w:r>
          </w:p>
          <w:p w:rsidR="0041167A" w:rsidRDefault="0041167A">
            <w:pPr>
              <w:rPr>
                <w:szCs w:val="18"/>
              </w:rPr>
            </w:pPr>
            <w:r>
              <w:rPr>
                <w:szCs w:val="18"/>
              </w:rPr>
              <w:t>To be useful to its Member States and Partners IALA should produce Standards that are legally binding. Proposed new text:</w:t>
            </w:r>
          </w:p>
          <w:p w:rsidR="0041167A" w:rsidRPr="00F72A10" w:rsidRDefault="0041167A" w:rsidP="004E46F9">
            <w:pPr>
              <w:rPr>
                <w:szCs w:val="18"/>
              </w:rPr>
            </w:pPr>
            <w:r>
              <w:rPr>
                <w:szCs w:val="18"/>
              </w:rPr>
              <w:t>“</w:t>
            </w:r>
            <w:r w:rsidRPr="00AA6F89">
              <w:rPr>
                <w:szCs w:val="18"/>
              </w:rPr>
              <w:t xml:space="preserve">provide </w:t>
            </w:r>
            <w:r>
              <w:rPr>
                <w:szCs w:val="18"/>
                <w:u w:val="single"/>
              </w:rPr>
              <w:t xml:space="preserve">international legally </w:t>
            </w:r>
            <w:r w:rsidRPr="00F72A10">
              <w:rPr>
                <w:szCs w:val="18"/>
                <w:u w:val="single"/>
              </w:rPr>
              <w:t>valid</w:t>
            </w:r>
            <w:r>
              <w:rPr>
                <w:szCs w:val="18"/>
              </w:rPr>
              <w:t xml:space="preserve"> </w:t>
            </w:r>
            <w:r w:rsidRPr="00F72A10">
              <w:rPr>
                <w:szCs w:val="18"/>
              </w:rPr>
              <w:t>standards</w:t>
            </w:r>
            <w:r w:rsidRPr="00AA6F89">
              <w:rPr>
                <w:szCs w:val="18"/>
              </w:rPr>
              <w:t xml:space="preserve">, recommendations, guidelines and manuals or other suitable instruments and to </w:t>
            </w:r>
            <w:r w:rsidRPr="00F72A10">
              <w:rPr>
                <w:strike/>
                <w:szCs w:val="18"/>
              </w:rPr>
              <w:t>commend</w:t>
            </w:r>
            <w:r w:rsidRPr="00AA6F89">
              <w:rPr>
                <w:szCs w:val="18"/>
              </w:rPr>
              <w:t xml:space="preserve"> </w:t>
            </w:r>
            <w:r w:rsidRPr="00F72A10">
              <w:rPr>
                <w:szCs w:val="18"/>
                <w:u w:val="single"/>
              </w:rPr>
              <w:t>forward</w:t>
            </w:r>
            <w:r>
              <w:rPr>
                <w:szCs w:val="18"/>
              </w:rPr>
              <w:t xml:space="preserve"> </w:t>
            </w:r>
            <w:r w:rsidRPr="00F72A10">
              <w:rPr>
                <w:szCs w:val="18"/>
              </w:rPr>
              <w:t>these</w:t>
            </w:r>
            <w:r w:rsidRPr="00AA6F89">
              <w:rPr>
                <w:szCs w:val="18"/>
              </w:rPr>
              <w:t xml:space="preserve"> to governments, intergovernmental organizations and </w:t>
            </w:r>
            <w:r w:rsidRPr="00F72A10">
              <w:rPr>
                <w:strike/>
                <w:szCs w:val="18"/>
              </w:rPr>
              <w:t>members</w:t>
            </w:r>
            <w:r w:rsidRPr="00AA6F89">
              <w:rPr>
                <w:szCs w:val="18"/>
              </w:rPr>
              <w:t xml:space="preserve"> </w:t>
            </w:r>
            <w:r w:rsidRPr="00F72A10">
              <w:rPr>
                <w:szCs w:val="18"/>
                <w:u w:val="single"/>
              </w:rPr>
              <w:t>partners</w:t>
            </w:r>
            <w:r>
              <w:rPr>
                <w:szCs w:val="18"/>
              </w:rPr>
              <w:t xml:space="preserve"> </w:t>
            </w:r>
            <w:r w:rsidRPr="00AA6F89">
              <w:rPr>
                <w:szCs w:val="18"/>
              </w:rPr>
              <w:t xml:space="preserve">as </w:t>
            </w:r>
            <w:r w:rsidR="00044DDE" w:rsidRPr="00AA6F89">
              <w:rPr>
                <w:szCs w:val="18"/>
              </w:rPr>
              <w:t>appropriate;</w:t>
            </w:r>
            <w:r w:rsidR="00044DDE">
              <w:rPr>
                <w:szCs w:val="18"/>
              </w:rPr>
              <w:t>»</w:t>
            </w:r>
            <w:r w:rsidR="00044DDE" w:rsidRPr="00044DDE">
              <w:rPr>
                <w:color w:val="00548C"/>
                <w:szCs w:val="18"/>
              </w:rPr>
              <w:t xml:space="preserve"> Documents</w:t>
            </w:r>
            <w:r w:rsidR="004E46F9" w:rsidRPr="00044DDE">
              <w:rPr>
                <w:color w:val="00548C"/>
                <w:szCs w:val="18"/>
              </w:rPr>
              <w:t xml:space="preserve"> </w:t>
            </w:r>
            <w:r w:rsidR="004E46F9" w:rsidRPr="00F51CFE">
              <w:rPr>
                <w:color w:val="00548C"/>
                <w:szCs w:val="18"/>
                <w:rPrChange w:id="322" w:author="Marie-Helene" w:date="2017-10-05T14:15:00Z">
                  <w:rPr>
                    <w:szCs w:val="18"/>
                  </w:rPr>
                </w:rPrChange>
              </w:rPr>
              <w:t>cannot be legally binding. Terminology used for members in the draft Convention follows legal opinion.</w:t>
            </w:r>
          </w:p>
        </w:tc>
        <w:tc>
          <w:tcPr>
            <w:tcW w:w="1968" w:type="dxa"/>
          </w:tcPr>
          <w:p w:rsidR="001E06FC" w:rsidRDefault="001E06FC">
            <w:pPr>
              <w:rPr>
                <w:szCs w:val="18"/>
              </w:rPr>
            </w:pPr>
            <w:r>
              <w:rPr>
                <w:szCs w:val="18"/>
              </w:rPr>
              <w:t>Canada</w:t>
            </w:r>
          </w:p>
          <w:p w:rsidR="001E06FC" w:rsidRDefault="001E06FC">
            <w:pPr>
              <w:rPr>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26150F" w:rsidRDefault="0026150F">
            <w:pPr>
              <w:rPr>
                <w:szCs w:val="18"/>
              </w:rPr>
            </w:pPr>
          </w:p>
          <w:p w:rsidR="0041167A" w:rsidRDefault="0041167A">
            <w:pPr>
              <w:rPr>
                <w:szCs w:val="18"/>
              </w:rPr>
            </w:pPr>
            <w:r>
              <w:rPr>
                <w:szCs w:val="18"/>
              </w:rPr>
              <w:t>Russia</w:t>
            </w:r>
          </w:p>
          <w:p w:rsidR="0041167A" w:rsidRDefault="0041167A">
            <w:pPr>
              <w:rPr>
                <w:szCs w:val="18"/>
              </w:rPr>
            </w:pPr>
          </w:p>
          <w:p w:rsidR="0026150F" w:rsidRDefault="0026150F">
            <w:pPr>
              <w:rPr>
                <w:szCs w:val="18"/>
              </w:rPr>
            </w:pPr>
          </w:p>
          <w:p w:rsidR="0041167A" w:rsidRPr="00AA6F89" w:rsidRDefault="0041167A">
            <w:pPr>
              <w:rPr>
                <w:szCs w:val="18"/>
              </w:rPr>
            </w:pPr>
            <w:r>
              <w:rPr>
                <w:szCs w:val="18"/>
              </w:rPr>
              <w:t>Spain</w:t>
            </w:r>
          </w:p>
        </w:tc>
      </w:tr>
      <w:tr w:rsidR="0041167A" w:rsidTr="0041167A">
        <w:trPr>
          <w:trPrChange w:id="323" w:author="Marie-Helene" w:date="2017-10-05T11:33:00Z">
            <w:trPr>
              <w:gridAfter w:val="0"/>
            </w:trPr>
          </w:trPrChange>
        </w:trPr>
        <w:tc>
          <w:tcPr>
            <w:tcW w:w="1513" w:type="dxa"/>
            <w:tcPrChange w:id="324" w:author="Marie-Helene" w:date="2017-10-05T11:33:00Z">
              <w:tcPr>
                <w:tcW w:w="1513" w:type="dxa"/>
              </w:tcPr>
            </w:tcPrChange>
          </w:tcPr>
          <w:p w:rsidR="0041167A" w:rsidRDefault="0041167A">
            <w:pPr>
              <w:rPr>
                <w:szCs w:val="18"/>
              </w:rPr>
            </w:pPr>
          </w:p>
        </w:tc>
        <w:tc>
          <w:tcPr>
            <w:tcW w:w="5253" w:type="dxa"/>
            <w:tcPrChange w:id="325" w:author="Marie-Helene" w:date="2017-10-05T11:33:00Z">
              <w:tcPr>
                <w:tcW w:w="5253" w:type="dxa"/>
              </w:tcPr>
            </w:tcPrChange>
          </w:tcPr>
          <w:p w:rsidR="0041167A" w:rsidRPr="00AA6F89" w:rsidRDefault="00965031" w:rsidP="00C82D83">
            <w:pPr>
              <w:pStyle w:val="Paragraphedeliste"/>
              <w:numPr>
                <w:ilvl w:val="0"/>
                <w:numId w:val="8"/>
              </w:numPr>
              <w:rPr>
                <w:szCs w:val="18"/>
              </w:rPr>
            </w:pPr>
            <w:ins w:id="326" w:author="Marie-Hélène Grillet" w:date="2017-10-09T15:11:00Z">
              <w:r>
                <w:rPr>
                  <w:szCs w:val="18"/>
                </w:rPr>
                <w:t>T</w:t>
              </w:r>
            </w:ins>
            <w:ins w:id="327" w:author="Marie-Helene" w:date="2017-10-05T14:03:00Z">
              <w:del w:id="328" w:author="Marie-Hélène Grillet" w:date="2017-10-09T15:11:00Z">
                <w:r w:rsidR="00215DB6" w:rsidDel="00965031">
                  <w:rPr>
                    <w:szCs w:val="18"/>
                  </w:rPr>
                  <w:delText>t</w:delText>
                </w:r>
              </w:del>
              <w:r w:rsidR="00215DB6">
                <w:rPr>
                  <w:szCs w:val="18"/>
                </w:rPr>
                <w:t xml:space="preserve">o </w:t>
              </w:r>
            </w:ins>
            <w:r w:rsidR="0041167A" w:rsidRPr="00AA6F89">
              <w:rPr>
                <w:szCs w:val="18"/>
              </w:rPr>
              <w:t>consider and make recommendations on standards, recommendations, guidelines</w:t>
            </w:r>
            <w:ins w:id="329" w:author="Marie-Helene" w:date="2017-10-05T14:28:00Z">
              <w:r w:rsidR="0026150F">
                <w:rPr>
                  <w:szCs w:val="18"/>
                </w:rPr>
                <w:t>, manuals</w:t>
              </w:r>
            </w:ins>
            <w:r w:rsidR="0041167A" w:rsidRPr="00AA6F89">
              <w:rPr>
                <w:szCs w:val="18"/>
              </w:rPr>
              <w:t xml:space="preserve"> and other documents that may be remitted to it by </w:t>
            </w:r>
            <w:ins w:id="330" w:author="Marie-Helene" w:date="2017-10-05T14:29:00Z">
              <w:r w:rsidR="00017885">
                <w:rPr>
                  <w:szCs w:val="18"/>
                </w:rPr>
                <w:t xml:space="preserve">Member States and </w:t>
              </w:r>
              <w:del w:id="331" w:author="Marie-Hélène Grillet" w:date="2017-10-09T15:11:00Z">
                <w:r w:rsidR="00017885" w:rsidDel="00965031">
                  <w:rPr>
                    <w:szCs w:val="18"/>
                  </w:rPr>
                  <w:delText>Members</w:delText>
                </w:r>
              </w:del>
            </w:ins>
            <w:del w:id="332" w:author="Marie-Hélène Grillet" w:date="2017-10-09T15:11:00Z">
              <w:r w:rsidR="0041167A" w:rsidRPr="00AA6F89" w:rsidDel="00965031">
                <w:rPr>
                  <w:szCs w:val="18"/>
                </w:rPr>
                <w:delText>members</w:delText>
              </w:r>
            </w:del>
            <w:ins w:id="333" w:author="Marie-Hélène Grillet" w:date="2017-10-09T15:11:00Z">
              <w:r>
                <w:rPr>
                  <w:szCs w:val="18"/>
                </w:rPr>
                <w:t>Members</w:t>
              </w:r>
            </w:ins>
            <w:r w:rsidR="0041167A" w:rsidRPr="00AA6F89">
              <w:rPr>
                <w:szCs w:val="18"/>
              </w:rPr>
              <w:t>, by any organ or speciali</w:t>
            </w:r>
            <w:ins w:id="334" w:author="Jon Price" w:date="2017-10-09T19:46:00Z">
              <w:r w:rsidR="008811FB">
                <w:rPr>
                  <w:szCs w:val="18"/>
                </w:rPr>
                <w:t>z</w:t>
              </w:r>
            </w:ins>
            <w:del w:id="335" w:author="Jon Price" w:date="2017-10-09T19:46:00Z">
              <w:r w:rsidR="0041167A" w:rsidRPr="00AA6F89" w:rsidDel="008811FB">
                <w:rPr>
                  <w:szCs w:val="18"/>
                </w:rPr>
                <w:delText>s</w:delText>
              </w:r>
            </w:del>
            <w:r w:rsidR="0041167A" w:rsidRPr="00AA6F89">
              <w:rPr>
                <w:szCs w:val="18"/>
              </w:rPr>
              <w:t xml:space="preserve">ed agency of the United Nations or by any other intergovernmental </w:t>
            </w:r>
            <w:r w:rsidR="0041167A" w:rsidRPr="00AA6F89">
              <w:rPr>
                <w:szCs w:val="18"/>
              </w:rPr>
              <w:lastRenderedPageBreak/>
              <w:t>organization;</w:t>
            </w:r>
          </w:p>
        </w:tc>
        <w:tc>
          <w:tcPr>
            <w:tcW w:w="6100" w:type="dxa"/>
            <w:tcPrChange w:id="336" w:author="Marie-Helene" w:date="2017-10-05T11:33:00Z">
              <w:tcPr>
                <w:tcW w:w="5549" w:type="dxa"/>
              </w:tcPr>
            </w:tcPrChange>
          </w:tcPr>
          <w:p w:rsidR="00044DDE" w:rsidRDefault="00044DDE">
            <w:pPr>
              <w:rPr>
                <w:ins w:id="337" w:author="Marie-Helene" w:date="2017-10-30T11:58:00Z"/>
                <w:szCs w:val="18"/>
              </w:rPr>
            </w:pPr>
            <w:r>
              <w:rPr>
                <w:szCs w:val="18"/>
              </w:rPr>
              <w:lastRenderedPageBreak/>
              <w:t>Add manuals and instruments for consistency. Make clear that they voluntary.</w:t>
            </w:r>
          </w:p>
          <w:p w:rsidR="000F0CB7" w:rsidRPr="000F0CB7" w:rsidRDefault="006475F9">
            <w:pPr>
              <w:rPr>
                <w:color w:val="0070C0"/>
                <w:szCs w:val="18"/>
                <w:rPrChange w:id="338" w:author="Marie-Helene" w:date="2017-10-30T11:58:00Z">
                  <w:rPr>
                    <w:szCs w:val="18"/>
                  </w:rPr>
                </w:rPrChange>
              </w:rPr>
            </w:pPr>
            <w:ins w:id="339" w:author="Marie-Helene" w:date="2017-10-30T11:58:00Z">
              <w:r>
                <w:rPr>
                  <w:color w:val="0070C0"/>
                  <w:szCs w:val="18"/>
                </w:rPr>
                <w:t>“</w:t>
              </w:r>
              <w:r w:rsidR="000F0CB7">
                <w:rPr>
                  <w:color w:val="0070C0"/>
                  <w:szCs w:val="18"/>
                </w:rPr>
                <w:t>Documents</w:t>
              </w:r>
              <w:r>
                <w:rPr>
                  <w:color w:val="0070C0"/>
                  <w:szCs w:val="18"/>
                </w:rPr>
                <w:t>”</w:t>
              </w:r>
              <w:r w:rsidR="000F0CB7">
                <w:rPr>
                  <w:color w:val="0070C0"/>
                  <w:szCs w:val="18"/>
                </w:rPr>
                <w:t xml:space="preserve"> coming to IALA (not produced by IALA)</w:t>
              </w:r>
            </w:ins>
          </w:p>
          <w:p w:rsidR="00044DDE" w:rsidRDefault="00044DDE">
            <w:pPr>
              <w:rPr>
                <w:szCs w:val="18"/>
              </w:rPr>
            </w:pPr>
          </w:p>
          <w:p w:rsidR="0041167A" w:rsidRDefault="0041167A">
            <w:pPr>
              <w:rPr>
                <w:szCs w:val="18"/>
              </w:rPr>
            </w:pPr>
            <w:r>
              <w:rPr>
                <w:szCs w:val="18"/>
              </w:rPr>
              <w:t>Change to:</w:t>
            </w:r>
          </w:p>
          <w:p w:rsidR="0041167A" w:rsidRPr="00AA6F89" w:rsidRDefault="0041167A">
            <w:pPr>
              <w:rPr>
                <w:szCs w:val="18"/>
              </w:rPr>
            </w:pPr>
            <w:r>
              <w:rPr>
                <w:szCs w:val="18"/>
              </w:rPr>
              <w:t>“</w:t>
            </w:r>
            <w:r w:rsidRPr="00552373">
              <w:rPr>
                <w:szCs w:val="18"/>
                <w:u w:val="single"/>
              </w:rPr>
              <w:t>To</w:t>
            </w:r>
            <w:r>
              <w:rPr>
                <w:szCs w:val="18"/>
              </w:rPr>
              <w:t xml:space="preserve"> </w:t>
            </w:r>
            <w:r w:rsidRPr="00AA6F89">
              <w:rPr>
                <w:szCs w:val="18"/>
              </w:rPr>
              <w:t xml:space="preserve">consider and make recommendations on standards, recommendations, </w:t>
            </w:r>
            <w:r w:rsidRPr="00AA6F89">
              <w:rPr>
                <w:szCs w:val="18"/>
              </w:rPr>
              <w:lastRenderedPageBreak/>
              <w:t xml:space="preserve">guidelines and other documents that may be remitted to </w:t>
            </w:r>
            <w:r w:rsidRPr="00552373">
              <w:rPr>
                <w:strike/>
                <w:szCs w:val="18"/>
              </w:rPr>
              <w:t>it</w:t>
            </w:r>
            <w:r w:rsidRPr="00AA6F89">
              <w:rPr>
                <w:szCs w:val="18"/>
              </w:rPr>
              <w:t xml:space="preserve"> </w:t>
            </w:r>
            <w:r>
              <w:rPr>
                <w:szCs w:val="18"/>
                <w:u w:val="single"/>
              </w:rPr>
              <w:t>the Organization</w:t>
            </w:r>
            <w:r>
              <w:rPr>
                <w:szCs w:val="18"/>
              </w:rPr>
              <w:t xml:space="preserve"> </w:t>
            </w:r>
            <w:r w:rsidRPr="00AA6F89">
              <w:rPr>
                <w:szCs w:val="18"/>
              </w:rPr>
              <w:t xml:space="preserve">by </w:t>
            </w:r>
            <w:r w:rsidRPr="00552373">
              <w:rPr>
                <w:strike/>
                <w:szCs w:val="18"/>
              </w:rPr>
              <w:t>members</w:t>
            </w:r>
            <w:r>
              <w:rPr>
                <w:szCs w:val="18"/>
              </w:rPr>
              <w:t xml:space="preserve"> </w:t>
            </w:r>
            <w:r>
              <w:rPr>
                <w:szCs w:val="18"/>
                <w:u w:val="single"/>
              </w:rPr>
              <w:t>Associate Members or Affiliate Members</w:t>
            </w:r>
            <w:r w:rsidRPr="00AA6F89">
              <w:rPr>
                <w:szCs w:val="18"/>
              </w:rPr>
              <w:t>, by any organ or specialised agency of the United Nations or by any other intergovernmental organization;</w:t>
            </w:r>
            <w:r>
              <w:rPr>
                <w:szCs w:val="18"/>
              </w:rPr>
              <w:t>”</w:t>
            </w:r>
          </w:p>
        </w:tc>
        <w:tc>
          <w:tcPr>
            <w:tcW w:w="1968" w:type="dxa"/>
            <w:tcPrChange w:id="340" w:author="Marie-Helene" w:date="2017-10-05T11:33:00Z">
              <w:tcPr>
                <w:tcW w:w="1704" w:type="dxa"/>
                <w:gridSpan w:val="2"/>
              </w:tcPr>
            </w:tcPrChange>
          </w:tcPr>
          <w:p w:rsidR="00044DDE" w:rsidRDefault="00044DDE">
            <w:pPr>
              <w:rPr>
                <w:szCs w:val="18"/>
              </w:rPr>
            </w:pPr>
            <w:r>
              <w:rPr>
                <w:szCs w:val="18"/>
              </w:rPr>
              <w:lastRenderedPageBreak/>
              <w:t>Canada</w:t>
            </w:r>
          </w:p>
          <w:p w:rsidR="00044DDE" w:rsidRDefault="00044DDE">
            <w:pPr>
              <w:rPr>
                <w:szCs w:val="18"/>
              </w:rPr>
            </w:pPr>
          </w:p>
          <w:p w:rsidR="000F0CB7" w:rsidRDefault="000F0CB7">
            <w:pPr>
              <w:rPr>
                <w:ins w:id="341" w:author="Marie-Helene" w:date="2017-10-30T11:58:00Z"/>
                <w:szCs w:val="18"/>
              </w:rPr>
            </w:pPr>
          </w:p>
          <w:p w:rsidR="0041167A" w:rsidRPr="00AA6F89" w:rsidRDefault="0041167A">
            <w:pPr>
              <w:rPr>
                <w:szCs w:val="18"/>
              </w:rPr>
            </w:pPr>
            <w:r>
              <w:rPr>
                <w:szCs w:val="18"/>
              </w:rPr>
              <w:t>Japan</w:t>
            </w:r>
          </w:p>
        </w:tc>
      </w:tr>
      <w:tr w:rsidR="0041167A" w:rsidTr="0041167A">
        <w:trPr>
          <w:trPrChange w:id="342" w:author="Marie-Helene" w:date="2017-10-05T11:33:00Z">
            <w:trPr>
              <w:gridAfter w:val="0"/>
            </w:trPr>
          </w:trPrChange>
        </w:trPr>
        <w:tc>
          <w:tcPr>
            <w:tcW w:w="1513" w:type="dxa"/>
            <w:tcPrChange w:id="343" w:author="Marie-Helene" w:date="2017-10-05T11:33:00Z">
              <w:tcPr>
                <w:tcW w:w="1513" w:type="dxa"/>
              </w:tcPr>
            </w:tcPrChange>
          </w:tcPr>
          <w:p w:rsidR="0041167A" w:rsidRDefault="0041167A">
            <w:pPr>
              <w:rPr>
                <w:szCs w:val="18"/>
              </w:rPr>
            </w:pPr>
          </w:p>
        </w:tc>
        <w:tc>
          <w:tcPr>
            <w:tcW w:w="5253" w:type="dxa"/>
            <w:tcPrChange w:id="344" w:author="Marie-Helene" w:date="2017-10-05T11:33:00Z">
              <w:tcPr>
                <w:tcW w:w="5253" w:type="dxa"/>
              </w:tcPr>
            </w:tcPrChange>
          </w:tcPr>
          <w:p w:rsidR="0041167A" w:rsidRPr="00AA6F89" w:rsidRDefault="00AD7826" w:rsidP="00EA07C1">
            <w:pPr>
              <w:pStyle w:val="Paragraphedeliste"/>
              <w:numPr>
                <w:ilvl w:val="0"/>
                <w:numId w:val="8"/>
              </w:numPr>
              <w:rPr>
                <w:szCs w:val="18"/>
              </w:rPr>
            </w:pPr>
            <w:ins w:id="345" w:author="Marie-Hélène Grillet" w:date="2017-10-09T15:11:00Z">
              <w:r>
                <w:rPr>
                  <w:szCs w:val="18"/>
                </w:rPr>
                <w:t>T</w:t>
              </w:r>
            </w:ins>
            <w:ins w:id="346" w:author="Marie-Helene" w:date="2017-10-05T14:05:00Z">
              <w:del w:id="347" w:author="Marie-Hélène Grillet" w:date="2017-10-09T15:11:00Z">
                <w:r w:rsidR="00215DB6" w:rsidDel="00AD7826">
                  <w:rPr>
                    <w:szCs w:val="18"/>
                  </w:rPr>
                  <w:delText>t</w:delText>
                </w:r>
              </w:del>
              <w:r w:rsidR="00215DB6">
                <w:rPr>
                  <w:szCs w:val="18"/>
                </w:rPr>
                <w:t xml:space="preserve">o </w:t>
              </w:r>
            </w:ins>
            <w:r w:rsidR="0041167A" w:rsidRPr="00AA6F89">
              <w:rPr>
                <w:szCs w:val="18"/>
              </w:rPr>
              <w:t xml:space="preserve">provide mechanisms for consultation and exchange of information </w:t>
            </w:r>
            <w:del w:id="348" w:author="Jon Price" w:date="2017-10-09T19:46:00Z">
              <w:r w:rsidR="0041167A" w:rsidRPr="00AA6F89" w:rsidDel="008811FB">
                <w:rPr>
                  <w:szCs w:val="18"/>
                </w:rPr>
                <w:delText>including about</w:delText>
              </w:r>
            </w:del>
            <w:del w:id="349" w:author="Jon Price" w:date="2017-10-09T19:47:00Z">
              <w:r w:rsidR="0041167A" w:rsidRPr="00AA6F89" w:rsidDel="008811FB">
                <w:rPr>
                  <w:szCs w:val="18"/>
                </w:rPr>
                <w:delText xml:space="preserve"> </w:delText>
              </w:r>
            </w:del>
            <w:ins w:id="350" w:author="Jon Price" w:date="2017-10-09T19:47:00Z">
              <w:r w:rsidR="008811FB">
                <w:rPr>
                  <w:szCs w:val="18"/>
                </w:rPr>
                <w:t xml:space="preserve">covering inter alia </w:t>
              </w:r>
            </w:ins>
            <w:ins w:id="351" w:author="Marie-Helene" w:date="2017-10-05T14:34:00Z">
              <w:r w:rsidR="00EA07C1" w:rsidRPr="00AA6F89">
                <w:rPr>
                  <w:szCs w:val="18"/>
                </w:rPr>
                <w:t xml:space="preserve">recent developments </w:t>
              </w:r>
            </w:ins>
            <w:ins w:id="352" w:author="Marie-Helene" w:date="2017-10-05T14:35:00Z">
              <w:r w:rsidR="00EA07C1" w:rsidRPr="00AA6F89">
                <w:rPr>
                  <w:szCs w:val="18"/>
                </w:rPr>
                <w:t xml:space="preserve">and </w:t>
              </w:r>
            </w:ins>
            <w:r w:rsidR="0041167A" w:rsidRPr="00AA6F89">
              <w:rPr>
                <w:szCs w:val="18"/>
              </w:rPr>
              <w:t xml:space="preserve">the activities of </w:t>
            </w:r>
            <w:del w:id="353" w:author="Marie-Helene" w:date="2017-10-05T14:33:00Z">
              <w:r w:rsidR="0041167A" w:rsidRPr="00AA6F89" w:rsidDel="00EA07C1">
                <w:rPr>
                  <w:szCs w:val="18"/>
                </w:rPr>
                <w:delText>Contracting Parties</w:delText>
              </w:r>
            </w:del>
            <w:ins w:id="354" w:author="Marie-Helene" w:date="2017-10-05T14:33:00Z">
              <w:r w:rsidR="00EA07C1">
                <w:rPr>
                  <w:szCs w:val="18"/>
                </w:rPr>
                <w:t>Member States</w:t>
              </w:r>
            </w:ins>
            <w:ins w:id="355" w:author="Marie-Helene" w:date="2017-10-05T14:36:00Z">
              <w:r w:rsidR="00EA07C1">
                <w:rPr>
                  <w:szCs w:val="18"/>
                </w:rPr>
                <w:t xml:space="preserve"> and</w:t>
              </w:r>
            </w:ins>
            <w:del w:id="356" w:author="Marie-Helene" w:date="2017-10-05T14:36:00Z">
              <w:r w:rsidR="0041167A" w:rsidRPr="00AA6F89" w:rsidDel="00EA07C1">
                <w:rPr>
                  <w:szCs w:val="18"/>
                </w:rPr>
                <w:delText>,</w:delText>
              </w:r>
            </w:del>
            <w:r w:rsidR="0041167A" w:rsidRPr="00AA6F89">
              <w:rPr>
                <w:szCs w:val="18"/>
              </w:rPr>
              <w:t xml:space="preserve"> </w:t>
            </w:r>
            <w:ins w:id="357" w:author="Marie-Helene" w:date="2017-10-05T14:33:00Z">
              <w:r w:rsidR="00EA07C1">
                <w:rPr>
                  <w:szCs w:val="18"/>
                </w:rPr>
                <w:t>M</w:t>
              </w:r>
            </w:ins>
            <w:del w:id="358" w:author="Marie-Helene" w:date="2017-10-05T14:33:00Z">
              <w:r w:rsidR="0041167A" w:rsidRPr="00AA6F89" w:rsidDel="00EA07C1">
                <w:rPr>
                  <w:szCs w:val="18"/>
                </w:rPr>
                <w:delText>m</w:delText>
              </w:r>
            </w:del>
            <w:r w:rsidR="0041167A" w:rsidRPr="00AA6F89">
              <w:rPr>
                <w:szCs w:val="18"/>
              </w:rPr>
              <w:t>embers</w:t>
            </w:r>
            <w:del w:id="359" w:author="Jon Price" w:date="2017-10-09T19:47:00Z">
              <w:r w:rsidR="0041167A" w:rsidRPr="00AA6F89" w:rsidDel="008811FB">
                <w:rPr>
                  <w:szCs w:val="18"/>
                </w:rPr>
                <w:delText xml:space="preserve"> </w:delText>
              </w:r>
            </w:del>
            <w:del w:id="360" w:author="Marie-Helene" w:date="2017-10-05T14:35:00Z">
              <w:r w:rsidR="0041167A" w:rsidRPr="00AA6F89" w:rsidDel="00EA07C1">
                <w:rPr>
                  <w:szCs w:val="18"/>
                </w:rPr>
                <w:delText>and</w:delText>
              </w:r>
            </w:del>
            <w:del w:id="361" w:author="Marie-Helene" w:date="2017-10-05T14:34:00Z">
              <w:r w:rsidR="0041167A" w:rsidRPr="00AA6F89" w:rsidDel="00EA07C1">
                <w:rPr>
                  <w:szCs w:val="18"/>
                </w:rPr>
                <w:delText xml:space="preserve"> recent developments</w:delText>
              </w:r>
            </w:del>
            <w:r w:rsidR="0041167A" w:rsidRPr="00AA6F89">
              <w:rPr>
                <w:szCs w:val="18"/>
              </w:rPr>
              <w:t>;</w:t>
            </w:r>
          </w:p>
        </w:tc>
        <w:tc>
          <w:tcPr>
            <w:tcW w:w="6100" w:type="dxa"/>
            <w:tcPrChange w:id="362" w:author="Marie-Helene" w:date="2017-10-05T11:33:00Z">
              <w:tcPr>
                <w:tcW w:w="5549" w:type="dxa"/>
              </w:tcPr>
            </w:tcPrChange>
          </w:tcPr>
          <w:p w:rsidR="006261F7" w:rsidRDefault="006261F7">
            <w:pPr>
              <w:rPr>
                <w:szCs w:val="18"/>
              </w:rPr>
            </w:pPr>
            <w:r>
              <w:rPr>
                <w:szCs w:val="18"/>
              </w:rPr>
              <w:t>Consider rephrasing.</w:t>
            </w:r>
          </w:p>
          <w:p w:rsidR="006261F7" w:rsidRDefault="006261F7">
            <w:pPr>
              <w:rPr>
                <w:szCs w:val="18"/>
              </w:rPr>
            </w:pPr>
          </w:p>
          <w:p w:rsidR="0041167A" w:rsidRDefault="0041167A">
            <w:pPr>
              <w:rPr>
                <w:szCs w:val="18"/>
              </w:rPr>
            </w:pPr>
            <w:r>
              <w:rPr>
                <w:szCs w:val="18"/>
              </w:rPr>
              <w:t>Change to:</w:t>
            </w:r>
          </w:p>
          <w:p w:rsidR="0041167A" w:rsidRDefault="0041167A">
            <w:pPr>
              <w:rPr>
                <w:szCs w:val="18"/>
              </w:rPr>
            </w:pPr>
            <w:r>
              <w:rPr>
                <w:szCs w:val="18"/>
              </w:rPr>
              <w:t>“</w:t>
            </w:r>
            <w:r w:rsidRPr="00555BBC">
              <w:rPr>
                <w:szCs w:val="18"/>
                <w:u w:val="single"/>
              </w:rPr>
              <w:t>To</w:t>
            </w:r>
            <w:r>
              <w:rPr>
                <w:szCs w:val="18"/>
              </w:rPr>
              <w:t xml:space="preserve"> </w:t>
            </w:r>
            <w:r w:rsidRPr="00AA6F89">
              <w:rPr>
                <w:szCs w:val="18"/>
              </w:rPr>
              <w:t xml:space="preserve">provide mechanisms for consultation and exchange of information including </w:t>
            </w:r>
            <w:r>
              <w:rPr>
                <w:szCs w:val="18"/>
                <w:u w:val="single"/>
              </w:rPr>
              <w:t>the one</w:t>
            </w:r>
            <w:r>
              <w:rPr>
                <w:szCs w:val="18"/>
              </w:rPr>
              <w:t xml:space="preserve"> </w:t>
            </w:r>
            <w:r w:rsidRPr="00AA6F89">
              <w:rPr>
                <w:szCs w:val="18"/>
              </w:rPr>
              <w:t xml:space="preserve">about the activities of Contracting Parties, </w:t>
            </w:r>
            <w:r w:rsidRPr="00555BBC">
              <w:rPr>
                <w:strike/>
                <w:szCs w:val="18"/>
              </w:rPr>
              <w:t>members</w:t>
            </w:r>
            <w:r w:rsidRPr="00AA6F89">
              <w:rPr>
                <w:szCs w:val="18"/>
              </w:rPr>
              <w:t xml:space="preserve"> </w:t>
            </w:r>
            <w:r w:rsidRPr="00555BBC">
              <w:rPr>
                <w:szCs w:val="18"/>
                <w:u w:val="single"/>
              </w:rPr>
              <w:t>Associate Members, Affiliate Members</w:t>
            </w:r>
            <w:r>
              <w:rPr>
                <w:szCs w:val="18"/>
              </w:rPr>
              <w:t xml:space="preserve"> </w:t>
            </w:r>
            <w:r w:rsidRPr="00AA6F89">
              <w:rPr>
                <w:szCs w:val="18"/>
              </w:rPr>
              <w:t>and recent developments;</w:t>
            </w:r>
            <w:r>
              <w:rPr>
                <w:szCs w:val="18"/>
              </w:rPr>
              <w:t>”</w:t>
            </w:r>
          </w:p>
          <w:p w:rsidR="0041167A" w:rsidRDefault="0041167A">
            <w:pPr>
              <w:rPr>
                <w:szCs w:val="18"/>
              </w:rPr>
            </w:pPr>
          </w:p>
          <w:p w:rsidR="0041167A" w:rsidRDefault="0041167A">
            <w:pPr>
              <w:rPr>
                <w:szCs w:val="18"/>
              </w:rPr>
            </w:pPr>
            <w:r>
              <w:rPr>
                <w:szCs w:val="18"/>
              </w:rPr>
              <w:t>Proposed new text:</w:t>
            </w:r>
          </w:p>
          <w:p w:rsidR="0041167A" w:rsidRPr="00AA6F89" w:rsidRDefault="0041167A">
            <w:pPr>
              <w:rPr>
                <w:szCs w:val="18"/>
              </w:rPr>
            </w:pPr>
            <w:r>
              <w:rPr>
                <w:szCs w:val="18"/>
              </w:rPr>
              <w:t>“</w:t>
            </w:r>
            <w:r w:rsidRPr="00AA6F89">
              <w:rPr>
                <w:szCs w:val="18"/>
              </w:rPr>
              <w:t xml:space="preserve">provide mechanisms for consultation and exchange of information including about the activities of </w:t>
            </w:r>
            <w:r w:rsidRPr="002610AA">
              <w:rPr>
                <w:strike/>
                <w:szCs w:val="18"/>
              </w:rPr>
              <w:t>Contracting Parties, members</w:t>
            </w:r>
            <w:r w:rsidRPr="00AA6F89">
              <w:rPr>
                <w:szCs w:val="18"/>
              </w:rPr>
              <w:t xml:space="preserve"> </w:t>
            </w:r>
            <w:r>
              <w:rPr>
                <w:szCs w:val="18"/>
                <w:u w:val="single"/>
              </w:rPr>
              <w:t xml:space="preserve">Member States, partners </w:t>
            </w:r>
            <w:r w:rsidRPr="00AA6F89">
              <w:rPr>
                <w:szCs w:val="18"/>
              </w:rPr>
              <w:t>and recent developments;</w:t>
            </w:r>
            <w:r>
              <w:rPr>
                <w:szCs w:val="18"/>
              </w:rPr>
              <w:t>”</w:t>
            </w:r>
          </w:p>
        </w:tc>
        <w:tc>
          <w:tcPr>
            <w:tcW w:w="1968" w:type="dxa"/>
            <w:tcPrChange w:id="363" w:author="Marie-Helene" w:date="2017-10-05T11:33:00Z">
              <w:tcPr>
                <w:tcW w:w="1704" w:type="dxa"/>
                <w:gridSpan w:val="2"/>
              </w:tcPr>
            </w:tcPrChange>
          </w:tcPr>
          <w:p w:rsidR="006261F7" w:rsidRDefault="006261F7">
            <w:pPr>
              <w:rPr>
                <w:szCs w:val="18"/>
              </w:rPr>
            </w:pPr>
            <w:r>
              <w:rPr>
                <w:szCs w:val="18"/>
              </w:rPr>
              <w:t>Canada</w:t>
            </w:r>
          </w:p>
          <w:p w:rsidR="006261F7" w:rsidRDefault="006261F7">
            <w:pPr>
              <w:rPr>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Pr="00AA6F89" w:rsidRDefault="0041167A">
            <w:pPr>
              <w:rPr>
                <w:szCs w:val="18"/>
              </w:rPr>
            </w:pPr>
            <w:r>
              <w:rPr>
                <w:szCs w:val="18"/>
              </w:rPr>
              <w:t>Spain</w:t>
            </w:r>
          </w:p>
        </w:tc>
      </w:tr>
      <w:tr w:rsidR="0041167A" w:rsidTr="0041167A">
        <w:trPr>
          <w:trPrChange w:id="364" w:author="Marie-Helene" w:date="2017-10-05T11:33:00Z">
            <w:trPr>
              <w:gridAfter w:val="0"/>
            </w:trPr>
          </w:trPrChange>
        </w:trPr>
        <w:tc>
          <w:tcPr>
            <w:tcW w:w="1513" w:type="dxa"/>
            <w:tcPrChange w:id="365" w:author="Marie-Helene" w:date="2017-10-05T11:33:00Z">
              <w:tcPr>
                <w:tcW w:w="1513" w:type="dxa"/>
              </w:tcPr>
            </w:tcPrChange>
          </w:tcPr>
          <w:p w:rsidR="0041167A" w:rsidRDefault="0041167A">
            <w:pPr>
              <w:rPr>
                <w:szCs w:val="18"/>
              </w:rPr>
            </w:pPr>
          </w:p>
        </w:tc>
        <w:tc>
          <w:tcPr>
            <w:tcW w:w="5253" w:type="dxa"/>
            <w:tcPrChange w:id="366" w:author="Marie-Helene" w:date="2017-10-05T11:33:00Z">
              <w:tcPr>
                <w:tcW w:w="5253" w:type="dxa"/>
              </w:tcPr>
            </w:tcPrChange>
          </w:tcPr>
          <w:p w:rsidR="0041167A" w:rsidRPr="00AA6F89" w:rsidRDefault="00AD7826" w:rsidP="00EB4E01">
            <w:pPr>
              <w:pStyle w:val="Paragraphedeliste"/>
              <w:numPr>
                <w:ilvl w:val="0"/>
                <w:numId w:val="8"/>
              </w:numPr>
              <w:rPr>
                <w:szCs w:val="18"/>
              </w:rPr>
            </w:pPr>
            <w:ins w:id="367" w:author="Marie-Hélène Grillet" w:date="2017-10-09T15:12:00Z">
              <w:r>
                <w:rPr>
                  <w:szCs w:val="18"/>
                </w:rPr>
                <w:t>T</w:t>
              </w:r>
            </w:ins>
            <w:ins w:id="368" w:author="Marie-Helene" w:date="2017-10-05T14:28:00Z">
              <w:del w:id="369" w:author="Marie-Hélène Grillet" w:date="2017-10-09T15:12:00Z">
                <w:r w:rsidR="0026150F" w:rsidDel="00AD7826">
                  <w:rPr>
                    <w:szCs w:val="18"/>
                  </w:rPr>
                  <w:delText>t</w:delText>
                </w:r>
              </w:del>
              <w:r w:rsidR="0026150F">
                <w:rPr>
                  <w:szCs w:val="18"/>
                </w:rPr>
                <w:t xml:space="preserve">o </w:t>
              </w:r>
            </w:ins>
            <w:r w:rsidR="0041167A" w:rsidRPr="00AA6F89">
              <w:rPr>
                <w:szCs w:val="18"/>
              </w:rPr>
              <w:t xml:space="preserve">develop international cooperation by promoting close working relationships and assistance between </w:t>
            </w:r>
            <w:del w:id="370" w:author="Jon Price" w:date="2017-10-09T19:49:00Z">
              <w:r w:rsidR="0041167A" w:rsidRPr="00AA6F89" w:rsidDel="008811FB">
                <w:rPr>
                  <w:szCs w:val="18"/>
                </w:rPr>
                <w:delText xml:space="preserve">its </w:delText>
              </w:r>
            </w:del>
            <w:del w:id="371" w:author="Marie-Helene" w:date="2017-10-05T14:36:00Z">
              <w:r w:rsidR="0041167A" w:rsidRPr="00AA6F89" w:rsidDel="00EB4E01">
                <w:rPr>
                  <w:szCs w:val="18"/>
                </w:rPr>
                <w:delText>Contracting Parties</w:delText>
              </w:r>
            </w:del>
            <w:ins w:id="372" w:author="Marie-Helene" w:date="2017-10-05T14:36:00Z">
              <w:r w:rsidR="00EB4E01">
                <w:rPr>
                  <w:szCs w:val="18"/>
                </w:rPr>
                <w:t>Member States</w:t>
              </w:r>
            </w:ins>
            <w:r w:rsidR="0041167A" w:rsidRPr="00AA6F89">
              <w:rPr>
                <w:szCs w:val="18"/>
              </w:rPr>
              <w:t xml:space="preserve"> and </w:t>
            </w:r>
            <w:ins w:id="373" w:author="Marie-Helene" w:date="2017-10-05T14:36:00Z">
              <w:r w:rsidR="00EB4E01">
                <w:rPr>
                  <w:szCs w:val="18"/>
                </w:rPr>
                <w:t>M</w:t>
              </w:r>
            </w:ins>
            <w:del w:id="374" w:author="Marie-Helene" w:date="2017-10-05T14:36:00Z">
              <w:r w:rsidR="0041167A" w:rsidRPr="00AA6F89" w:rsidDel="00EB4E01">
                <w:rPr>
                  <w:szCs w:val="18"/>
                </w:rPr>
                <w:delText>m</w:delText>
              </w:r>
            </w:del>
            <w:r w:rsidR="0041167A" w:rsidRPr="00AA6F89">
              <w:rPr>
                <w:szCs w:val="18"/>
              </w:rPr>
              <w:t>embers;</w:t>
            </w:r>
          </w:p>
        </w:tc>
        <w:tc>
          <w:tcPr>
            <w:tcW w:w="6100" w:type="dxa"/>
            <w:tcPrChange w:id="375" w:author="Marie-Helene" w:date="2017-10-05T11:33:00Z">
              <w:tcPr>
                <w:tcW w:w="5549" w:type="dxa"/>
              </w:tcPr>
            </w:tcPrChange>
          </w:tcPr>
          <w:p w:rsidR="0041167A" w:rsidRDefault="0041167A">
            <w:pPr>
              <w:rPr>
                <w:szCs w:val="18"/>
              </w:rPr>
            </w:pPr>
            <w:r>
              <w:rPr>
                <w:szCs w:val="18"/>
              </w:rPr>
              <w:t>Change to:</w:t>
            </w:r>
          </w:p>
          <w:p w:rsidR="0041167A" w:rsidRDefault="0041167A">
            <w:pPr>
              <w:rPr>
                <w:szCs w:val="18"/>
              </w:rPr>
            </w:pPr>
            <w:r>
              <w:rPr>
                <w:szCs w:val="18"/>
              </w:rPr>
              <w:t>“</w:t>
            </w:r>
            <w:r w:rsidRPr="00F9598F">
              <w:rPr>
                <w:szCs w:val="18"/>
                <w:u w:val="single"/>
              </w:rPr>
              <w:t>To</w:t>
            </w:r>
            <w:r>
              <w:rPr>
                <w:szCs w:val="18"/>
              </w:rPr>
              <w:t xml:space="preserve"> </w:t>
            </w:r>
            <w:r w:rsidRPr="00AA6F89">
              <w:rPr>
                <w:szCs w:val="18"/>
              </w:rPr>
              <w:t xml:space="preserve">develop international cooperation by promoting close working relationships and assistance between </w:t>
            </w:r>
            <w:r w:rsidRPr="0026327C">
              <w:rPr>
                <w:strike/>
                <w:szCs w:val="18"/>
              </w:rPr>
              <w:t>its</w:t>
            </w:r>
            <w:r w:rsidRPr="00AA6F89">
              <w:rPr>
                <w:szCs w:val="18"/>
              </w:rPr>
              <w:t xml:space="preserve"> Contracting Parties and </w:t>
            </w:r>
            <w:r w:rsidRPr="0026327C">
              <w:rPr>
                <w:strike/>
                <w:szCs w:val="18"/>
              </w:rPr>
              <w:t>members</w:t>
            </w:r>
            <w:r>
              <w:rPr>
                <w:szCs w:val="18"/>
              </w:rPr>
              <w:t xml:space="preserve"> </w:t>
            </w:r>
            <w:r>
              <w:rPr>
                <w:szCs w:val="18"/>
                <w:u w:val="single"/>
              </w:rPr>
              <w:t>Associate Members and Affiliate Members</w:t>
            </w:r>
            <w:r w:rsidRPr="00AA6F89">
              <w:rPr>
                <w:szCs w:val="18"/>
              </w:rPr>
              <w:t>;</w:t>
            </w:r>
            <w:r>
              <w:rPr>
                <w:szCs w:val="18"/>
              </w:rPr>
              <w:t>”</w:t>
            </w:r>
          </w:p>
          <w:p w:rsidR="0041167A" w:rsidRDefault="0041167A">
            <w:pPr>
              <w:rPr>
                <w:szCs w:val="18"/>
              </w:rPr>
            </w:pPr>
          </w:p>
          <w:p w:rsidR="0041167A" w:rsidRDefault="0041167A">
            <w:pPr>
              <w:rPr>
                <w:szCs w:val="18"/>
              </w:rPr>
            </w:pPr>
            <w:r>
              <w:rPr>
                <w:szCs w:val="18"/>
              </w:rPr>
              <w:t>Proposed new text:</w:t>
            </w:r>
          </w:p>
          <w:p w:rsidR="0041167A" w:rsidRPr="00AA6F89" w:rsidRDefault="0041167A">
            <w:pPr>
              <w:rPr>
                <w:szCs w:val="18"/>
              </w:rPr>
            </w:pPr>
            <w:r>
              <w:rPr>
                <w:szCs w:val="18"/>
              </w:rPr>
              <w:t>“</w:t>
            </w:r>
            <w:r w:rsidRPr="00AA6F89">
              <w:rPr>
                <w:szCs w:val="18"/>
              </w:rPr>
              <w:t xml:space="preserve">develop international cooperation by promoting close working relationships and assistance between its </w:t>
            </w:r>
            <w:r w:rsidRPr="002610AA">
              <w:rPr>
                <w:strike/>
                <w:szCs w:val="18"/>
              </w:rPr>
              <w:t>Contracting Parties</w:t>
            </w:r>
            <w:r w:rsidRPr="00AA6F89">
              <w:rPr>
                <w:szCs w:val="18"/>
              </w:rPr>
              <w:t xml:space="preserve"> </w:t>
            </w:r>
            <w:r>
              <w:rPr>
                <w:szCs w:val="18"/>
                <w:u w:val="single"/>
              </w:rPr>
              <w:t xml:space="preserve">Member States </w:t>
            </w:r>
            <w:r w:rsidRPr="00AA6F89">
              <w:rPr>
                <w:szCs w:val="18"/>
              </w:rPr>
              <w:t xml:space="preserve">and </w:t>
            </w:r>
            <w:r w:rsidRPr="002610AA">
              <w:rPr>
                <w:strike/>
                <w:szCs w:val="18"/>
              </w:rPr>
              <w:t>members</w:t>
            </w:r>
            <w:r>
              <w:rPr>
                <w:szCs w:val="18"/>
                <w:u w:val="single"/>
              </w:rPr>
              <w:t xml:space="preserve"> partners</w:t>
            </w:r>
            <w:r w:rsidRPr="00AA6F89">
              <w:rPr>
                <w:szCs w:val="18"/>
              </w:rPr>
              <w:t>;</w:t>
            </w:r>
            <w:r>
              <w:rPr>
                <w:szCs w:val="18"/>
              </w:rPr>
              <w:t>”</w:t>
            </w:r>
          </w:p>
        </w:tc>
        <w:tc>
          <w:tcPr>
            <w:tcW w:w="1968" w:type="dxa"/>
            <w:tcPrChange w:id="376" w:author="Marie-Helene" w:date="2017-10-05T11:33:00Z">
              <w:tcPr>
                <w:tcW w:w="1704" w:type="dxa"/>
                <w:gridSpan w:val="2"/>
              </w:tcPr>
            </w:tcPrChange>
          </w:tcPr>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Pr="00AA6F89" w:rsidRDefault="0041167A">
            <w:pPr>
              <w:rPr>
                <w:szCs w:val="18"/>
              </w:rPr>
            </w:pPr>
            <w:r>
              <w:rPr>
                <w:szCs w:val="18"/>
              </w:rPr>
              <w:t>Spain</w:t>
            </w:r>
          </w:p>
        </w:tc>
      </w:tr>
      <w:tr w:rsidR="0041167A" w:rsidTr="00053887">
        <w:tc>
          <w:tcPr>
            <w:tcW w:w="1513" w:type="dxa"/>
          </w:tcPr>
          <w:p w:rsidR="0041167A" w:rsidRDefault="0041167A">
            <w:pPr>
              <w:rPr>
                <w:szCs w:val="18"/>
              </w:rPr>
            </w:pPr>
          </w:p>
        </w:tc>
        <w:tc>
          <w:tcPr>
            <w:tcW w:w="5253" w:type="dxa"/>
          </w:tcPr>
          <w:p w:rsidR="0041167A" w:rsidRPr="00AA6F89" w:rsidRDefault="00AD7826">
            <w:pPr>
              <w:pStyle w:val="Paragraphedeliste"/>
              <w:numPr>
                <w:ilvl w:val="0"/>
                <w:numId w:val="8"/>
              </w:numPr>
              <w:rPr>
                <w:szCs w:val="18"/>
              </w:rPr>
            </w:pPr>
            <w:ins w:id="377" w:author="Marie-Hélène Grillet" w:date="2017-10-09T15:12:00Z">
              <w:r>
                <w:rPr>
                  <w:szCs w:val="18"/>
                </w:rPr>
                <w:t>T</w:t>
              </w:r>
            </w:ins>
            <w:ins w:id="378" w:author="Marie-Helene" w:date="2017-10-05T14:36:00Z">
              <w:del w:id="379" w:author="Marie-Hélène Grillet" w:date="2017-10-09T15:12:00Z">
                <w:r w:rsidR="0076724F" w:rsidDel="00AD7826">
                  <w:rPr>
                    <w:szCs w:val="18"/>
                  </w:rPr>
                  <w:delText>t</w:delText>
                </w:r>
              </w:del>
              <w:r w:rsidR="0076724F">
                <w:rPr>
                  <w:szCs w:val="18"/>
                </w:rPr>
                <w:t xml:space="preserve">o </w:t>
              </w:r>
            </w:ins>
            <w:r w:rsidR="0041167A" w:rsidRPr="00AA6F89">
              <w:rPr>
                <w:szCs w:val="18"/>
              </w:rPr>
              <w:t>facilitate assistance</w:t>
            </w:r>
            <w:ins w:id="380" w:author="Marie-Helene" w:date="2017-10-05T14:39:00Z">
              <w:r w:rsidR="0076724F">
                <w:rPr>
                  <w:szCs w:val="18"/>
                </w:rPr>
                <w:t>,</w:t>
              </w:r>
            </w:ins>
            <w:r w:rsidR="0041167A" w:rsidRPr="00AA6F89">
              <w:rPr>
                <w:szCs w:val="18"/>
              </w:rPr>
              <w:t xml:space="preserve"> </w:t>
            </w:r>
            <w:ins w:id="381" w:author="Marie-Helene" w:date="2017-10-05T14:39:00Z">
              <w:r w:rsidR="0076724F" w:rsidRPr="00AA6F89">
                <w:rPr>
                  <w:szCs w:val="18"/>
                </w:rPr>
                <w:t>whether technical, organi</w:t>
              </w:r>
            </w:ins>
            <w:ins w:id="382" w:author="Jon Price" w:date="2017-10-09T19:47:00Z">
              <w:r w:rsidR="008811FB">
                <w:rPr>
                  <w:szCs w:val="18"/>
                </w:rPr>
                <w:t>z</w:t>
              </w:r>
            </w:ins>
            <w:ins w:id="383" w:author="Marie-Helene" w:date="2017-10-05T14:39:00Z">
              <w:del w:id="384" w:author="Jon Price" w:date="2017-10-09T19:47:00Z">
                <w:r w:rsidR="0076724F" w:rsidRPr="00AA6F89" w:rsidDel="008811FB">
                  <w:rPr>
                    <w:szCs w:val="18"/>
                  </w:rPr>
                  <w:delText>s</w:delText>
                </w:r>
              </w:del>
              <w:r w:rsidR="0076724F" w:rsidRPr="00AA6F89">
                <w:rPr>
                  <w:szCs w:val="18"/>
                </w:rPr>
                <w:t>ational or training</w:t>
              </w:r>
            </w:ins>
            <w:ins w:id="385" w:author="Marie-Helene" w:date="2017-10-05T14:40:00Z">
              <w:r w:rsidR="0076724F">
                <w:rPr>
                  <w:szCs w:val="18"/>
                </w:rPr>
                <w:t>,</w:t>
              </w:r>
            </w:ins>
            <w:ins w:id="386" w:author="Marie-Helene" w:date="2017-10-05T14:39:00Z">
              <w:r w:rsidR="0076724F" w:rsidRPr="00AA6F89">
                <w:rPr>
                  <w:szCs w:val="18"/>
                </w:rPr>
                <w:t xml:space="preserve"> </w:t>
              </w:r>
            </w:ins>
            <w:r w:rsidR="0041167A" w:rsidRPr="00AA6F89">
              <w:rPr>
                <w:szCs w:val="18"/>
              </w:rPr>
              <w:t xml:space="preserve">to </w:t>
            </w:r>
            <w:del w:id="387" w:author="Marie-Helene" w:date="2017-10-05T14:38:00Z">
              <w:r w:rsidR="0041167A" w:rsidRPr="00AA6F89" w:rsidDel="0076724F">
                <w:rPr>
                  <w:szCs w:val="18"/>
                </w:rPr>
                <w:delText>governments</w:delText>
              </w:r>
            </w:del>
            <w:ins w:id="388" w:author="Marie-Helene" w:date="2017-10-05T14:38:00Z">
              <w:r w:rsidR="0076724F">
                <w:rPr>
                  <w:szCs w:val="18"/>
                </w:rPr>
                <w:t>States</w:t>
              </w:r>
            </w:ins>
            <w:r w:rsidR="0041167A" w:rsidRPr="00AA6F89">
              <w:rPr>
                <w:szCs w:val="18"/>
              </w:rPr>
              <w:t xml:space="preserve">, services and other organizations requesting help with </w:t>
            </w:r>
            <w:ins w:id="389" w:author="Marie-Helene" w:date="2017-10-05T14:38:00Z">
              <w:r w:rsidR="0076724F">
                <w:rPr>
                  <w:szCs w:val="18"/>
                </w:rPr>
                <w:t>M</w:t>
              </w:r>
            </w:ins>
            <w:del w:id="390" w:author="Marie-Helene" w:date="2017-10-05T14:38:00Z">
              <w:r w:rsidR="0041167A" w:rsidRPr="00AA6F89" w:rsidDel="0076724F">
                <w:rPr>
                  <w:szCs w:val="18"/>
                </w:rPr>
                <w:delText>m</w:delText>
              </w:r>
            </w:del>
            <w:r w:rsidR="0041167A" w:rsidRPr="00AA6F89">
              <w:rPr>
                <w:szCs w:val="18"/>
              </w:rPr>
              <w:t xml:space="preserve">arine </w:t>
            </w:r>
            <w:ins w:id="391" w:author="Marie-Helene" w:date="2017-10-05T14:38:00Z">
              <w:r w:rsidR="0076724F">
                <w:rPr>
                  <w:szCs w:val="18"/>
                </w:rPr>
                <w:t>A</w:t>
              </w:r>
            </w:ins>
            <w:del w:id="392" w:author="Marie-Helene" w:date="2017-10-05T14:38:00Z">
              <w:r w:rsidR="0041167A" w:rsidRPr="00AA6F89" w:rsidDel="0076724F">
                <w:rPr>
                  <w:szCs w:val="18"/>
                </w:rPr>
                <w:delText>a</w:delText>
              </w:r>
            </w:del>
            <w:r w:rsidR="0041167A" w:rsidRPr="00AA6F89">
              <w:rPr>
                <w:szCs w:val="18"/>
              </w:rPr>
              <w:t xml:space="preserve">ids to </w:t>
            </w:r>
            <w:ins w:id="393" w:author="Marie-Helene" w:date="2017-10-05T14:39:00Z">
              <w:r w:rsidR="0076724F">
                <w:rPr>
                  <w:szCs w:val="18"/>
                </w:rPr>
                <w:t>N</w:t>
              </w:r>
            </w:ins>
            <w:del w:id="394" w:author="Marie-Helene" w:date="2017-10-05T14:39:00Z">
              <w:r w:rsidR="0041167A" w:rsidRPr="00AA6F89" w:rsidDel="0076724F">
                <w:rPr>
                  <w:szCs w:val="18"/>
                </w:rPr>
                <w:delText>n</w:delText>
              </w:r>
            </w:del>
            <w:r w:rsidR="0041167A" w:rsidRPr="00AA6F89">
              <w:rPr>
                <w:szCs w:val="18"/>
              </w:rPr>
              <w:t>avigation</w:t>
            </w:r>
            <w:ins w:id="395" w:author="Marie-Helene" w:date="2017-10-05T14:40:00Z">
              <w:r w:rsidR="003B40F5">
                <w:rPr>
                  <w:szCs w:val="18"/>
                </w:rPr>
                <w:t>;</w:t>
              </w:r>
            </w:ins>
            <w:del w:id="396" w:author="Marie-Helene" w:date="2017-10-05T14:40:00Z">
              <w:r w:rsidR="0041167A" w:rsidRPr="00AA6F89" w:rsidDel="003B40F5">
                <w:rPr>
                  <w:szCs w:val="18"/>
                </w:rPr>
                <w:delText>,</w:delText>
              </w:r>
            </w:del>
            <w:del w:id="397" w:author="Marie-Helene" w:date="2017-10-05T14:39:00Z">
              <w:r w:rsidR="0041167A" w:rsidRPr="00AA6F89" w:rsidDel="0076724F">
                <w:rPr>
                  <w:szCs w:val="18"/>
                </w:rPr>
                <w:delText xml:space="preserve"> whether technical, organisational or training</w:delText>
              </w:r>
            </w:del>
            <w:del w:id="398" w:author="Marie-Hélène Grillet" w:date="2017-10-09T15:12:00Z">
              <w:r w:rsidR="0041167A" w:rsidRPr="00AA6F89" w:rsidDel="00AD7826">
                <w:rPr>
                  <w:szCs w:val="18"/>
                </w:rPr>
                <w:delText>;</w:delText>
              </w:r>
            </w:del>
          </w:p>
        </w:tc>
        <w:tc>
          <w:tcPr>
            <w:tcW w:w="6100" w:type="dxa"/>
          </w:tcPr>
          <w:p w:rsidR="003B40F5" w:rsidRDefault="003B40F5">
            <w:pPr>
              <w:rPr>
                <w:szCs w:val="18"/>
              </w:rPr>
            </w:pPr>
            <w:r>
              <w:rPr>
                <w:szCs w:val="18"/>
              </w:rPr>
              <w:t>As approved by Council.</w:t>
            </w:r>
          </w:p>
          <w:p w:rsidR="003B40F5" w:rsidRPr="00644AB9" w:rsidRDefault="00053887">
            <w:pPr>
              <w:rPr>
                <w:color w:val="538135" w:themeColor="accent6" w:themeShade="BF"/>
                <w:szCs w:val="18"/>
                <w:rPrChange w:id="399" w:author="Marie-Helene" w:date="2017-10-30T12:02:00Z">
                  <w:rPr>
                    <w:color w:val="00548C"/>
                    <w:szCs w:val="18"/>
                  </w:rPr>
                </w:rPrChange>
              </w:rPr>
            </w:pPr>
            <w:r w:rsidRPr="00053887">
              <w:rPr>
                <w:color w:val="00548C"/>
                <w:szCs w:val="18"/>
              </w:rPr>
              <w:t>Should be addressed in Article 7.</w:t>
            </w:r>
            <w:r w:rsidR="00D468FC">
              <w:rPr>
                <w:color w:val="00548C"/>
                <w:szCs w:val="18"/>
              </w:rPr>
              <w:t>5</w:t>
            </w:r>
            <w:r w:rsidRPr="00053887">
              <w:rPr>
                <w:color w:val="00548C"/>
                <w:szCs w:val="18"/>
              </w:rPr>
              <w:t>.</w:t>
            </w:r>
            <w:ins w:id="400" w:author="Marie-Helene" w:date="2017-10-30T12:02:00Z">
              <w:r w:rsidR="00644AB9">
                <w:rPr>
                  <w:color w:val="538135" w:themeColor="accent6" w:themeShade="BF"/>
                  <w:szCs w:val="18"/>
                </w:rPr>
                <w:t xml:space="preserve"> Part of the work programme.</w:t>
              </w:r>
            </w:ins>
          </w:p>
          <w:p w:rsidR="003B40F5" w:rsidRDefault="003B40F5">
            <w:pPr>
              <w:rPr>
                <w:szCs w:val="18"/>
              </w:rPr>
            </w:pPr>
          </w:p>
          <w:p w:rsidR="0041167A" w:rsidRDefault="0041167A">
            <w:pPr>
              <w:rPr>
                <w:szCs w:val="18"/>
              </w:rPr>
            </w:pPr>
            <w:r>
              <w:rPr>
                <w:szCs w:val="18"/>
              </w:rPr>
              <w:t>Change to:</w:t>
            </w:r>
          </w:p>
          <w:p w:rsidR="0041167A" w:rsidRPr="00AA6F89" w:rsidRDefault="0041167A">
            <w:pPr>
              <w:rPr>
                <w:szCs w:val="18"/>
              </w:rPr>
            </w:pPr>
            <w:r>
              <w:rPr>
                <w:szCs w:val="18"/>
              </w:rPr>
              <w:t>“</w:t>
            </w:r>
            <w:r w:rsidRPr="00855C25">
              <w:rPr>
                <w:szCs w:val="18"/>
                <w:u w:val="single"/>
              </w:rPr>
              <w:t>To</w:t>
            </w:r>
            <w:r>
              <w:rPr>
                <w:szCs w:val="18"/>
              </w:rPr>
              <w:t xml:space="preserve"> </w:t>
            </w:r>
            <w:r w:rsidRPr="00AA6F89">
              <w:rPr>
                <w:szCs w:val="18"/>
              </w:rPr>
              <w:t>facilitate assistance</w:t>
            </w:r>
            <w:r>
              <w:rPr>
                <w:szCs w:val="18"/>
                <w:u w:val="single"/>
              </w:rPr>
              <w:t>, whether technical, organisational or training,</w:t>
            </w:r>
            <w:r w:rsidRPr="00AA6F89">
              <w:rPr>
                <w:szCs w:val="18"/>
              </w:rPr>
              <w:t xml:space="preserve"> to governments, services and other organizations requesting help with marine aids to navigation</w:t>
            </w:r>
            <w:r>
              <w:rPr>
                <w:szCs w:val="18"/>
              </w:rPr>
              <w:t xml:space="preserve"> </w:t>
            </w:r>
            <w:r>
              <w:rPr>
                <w:szCs w:val="18"/>
                <w:u w:val="single"/>
              </w:rPr>
              <w:t>[and Vessel Traffic Services]</w:t>
            </w:r>
            <w:r w:rsidRPr="00AA6F89">
              <w:rPr>
                <w:szCs w:val="18"/>
              </w:rPr>
              <w:t xml:space="preserve">, </w:t>
            </w:r>
            <w:r w:rsidRPr="00855C25">
              <w:rPr>
                <w:strike/>
                <w:szCs w:val="18"/>
              </w:rPr>
              <w:t>whether technical, organisational or training</w:t>
            </w:r>
            <w:r w:rsidRPr="00AA6F89">
              <w:rPr>
                <w:szCs w:val="18"/>
              </w:rPr>
              <w:t>;</w:t>
            </w:r>
            <w:r>
              <w:rPr>
                <w:szCs w:val="18"/>
              </w:rPr>
              <w:t>”</w:t>
            </w:r>
            <w:ins w:id="401" w:author="Marie-Helene" w:date="2017-10-05T14:40:00Z">
              <w:r w:rsidR="003B40F5">
                <w:rPr>
                  <w:szCs w:val="18"/>
                </w:rPr>
                <w:t xml:space="preserve"> </w:t>
              </w:r>
            </w:ins>
            <w:r w:rsidR="003B40F5" w:rsidRPr="003B40F5">
              <w:rPr>
                <w:color w:val="00548C"/>
                <w:szCs w:val="18"/>
                <w:rPrChange w:id="402" w:author="Marie-Helene" w:date="2017-10-05T14:40:00Z">
                  <w:rPr>
                    <w:szCs w:val="18"/>
                  </w:rPr>
                </w:rPrChange>
              </w:rPr>
              <w:t xml:space="preserve">See comment </w:t>
            </w:r>
            <w:r w:rsidR="00D468FC">
              <w:rPr>
                <w:color w:val="00548C"/>
                <w:szCs w:val="18"/>
              </w:rPr>
              <w:t xml:space="preserve">on </w:t>
            </w:r>
            <w:r w:rsidR="003B40F5" w:rsidRPr="003B40F5">
              <w:rPr>
                <w:color w:val="00548C"/>
                <w:szCs w:val="18"/>
                <w:rPrChange w:id="403" w:author="Marie-Helene" w:date="2017-10-05T14:40:00Z">
                  <w:rPr>
                    <w:szCs w:val="18"/>
                  </w:rPr>
                </w:rPrChange>
              </w:rPr>
              <w:t xml:space="preserve">Article </w:t>
            </w:r>
            <w:r w:rsidR="00D468FC">
              <w:rPr>
                <w:color w:val="00548C"/>
                <w:szCs w:val="18"/>
              </w:rPr>
              <w:t>1bis</w:t>
            </w:r>
          </w:p>
        </w:tc>
        <w:tc>
          <w:tcPr>
            <w:tcW w:w="1968" w:type="dxa"/>
          </w:tcPr>
          <w:p w:rsidR="003B40F5" w:rsidRDefault="00053887">
            <w:pPr>
              <w:rPr>
                <w:szCs w:val="18"/>
              </w:rPr>
            </w:pPr>
            <w:r>
              <w:rPr>
                <w:szCs w:val="18"/>
              </w:rPr>
              <w:t>Canada</w:t>
            </w:r>
          </w:p>
          <w:p w:rsidR="003B40F5" w:rsidRDefault="003B40F5">
            <w:pPr>
              <w:rPr>
                <w:szCs w:val="18"/>
              </w:rPr>
            </w:pPr>
          </w:p>
          <w:p w:rsidR="001C1698" w:rsidRDefault="001C1698">
            <w:pPr>
              <w:rPr>
                <w:szCs w:val="18"/>
              </w:rPr>
            </w:pPr>
          </w:p>
          <w:p w:rsidR="0041167A" w:rsidRPr="00AA6F89" w:rsidRDefault="0041167A">
            <w:pPr>
              <w:rPr>
                <w:szCs w:val="18"/>
              </w:rPr>
            </w:pPr>
            <w:r>
              <w:rPr>
                <w:szCs w:val="18"/>
              </w:rPr>
              <w:t>Japan</w:t>
            </w:r>
          </w:p>
        </w:tc>
      </w:tr>
      <w:tr w:rsidR="0041167A" w:rsidTr="0041167A">
        <w:trPr>
          <w:trPrChange w:id="404" w:author="Marie-Helene" w:date="2017-10-05T11:33:00Z">
            <w:trPr>
              <w:gridAfter w:val="0"/>
            </w:trPr>
          </w:trPrChange>
        </w:trPr>
        <w:tc>
          <w:tcPr>
            <w:tcW w:w="1513" w:type="dxa"/>
            <w:tcPrChange w:id="405" w:author="Marie-Helene" w:date="2017-10-05T11:33:00Z">
              <w:tcPr>
                <w:tcW w:w="1513" w:type="dxa"/>
              </w:tcPr>
            </w:tcPrChange>
          </w:tcPr>
          <w:p w:rsidR="0041167A" w:rsidRDefault="0041167A">
            <w:pPr>
              <w:rPr>
                <w:szCs w:val="18"/>
              </w:rPr>
            </w:pPr>
          </w:p>
        </w:tc>
        <w:tc>
          <w:tcPr>
            <w:tcW w:w="5253" w:type="dxa"/>
            <w:tcPrChange w:id="406" w:author="Marie-Helene" w:date="2017-10-05T11:33:00Z">
              <w:tcPr>
                <w:tcW w:w="5253" w:type="dxa"/>
              </w:tcPr>
            </w:tcPrChange>
          </w:tcPr>
          <w:p w:rsidR="0041167A" w:rsidRPr="00AA6F89" w:rsidRDefault="00AD7826" w:rsidP="00C82D83">
            <w:pPr>
              <w:pStyle w:val="Paragraphedeliste"/>
              <w:numPr>
                <w:ilvl w:val="0"/>
                <w:numId w:val="8"/>
              </w:numPr>
              <w:rPr>
                <w:szCs w:val="18"/>
              </w:rPr>
            </w:pPr>
            <w:ins w:id="407" w:author="Marie-Hélène Grillet" w:date="2017-10-09T15:12:00Z">
              <w:r>
                <w:rPr>
                  <w:szCs w:val="18"/>
                </w:rPr>
                <w:t>T</w:t>
              </w:r>
            </w:ins>
            <w:ins w:id="408" w:author="Marie-Helene" w:date="2017-10-05T14:44:00Z">
              <w:del w:id="409" w:author="Marie-Hélène Grillet" w:date="2017-10-09T15:12:00Z">
                <w:r w:rsidR="00EC65FE" w:rsidDel="00AD7826">
                  <w:rPr>
                    <w:szCs w:val="18"/>
                  </w:rPr>
                  <w:delText>t</w:delText>
                </w:r>
              </w:del>
              <w:r w:rsidR="00EC65FE">
                <w:rPr>
                  <w:szCs w:val="18"/>
                </w:rPr>
                <w:t xml:space="preserve">o </w:t>
              </w:r>
            </w:ins>
            <w:r w:rsidR="0041167A" w:rsidRPr="00AA6F89">
              <w:rPr>
                <w:szCs w:val="18"/>
              </w:rPr>
              <w:t>organise conferences, symposia, seminars, workshops and other events relevant to its work; and</w:t>
            </w:r>
          </w:p>
        </w:tc>
        <w:tc>
          <w:tcPr>
            <w:tcW w:w="6100" w:type="dxa"/>
            <w:tcPrChange w:id="410" w:author="Marie-Helene" w:date="2017-10-05T11:33:00Z">
              <w:tcPr>
                <w:tcW w:w="5549" w:type="dxa"/>
              </w:tcPr>
            </w:tcPrChange>
          </w:tcPr>
          <w:p w:rsidR="0041167A" w:rsidRDefault="0041167A">
            <w:pPr>
              <w:rPr>
                <w:szCs w:val="18"/>
              </w:rPr>
            </w:pPr>
            <w:r>
              <w:rPr>
                <w:szCs w:val="18"/>
              </w:rPr>
              <w:t>Change to:</w:t>
            </w:r>
          </w:p>
          <w:p w:rsidR="0041167A" w:rsidRDefault="0041167A">
            <w:pPr>
              <w:rPr>
                <w:ins w:id="411" w:author="Marie-Helene" w:date="2017-10-05T14:45:00Z"/>
                <w:szCs w:val="18"/>
              </w:rPr>
            </w:pPr>
            <w:r>
              <w:rPr>
                <w:szCs w:val="18"/>
              </w:rPr>
              <w:t>“</w:t>
            </w:r>
            <w:r w:rsidRPr="00134274">
              <w:rPr>
                <w:szCs w:val="18"/>
                <w:u w:val="single"/>
              </w:rPr>
              <w:t>To</w:t>
            </w:r>
            <w:r>
              <w:rPr>
                <w:szCs w:val="18"/>
              </w:rPr>
              <w:t xml:space="preserve"> </w:t>
            </w:r>
            <w:r w:rsidRPr="00AA6F89">
              <w:rPr>
                <w:szCs w:val="18"/>
              </w:rPr>
              <w:t xml:space="preserve">organise conferences, symposia, seminars, workshops and other events relevant to </w:t>
            </w:r>
            <w:r w:rsidRPr="00134274">
              <w:rPr>
                <w:strike/>
                <w:szCs w:val="18"/>
              </w:rPr>
              <w:t>its</w:t>
            </w:r>
            <w:r w:rsidRPr="00AA6F89">
              <w:rPr>
                <w:szCs w:val="18"/>
              </w:rPr>
              <w:t xml:space="preserve"> </w:t>
            </w:r>
            <w:r>
              <w:rPr>
                <w:szCs w:val="18"/>
                <w:u w:val="single"/>
              </w:rPr>
              <w:t>the</w:t>
            </w:r>
            <w:r>
              <w:rPr>
                <w:szCs w:val="18"/>
              </w:rPr>
              <w:t xml:space="preserve"> </w:t>
            </w:r>
            <w:r w:rsidRPr="00AA6F89">
              <w:rPr>
                <w:szCs w:val="18"/>
              </w:rPr>
              <w:t>work</w:t>
            </w:r>
            <w:r>
              <w:rPr>
                <w:szCs w:val="18"/>
              </w:rPr>
              <w:t xml:space="preserve"> </w:t>
            </w:r>
            <w:r>
              <w:rPr>
                <w:szCs w:val="18"/>
                <w:u w:val="single"/>
              </w:rPr>
              <w:t>of the Organization</w:t>
            </w:r>
            <w:r w:rsidRPr="00AA6F89">
              <w:rPr>
                <w:szCs w:val="18"/>
              </w:rPr>
              <w:t>; and</w:t>
            </w:r>
            <w:r>
              <w:rPr>
                <w:szCs w:val="18"/>
              </w:rPr>
              <w:t>”</w:t>
            </w:r>
          </w:p>
          <w:p w:rsidR="00EC65FE" w:rsidRPr="00AA6F89" w:rsidRDefault="00D468FC">
            <w:pPr>
              <w:rPr>
                <w:szCs w:val="18"/>
              </w:rPr>
            </w:pPr>
            <w:r>
              <w:rPr>
                <w:color w:val="00548C"/>
                <w:szCs w:val="18"/>
              </w:rPr>
              <w:t>The proposal is to k</w:t>
            </w:r>
            <w:r w:rsidR="00EC65FE" w:rsidRPr="00EC65FE">
              <w:rPr>
                <w:color w:val="00548C"/>
                <w:szCs w:val="18"/>
                <w:rPrChange w:id="412" w:author="Marie-Helene" w:date="2017-10-05T14:45:00Z">
                  <w:rPr>
                    <w:szCs w:val="18"/>
                  </w:rPr>
                </w:rPrChange>
              </w:rPr>
              <w:t>eep simple</w:t>
            </w:r>
            <w:r>
              <w:rPr>
                <w:color w:val="00548C"/>
                <w:szCs w:val="18"/>
              </w:rPr>
              <w:t>.</w:t>
            </w:r>
          </w:p>
        </w:tc>
        <w:tc>
          <w:tcPr>
            <w:tcW w:w="1968" w:type="dxa"/>
            <w:tcPrChange w:id="413" w:author="Marie-Helene" w:date="2017-10-05T11:33:00Z">
              <w:tcPr>
                <w:tcW w:w="1704" w:type="dxa"/>
                <w:gridSpan w:val="2"/>
              </w:tcPr>
            </w:tcPrChange>
          </w:tcPr>
          <w:p w:rsidR="0041167A" w:rsidRPr="00AA6F89" w:rsidRDefault="0041167A">
            <w:pPr>
              <w:rPr>
                <w:szCs w:val="18"/>
              </w:rPr>
            </w:pPr>
            <w:r>
              <w:rPr>
                <w:szCs w:val="18"/>
              </w:rPr>
              <w:t>Japan</w:t>
            </w:r>
          </w:p>
        </w:tc>
      </w:tr>
      <w:tr w:rsidR="0041167A" w:rsidTr="0041167A">
        <w:trPr>
          <w:trPrChange w:id="414" w:author="Marie-Helene" w:date="2017-10-05T11:33:00Z">
            <w:trPr>
              <w:gridAfter w:val="0"/>
            </w:trPr>
          </w:trPrChange>
        </w:trPr>
        <w:tc>
          <w:tcPr>
            <w:tcW w:w="1513" w:type="dxa"/>
            <w:tcPrChange w:id="415" w:author="Marie-Helene" w:date="2017-10-05T11:33:00Z">
              <w:tcPr>
                <w:tcW w:w="1513" w:type="dxa"/>
              </w:tcPr>
            </w:tcPrChange>
          </w:tcPr>
          <w:p w:rsidR="0041167A" w:rsidRDefault="0041167A">
            <w:pPr>
              <w:rPr>
                <w:szCs w:val="18"/>
              </w:rPr>
            </w:pPr>
          </w:p>
        </w:tc>
        <w:tc>
          <w:tcPr>
            <w:tcW w:w="5253" w:type="dxa"/>
            <w:tcPrChange w:id="416" w:author="Marie-Helene" w:date="2017-10-05T11:33:00Z">
              <w:tcPr>
                <w:tcW w:w="5253" w:type="dxa"/>
              </w:tcPr>
            </w:tcPrChange>
          </w:tcPr>
          <w:p w:rsidR="0041167A" w:rsidRDefault="00AD7826" w:rsidP="00C82D83">
            <w:pPr>
              <w:pStyle w:val="Paragraphedeliste"/>
              <w:numPr>
                <w:ilvl w:val="0"/>
                <w:numId w:val="8"/>
              </w:numPr>
              <w:rPr>
                <w:szCs w:val="18"/>
              </w:rPr>
            </w:pPr>
            <w:ins w:id="417" w:author="Marie-Hélène Grillet" w:date="2017-10-09T15:12:00Z">
              <w:r>
                <w:rPr>
                  <w:szCs w:val="18"/>
                </w:rPr>
                <w:t xml:space="preserve">To </w:t>
              </w:r>
            </w:ins>
            <w:r w:rsidR="0041167A" w:rsidRPr="00AA6F89">
              <w:rPr>
                <w:szCs w:val="18"/>
              </w:rPr>
              <w:t>liaise and cooperate with relevant</w:t>
            </w:r>
            <w:del w:id="418" w:author="Marie-Helene" w:date="2017-10-05T14:47:00Z">
              <w:r w:rsidR="0041167A" w:rsidRPr="00AA6F89" w:rsidDel="00EC65FE">
                <w:rPr>
                  <w:szCs w:val="18"/>
                </w:rPr>
                <w:delText xml:space="preserve"> intergovernmental,</w:delText>
              </w:r>
            </w:del>
            <w:r w:rsidR="0041167A" w:rsidRPr="00AA6F89">
              <w:rPr>
                <w:szCs w:val="18"/>
              </w:rPr>
              <w:t xml:space="preserve"> international and other organi</w:t>
            </w:r>
            <w:ins w:id="419" w:author="Marie-Hélène Grillet" w:date="2017-10-09T15:12:00Z">
              <w:r>
                <w:rPr>
                  <w:szCs w:val="18"/>
                </w:rPr>
                <w:t>z</w:t>
              </w:r>
            </w:ins>
            <w:del w:id="420" w:author="Marie-Hélène Grillet" w:date="2017-10-09T15:12:00Z">
              <w:r w:rsidR="0041167A" w:rsidRPr="00AA6F89" w:rsidDel="00AD7826">
                <w:rPr>
                  <w:szCs w:val="18"/>
                </w:rPr>
                <w:delText>s</w:delText>
              </w:r>
            </w:del>
            <w:r w:rsidR="0041167A" w:rsidRPr="00AA6F89">
              <w:rPr>
                <w:szCs w:val="18"/>
              </w:rPr>
              <w:t>ations, offering specialised advice where appropriate.</w:t>
            </w:r>
          </w:p>
          <w:p w:rsidR="0041167A" w:rsidRPr="00C6131C" w:rsidRDefault="0041167A" w:rsidP="00C6131C">
            <w:pPr>
              <w:rPr>
                <w:szCs w:val="18"/>
              </w:rPr>
            </w:pPr>
          </w:p>
        </w:tc>
        <w:tc>
          <w:tcPr>
            <w:tcW w:w="6100" w:type="dxa"/>
            <w:tcPrChange w:id="421" w:author="Marie-Helene" w:date="2017-10-05T11:33:00Z">
              <w:tcPr>
                <w:tcW w:w="5549" w:type="dxa"/>
              </w:tcPr>
            </w:tcPrChange>
          </w:tcPr>
          <w:p w:rsidR="0041167A" w:rsidRPr="00AA6F89" w:rsidRDefault="00EC65FE">
            <w:pPr>
              <w:rPr>
                <w:szCs w:val="18"/>
              </w:rPr>
            </w:pPr>
            <w:r w:rsidRPr="00EC65FE">
              <w:rPr>
                <w:color w:val="00548C"/>
                <w:szCs w:val="18"/>
                <w:rPrChange w:id="422" w:author="Marie-Helene" w:date="2017-10-05T14:48:00Z">
                  <w:rPr>
                    <w:szCs w:val="18"/>
                  </w:rPr>
                </w:rPrChange>
              </w:rPr>
              <w:t>Consistency with comment in Article 1.1.</w:t>
            </w:r>
          </w:p>
        </w:tc>
        <w:tc>
          <w:tcPr>
            <w:tcW w:w="1968" w:type="dxa"/>
            <w:tcPrChange w:id="423" w:author="Marie-Helene" w:date="2017-10-05T11:33:00Z">
              <w:tcPr>
                <w:tcW w:w="1704" w:type="dxa"/>
                <w:gridSpan w:val="2"/>
              </w:tcPr>
            </w:tcPrChange>
          </w:tcPr>
          <w:p w:rsidR="0041167A" w:rsidRPr="00AA6F89" w:rsidRDefault="0041167A">
            <w:pPr>
              <w:rPr>
                <w:szCs w:val="18"/>
              </w:rPr>
            </w:pPr>
          </w:p>
        </w:tc>
      </w:tr>
      <w:tr w:rsidR="0041167A" w:rsidTr="0041167A">
        <w:trPr>
          <w:trPrChange w:id="424" w:author="Marie-Helene" w:date="2017-10-05T11:33:00Z">
            <w:trPr>
              <w:gridAfter w:val="0"/>
            </w:trPr>
          </w:trPrChange>
        </w:trPr>
        <w:tc>
          <w:tcPr>
            <w:tcW w:w="1513" w:type="dxa"/>
            <w:tcPrChange w:id="425" w:author="Marie-Helene" w:date="2017-10-05T11:33:00Z">
              <w:tcPr>
                <w:tcW w:w="1513" w:type="dxa"/>
              </w:tcPr>
            </w:tcPrChange>
          </w:tcPr>
          <w:p w:rsidR="0041167A" w:rsidRDefault="0041167A">
            <w:pPr>
              <w:rPr>
                <w:b/>
                <w:szCs w:val="18"/>
              </w:rPr>
            </w:pPr>
          </w:p>
          <w:p w:rsidR="0041167A" w:rsidRPr="00B70F92" w:rsidRDefault="0041167A">
            <w:pPr>
              <w:rPr>
                <w:b/>
                <w:szCs w:val="18"/>
              </w:rPr>
            </w:pPr>
            <w:r w:rsidRPr="00B70F92">
              <w:rPr>
                <w:b/>
                <w:szCs w:val="18"/>
              </w:rPr>
              <w:t>4</w:t>
            </w:r>
          </w:p>
          <w:p w:rsidR="0041167A" w:rsidRPr="00B70F92" w:rsidRDefault="0041167A">
            <w:pPr>
              <w:rPr>
                <w:b/>
                <w:szCs w:val="18"/>
              </w:rPr>
            </w:pPr>
            <w:r w:rsidRPr="00B70F92">
              <w:rPr>
                <w:b/>
                <w:szCs w:val="18"/>
              </w:rPr>
              <w:t>Membership</w:t>
            </w:r>
          </w:p>
        </w:tc>
        <w:tc>
          <w:tcPr>
            <w:tcW w:w="5253" w:type="dxa"/>
            <w:tcPrChange w:id="426" w:author="Marie-Helene" w:date="2017-10-05T11:33:00Z">
              <w:tcPr>
                <w:tcW w:w="5253" w:type="dxa"/>
              </w:tcPr>
            </w:tcPrChange>
          </w:tcPr>
          <w:p w:rsidR="0041167A" w:rsidRPr="00B70F92" w:rsidRDefault="0041167A" w:rsidP="00B70F92">
            <w:pPr>
              <w:rPr>
                <w:szCs w:val="18"/>
              </w:rPr>
            </w:pPr>
          </w:p>
          <w:p w:rsidR="0041167A" w:rsidRPr="00C6131C" w:rsidRDefault="0041167A">
            <w:pPr>
              <w:pStyle w:val="Paragraphedeliste"/>
              <w:numPr>
                <w:ilvl w:val="0"/>
                <w:numId w:val="9"/>
              </w:numPr>
              <w:ind w:left="317" w:hanging="317"/>
              <w:rPr>
                <w:szCs w:val="18"/>
              </w:rPr>
              <w:pPrChange w:id="427" w:author="Marie-Helene" w:date="2017-10-05T15:24:00Z">
                <w:pPr>
                  <w:pStyle w:val="Paragraphedeliste"/>
                  <w:numPr>
                    <w:numId w:val="9"/>
                  </w:numPr>
                  <w:ind w:hanging="360"/>
                </w:pPr>
              </w:pPrChange>
            </w:pPr>
            <w:r w:rsidRPr="00C6131C">
              <w:rPr>
                <w:szCs w:val="18"/>
              </w:rPr>
              <w:t xml:space="preserve">The Organization shall be comprised of </w:t>
            </w:r>
            <w:del w:id="428" w:author="Marie-Helene" w:date="2017-10-05T14:49:00Z">
              <w:r w:rsidRPr="00C6131C" w:rsidDel="00910022">
                <w:rPr>
                  <w:szCs w:val="18"/>
                </w:rPr>
                <w:delText>Contracting Parties</w:delText>
              </w:r>
            </w:del>
            <w:ins w:id="429" w:author="Marie-Helene" w:date="2017-10-05T14:49:00Z">
              <w:r w:rsidR="00910022">
                <w:rPr>
                  <w:szCs w:val="18"/>
                </w:rPr>
                <w:t>Member States</w:t>
              </w:r>
            </w:ins>
            <w:r w:rsidRPr="00C6131C">
              <w:rPr>
                <w:szCs w:val="18"/>
              </w:rPr>
              <w:t xml:space="preserve"> and </w:t>
            </w:r>
            <w:ins w:id="430" w:author="Marie-Helene" w:date="2017-10-05T14:49:00Z">
              <w:r w:rsidR="00910022">
                <w:rPr>
                  <w:szCs w:val="18"/>
                </w:rPr>
                <w:t>M</w:t>
              </w:r>
            </w:ins>
            <w:del w:id="431" w:author="Marie-Helene" w:date="2017-10-05T14:49:00Z">
              <w:r w:rsidRPr="00C6131C" w:rsidDel="00910022">
                <w:rPr>
                  <w:szCs w:val="18"/>
                </w:rPr>
                <w:delText>m</w:delText>
              </w:r>
            </w:del>
            <w:r w:rsidRPr="00C6131C">
              <w:rPr>
                <w:szCs w:val="18"/>
              </w:rPr>
              <w:t xml:space="preserve">embers as </w:t>
            </w:r>
            <w:del w:id="432" w:author="Marie-Helene" w:date="2017-10-05T14:50:00Z">
              <w:r w:rsidRPr="00C6131C" w:rsidDel="00910022">
                <w:rPr>
                  <w:szCs w:val="18"/>
                </w:rPr>
                <w:delText xml:space="preserve">described </w:delText>
              </w:r>
            </w:del>
            <w:ins w:id="433" w:author="Marie-Helene" w:date="2017-10-05T14:50:00Z">
              <w:r w:rsidR="00910022">
                <w:rPr>
                  <w:szCs w:val="18"/>
                </w:rPr>
                <w:t>described</w:t>
              </w:r>
              <w:r w:rsidR="00910022" w:rsidRPr="00C6131C">
                <w:rPr>
                  <w:szCs w:val="18"/>
                </w:rPr>
                <w:t xml:space="preserve"> </w:t>
              </w:r>
            </w:ins>
            <w:r w:rsidRPr="00C6131C">
              <w:rPr>
                <w:szCs w:val="18"/>
              </w:rPr>
              <w:t>in Article 4.2</w:t>
            </w:r>
            <w:del w:id="434" w:author="Marie-Helene" w:date="2017-10-05T15:24:00Z">
              <w:r w:rsidRPr="00C6131C" w:rsidDel="00080371">
                <w:rPr>
                  <w:szCs w:val="18"/>
                </w:rPr>
                <w:delText>.</w:delText>
              </w:r>
            </w:del>
          </w:p>
        </w:tc>
        <w:tc>
          <w:tcPr>
            <w:tcW w:w="6100" w:type="dxa"/>
            <w:tcPrChange w:id="435" w:author="Marie-Helene" w:date="2017-10-05T11:33:00Z">
              <w:tcPr>
                <w:tcW w:w="5549" w:type="dxa"/>
              </w:tcPr>
            </w:tcPrChange>
          </w:tcPr>
          <w:p w:rsidR="0041167A" w:rsidRDefault="0041167A">
            <w:pPr>
              <w:rPr>
                <w:szCs w:val="18"/>
              </w:rPr>
            </w:pPr>
          </w:p>
          <w:p w:rsidR="0041167A" w:rsidRDefault="0041167A">
            <w:pPr>
              <w:rPr>
                <w:szCs w:val="18"/>
              </w:rPr>
            </w:pPr>
            <w:r>
              <w:rPr>
                <w:szCs w:val="18"/>
              </w:rPr>
              <w:t>Change to:</w:t>
            </w:r>
          </w:p>
          <w:p w:rsidR="0041167A" w:rsidRDefault="0041167A">
            <w:pPr>
              <w:rPr>
                <w:szCs w:val="18"/>
              </w:rPr>
            </w:pPr>
            <w:r>
              <w:rPr>
                <w:szCs w:val="18"/>
              </w:rPr>
              <w:t>“</w:t>
            </w:r>
            <w:r w:rsidRPr="00C6131C">
              <w:rPr>
                <w:szCs w:val="18"/>
              </w:rPr>
              <w:t>The Organization shall be comprised of Contracting Parties</w:t>
            </w:r>
            <w:r w:rsidRPr="00C2314A">
              <w:rPr>
                <w:szCs w:val="18"/>
                <w:u w:val="single"/>
              </w:rPr>
              <w:t>,</w:t>
            </w:r>
            <w:r w:rsidRPr="00C6131C">
              <w:rPr>
                <w:szCs w:val="18"/>
              </w:rPr>
              <w:t xml:space="preserve"> </w:t>
            </w:r>
            <w:r w:rsidRPr="00C2314A">
              <w:rPr>
                <w:strike/>
                <w:szCs w:val="18"/>
              </w:rPr>
              <w:t>members</w:t>
            </w:r>
            <w:r w:rsidRPr="00C6131C">
              <w:rPr>
                <w:szCs w:val="18"/>
              </w:rPr>
              <w:t xml:space="preserve"> </w:t>
            </w:r>
            <w:r w:rsidRPr="00C2314A">
              <w:rPr>
                <w:szCs w:val="18"/>
                <w:u w:val="single"/>
              </w:rPr>
              <w:t>Associate Members and Affiliate Members</w:t>
            </w:r>
            <w:r>
              <w:rPr>
                <w:szCs w:val="18"/>
              </w:rPr>
              <w:t xml:space="preserve"> </w:t>
            </w:r>
            <w:r w:rsidRPr="00C6131C">
              <w:rPr>
                <w:szCs w:val="18"/>
              </w:rPr>
              <w:t>as described in Article 4.2.</w:t>
            </w:r>
            <w:r>
              <w:rPr>
                <w:szCs w:val="18"/>
              </w:rPr>
              <w:t>”</w:t>
            </w:r>
          </w:p>
          <w:p w:rsidR="0041167A" w:rsidRDefault="0041167A">
            <w:pPr>
              <w:rPr>
                <w:szCs w:val="18"/>
              </w:rPr>
            </w:pPr>
            <w:r>
              <w:rPr>
                <w:szCs w:val="18"/>
              </w:rPr>
              <w:t>And define Associate and Affiliate members.</w:t>
            </w:r>
          </w:p>
          <w:p w:rsidR="0041167A" w:rsidRDefault="0041167A">
            <w:pPr>
              <w:rPr>
                <w:szCs w:val="18"/>
              </w:rPr>
            </w:pPr>
          </w:p>
          <w:p w:rsidR="0041167A" w:rsidRDefault="0041167A">
            <w:pPr>
              <w:rPr>
                <w:szCs w:val="18"/>
              </w:rPr>
            </w:pPr>
            <w:r>
              <w:rPr>
                <w:szCs w:val="18"/>
              </w:rPr>
              <w:t>Add “of the Organization” to the title of the article. For consistency.</w:t>
            </w:r>
          </w:p>
          <w:p w:rsidR="0041167A" w:rsidRDefault="0041167A">
            <w:pPr>
              <w:rPr>
                <w:szCs w:val="18"/>
              </w:rPr>
            </w:pPr>
          </w:p>
          <w:p w:rsidR="0041167A" w:rsidRDefault="0041167A">
            <w:pPr>
              <w:rPr>
                <w:szCs w:val="18"/>
              </w:rPr>
            </w:pPr>
            <w:r>
              <w:rPr>
                <w:szCs w:val="18"/>
              </w:rPr>
              <w:t xml:space="preserve">New title: 4. Membership </w:t>
            </w:r>
            <w:r>
              <w:rPr>
                <w:szCs w:val="18"/>
                <w:u w:val="single"/>
              </w:rPr>
              <w:t>and Partnership</w:t>
            </w:r>
          </w:p>
          <w:p w:rsidR="0041167A" w:rsidRDefault="0041167A">
            <w:pPr>
              <w:rPr>
                <w:szCs w:val="18"/>
              </w:rPr>
            </w:pPr>
            <w:r w:rsidRPr="00E76419">
              <w:rPr>
                <w:szCs w:val="18"/>
              </w:rPr>
              <w:t>Spain proposes that Article 4 clearly establishes the different paths to integration into the Organization, by distinguishing between Member States, i.e., sovereign, independent States; and Partners, which are other entities, whether regulated by Public or Private Law, including, naturally, those who today are members of the current IALA; that may also join the Organization as Partners and enjoy its benefits while contributing to its works.</w:t>
            </w:r>
          </w:p>
          <w:p w:rsidR="0041167A" w:rsidRDefault="0041167A">
            <w:pPr>
              <w:rPr>
                <w:szCs w:val="18"/>
              </w:rPr>
            </w:pPr>
          </w:p>
          <w:p w:rsidR="0041167A" w:rsidRDefault="0041167A">
            <w:pPr>
              <w:rPr>
                <w:szCs w:val="18"/>
              </w:rPr>
            </w:pPr>
            <w:r>
              <w:rPr>
                <w:szCs w:val="18"/>
              </w:rPr>
              <w:t>Proposed new text:</w:t>
            </w:r>
          </w:p>
          <w:p w:rsidR="0041167A" w:rsidRPr="00905D0B" w:rsidRDefault="0041167A">
            <w:pPr>
              <w:rPr>
                <w:szCs w:val="18"/>
              </w:rPr>
            </w:pPr>
            <w:r>
              <w:rPr>
                <w:szCs w:val="18"/>
              </w:rPr>
              <w:t>“</w:t>
            </w:r>
            <w:r w:rsidRPr="00C6131C">
              <w:rPr>
                <w:szCs w:val="18"/>
              </w:rPr>
              <w:t xml:space="preserve">The Organization shall be comprised of </w:t>
            </w:r>
            <w:r w:rsidRPr="002610AA">
              <w:rPr>
                <w:strike/>
                <w:szCs w:val="18"/>
              </w:rPr>
              <w:t>Contracting Parties</w:t>
            </w:r>
            <w:r w:rsidRPr="00AA6F89">
              <w:rPr>
                <w:szCs w:val="18"/>
              </w:rPr>
              <w:t xml:space="preserve"> </w:t>
            </w:r>
            <w:r>
              <w:rPr>
                <w:szCs w:val="18"/>
                <w:u w:val="single"/>
              </w:rPr>
              <w:t xml:space="preserve">Member States </w:t>
            </w:r>
            <w:r w:rsidRPr="00AA6F89">
              <w:rPr>
                <w:szCs w:val="18"/>
              </w:rPr>
              <w:t xml:space="preserve">and </w:t>
            </w:r>
            <w:r w:rsidRPr="002610AA">
              <w:rPr>
                <w:strike/>
                <w:szCs w:val="18"/>
              </w:rPr>
              <w:t>members</w:t>
            </w:r>
            <w:r>
              <w:rPr>
                <w:szCs w:val="18"/>
                <w:u w:val="single"/>
              </w:rPr>
              <w:t xml:space="preserve"> partners</w:t>
            </w:r>
            <w:r w:rsidRPr="00C6131C">
              <w:rPr>
                <w:szCs w:val="18"/>
              </w:rPr>
              <w:t xml:space="preserve"> as described in </w:t>
            </w:r>
            <w:r w:rsidRPr="00670CA3">
              <w:rPr>
                <w:strike/>
                <w:szCs w:val="18"/>
              </w:rPr>
              <w:t>Article 4.2</w:t>
            </w:r>
            <w:r>
              <w:rPr>
                <w:szCs w:val="18"/>
                <w:u w:val="single"/>
              </w:rPr>
              <w:t>this Convention</w:t>
            </w:r>
            <w:r w:rsidRPr="00C6131C">
              <w:rPr>
                <w:szCs w:val="18"/>
              </w:rPr>
              <w:t>.</w:t>
            </w:r>
          </w:p>
        </w:tc>
        <w:tc>
          <w:tcPr>
            <w:tcW w:w="1968" w:type="dxa"/>
            <w:tcPrChange w:id="436" w:author="Marie-Helene" w:date="2017-10-05T11:33:00Z">
              <w:tcPr>
                <w:tcW w:w="1704" w:type="dxa"/>
                <w:gridSpan w:val="2"/>
              </w:tcPr>
            </w:tcPrChange>
          </w:tcPr>
          <w:p w:rsidR="0041167A" w:rsidRDefault="0041167A">
            <w:pPr>
              <w:rPr>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r>
              <w:rPr>
                <w:szCs w:val="18"/>
              </w:rPr>
              <w:t>Russia</w:t>
            </w:r>
          </w:p>
          <w:p w:rsidR="0041167A" w:rsidRDefault="0041167A">
            <w:pPr>
              <w:rPr>
                <w:szCs w:val="18"/>
              </w:rPr>
            </w:pPr>
          </w:p>
          <w:p w:rsidR="0041167A" w:rsidRDefault="0041167A">
            <w:pPr>
              <w:rPr>
                <w:szCs w:val="18"/>
              </w:rPr>
            </w:pPr>
            <w:r>
              <w:rPr>
                <w:szCs w:val="18"/>
              </w:rPr>
              <w:t>Spain</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Pr="00AA6F89" w:rsidRDefault="0041167A">
            <w:pPr>
              <w:rPr>
                <w:szCs w:val="18"/>
              </w:rPr>
            </w:pPr>
            <w:r>
              <w:rPr>
                <w:szCs w:val="18"/>
              </w:rPr>
              <w:t>Spain</w:t>
            </w:r>
          </w:p>
        </w:tc>
      </w:tr>
      <w:tr w:rsidR="0041167A" w:rsidTr="0041167A">
        <w:trPr>
          <w:trPrChange w:id="437" w:author="Marie-Helene" w:date="2017-10-05T11:33:00Z">
            <w:trPr>
              <w:gridAfter w:val="0"/>
            </w:trPr>
          </w:trPrChange>
        </w:trPr>
        <w:tc>
          <w:tcPr>
            <w:tcW w:w="1513" w:type="dxa"/>
            <w:tcPrChange w:id="438" w:author="Marie-Helene" w:date="2017-10-05T11:33:00Z">
              <w:tcPr>
                <w:tcW w:w="1513" w:type="dxa"/>
              </w:tcPr>
            </w:tcPrChange>
          </w:tcPr>
          <w:p w:rsidR="0041167A" w:rsidRDefault="0041167A">
            <w:pPr>
              <w:rPr>
                <w:szCs w:val="18"/>
              </w:rPr>
            </w:pPr>
          </w:p>
        </w:tc>
        <w:tc>
          <w:tcPr>
            <w:tcW w:w="5253" w:type="dxa"/>
            <w:tcPrChange w:id="439" w:author="Marie-Helene" w:date="2017-10-05T11:33:00Z">
              <w:tcPr>
                <w:tcW w:w="5253" w:type="dxa"/>
              </w:tcPr>
            </w:tcPrChange>
          </w:tcPr>
          <w:p w:rsidR="0041167A" w:rsidRPr="00C6131C" w:rsidRDefault="0041167A" w:rsidP="00D32F32">
            <w:pPr>
              <w:pStyle w:val="Paragraphedeliste"/>
              <w:numPr>
                <w:ilvl w:val="0"/>
                <w:numId w:val="9"/>
              </w:numPr>
              <w:ind w:left="317" w:hanging="317"/>
              <w:rPr>
                <w:szCs w:val="18"/>
              </w:rPr>
            </w:pPr>
            <w:r w:rsidRPr="00C6131C">
              <w:rPr>
                <w:szCs w:val="18"/>
              </w:rPr>
              <w:t xml:space="preserve">Members </w:t>
            </w:r>
            <w:del w:id="440" w:author="Marie-Helene" w:date="2017-10-05T15:06:00Z">
              <w:r w:rsidRPr="00C6131C" w:rsidDel="00D32F32">
                <w:rPr>
                  <w:szCs w:val="18"/>
                </w:rPr>
                <w:delText>shall include, and the General Regulation may make provision for all matters related to, associate</w:delText>
              </w:r>
              <w:r w:rsidRPr="00C6131C" w:rsidDel="00D32F32">
                <w:rPr>
                  <w:szCs w:val="18"/>
                  <w:vertAlign w:val="superscript"/>
                </w:rPr>
                <w:endnoteReference w:id="2"/>
              </w:r>
              <w:r w:rsidDel="00D32F32">
                <w:rPr>
                  <w:szCs w:val="18"/>
                </w:rPr>
                <w:delText xml:space="preserve"> </w:delText>
              </w:r>
              <w:r w:rsidRPr="00C6131C" w:rsidDel="00D32F32">
                <w:rPr>
                  <w:szCs w:val="18"/>
                </w:rPr>
                <w:delText>and affiliate</w:delText>
              </w:r>
              <w:r w:rsidRPr="00C6131C" w:rsidDel="00D32F32">
                <w:rPr>
                  <w:szCs w:val="18"/>
                  <w:vertAlign w:val="superscript"/>
                </w:rPr>
                <w:endnoteReference w:id="3"/>
              </w:r>
              <w:r w:rsidRPr="00C6131C" w:rsidDel="00D32F32">
                <w:rPr>
                  <w:szCs w:val="18"/>
                </w:rPr>
                <w:delText xml:space="preserve">  members.</w:delText>
              </w:r>
            </w:del>
            <w:ins w:id="445" w:author="Marie-Helene" w:date="2017-10-05T15:06:00Z">
              <w:del w:id="446" w:author="Jon Price" w:date="2017-10-09T19:54:00Z">
                <w:r w:rsidR="00D32F32" w:rsidDel="009A2EDF">
                  <w:rPr>
                    <w:szCs w:val="18"/>
                  </w:rPr>
                  <w:delText>ar</w:delText>
                </w:r>
              </w:del>
              <w:del w:id="447" w:author="Jon Price" w:date="2017-10-09T19:55:00Z">
                <w:r w:rsidR="00D32F32" w:rsidDel="009A2EDF">
                  <w:rPr>
                    <w:szCs w:val="18"/>
                  </w:rPr>
                  <w:delText>e</w:delText>
                </w:r>
              </w:del>
            </w:ins>
            <w:ins w:id="448" w:author="Jon Price" w:date="2017-10-09T19:55:00Z">
              <w:r w:rsidR="009A2EDF">
                <w:rPr>
                  <w:szCs w:val="18"/>
                </w:rPr>
                <w:t xml:space="preserve">shall be </w:t>
              </w:r>
            </w:ins>
            <w:ins w:id="449" w:author="Jon Price" w:date="2017-10-09T19:49:00Z">
              <w:r w:rsidR="008811FB">
                <w:rPr>
                  <w:szCs w:val="18"/>
                </w:rPr>
                <w:t xml:space="preserve">Associate Members </w:t>
              </w:r>
            </w:ins>
            <w:ins w:id="450" w:author="Jon Price" w:date="2017-10-09T19:55:00Z">
              <w:r w:rsidR="009A2EDF">
                <w:rPr>
                  <w:szCs w:val="18"/>
                </w:rPr>
                <w:t>or</w:t>
              </w:r>
            </w:ins>
            <w:ins w:id="451" w:author="Jon Price" w:date="2017-10-09T19:49:00Z">
              <w:r w:rsidR="008811FB">
                <w:rPr>
                  <w:szCs w:val="18"/>
                </w:rPr>
                <w:t xml:space="preserve"> Affiliate Members</w:t>
              </w:r>
            </w:ins>
            <w:ins w:id="452" w:author="Jon Price" w:date="2017-10-09T19:50:00Z">
              <w:r w:rsidR="008811FB">
                <w:rPr>
                  <w:szCs w:val="18"/>
                </w:rPr>
                <w:t xml:space="preserve">, each </w:t>
              </w:r>
            </w:ins>
            <w:ins w:id="453" w:author="Jon Price" w:date="2017-10-09T19:53:00Z">
              <w:r w:rsidR="008811FB">
                <w:rPr>
                  <w:szCs w:val="18"/>
                </w:rPr>
                <w:t xml:space="preserve">category </w:t>
              </w:r>
            </w:ins>
            <w:ins w:id="454" w:author="Jon Price" w:date="2017-10-09T19:50:00Z">
              <w:r w:rsidR="008811FB">
                <w:rPr>
                  <w:szCs w:val="18"/>
                </w:rPr>
                <w:t>of which is</w:t>
              </w:r>
            </w:ins>
            <w:ins w:id="455" w:author="Jon Price" w:date="2017-10-09T22:03:00Z">
              <w:r w:rsidR="00D468FC">
                <w:rPr>
                  <w:szCs w:val="18"/>
                </w:rPr>
                <w:t xml:space="preserve"> set out </w:t>
              </w:r>
            </w:ins>
            <w:ins w:id="456" w:author="Jon Price" w:date="2017-10-09T19:51:00Z">
              <w:r w:rsidR="008811FB">
                <w:rPr>
                  <w:szCs w:val="18"/>
                </w:rPr>
                <w:t xml:space="preserve">in (a) and (b) </w:t>
              </w:r>
            </w:ins>
            <w:ins w:id="457" w:author="Jon Price" w:date="2017-10-09T19:50:00Z">
              <w:r w:rsidR="008811FB">
                <w:rPr>
                  <w:szCs w:val="18"/>
                </w:rPr>
                <w:t>below</w:t>
              </w:r>
            </w:ins>
            <w:ins w:id="458" w:author="Marie-Helene" w:date="2017-10-05T15:06:00Z">
              <w:r w:rsidR="00D32F32">
                <w:rPr>
                  <w:szCs w:val="18"/>
                </w:rPr>
                <w:t>:</w:t>
              </w:r>
            </w:ins>
          </w:p>
        </w:tc>
        <w:tc>
          <w:tcPr>
            <w:tcW w:w="6100" w:type="dxa"/>
            <w:tcPrChange w:id="459" w:author="Marie-Helene" w:date="2017-10-05T11:33:00Z">
              <w:tcPr>
                <w:tcW w:w="5549" w:type="dxa"/>
              </w:tcPr>
            </w:tcPrChange>
          </w:tcPr>
          <w:p w:rsidR="0041167A" w:rsidRDefault="0041167A" w:rsidP="004F1C00">
            <w:pPr>
              <w:rPr>
                <w:szCs w:val="18"/>
              </w:rPr>
            </w:pPr>
            <w:r>
              <w:rPr>
                <w:szCs w:val="18"/>
              </w:rPr>
              <w:t xml:space="preserve">Suggest reword: “Members </w:t>
            </w:r>
            <w:r w:rsidRPr="00BC1A80">
              <w:rPr>
                <w:strike/>
                <w:szCs w:val="18"/>
              </w:rPr>
              <w:t>shall include</w:t>
            </w:r>
            <w:r>
              <w:rPr>
                <w:szCs w:val="18"/>
              </w:rPr>
              <w:t xml:space="preserve"> </w:t>
            </w:r>
            <w:r w:rsidRPr="00BC1A80">
              <w:rPr>
                <w:szCs w:val="18"/>
                <w:u w:val="single"/>
              </w:rPr>
              <w:t>may be</w:t>
            </w:r>
            <w:r>
              <w:rPr>
                <w:szCs w:val="18"/>
              </w:rPr>
              <w:t>...”</w:t>
            </w:r>
          </w:p>
          <w:p w:rsidR="0041167A" w:rsidRDefault="0041167A" w:rsidP="004F1C00">
            <w:pPr>
              <w:rPr>
                <w:szCs w:val="18"/>
              </w:rPr>
            </w:pPr>
          </w:p>
          <w:p w:rsidR="00C92ED1" w:rsidRDefault="00C92ED1" w:rsidP="004F1C00">
            <w:pPr>
              <w:rPr>
                <w:szCs w:val="18"/>
              </w:rPr>
            </w:pPr>
            <w:r>
              <w:rPr>
                <w:szCs w:val="18"/>
              </w:rPr>
              <w:t>Too broad and unclear formulation. Incorporate the contents of the footnotes.</w:t>
            </w:r>
          </w:p>
          <w:p w:rsidR="00C92ED1" w:rsidRDefault="00C92ED1" w:rsidP="004F1C00">
            <w:pPr>
              <w:rPr>
                <w:szCs w:val="18"/>
              </w:rPr>
            </w:pPr>
          </w:p>
          <w:p w:rsidR="0041167A" w:rsidRDefault="0041167A" w:rsidP="004F1C00">
            <w:pPr>
              <w:rPr>
                <w:szCs w:val="18"/>
              </w:rPr>
            </w:pPr>
            <w:r>
              <w:rPr>
                <w:szCs w:val="18"/>
              </w:rPr>
              <w:t>Legal provisions for membership and the various member groups should be part of the Convention.</w:t>
            </w:r>
          </w:p>
          <w:p w:rsidR="0041167A" w:rsidRDefault="0041167A" w:rsidP="004F1C00">
            <w:pPr>
              <w:rPr>
                <w:szCs w:val="18"/>
              </w:rPr>
            </w:pPr>
          </w:p>
          <w:p w:rsidR="0041167A" w:rsidRDefault="0041167A" w:rsidP="004F1C00">
            <w:pPr>
              <w:rPr>
                <w:szCs w:val="18"/>
              </w:rPr>
            </w:pPr>
            <w:r>
              <w:rPr>
                <w:szCs w:val="18"/>
              </w:rPr>
              <w:t>Delete and define types of membership in the article “definitions”.</w:t>
            </w:r>
          </w:p>
          <w:p w:rsidR="0041167A" w:rsidRDefault="0041167A" w:rsidP="004F1C00">
            <w:pPr>
              <w:rPr>
                <w:szCs w:val="18"/>
              </w:rPr>
            </w:pPr>
          </w:p>
          <w:p w:rsidR="0041167A" w:rsidRDefault="0041167A" w:rsidP="004F1C00">
            <w:pPr>
              <w:rPr>
                <w:szCs w:val="18"/>
              </w:rPr>
            </w:pPr>
            <w:r>
              <w:rPr>
                <w:szCs w:val="18"/>
              </w:rPr>
              <w:t>Membership is an essential component of the Organization. The rules should be stipulated in the Convention itself.</w:t>
            </w:r>
          </w:p>
          <w:p w:rsidR="0041167A" w:rsidRDefault="0041167A" w:rsidP="004F1C00">
            <w:pPr>
              <w:rPr>
                <w:szCs w:val="18"/>
              </w:rPr>
            </w:pPr>
          </w:p>
          <w:p w:rsidR="0041167A" w:rsidRDefault="0041167A" w:rsidP="004F1C00">
            <w:pPr>
              <w:rPr>
                <w:szCs w:val="18"/>
              </w:rPr>
            </w:pPr>
            <w:r>
              <w:rPr>
                <w:szCs w:val="18"/>
              </w:rPr>
              <w:t>What about honorary members?</w:t>
            </w:r>
            <w:ins w:id="460" w:author="Marie-Helene" w:date="2017-10-05T15:20:00Z">
              <w:r w:rsidR="00354C33">
                <w:rPr>
                  <w:szCs w:val="18"/>
                </w:rPr>
                <w:t xml:space="preserve"> </w:t>
              </w:r>
            </w:ins>
            <w:r w:rsidR="00354C33" w:rsidRPr="00354C33">
              <w:rPr>
                <w:color w:val="00548C"/>
                <w:szCs w:val="18"/>
                <w:rPrChange w:id="461" w:author="Marie-Helene" w:date="2017-10-05T15:20:00Z">
                  <w:rPr>
                    <w:szCs w:val="18"/>
                  </w:rPr>
                </w:rPrChange>
              </w:rPr>
              <w:t>Not appropriate for an IGO.</w:t>
            </w:r>
          </w:p>
          <w:p w:rsidR="0041167A" w:rsidRDefault="0041167A" w:rsidP="004F1C00">
            <w:pPr>
              <w:rPr>
                <w:szCs w:val="18"/>
              </w:rPr>
            </w:pPr>
          </w:p>
          <w:p w:rsidR="0041167A" w:rsidRDefault="0041167A" w:rsidP="004F1C00">
            <w:pPr>
              <w:rPr>
                <w:szCs w:val="18"/>
              </w:rPr>
            </w:pPr>
            <w:r>
              <w:rPr>
                <w:szCs w:val="18"/>
              </w:rPr>
              <w:t>Describe the associate and affiliate categories of members in the Convention, not in the General Regulations.</w:t>
            </w:r>
          </w:p>
          <w:p w:rsidR="0041167A" w:rsidRDefault="0041167A" w:rsidP="004F1C00">
            <w:pPr>
              <w:rPr>
                <w:szCs w:val="18"/>
              </w:rPr>
            </w:pPr>
          </w:p>
          <w:p w:rsidR="0041167A" w:rsidRDefault="0041167A" w:rsidP="004F1C00">
            <w:pPr>
              <w:rPr>
                <w:szCs w:val="18"/>
              </w:rPr>
            </w:pPr>
            <w:r>
              <w:rPr>
                <w:szCs w:val="18"/>
              </w:rPr>
              <w:t xml:space="preserve">Provide definitions of associate and affiliate members in the Convention, as well as all members, including those not to be elected </w:t>
            </w:r>
            <w:r>
              <w:rPr>
                <w:i/>
                <w:szCs w:val="18"/>
              </w:rPr>
              <w:t>(?)</w:t>
            </w:r>
            <w:r>
              <w:rPr>
                <w:szCs w:val="18"/>
              </w:rPr>
              <w:t>.</w:t>
            </w:r>
          </w:p>
          <w:p w:rsidR="0041167A" w:rsidRDefault="0041167A" w:rsidP="004F1C00">
            <w:pPr>
              <w:rPr>
                <w:szCs w:val="18"/>
              </w:rPr>
            </w:pPr>
          </w:p>
          <w:p w:rsidR="0041167A" w:rsidRDefault="0041167A" w:rsidP="004F1C00">
            <w:pPr>
              <w:rPr>
                <w:szCs w:val="18"/>
              </w:rPr>
            </w:pPr>
            <w:r>
              <w:rPr>
                <w:szCs w:val="18"/>
              </w:rPr>
              <w:t>Proposed replacement text:</w:t>
            </w:r>
          </w:p>
          <w:p w:rsidR="0041167A" w:rsidRDefault="0041167A" w:rsidP="004F1C00">
            <w:pPr>
              <w:rPr>
                <w:szCs w:val="18"/>
              </w:rPr>
            </w:pPr>
            <w:r>
              <w:rPr>
                <w:szCs w:val="18"/>
              </w:rPr>
              <w:t>“Any Member State of the United Nations expressing a desire to join the Organization could become a Member State.”</w:t>
            </w:r>
          </w:p>
          <w:p w:rsidR="0041167A" w:rsidRDefault="0041167A" w:rsidP="004F1C00">
            <w:pPr>
              <w:rPr>
                <w:szCs w:val="18"/>
              </w:rPr>
            </w:pPr>
          </w:p>
          <w:p w:rsidR="0041167A" w:rsidRPr="004F1C00" w:rsidRDefault="0041167A" w:rsidP="004F1C00">
            <w:pPr>
              <w:rPr>
                <w:szCs w:val="18"/>
              </w:rPr>
            </w:pPr>
            <w:r>
              <w:rPr>
                <w:szCs w:val="18"/>
              </w:rPr>
              <w:t>Make clear that the article is about “member accession terms” and not member operation terms, which should be described in the General Regulations.</w:t>
            </w:r>
          </w:p>
        </w:tc>
        <w:tc>
          <w:tcPr>
            <w:tcW w:w="1968" w:type="dxa"/>
            <w:tcPrChange w:id="462" w:author="Marie-Helene" w:date="2017-10-05T11:33:00Z">
              <w:tcPr>
                <w:tcW w:w="1704" w:type="dxa"/>
                <w:gridSpan w:val="2"/>
              </w:tcPr>
            </w:tcPrChange>
          </w:tcPr>
          <w:p w:rsidR="0041167A" w:rsidRPr="00DE2569" w:rsidRDefault="0041167A">
            <w:pPr>
              <w:rPr>
                <w:szCs w:val="18"/>
                <w:lang w:val="es-ES"/>
              </w:rPr>
            </w:pPr>
            <w:r w:rsidRPr="00DE2569">
              <w:rPr>
                <w:szCs w:val="18"/>
                <w:lang w:val="es-ES"/>
              </w:rPr>
              <w:t>Australia</w:t>
            </w:r>
          </w:p>
          <w:p w:rsidR="0041167A" w:rsidRPr="00DE2569" w:rsidRDefault="0041167A">
            <w:pPr>
              <w:rPr>
                <w:szCs w:val="18"/>
                <w:lang w:val="es-ES"/>
              </w:rPr>
            </w:pPr>
          </w:p>
          <w:p w:rsidR="00C92ED1" w:rsidRDefault="00C92ED1">
            <w:pPr>
              <w:rPr>
                <w:szCs w:val="18"/>
                <w:lang w:val="es-ES"/>
              </w:rPr>
            </w:pPr>
            <w:r>
              <w:rPr>
                <w:szCs w:val="18"/>
                <w:lang w:val="es-ES"/>
              </w:rPr>
              <w:t>Canada</w:t>
            </w:r>
          </w:p>
          <w:p w:rsidR="00C92ED1" w:rsidRDefault="00C92ED1">
            <w:pPr>
              <w:rPr>
                <w:szCs w:val="18"/>
                <w:lang w:val="es-ES"/>
              </w:rPr>
            </w:pPr>
          </w:p>
          <w:p w:rsidR="0041167A" w:rsidRDefault="0041167A">
            <w:pPr>
              <w:rPr>
                <w:szCs w:val="18"/>
                <w:lang w:val="es-ES"/>
              </w:rPr>
            </w:pPr>
            <w:r>
              <w:rPr>
                <w:szCs w:val="18"/>
                <w:lang w:val="es-ES"/>
              </w:rPr>
              <w:t>Denmark</w:t>
            </w:r>
          </w:p>
          <w:p w:rsidR="0041167A" w:rsidRDefault="0041167A">
            <w:pPr>
              <w:rPr>
                <w:szCs w:val="18"/>
                <w:lang w:val="es-ES"/>
              </w:rPr>
            </w:pPr>
          </w:p>
          <w:p w:rsidR="0041167A" w:rsidRDefault="0041167A">
            <w:pPr>
              <w:rPr>
                <w:szCs w:val="18"/>
                <w:lang w:val="es-ES"/>
              </w:rPr>
            </w:pPr>
          </w:p>
          <w:p w:rsidR="0041167A" w:rsidRPr="00DE2569" w:rsidRDefault="0041167A">
            <w:pPr>
              <w:rPr>
                <w:szCs w:val="18"/>
                <w:lang w:val="es-ES"/>
              </w:rPr>
            </w:pPr>
            <w:r w:rsidRPr="00DE2569">
              <w:rPr>
                <w:szCs w:val="18"/>
                <w:lang w:val="es-ES"/>
              </w:rPr>
              <w:t>Japan</w:t>
            </w:r>
          </w:p>
          <w:p w:rsidR="0041167A" w:rsidRPr="00DE2569" w:rsidRDefault="0041167A">
            <w:pPr>
              <w:rPr>
                <w:szCs w:val="18"/>
                <w:lang w:val="es-ES"/>
              </w:rPr>
            </w:pPr>
          </w:p>
          <w:p w:rsidR="0041167A" w:rsidRDefault="0041167A">
            <w:pPr>
              <w:rPr>
                <w:szCs w:val="18"/>
                <w:lang w:val="es-ES"/>
              </w:rPr>
            </w:pPr>
            <w:r>
              <w:rPr>
                <w:szCs w:val="18"/>
                <w:lang w:val="es-ES"/>
              </w:rPr>
              <w:t>Korea</w:t>
            </w:r>
          </w:p>
          <w:p w:rsidR="0041167A" w:rsidRDefault="0041167A">
            <w:pPr>
              <w:rPr>
                <w:szCs w:val="18"/>
                <w:lang w:val="es-ES"/>
              </w:rPr>
            </w:pPr>
          </w:p>
          <w:p w:rsidR="0041167A" w:rsidRDefault="0041167A">
            <w:pPr>
              <w:rPr>
                <w:szCs w:val="18"/>
                <w:lang w:val="es-ES"/>
              </w:rPr>
            </w:pPr>
          </w:p>
          <w:p w:rsidR="0041167A" w:rsidRPr="00DE2569" w:rsidRDefault="0041167A">
            <w:pPr>
              <w:rPr>
                <w:szCs w:val="18"/>
                <w:lang w:val="es-ES"/>
              </w:rPr>
            </w:pPr>
            <w:r w:rsidRPr="00DE2569">
              <w:rPr>
                <w:szCs w:val="18"/>
                <w:lang w:val="es-ES"/>
              </w:rPr>
              <w:t>Mexico</w:t>
            </w:r>
          </w:p>
          <w:p w:rsidR="0041167A" w:rsidRPr="00DE2569" w:rsidRDefault="0041167A">
            <w:pPr>
              <w:rPr>
                <w:szCs w:val="18"/>
                <w:lang w:val="es-ES"/>
              </w:rPr>
            </w:pPr>
          </w:p>
          <w:p w:rsidR="0041167A" w:rsidRPr="00DE2569" w:rsidRDefault="0041167A">
            <w:pPr>
              <w:rPr>
                <w:szCs w:val="18"/>
                <w:lang w:val="es-ES"/>
              </w:rPr>
            </w:pPr>
            <w:r w:rsidRPr="00DE2569">
              <w:rPr>
                <w:szCs w:val="18"/>
                <w:lang w:val="es-ES"/>
              </w:rPr>
              <w:t>Romania</w:t>
            </w:r>
          </w:p>
          <w:p w:rsidR="0041167A" w:rsidRPr="00DE2569" w:rsidRDefault="0041167A">
            <w:pPr>
              <w:rPr>
                <w:szCs w:val="18"/>
                <w:lang w:val="es-ES"/>
              </w:rPr>
            </w:pPr>
          </w:p>
          <w:p w:rsidR="0041167A" w:rsidRPr="00DE2569" w:rsidRDefault="0041167A">
            <w:pPr>
              <w:rPr>
                <w:szCs w:val="18"/>
                <w:lang w:val="es-ES"/>
              </w:rPr>
            </w:pPr>
          </w:p>
          <w:p w:rsidR="0041167A" w:rsidRPr="00DE2569" w:rsidRDefault="0041167A">
            <w:pPr>
              <w:rPr>
                <w:szCs w:val="18"/>
                <w:lang w:val="es-ES"/>
              </w:rPr>
            </w:pPr>
            <w:r w:rsidRPr="00DE2569">
              <w:rPr>
                <w:szCs w:val="18"/>
                <w:lang w:val="es-ES"/>
              </w:rPr>
              <w:t>Russia</w:t>
            </w:r>
          </w:p>
          <w:p w:rsidR="0041167A" w:rsidRPr="00DE2569" w:rsidRDefault="0041167A">
            <w:pPr>
              <w:rPr>
                <w:szCs w:val="18"/>
                <w:lang w:val="es-ES"/>
              </w:rPr>
            </w:pPr>
          </w:p>
          <w:p w:rsidR="0041167A" w:rsidRPr="00DE2569" w:rsidRDefault="0041167A">
            <w:pPr>
              <w:rPr>
                <w:szCs w:val="18"/>
                <w:lang w:val="es-ES"/>
              </w:rPr>
            </w:pPr>
          </w:p>
          <w:p w:rsidR="0041167A" w:rsidRPr="00DE2569" w:rsidRDefault="0041167A">
            <w:pPr>
              <w:rPr>
                <w:szCs w:val="18"/>
                <w:lang w:val="es-ES"/>
              </w:rPr>
            </w:pPr>
            <w:r w:rsidRPr="00DE2569">
              <w:rPr>
                <w:szCs w:val="18"/>
                <w:lang w:val="es-ES"/>
              </w:rPr>
              <w:t>Spain</w:t>
            </w:r>
          </w:p>
          <w:p w:rsidR="0041167A" w:rsidRPr="00DE2569" w:rsidRDefault="0041167A">
            <w:pPr>
              <w:rPr>
                <w:szCs w:val="18"/>
                <w:lang w:val="es-ES"/>
              </w:rPr>
            </w:pPr>
          </w:p>
          <w:p w:rsidR="0041167A" w:rsidRPr="00DE2569" w:rsidRDefault="0041167A">
            <w:pPr>
              <w:rPr>
                <w:szCs w:val="18"/>
                <w:lang w:val="es-ES"/>
              </w:rPr>
            </w:pPr>
          </w:p>
          <w:p w:rsidR="0041167A" w:rsidRPr="00DE2569" w:rsidRDefault="0041167A">
            <w:pPr>
              <w:rPr>
                <w:szCs w:val="18"/>
                <w:lang w:val="es-ES"/>
              </w:rPr>
            </w:pPr>
          </w:p>
          <w:p w:rsidR="0041167A" w:rsidRPr="00AA6F89" w:rsidRDefault="0041167A">
            <w:pPr>
              <w:rPr>
                <w:szCs w:val="18"/>
              </w:rPr>
            </w:pPr>
            <w:r>
              <w:rPr>
                <w:szCs w:val="18"/>
              </w:rPr>
              <w:t>Tunisia</w:t>
            </w:r>
          </w:p>
        </w:tc>
      </w:tr>
      <w:tr w:rsidR="00D32F32" w:rsidTr="0041167A">
        <w:trPr>
          <w:ins w:id="463" w:author="Marie-Helene" w:date="2017-10-05T15:05:00Z"/>
        </w:trPr>
        <w:tc>
          <w:tcPr>
            <w:tcW w:w="1513" w:type="dxa"/>
          </w:tcPr>
          <w:p w:rsidR="00D32F32" w:rsidRDefault="00D32F32">
            <w:pPr>
              <w:rPr>
                <w:ins w:id="464" w:author="Marie-Helene" w:date="2017-10-05T15:05:00Z"/>
                <w:szCs w:val="18"/>
              </w:rPr>
            </w:pPr>
          </w:p>
        </w:tc>
        <w:tc>
          <w:tcPr>
            <w:tcW w:w="5253" w:type="dxa"/>
          </w:tcPr>
          <w:p w:rsidR="00D32F32" w:rsidRPr="006F70B0" w:rsidRDefault="00D32F32" w:rsidP="00D32F32">
            <w:pPr>
              <w:ind w:firstLineChars="50" w:firstLine="90"/>
              <w:rPr>
                <w:ins w:id="465" w:author="Marie-Helene" w:date="2017-10-05T15:06:00Z"/>
                <w:rFonts w:ascii="Calibri" w:hAnsi="Calibri" w:cs="Calibri"/>
                <w:rPrChange w:id="466" w:author="Marie-Hélène Grillet" w:date="2017-10-09T15:13:00Z">
                  <w:rPr>
                    <w:ins w:id="467" w:author="Marie-Helene" w:date="2017-10-05T15:06:00Z"/>
                    <w:rFonts w:ascii="Calibri" w:hAnsi="Calibri" w:cs="Calibri"/>
                    <w:color w:val="FF0000"/>
                  </w:rPr>
                </w:rPrChange>
              </w:rPr>
            </w:pPr>
            <w:ins w:id="468" w:author="Marie-Helene" w:date="2017-10-05T15:08:00Z">
              <w:r w:rsidRPr="006F70B0">
                <w:rPr>
                  <w:rFonts w:ascii="Calibri" w:hAnsi="Calibri" w:cs="Calibri"/>
                  <w:rPrChange w:id="469" w:author="Marie-Hélène Grillet" w:date="2017-10-09T15:13:00Z">
                    <w:rPr>
                      <w:rFonts w:ascii="Calibri" w:hAnsi="Calibri" w:cs="Calibri"/>
                      <w:color w:val="FF0000"/>
                    </w:rPr>
                  </w:rPrChange>
                </w:rPr>
                <w:t xml:space="preserve">(a) </w:t>
              </w:r>
            </w:ins>
            <w:ins w:id="470" w:author="Marie-Helene" w:date="2017-10-05T15:06:00Z">
              <w:r w:rsidRPr="006F70B0">
                <w:rPr>
                  <w:rFonts w:ascii="Calibri" w:hAnsi="Calibri" w:cs="Calibri"/>
                  <w:rPrChange w:id="471" w:author="Marie-Hélène Grillet" w:date="2017-10-09T15:13:00Z">
                    <w:rPr>
                      <w:rFonts w:ascii="Calibri" w:hAnsi="Calibri" w:cs="Calibri"/>
                      <w:color w:val="FF0000"/>
                    </w:rPr>
                  </w:rPrChange>
                </w:rPr>
                <w:t xml:space="preserve">Associate </w:t>
              </w:r>
            </w:ins>
            <w:ins w:id="472" w:author="Marie-Hélène Grillet" w:date="2017-10-09T11:38:00Z">
              <w:r w:rsidR="003679A5" w:rsidRPr="006F70B0">
                <w:rPr>
                  <w:rFonts w:ascii="Calibri" w:hAnsi="Calibri" w:cs="Calibri"/>
                  <w:rPrChange w:id="473" w:author="Marie-Hélène Grillet" w:date="2017-10-09T15:13:00Z">
                    <w:rPr>
                      <w:rFonts w:ascii="Calibri" w:hAnsi="Calibri" w:cs="Calibri"/>
                      <w:color w:val="FF0000"/>
                    </w:rPr>
                  </w:rPrChange>
                </w:rPr>
                <w:t>m</w:t>
              </w:r>
            </w:ins>
            <w:del w:id="474" w:author="Marie-Hélène Grillet" w:date="2017-10-09T11:38:00Z">
              <w:r w:rsidRPr="006F70B0" w:rsidDel="003679A5">
                <w:rPr>
                  <w:rFonts w:ascii="Calibri" w:hAnsi="Calibri" w:cs="Calibri"/>
                  <w:rPrChange w:id="475" w:author="Marie-Hélène Grillet" w:date="2017-10-09T15:13:00Z">
                    <w:rPr>
                      <w:rFonts w:ascii="Calibri" w:hAnsi="Calibri" w:cs="Calibri"/>
                      <w:color w:val="FF0000"/>
                    </w:rPr>
                  </w:rPrChange>
                </w:rPr>
                <w:delText>M</w:delText>
              </w:r>
            </w:del>
            <w:r w:rsidRPr="006F70B0">
              <w:rPr>
                <w:rFonts w:ascii="Calibri" w:hAnsi="Calibri" w:cs="Calibri"/>
                <w:rPrChange w:id="476" w:author="Marie-Hélène Grillet" w:date="2017-10-09T15:13:00Z">
                  <w:rPr>
                    <w:rFonts w:ascii="Calibri" w:hAnsi="Calibri" w:cs="Calibri"/>
                    <w:color w:val="FF0000"/>
                  </w:rPr>
                </w:rPrChange>
              </w:rPr>
              <w:t>embers</w:t>
            </w:r>
            <w:ins w:id="477" w:author="Marie-Hélène Grillet" w:date="2017-10-09T11:38:00Z">
              <w:r w:rsidR="003679A5" w:rsidRPr="006F70B0">
                <w:rPr>
                  <w:rFonts w:ascii="Calibri" w:hAnsi="Calibri" w:cs="Calibri"/>
                  <w:rPrChange w:id="478" w:author="Marie-Hélène Grillet" w:date="2017-10-09T15:13:00Z">
                    <w:rPr>
                      <w:rFonts w:ascii="Calibri" w:hAnsi="Calibri" w:cs="Calibri"/>
                      <w:color w:val="FF0000"/>
                    </w:rPr>
                  </w:rPrChange>
                </w:rPr>
                <w:t>hip</w:t>
              </w:r>
            </w:ins>
            <w:ins w:id="479" w:author="Marie-Helene" w:date="2017-10-05T15:07:00Z">
              <w:r w:rsidRPr="006F70B0">
                <w:rPr>
                  <w:rFonts w:ascii="Calibri" w:hAnsi="Calibri" w:cs="Calibri"/>
                  <w:rPrChange w:id="480" w:author="Marie-Hélène Grillet" w:date="2017-10-09T15:13:00Z">
                    <w:rPr>
                      <w:rFonts w:ascii="Calibri" w:hAnsi="Calibri" w:cs="Calibri"/>
                      <w:color w:val="FF0000"/>
                    </w:rPr>
                  </w:rPrChange>
                </w:rPr>
                <w:t xml:space="preserve"> shall</w:t>
              </w:r>
            </w:ins>
            <w:ins w:id="481" w:author="Marie-Helene" w:date="2017-10-30T12:16:00Z">
              <w:r w:rsidR="00421E1B">
                <w:rPr>
                  <w:rFonts w:ascii="Calibri" w:hAnsi="Calibri" w:cs="Calibri"/>
                </w:rPr>
                <w:t>, in accordance with Article 4.3</w:t>
              </w:r>
            </w:ins>
            <w:ins w:id="482" w:author="Marie-Helene" w:date="2017-10-30T12:17:00Z">
              <w:r w:rsidR="00421E1B">
                <w:rPr>
                  <w:rFonts w:ascii="Calibri" w:hAnsi="Calibri" w:cs="Calibri"/>
                </w:rPr>
                <w:t>,</w:t>
              </w:r>
            </w:ins>
            <w:ins w:id="483" w:author="Marie-Helene" w:date="2017-10-05T15:07:00Z">
              <w:r w:rsidRPr="006F70B0">
                <w:rPr>
                  <w:rFonts w:ascii="Calibri" w:hAnsi="Calibri" w:cs="Calibri"/>
                  <w:rPrChange w:id="484" w:author="Marie-Hélène Grillet" w:date="2017-10-09T15:13:00Z">
                    <w:rPr>
                      <w:rFonts w:ascii="Calibri" w:hAnsi="Calibri" w:cs="Calibri"/>
                      <w:color w:val="FF0000"/>
                    </w:rPr>
                  </w:rPrChange>
                </w:rPr>
                <w:t xml:space="preserve"> be</w:t>
              </w:r>
            </w:ins>
            <w:ins w:id="485" w:author="Marie-Helene" w:date="2017-10-05T15:12:00Z">
              <w:r w:rsidR="00F94FFE" w:rsidRPr="006F70B0">
                <w:rPr>
                  <w:rFonts w:ascii="Calibri" w:hAnsi="Calibri" w:cs="Calibri"/>
                  <w:rPrChange w:id="486" w:author="Marie-Hélène Grillet" w:date="2017-10-09T15:13:00Z">
                    <w:rPr>
                      <w:rFonts w:ascii="Calibri" w:hAnsi="Calibri" w:cs="Calibri"/>
                      <w:color w:val="FF0000"/>
                    </w:rPr>
                  </w:rPrChange>
                </w:rPr>
                <w:t xml:space="preserve"> open to</w:t>
              </w:r>
            </w:ins>
            <w:ins w:id="487" w:author="Marie-Helene" w:date="2017-10-05T15:06:00Z">
              <w:r w:rsidRPr="006F70B0">
                <w:rPr>
                  <w:rFonts w:ascii="Calibri" w:hAnsi="Calibri" w:cs="Calibri"/>
                  <w:rPrChange w:id="488" w:author="Marie-Hélène Grillet" w:date="2017-10-09T15:13:00Z">
                    <w:rPr>
                      <w:rFonts w:ascii="Calibri" w:hAnsi="Calibri" w:cs="Calibri"/>
                      <w:color w:val="FF0000"/>
                    </w:rPr>
                  </w:rPrChange>
                </w:rPr>
                <w:t>:</w:t>
              </w:r>
            </w:ins>
          </w:p>
          <w:p w:rsidR="00D32F32" w:rsidRPr="006F70B0" w:rsidRDefault="00D32F32" w:rsidP="00BA7A21">
            <w:pPr>
              <w:pStyle w:val="Paragraphedeliste"/>
              <w:numPr>
                <w:ilvl w:val="0"/>
                <w:numId w:val="29"/>
              </w:numPr>
              <w:ind w:left="614" w:hanging="284"/>
              <w:rPr>
                <w:ins w:id="489" w:author="Marie-Helene" w:date="2017-10-05T15:06:00Z"/>
                <w:rFonts w:ascii="Calibri" w:hAnsi="Calibri" w:cs="Calibri"/>
                <w:rPrChange w:id="490" w:author="Marie-Hélène Grillet" w:date="2017-10-09T15:13:00Z">
                  <w:rPr>
                    <w:ins w:id="491" w:author="Marie-Helene" w:date="2017-10-05T15:06:00Z"/>
                  </w:rPr>
                </w:rPrChange>
              </w:rPr>
            </w:pPr>
            <w:ins w:id="492" w:author="Marie-Helene" w:date="2017-10-05T15:08:00Z">
              <w:del w:id="493" w:author="Marie-Hélène Grillet" w:date="2017-10-09T11:39:00Z">
                <w:r w:rsidRPr="006F70B0" w:rsidDel="003679A5">
                  <w:rPr>
                    <w:rFonts w:ascii="Calibri" w:hAnsi="Calibri" w:cs="Calibri"/>
                    <w:rPrChange w:id="494" w:author="Marie-Hélène Grillet" w:date="2017-10-09T15:13:00Z">
                      <w:rPr/>
                    </w:rPrChange>
                  </w:rPr>
                  <w:delText>i.</w:delText>
                </w:r>
              </w:del>
            </w:ins>
            <w:ins w:id="495" w:author="Marie-Helene" w:date="2017-10-05T15:06:00Z">
              <w:del w:id="496" w:author="Marie-Hélène Grillet" w:date="2017-10-09T11:39:00Z">
                <w:r w:rsidRPr="006F70B0" w:rsidDel="003679A5">
                  <w:rPr>
                    <w:rFonts w:ascii="Calibri" w:hAnsi="Calibri" w:cs="Calibri"/>
                    <w:rPrChange w:id="497" w:author="Marie-Hélène Grillet" w:date="2017-10-09T15:13:00Z">
                      <w:rPr/>
                    </w:rPrChange>
                  </w:rPr>
                  <w:delText xml:space="preserve"> </w:delText>
                </w:r>
              </w:del>
              <w:r w:rsidRPr="006F70B0">
                <w:rPr>
                  <w:rFonts w:ascii="Calibri" w:hAnsi="Calibri" w:cs="Calibri"/>
                  <w:rPrChange w:id="498" w:author="Marie-Hélène Grillet" w:date="2017-10-09T15:13:00Z">
                    <w:rPr/>
                  </w:rPrChange>
                </w:rPr>
                <w:t xml:space="preserve">a territory or groups of territories for which a </w:t>
              </w:r>
            </w:ins>
            <w:r w:rsidR="00BA7A21" w:rsidRPr="006F70B0">
              <w:rPr>
                <w:rFonts w:ascii="Calibri" w:hAnsi="Calibri" w:cs="Calibri"/>
                <w:rPrChange w:id="499" w:author="Marie-Hélène Grillet" w:date="2017-10-09T15:13:00Z">
                  <w:rPr>
                    <w:rFonts w:ascii="Calibri" w:hAnsi="Calibri" w:cs="Calibri"/>
                    <w:color w:val="FF0000"/>
                  </w:rPr>
                </w:rPrChange>
              </w:rPr>
              <w:t>Member State</w:t>
            </w:r>
            <w:ins w:id="500" w:author="Marie-Helene" w:date="2017-10-05T15:06:00Z">
              <w:r w:rsidRPr="006F70B0">
                <w:rPr>
                  <w:rFonts w:ascii="Calibri" w:hAnsi="Calibri" w:cs="Calibri"/>
                  <w:rPrChange w:id="501" w:author="Marie-Hélène Grillet" w:date="2017-10-09T15:13:00Z">
                    <w:rPr/>
                  </w:rPrChange>
                </w:rPr>
                <w:t xml:space="preserve"> has responsibility; and</w:t>
              </w:r>
            </w:ins>
          </w:p>
          <w:p w:rsidR="00D32F32" w:rsidRPr="006F70B0" w:rsidRDefault="00D32F32">
            <w:pPr>
              <w:pStyle w:val="Paragraphedeliste"/>
              <w:numPr>
                <w:ilvl w:val="0"/>
                <w:numId w:val="29"/>
              </w:numPr>
              <w:ind w:left="614" w:hanging="284"/>
              <w:rPr>
                <w:ins w:id="502" w:author="Marie-Helene" w:date="2017-10-05T15:05:00Z"/>
                <w:szCs w:val="18"/>
              </w:rPr>
              <w:pPrChange w:id="503" w:author="Marie-Hélène Grillet" w:date="2017-10-09T11:40:00Z">
                <w:pPr>
                  <w:pStyle w:val="Paragraphedeliste"/>
                  <w:numPr>
                    <w:numId w:val="9"/>
                  </w:numPr>
                  <w:ind w:left="317" w:hanging="317"/>
                </w:pPr>
              </w:pPrChange>
            </w:pPr>
            <w:ins w:id="504" w:author="Marie-Helene" w:date="2017-10-05T15:08:00Z">
              <w:del w:id="505" w:author="Marie-Hélène Grillet" w:date="2017-10-09T11:40:00Z">
                <w:r w:rsidRPr="006F70B0" w:rsidDel="003679A5">
                  <w:rPr>
                    <w:rFonts w:ascii="Calibri" w:hAnsi="Calibri" w:cs="Calibri"/>
                    <w:rPrChange w:id="506" w:author="Marie-Hélène Grillet" w:date="2017-10-09T15:13:00Z">
                      <w:rPr/>
                    </w:rPrChange>
                  </w:rPr>
                  <w:delText xml:space="preserve">ii </w:delText>
                </w:r>
              </w:del>
            </w:ins>
            <w:ins w:id="507" w:author="Marie-Helene" w:date="2017-10-05T15:06:00Z">
              <w:del w:id="508" w:author="Marie-Hélène Grillet" w:date="2017-10-09T11:40:00Z">
                <w:r w:rsidRPr="006F70B0" w:rsidDel="003679A5">
                  <w:rPr>
                    <w:rFonts w:ascii="Calibri" w:hAnsi="Calibri" w:cs="Calibri"/>
                    <w:rPrChange w:id="509" w:author="Marie-Hélène Grillet" w:date="2017-10-09T15:13:00Z">
                      <w:rPr/>
                    </w:rPrChange>
                  </w:rPr>
                  <w:delText xml:space="preserve"> </w:delText>
                </w:r>
              </w:del>
              <w:r w:rsidRPr="006F70B0">
                <w:rPr>
                  <w:rFonts w:ascii="Calibri" w:hAnsi="Calibri" w:cs="Calibri"/>
                  <w:rPrChange w:id="510" w:author="Marie-Hélène Grillet" w:date="2017-10-09T15:13:00Z">
                    <w:rPr/>
                  </w:rPrChange>
                </w:rPr>
                <w:t xml:space="preserve">former National </w:t>
              </w:r>
            </w:ins>
            <w:ins w:id="511" w:author="Marie-Hélène Grillet" w:date="2017-10-09T15:13:00Z">
              <w:r w:rsidR="006F70B0">
                <w:rPr>
                  <w:rFonts w:ascii="Calibri" w:hAnsi="Calibri" w:cs="Calibri"/>
                </w:rPr>
                <w:t>m</w:t>
              </w:r>
            </w:ins>
            <w:ins w:id="512" w:author="Marie-Helene" w:date="2017-10-05T15:06:00Z">
              <w:del w:id="513" w:author="Marie-Hélène Grillet" w:date="2017-10-09T15:13:00Z">
                <w:r w:rsidRPr="006F70B0" w:rsidDel="006F70B0">
                  <w:rPr>
                    <w:rFonts w:ascii="Calibri" w:hAnsi="Calibri" w:cs="Calibri"/>
                    <w:rPrChange w:id="514" w:author="Marie-Hélène Grillet" w:date="2017-10-09T15:13:00Z">
                      <w:rPr/>
                    </w:rPrChange>
                  </w:rPr>
                  <w:delText>M</w:delText>
                </w:r>
              </w:del>
              <w:r w:rsidRPr="006F70B0">
                <w:rPr>
                  <w:rFonts w:ascii="Calibri" w:hAnsi="Calibri" w:cs="Calibri"/>
                  <w:rPrChange w:id="515" w:author="Marie-Hélène Grillet" w:date="2017-10-09T15:13:00Z">
                    <w:rPr/>
                  </w:rPrChange>
                </w:rPr>
                <w:t>embers of the International Association of Marine Aids to Navigation and Lighthouse Authorities whose country is not party to this Convention, in accordance with Article 18.1 and 18.6.</w:t>
              </w:r>
            </w:ins>
          </w:p>
        </w:tc>
        <w:tc>
          <w:tcPr>
            <w:tcW w:w="6100" w:type="dxa"/>
          </w:tcPr>
          <w:p w:rsidR="00D32F32" w:rsidRDefault="00D32F32" w:rsidP="004F1C00">
            <w:pPr>
              <w:rPr>
                <w:ins w:id="516" w:author="Marie-Helene" w:date="2017-10-05T15:05:00Z"/>
                <w:szCs w:val="18"/>
              </w:rPr>
            </w:pPr>
          </w:p>
        </w:tc>
        <w:tc>
          <w:tcPr>
            <w:tcW w:w="1968" w:type="dxa"/>
          </w:tcPr>
          <w:p w:rsidR="00D32F32" w:rsidRPr="00D75167" w:rsidRDefault="00D32F32">
            <w:pPr>
              <w:rPr>
                <w:ins w:id="517" w:author="Marie-Helene" w:date="2017-10-05T15:05:00Z"/>
                <w:szCs w:val="18"/>
                <w:rPrChange w:id="518" w:author="Marie-Hélène Grillet" w:date="2017-10-06T08:23:00Z">
                  <w:rPr>
                    <w:ins w:id="519" w:author="Marie-Helene" w:date="2017-10-05T15:05:00Z"/>
                    <w:szCs w:val="18"/>
                    <w:lang w:val="es-ES"/>
                  </w:rPr>
                </w:rPrChange>
              </w:rPr>
            </w:pPr>
          </w:p>
        </w:tc>
      </w:tr>
      <w:tr w:rsidR="00D32F32" w:rsidTr="0041167A">
        <w:trPr>
          <w:ins w:id="520" w:author="Marie-Helene" w:date="2017-10-05T15:09:00Z"/>
        </w:trPr>
        <w:tc>
          <w:tcPr>
            <w:tcW w:w="1513" w:type="dxa"/>
          </w:tcPr>
          <w:p w:rsidR="00D32F32" w:rsidRDefault="00D32F32">
            <w:pPr>
              <w:rPr>
                <w:ins w:id="521" w:author="Marie-Helene" w:date="2017-10-05T15:09:00Z"/>
                <w:szCs w:val="18"/>
              </w:rPr>
            </w:pPr>
          </w:p>
        </w:tc>
        <w:tc>
          <w:tcPr>
            <w:tcW w:w="5253" w:type="dxa"/>
          </w:tcPr>
          <w:p w:rsidR="005F68F9" w:rsidRPr="006F70B0" w:rsidRDefault="005F68F9" w:rsidP="005F68F9">
            <w:pPr>
              <w:ind w:firstLineChars="50" w:firstLine="90"/>
              <w:rPr>
                <w:ins w:id="522" w:author="Marie-Helene" w:date="2017-10-05T15:10:00Z"/>
                <w:rFonts w:ascii="Calibri" w:hAnsi="Calibri" w:cs="Calibri"/>
                <w:rPrChange w:id="523" w:author="Marie-Hélène Grillet" w:date="2017-10-09T15:13:00Z">
                  <w:rPr>
                    <w:ins w:id="524" w:author="Marie-Helene" w:date="2017-10-05T15:10:00Z"/>
                    <w:rFonts w:ascii="Calibri" w:hAnsi="Calibri" w:cs="Calibri"/>
                    <w:color w:val="FF0000"/>
                  </w:rPr>
                </w:rPrChange>
              </w:rPr>
            </w:pPr>
            <w:ins w:id="525" w:author="Marie-Helene" w:date="2017-10-05T15:10:00Z">
              <w:r w:rsidRPr="006F70B0">
                <w:rPr>
                  <w:rFonts w:ascii="Calibri" w:hAnsi="Calibri" w:cs="Calibri"/>
                  <w:rPrChange w:id="526" w:author="Marie-Hélène Grillet" w:date="2017-10-09T15:13:00Z">
                    <w:rPr>
                      <w:rFonts w:ascii="Calibri" w:hAnsi="Calibri" w:cs="Calibri"/>
                      <w:color w:val="FF0000"/>
                    </w:rPr>
                  </w:rPrChange>
                </w:rPr>
                <w:t xml:space="preserve">(b) Affiliate </w:t>
              </w:r>
            </w:ins>
            <w:ins w:id="527" w:author="Marie-Hélène Grillet" w:date="2017-10-09T11:40:00Z">
              <w:r w:rsidR="00FB4AB3" w:rsidRPr="006F70B0">
                <w:rPr>
                  <w:rFonts w:ascii="Calibri" w:hAnsi="Calibri" w:cs="Calibri"/>
                  <w:rPrChange w:id="528" w:author="Marie-Hélène Grillet" w:date="2017-10-09T15:13:00Z">
                    <w:rPr>
                      <w:rFonts w:ascii="Calibri" w:hAnsi="Calibri" w:cs="Calibri"/>
                      <w:color w:val="FF0000"/>
                    </w:rPr>
                  </w:rPrChange>
                </w:rPr>
                <w:t>m</w:t>
              </w:r>
            </w:ins>
            <w:ins w:id="529" w:author="Marie-Helene" w:date="2017-10-05T15:10:00Z">
              <w:del w:id="530" w:author="Marie-Hélène Grillet" w:date="2017-10-09T11:40:00Z">
                <w:r w:rsidRPr="006F70B0" w:rsidDel="00FB4AB3">
                  <w:rPr>
                    <w:rFonts w:ascii="Calibri" w:hAnsi="Calibri" w:cs="Calibri"/>
                    <w:rPrChange w:id="531" w:author="Marie-Hélène Grillet" w:date="2017-10-09T15:13:00Z">
                      <w:rPr>
                        <w:rFonts w:ascii="Calibri" w:hAnsi="Calibri" w:cs="Calibri"/>
                        <w:b/>
                        <w:color w:val="FF0000"/>
                      </w:rPr>
                    </w:rPrChange>
                  </w:rPr>
                  <w:delText>M</w:delText>
                </w:r>
              </w:del>
              <w:r w:rsidRPr="006F70B0">
                <w:rPr>
                  <w:rFonts w:ascii="Calibri" w:hAnsi="Calibri" w:cs="Calibri"/>
                  <w:rPrChange w:id="532" w:author="Marie-Hélène Grillet" w:date="2017-10-09T15:13:00Z">
                    <w:rPr>
                      <w:rFonts w:ascii="Calibri" w:hAnsi="Calibri" w:cs="Calibri"/>
                      <w:b/>
                      <w:color w:val="FF0000"/>
                    </w:rPr>
                  </w:rPrChange>
                </w:rPr>
                <w:t>ember</w:t>
              </w:r>
              <w:r w:rsidRPr="006F70B0">
                <w:rPr>
                  <w:rFonts w:ascii="Calibri" w:hAnsi="Calibri" w:cs="Calibri"/>
                  <w:b/>
                  <w:rPrChange w:id="533" w:author="Marie-Hélène Grillet" w:date="2017-10-09T15:13:00Z">
                    <w:rPr>
                      <w:rFonts w:ascii="Calibri" w:hAnsi="Calibri" w:cs="Calibri"/>
                      <w:b/>
                      <w:color w:val="FF0000"/>
                    </w:rPr>
                  </w:rPrChange>
                </w:rPr>
                <w:t>s</w:t>
              </w:r>
            </w:ins>
            <w:ins w:id="534" w:author="Marie-Hélène Grillet" w:date="2017-10-09T11:40:00Z">
              <w:r w:rsidR="00FB4AB3" w:rsidRPr="006F70B0">
                <w:rPr>
                  <w:rFonts w:ascii="Calibri" w:hAnsi="Calibri" w:cs="Calibri"/>
                  <w:rPrChange w:id="535" w:author="Marie-Hélène Grillet" w:date="2017-10-09T15:13:00Z">
                    <w:rPr>
                      <w:rFonts w:ascii="Calibri" w:hAnsi="Calibri" w:cs="Calibri"/>
                      <w:b/>
                      <w:color w:val="FF0000"/>
                    </w:rPr>
                  </w:rPrChange>
                </w:rPr>
                <w:t>hip</w:t>
              </w:r>
            </w:ins>
            <w:ins w:id="536" w:author="Marie-Helene" w:date="2017-10-05T15:10:00Z">
              <w:r w:rsidRPr="006F70B0">
                <w:rPr>
                  <w:rFonts w:ascii="Calibri" w:hAnsi="Calibri" w:cs="Calibri"/>
                  <w:b/>
                  <w:rPrChange w:id="537" w:author="Marie-Hélène Grillet" w:date="2017-10-09T15:13:00Z">
                    <w:rPr>
                      <w:rFonts w:ascii="Calibri" w:hAnsi="Calibri" w:cs="Calibri"/>
                      <w:b/>
                      <w:color w:val="FF0000"/>
                    </w:rPr>
                  </w:rPrChange>
                </w:rPr>
                <w:t xml:space="preserve"> </w:t>
              </w:r>
              <w:r w:rsidRPr="006F70B0">
                <w:rPr>
                  <w:rFonts w:ascii="Calibri" w:hAnsi="Calibri" w:cs="Calibri"/>
                  <w:rPrChange w:id="538" w:author="Marie-Hélène Grillet" w:date="2017-10-09T15:13:00Z">
                    <w:rPr>
                      <w:rFonts w:ascii="Calibri" w:hAnsi="Calibri" w:cs="Calibri"/>
                      <w:b/>
                      <w:color w:val="FF0000"/>
                    </w:rPr>
                  </w:rPrChange>
                </w:rPr>
                <w:t>shall be</w:t>
              </w:r>
            </w:ins>
            <w:ins w:id="539" w:author="Marie-Helene" w:date="2017-10-05T15:11:00Z">
              <w:r w:rsidRPr="006F70B0">
                <w:rPr>
                  <w:rFonts w:ascii="Calibri" w:hAnsi="Calibri" w:cs="Calibri"/>
                  <w:rPrChange w:id="540" w:author="Marie-Hélène Grillet" w:date="2017-10-09T15:13:00Z">
                    <w:rPr>
                      <w:rFonts w:ascii="Calibri" w:hAnsi="Calibri" w:cs="Calibri"/>
                      <w:color w:val="FF0000"/>
                    </w:rPr>
                  </w:rPrChange>
                </w:rPr>
                <w:t xml:space="preserve"> open to</w:t>
              </w:r>
            </w:ins>
            <w:ins w:id="541" w:author="Marie-Helene" w:date="2017-10-05T15:10:00Z">
              <w:r w:rsidRPr="006F70B0">
                <w:rPr>
                  <w:rFonts w:ascii="Calibri" w:hAnsi="Calibri" w:cs="Calibri"/>
                  <w:rPrChange w:id="542" w:author="Marie-Hélène Grillet" w:date="2017-10-09T15:13:00Z">
                    <w:rPr>
                      <w:rFonts w:ascii="Calibri" w:hAnsi="Calibri" w:cs="Calibri"/>
                      <w:b/>
                      <w:color w:val="FF0000"/>
                    </w:rPr>
                  </w:rPrChange>
                </w:rPr>
                <w:t>:</w:t>
              </w:r>
            </w:ins>
          </w:p>
          <w:p w:rsidR="005F68F9" w:rsidRPr="006F70B0" w:rsidRDefault="005F68F9">
            <w:pPr>
              <w:pStyle w:val="Paragraphedeliste"/>
              <w:numPr>
                <w:ilvl w:val="0"/>
                <w:numId w:val="31"/>
              </w:numPr>
              <w:ind w:left="614" w:hanging="284"/>
              <w:rPr>
                <w:ins w:id="543" w:author="Marie-Helene" w:date="2017-10-05T15:10:00Z"/>
                <w:rFonts w:ascii="Calibri" w:hAnsi="Calibri" w:cs="Calibri"/>
                <w:rPrChange w:id="544" w:author="Marie-Hélène Grillet" w:date="2017-10-09T15:13:00Z">
                  <w:rPr>
                    <w:ins w:id="545" w:author="Marie-Helene" w:date="2017-10-05T15:10:00Z"/>
                  </w:rPr>
                </w:rPrChange>
              </w:rPr>
              <w:pPrChange w:id="546" w:author="Marie-Hélène Grillet" w:date="2017-10-09T11:42:00Z">
                <w:pPr>
                  <w:ind w:leftChars="100" w:left="270" w:hangingChars="50" w:hanging="90"/>
                </w:pPr>
              </w:pPrChange>
            </w:pPr>
            <w:ins w:id="547" w:author="Marie-Helene" w:date="2017-10-05T15:10:00Z">
              <w:del w:id="548" w:author="Marie-Hélène Grillet" w:date="2017-10-09T11:41:00Z">
                <w:r w:rsidRPr="006F70B0" w:rsidDel="007F77EC">
                  <w:rPr>
                    <w:rFonts w:ascii="Calibri" w:hAnsi="Calibri" w:cs="Calibri"/>
                    <w:rPrChange w:id="549" w:author="Marie-Hélène Grillet" w:date="2017-10-09T15:13:00Z">
                      <w:rPr/>
                    </w:rPrChange>
                  </w:rPr>
                  <w:delText xml:space="preserve">i. </w:delText>
                </w:r>
              </w:del>
              <w:r w:rsidRPr="006F70B0">
                <w:rPr>
                  <w:rFonts w:ascii="Calibri" w:hAnsi="Calibri" w:cs="Calibri"/>
                  <w:rPrChange w:id="550" w:author="Marie-Hélène Grillet" w:date="2017-10-09T15:13:00Z">
                    <w:rPr/>
                  </w:rPrChange>
                </w:rPr>
                <w:t>man</w:t>
              </w:r>
              <w:r w:rsidR="00670221" w:rsidRPr="006F70B0">
                <w:rPr>
                  <w:rFonts w:ascii="Calibri" w:hAnsi="Calibri" w:cs="Calibri"/>
                  <w:rPrChange w:id="551" w:author="Marie-Hélène Grillet" w:date="2017-10-09T15:13:00Z">
                    <w:rPr/>
                  </w:rPrChange>
                </w:rPr>
                <w:t xml:space="preserve">ufacturers and distributors of </w:t>
              </w:r>
            </w:ins>
            <w:ins w:id="552" w:author="Marie-Helene" w:date="2017-10-05T15:22:00Z">
              <w:r w:rsidR="00670221" w:rsidRPr="006F70B0">
                <w:rPr>
                  <w:rFonts w:ascii="Calibri" w:hAnsi="Calibri" w:cs="Calibri"/>
                  <w:rPrChange w:id="553" w:author="Marie-Hélène Grillet" w:date="2017-10-09T15:13:00Z">
                    <w:rPr/>
                  </w:rPrChange>
                </w:rPr>
                <w:t>M</w:t>
              </w:r>
            </w:ins>
            <w:ins w:id="554" w:author="Marie-Helene" w:date="2017-10-05T15:10:00Z">
              <w:r w:rsidR="00670221" w:rsidRPr="006F70B0">
                <w:rPr>
                  <w:rFonts w:ascii="Calibri" w:hAnsi="Calibri" w:cs="Calibri"/>
                  <w:rPrChange w:id="555" w:author="Marie-Hélène Grillet" w:date="2017-10-09T15:13:00Z">
                    <w:rPr/>
                  </w:rPrChange>
                </w:rPr>
                <w:t xml:space="preserve">arine </w:t>
              </w:r>
            </w:ins>
            <w:ins w:id="556" w:author="Marie-Helene" w:date="2017-10-05T15:22:00Z">
              <w:r w:rsidR="00670221" w:rsidRPr="006F70B0">
                <w:rPr>
                  <w:rFonts w:ascii="Calibri" w:hAnsi="Calibri" w:cs="Calibri"/>
                  <w:rPrChange w:id="557" w:author="Marie-Hélène Grillet" w:date="2017-10-09T15:13:00Z">
                    <w:rPr/>
                  </w:rPrChange>
                </w:rPr>
                <w:t>A</w:t>
              </w:r>
            </w:ins>
            <w:ins w:id="558" w:author="Marie-Helene" w:date="2017-10-05T15:10:00Z">
              <w:r w:rsidR="00670221" w:rsidRPr="006F70B0">
                <w:rPr>
                  <w:rFonts w:ascii="Calibri" w:hAnsi="Calibri" w:cs="Calibri"/>
                  <w:rPrChange w:id="559" w:author="Marie-Hélène Grillet" w:date="2017-10-09T15:13:00Z">
                    <w:rPr/>
                  </w:rPrChange>
                </w:rPr>
                <w:t>ids to Navigation</w:t>
              </w:r>
              <w:r w:rsidRPr="006F70B0">
                <w:rPr>
                  <w:rFonts w:ascii="Calibri" w:hAnsi="Calibri" w:cs="Calibri"/>
                  <w:rPrChange w:id="560" w:author="Marie-Hélène Grillet" w:date="2017-10-09T15:13:00Z">
                    <w:rPr/>
                  </w:rPrChange>
                </w:rPr>
                <w:t xml:space="preserve"> equipment for sa</w:t>
              </w:r>
              <w:r w:rsidR="00670221" w:rsidRPr="006F70B0">
                <w:rPr>
                  <w:rFonts w:ascii="Calibri" w:hAnsi="Calibri" w:cs="Calibri"/>
                  <w:rPrChange w:id="561" w:author="Marie-Hélène Grillet" w:date="2017-10-09T15:13:00Z">
                    <w:rPr/>
                  </w:rPrChange>
                </w:rPr>
                <w:t xml:space="preserve">le, or organizations providing </w:t>
              </w:r>
            </w:ins>
            <w:ins w:id="562" w:author="Marie-Helene" w:date="2017-10-05T15:22:00Z">
              <w:r w:rsidR="00670221" w:rsidRPr="006F70B0">
                <w:rPr>
                  <w:rFonts w:ascii="Calibri" w:hAnsi="Calibri" w:cs="Calibri"/>
                  <w:rPrChange w:id="563" w:author="Marie-Hélène Grillet" w:date="2017-10-09T15:13:00Z">
                    <w:rPr/>
                  </w:rPrChange>
                </w:rPr>
                <w:t>M</w:t>
              </w:r>
            </w:ins>
            <w:ins w:id="564" w:author="Marie-Helene" w:date="2017-10-05T15:10:00Z">
              <w:r w:rsidR="00670221" w:rsidRPr="006F70B0">
                <w:rPr>
                  <w:rFonts w:ascii="Calibri" w:hAnsi="Calibri" w:cs="Calibri"/>
                  <w:rPrChange w:id="565" w:author="Marie-Hélène Grillet" w:date="2017-10-09T15:13:00Z">
                    <w:rPr/>
                  </w:rPrChange>
                </w:rPr>
                <w:t xml:space="preserve">arine </w:t>
              </w:r>
            </w:ins>
            <w:ins w:id="566" w:author="Marie-Hélène Grillet" w:date="2017-10-09T15:13:00Z">
              <w:r w:rsidR="006F70B0">
                <w:rPr>
                  <w:rFonts w:ascii="Calibri" w:hAnsi="Calibri" w:cs="Calibri"/>
                </w:rPr>
                <w:t>A</w:t>
              </w:r>
            </w:ins>
            <w:ins w:id="567" w:author="Marie-Helene" w:date="2017-10-05T15:23:00Z">
              <w:del w:id="568" w:author="Marie-Hélène Grillet" w:date="2017-10-09T15:13:00Z">
                <w:r w:rsidR="00670221" w:rsidRPr="006F70B0" w:rsidDel="006F70B0">
                  <w:rPr>
                    <w:rFonts w:ascii="Calibri" w:hAnsi="Calibri" w:cs="Calibri"/>
                    <w:rPrChange w:id="569" w:author="Marie-Hélène Grillet" w:date="2017-10-09T15:13:00Z">
                      <w:rPr/>
                    </w:rPrChange>
                  </w:rPr>
                  <w:delText>a</w:delText>
                </w:r>
              </w:del>
            </w:ins>
            <w:ins w:id="570" w:author="Marie-Helene" w:date="2017-10-05T15:10:00Z">
              <w:r w:rsidR="00670221" w:rsidRPr="006F70B0">
                <w:rPr>
                  <w:rFonts w:ascii="Calibri" w:hAnsi="Calibri" w:cs="Calibri"/>
                  <w:rPrChange w:id="571" w:author="Marie-Hélène Grillet" w:date="2017-10-09T15:13:00Z">
                    <w:rPr/>
                  </w:rPrChange>
                </w:rPr>
                <w:t xml:space="preserve">ids to </w:t>
              </w:r>
            </w:ins>
            <w:ins w:id="572" w:author="Marie-Helene" w:date="2017-10-05T15:23:00Z">
              <w:r w:rsidR="00670221" w:rsidRPr="006F70B0">
                <w:rPr>
                  <w:rFonts w:ascii="Calibri" w:hAnsi="Calibri" w:cs="Calibri"/>
                  <w:rPrChange w:id="573" w:author="Marie-Hélène Grillet" w:date="2017-10-09T15:13:00Z">
                    <w:rPr/>
                  </w:rPrChange>
                </w:rPr>
                <w:t>N</w:t>
              </w:r>
            </w:ins>
            <w:ins w:id="574" w:author="Marie-Helene" w:date="2017-10-05T15:10:00Z">
              <w:r w:rsidRPr="006F70B0">
                <w:rPr>
                  <w:rFonts w:ascii="Calibri" w:hAnsi="Calibri" w:cs="Calibri"/>
                  <w:rPrChange w:id="575" w:author="Marie-Hélène Grillet" w:date="2017-10-09T15:13:00Z">
                    <w:rPr/>
                  </w:rPrChange>
                </w:rPr>
                <w:t xml:space="preserve">avigation services </w:t>
              </w:r>
              <w:del w:id="576" w:author="Jon Price" w:date="2017-10-09T19:55:00Z">
                <w:r w:rsidRPr="006F70B0" w:rsidDel="00E87769">
                  <w:rPr>
                    <w:rFonts w:ascii="Calibri" w:hAnsi="Calibri" w:cs="Calibri"/>
                    <w:rPrChange w:id="577" w:author="Marie-Hélène Grillet" w:date="2017-10-09T15:13:00Z">
                      <w:rPr/>
                    </w:rPrChange>
                  </w:rPr>
                  <w:delText xml:space="preserve"> </w:delText>
                </w:r>
              </w:del>
              <w:r w:rsidRPr="006F70B0">
                <w:rPr>
                  <w:rFonts w:ascii="Calibri" w:hAnsi="Calibri" w:cs="Calibri"/>
                  <w:rPrChange w:id="578" w:author="Marie-Hélène Grillet" w:date="2017-10-09T15:13:00Z">
                    <w:rPr/>
                  </w:rPrChange>
                </w:rPr>
                <w:t>or technical advice under contract. These affiliates will be known as Industrial Members;</w:t>
              </w:r>
            </w:ins>
          </w:p>
          <w:p w:rsidR="005F68F9" w:rsidRPr="006F70B0" w:rsidRDefault="005F68F9">
            <w:pPr>
              <w:pStyle w:val="Paragraphedeliste"/>
              <w:numPr>
                <w:ilvl w:val="0"/>
                <w:numId w:val="31"/>
              </w:numPr>
              <w:ind w:left="614" w:hanging="284"/>
              <w:rPr>
                <w:ins w:id="579" w:author="Marie-Helene" w:date="2017-10-05T15:10:00Z"/>
                <w:rFonts w:ascii="Calibri" w:hAnsi="Calibri" w:cs="Calibri"/>
                <w:rPrChange w:id="580" w:author="Marie-Hélène Grillet" w:date="2017-10-09T15:13:00Z">
                  <w:rPr>
                    <w:ins w:id="581" w:author="Marie-Helene" w:date="2017-10-05T15:10:00Z"/>
                  </w:rPr>
                </w:rPrChange>
              </w:rPr>
              <w:pPrChange w:id="582" w:author="Marie-Hélène Grillet" w:date="2017-10-09T11:42:00Z">
                <w:pPr>
                  <w:ind w:leftChars="100" w:left="270" w:hangingChars="50" w:hanging="90"/>
                </w:pPr>
              </w:pPrChange>
            </w:pPr>
            <w:ins w:id="583" w:author="Marie-Helene" w:date="2017-10-05T15:10:00Z">
              <w:del w:id="584" w:author="Marie-Hélène Grillet" w:date="2017-10-09T11:41:00Z">
                <w:r w:rsidRPr="006F70B0" w:rsidDel="007F77EC">
                  <w:rPr>
                    <w:rFonts w:ascii="Calibri" w:hAnsi="Calibri" w:cs="Calibri"/>
                    <w:rPrChange w:id="585" w:author="Marie-Hélène Grillet" w:date="2017-10-09T15:13:00Z">
                      <w:rPr/>
                    </w:rPrChange>
                  </w:rPr>
                  <w:delText xml:space="preserve">ii. </w:delText>
                </w:r>
              </w:del>
              <w:r w:rsidRPr="006F70B0">
                <w:rPr>
                  <w:rFonts w:ascii="Calibri" w:hAnsi="Calibri" w:cs="Calibri"/>
                  <w:rPrChange w:id="586" w:author="Marie-Hélène Grillet" w:date="2017-10-09T15:13:00Z">
                    <w:rPr/>
                  </w:rPrChange>
                </w:rPr>
                <w:t xml:space="preserve">any other services, organizations or scientific agencies concerned with </w:t>
              </w:r>
            </w:ins>
            <w:ins w:id="587" w:author="Marie-Helene" w:date="2017-10-05T15:22:00Z">
              <w:r w:rsidR="00670221" w:rsidRPr="006F70B0">
                <w:rPr>
                  <w:rFonts w:ascii="Calibri" w:hAnsi="Calibri" w:cs="Calibri"/>
                  <w:rPrChange w:id="588" w:author="Marie-Hélène Grillet" w:date="2017-10-09T15:13:00Z">
                    <w:rPr/>
                  </w:rPrChange>
                </w:rPr>
                <w:t>Marine A</w:t>
              </w:r>
            </w:ins>
            <w:ins w:id="589" w:author="Marie-Helene" w:date="2017-10-05T15:10:00Z">
              <w:r w:rsidR="00670221" w:rsidRPr="006F70B0">
                <w:rPr>
                  <w:rFonts w:ascii="Calibri" w:hAnsi="Calibri" w:cs="Calibri"/>
                  <w:rPrChange w:id="590" w:author="Marie-Hélène Grillet" w:date="2017-10-09T15:13:00Z">
                    <w:rPr/>
                  </w:rPrChange>
                </w:rPr>
                <w:t xml:space="preserve">ids to </w:t>
              </w:r>
            </w:ins>
            <w:ins w:id="591" w:author="Marie-Helene" w:date="2017-10-05T15:22:00Z">
              <w:r w:rsidR="00670221" w:rsidRPr="006F70B0">
                <w:rPr>
                  <w:rFonts w:ascii="Calibri" w:hAnsi="Calibri" w:cs="Calibri"/>
                  <w:rPrChange w:id="592" w:author="Marie-Hélène Grillet" w:date="2017-10-09T15:13:00Z">
                    <w:rPr/>
                  </w:rPrChange>
                </w:rPr>
                <w:t>N</w:t>
              </w:r>
            </w:ins>
            <w:ins w:id="593" w:author="Marie-Helene" w:date="2017-10-05T15:10:00Z">
              <w:r w:rsidRPr="006F70B0">
                <w:rPr>
                  <w:rFonts w:ascii="Calibri" w:hAnsi="Calibri" w:cs="Calibri"/>
                  <w:rPrChange w:id="594" w:author="Marie-Hélène Grillet" w:date="2017-10-09T15:13:00Z">
                    <w:rPr/>
                  </w:rPrChange>
                </w:rPr>
                <w:t>avigation; and</w:t>
              </w:r>
            </w:ins>
          </w:p>
          <w:p w:rsidR="00D32F32" w:rsidRPr="006F70B0" w:rsidRDefault="005F68F9">
            <w:pPr>
              <w:pStyle w:val="Paragraphedeliste"/>
              <w:numPr>
                <w:ilvl w:val="0"/>
                <w:numId w:val="31"/>
              </w:numPr>
              <w:ind w:left="614" w:hanging="284"/>
              <w:rPr>
                <w:ins w:id="595" w:author="Marie-Helene" w:date="2017-10-05T15:09:00Z"/>
                <w:rFonts w:ascii="Calibri" w:hAnsi="Calibri" w:cs="Calibri"/>
                <w:rPrChange w:id="596" w:author="Marie-Hélène Grillet" w:date="2017-10-09T15:13:00Z">
                  <w:rPr>
                    <w:ins w:id="597" w:author="Marie-Helene" w:date="2017-10-05T15:09:00Z"/>
                  </w:rPr>
                </w:rPrChange>
              </w:rPr>
              <w:pPrChange w:id="598" w:author="Marie-Hélène Grillet" w:date="2017-10-09T11:42:00Z">
                <w:pPr>
                  <w:ind w:firstLineChars="50" w:firstLine="90"/>
                </w:pPr>
              </w:pPrChange>
            </w:pPr>
            <w:ins w:id="599" w:author="Marie-Helene" w:date="2017-10-05T15:11:00Z">
              <w:del w:id="600" w:author="Marie-Hélène Grillet" w:date="2017-10-09T11:42:00Z">
                <w:r w:rsidRPr="006F70B0" w:rsidDel="007F77EC">
                  <w:rPr>
                    <w:rFonts w:ascii="Calibri" w:hAnsi="Calibri" w:cs="Calibri"/>
                    <w:rPrChange w:id="601" w:author="Marie-Hélène Grillet" w:date="2017-10-09T15:13:00Z">
                      <w:rPr/>
                    </w:rPrChange>
                  </w:rPr>
                  <w:delText>iii.</w:delText>
                </w:r>
              </w:del>
            </w:ins>
            <w:ins w:id="602" w:author="Marie-Helene" w:date="2017-10-05T15:10:00Z">
              <w:del w:id="603" w:author="Marie-Hélène Grillet" w:date="2017-10-09T11:42:00Z">
                <w:r w:rsidRPr="006F70B0" w:rsidDel="007F77EC">
                  <w:rPr>
                    <w:rFonts w:ascii="Calibri" w:hAnsi="Calibri" w:cs="Calibri"/>
                    <w:rPrChange w:id="604" w:author="Marie-Hélène Grillet" w:date="2017-10-09T15:13:00Z">
                      <w:rPr/>
                    </w:rPrChange>
                  </w:rPr>
                  <w:delText xml:space="preserve"> </w:delText>
                </w:r>
              </w:del>
              <w:r w:rsidRPr="006F70B0">
                <w:rPr>
                  <w:rFonts w:ascii="Calibri" w:hAnsi="Calibri" w:cs="Calibri"/>
                  <w:rPrChange w:id="605" w:author="Marie-Hélène Grillet" w:date="2017-10-09T15:13:00Z">
                    <w:rPr/>
                  </w:rPrChange>
                </w:rPr>
                <w:t>former Industrial and Associate members of the International Association of Marine Aids to Navigation and Lighthouse Authorities, in accordance with Article 18.2.</w:t>
              </w:r>
            </w:ins>
          </w:p>
        </w:tc>
        <w:tc>
          <w:tcPr>
            <w:tcW w:w="6100" w:type="dxa"/>
          </w:tcPr>
          <w:p w:rsidR="00D32F32" w:rsidRDefault="00D32F32" w:rsidP="004F1C00">
            <w:pPr>
              <w:rPr>
                <w:ins w:id="606" w:author="Marie-Helene" w:date="2017-10-05T15:09:00Z"/>
                <w:szCs w:val="18"/>
              </w:rPr>
            </w:pPr>
          </w:p>
        </w:tc>
        <w:tc>
          <w:tcPr>
            <w:tcW w:w="1968" w:type="dxa"/>
          </w:tcPr>
          <w:p w:rsidR="00D32F32" w:rsidRPr="00D75167" w:rsidRDefault="00D32F32">
            <w:pPr>
              <w:rPr>
                <w:ins w:id="607" w:author="Marie-Helene" w:date="2017-10-05T15:09:00Z"/>
                <w:szCs w:val="18"/>
                <w:rPrChange w:id="608" w:author="Marie-Hélène Grillet" w:date="2017-10-06T08:22:00Z">
                  <w:rPr>
                    <w:ins w:id="609" w:author="Marie-Helene" w:date="2017-10-05T15:09:00Z"/>
                    <w:szCs w:val="18"/>
                    <w:lang w:val="es-ES"/>
                  </w:rPr>
                </w:rPrChange>
              </w:rPr>
            </w:pPr>
          </w:p>
        </w:tc>
      </w:tr>
      <w:tr w:rsidR="00080371" w:rsidTr="0041167A">
        <w:trPr>
          <w:ins w:id="610" w:author="Marie-Helene" w:date="2017-10-05T15:25:00Z"/>
        </w:trPr>
        <w:tc>
          <w:tcPr>
            <w:tcW w:w="1513" w:type="dxa"/>
          </w:tcPr>
          <w:p w:rsidR="00080371" w:rsidRDefault="00080371">
            <w:pPr>
              <w:rPr>
                <w:ins w:id="611" w:author="Marie-Helene" w:date="2017-10-05T15:25:00Z"/>
                <w:szCs w:val="18"/>
              </w:rPr>
            </w:pPr>
          </w:p>
        </w:tc>
        <w:tc>
          <w:tcPr>
            <w:tcW w:w="5253" w:type="dxa"/>
          </w:tcPr>
          <w:p w:rsidR="00080371" w:rsidRPr="006F70B0" w:rsidRDefault="00080371">
            <w:pPr>
              <w:ind w:leftChars="27" w:left="332" w:hangingChars="157" w:hanging="283"/>
              <w:rPr>
                <w:ins w:id="612" w:author="Marie-Helene" w:date="2017-10-05T15:25:00Z"/>
                <w:rFonts w:ascii="Calibri" w:hAnsi="Calibri" w:cs="Calibri"/>
                <w:rPrChange w:id="613" w:author="Marie-Hélène Grillet" w:date="2017-10-09T15:14:00Z">
                  <w:rPr>
                    <w:ins w:id="614" w:author="Marie-Helene" w:date="2017-10-05T15:25:00Z"/>
                    <w:rFonts w:ascii="Calibri" w:hAnsi="Calibri" w:cs="Calibri"/>
                    <w:color w:val="FF0000"/>
                  </w:rPr>
                </w:rPrChange>
              </w:rPr>
              <w:pPrChange w:id="615" w:author="Marie-Helene" w:date="2017-10-30T12:48:00Z">
                <w:pPr>
                  <w:ind w:firstLineChars="50" w:firstLine="90"/>
                </w:pPr>
              </w:pPrChange>
            </w:pPr>
            <w:ins w:id="616" w:author="Marie-Helene" w:date="2017-10-05T15:25:00Z">
              <w:r w:rsidRPr="006F70B0">
                <w:rPr>
                  <w:rFonts w:ascii="Calibri" w:hAnsi="Calibri" w:cs="Calibri"/>
                  <w:rPrChange w:id="617" w:author="Marie-Hélène Grillet" w:date="2017-10-09T15:14:00Z">
                    <w:rPr>
                      <w:rFonts w:ascii="Calibri" w:hAnsi="Calibri" w:cs="Calibri"/>
                      <w:color w:val="FF0000"/>
                    </w:rPr>
                  </w:rPrChange>
                </w:rPr>
                <w:t xml:space="preserve">(c) </w:t>
              </w:r>
            </w:ins>
            <w:ins w:id="618" w:author="Marie-Helene" w:date="2017-10-05T15:26:00Z">
              <w:r w:rsidRPr="006F70B0">
                <w:rPr>
                  <w:rFonts w:ascii="Calibri" w:hAnsi="Calibri" w:cs="Calibri"/>
                  <w:rPrChange w:id="619" w:author="Marie-Hélène Grillet" w:date="2017-10-09T15:14:00Z">
                    <w:rPr>
                      <w:rFonts w:ascii="Calibri" w:hAnsi="Calibri" w:cs="Calibri"/>
                      <w:color w:val="FF0000"/>
                    </w:rPr>
                  </w:rPrChange>
                </w:rPr>
                <w:t>The General Regulations shall make provision for matters related to</w:t>
              </w:r>
            </w:ins>
            <w:ins w:id="620" w:author="Marie-Helene" w:date="2017-10-05T15:27:00Z">
              <w:r w:rsidRPr="006F70B0">
                <w:rPr>
                  <w:rFonts w:ascii="Calibri" w:hAnsi="Calibri" w:cs="Calibri"/>
                  <w:rPrChange w:id="621" w:author="Marie-Hélène Grillet" w:date="2017-10-09T15:14:00Z">
                    <w:rPr>
                      <w:rFonts w:ascii="Calibri" w:hAnsi="Calibri" w:cs="Calibri"/>
                      <w:color w:val="FF0000"/>
                    </w:rPr>
                  </w:rPrChange>
                </w:rPr>
                <w:t xml:space="preserve"> Members.</w:t>
              </w:r>
            </w:ins>
          </w:p>
        </w:tc>
        <w:tc>
          <w:tcPr>
            <w:tcW w:w="6100" w:type="dxa"/>
          </w:tcPr>
          <w:p w:rsidR="00080371" w:rsidRDefault="00080371" w:rsidP="004F1C00">
            <w:pPr>
              <w:rPr>
                <w:ins w:id="622" w:author="Marie-Helene" w:date="2017-10-05T15:25:00Z"/>
                <w:szCs w:val="18"/>
              </w:rPr>
            </w:pPr>
          </w:p>
        </w:tc>
        <w:tc>
          <w:tcPr>
            <w:tcW w:w="1968" w:type="dxa"/>
          </w:tcPr>
          <w:p w:rsidR="00080371" w:rsidRPr="00D75167" w:rsidRDefault="00080371">
            <w:pPr>
              <w:rPr>
                <w:ins w:id="623" w:author="Marie-Helene" w:date="2017-10-05T15:25:00Z"/>
                <w:szCs w:val="18"/>
                <w:rPrChange w:id="624" w:author="Marie-Hélène Grillet" w:date="2017-10-06T08:23:00Z">
                  <w:rPr>
                    <w:ins w:id="625" w:author="Marie-Helene" w:date="2017-10-05T15:25:00Z"/>
                    <w:szCs w:val="18"/>
                    <w:lang w:val="es-ES"/>
                  </w:rPr>
                </w:rPrChange>
              </w:rPr>
            </w:pPr>
          </w:p>
        </w:tc>
      </w:tr>
      <w:tr w:rsidR="0041167A" w:rsidTr="000D0D18">
        <w:tc>
          <w:tcPr>
            <w:tcW w:w="1513" w:type="dxa"/>
          </w:tcPr>
          <w:p w:rsidR="0041167A" w:rsidRDefault="0041167A">
            <w:pPr>
              <w:rPr>
                <w:szCs w:val="18"/>
              </w:rPr>
            </w:pPr>
          </w:p>
        </w:tc>
        <w:tc>
          <w:tcPr>
            <w:tcW w:w="5253" w:type="dxa"/>
          </w:tcPr>
          <w:p w:rsidR="0041167A" w:rsidRPr="00C6131C" w:rsidRDefault="0041167A">
            <w:pPr>
              <w:pStyle w:val="Paragraphedeliste"/>
              <w:numPr>
                <w:ilvl w:val="0"/>
                <w:numId w:val="9"/>
              </w:numPr>
              <w:ind w:left="317" w:hanging="317"/>
              <w:rPr>
                <w:szCs w:val="18"/>
              </w:rPr>
              <w:pPrChange w:id="626" w:author="Marie-Helene" w:date="2017-10-30T12:31:00Z">
                <w:pPr>
                  <w:pStyle w:val="Paragraphedeliste"/>
                  <w:numPr>
                    <w:numId w:val="9"/>
                  </w:numPr>
                  <w:ind w:hanging="360"/>
                </w:pPr>
              </w:pPrChange>
            </w:pPr>
            <w:r w:rsidRPr="00C6131C">
              <w:rPr>
                <w:szCs w:val="18"/>
              </w:rPr>
              <w:t xml:space="preserve">Any </w:t>
            </w:r>
            <w:del w:id="627" w:author="Marie-Helene" w:date="2017-10-05T15:28:00Z">
              <w:r w:rsidRPr="00C6131C" w:rsidDel="00247E59">
                <w:rPr>
                  <w:szCs w:val="18"/>
                </w:rPr>
                <w:delText>Contracting Party</w:delText>
              </w:r>
            </w:del>
            <w:ins w:id="628" w:author="Marie-Helene" w:date="2017-10-05T15:28:00Z">
              <w:r w:rsidR="00247E59">
                <w:rPr>
                  <w:szCs w:val="18"/>
                </w:rPr>
                <w:t>Member State</w:t>
              </w:r>
            </w:ins>
            <w:r w:rsidRPr="00C6131C">
              <w:rPr>
                <w:szCs w:val="18"/>
              </w:rPr>
              <w:t xml:space="preserve"> may </w:t>
            </w:r>
            <w:del w:id="629" w:author="Marie-Helene" w:date="2017-10-30T12:22:00Z">
              <w:r w:rsidRPr="00C6131C" w:rsidDel="00CA63BE">
                <w:rPr>
                  <w:szCs w:val="18"/>
                </w:rPr>
                <w:delText xml:space="preserve">claim </w:delText>
              </w:r>
            </w:del>
            <w:ins w:id="630" w:author="Marie-Helene" w:date="2017-10-30T12:22:00Z">
              <w:r w:rsidR="00CA63BE">
                <w:rPr>
                  <w:szCs w:val="18"/>
                </w:rPr>
                <w:t>request</w:t>
              </w:r>
              <w:r w:rsidR="00CA63BE" w:rsidRPr="00C6131C">
                <w:rPr>
                  <w:szCs w:val="18"/>
                </w:rPr>
                <w:t xml:space="preserve"> </w:t>
              </w:r>
            </w:ins>
            <w:r w:rsidRPr="00C6131C">
              <w:rPr>
                <w:szCs w:val="18"/>
              </w:rPr>
              <w:t xml:space="preserve">Associate membership for a territory or group of territories for which it has responsibility and which is legally responsible for the regulation, provision, maintenance </w:t>
            </w:r>
            <w:del w:id="631" w:author="Marie-Helene" w:date="2017-10-30T12:31:00Z">
              <w:r w:rsidRPr="00C6131C" w:rsidDel="006168EF">
                <w:rPr>
                  <w:szCs w:val="18"/>
                </w:rPr>
                <w:delText>and/</w:delText>
              </w:r>
            </w:del>
            <w:r w:rsidRPr="00C6131C">
              <w:rPr>
                <w:szCs w:val="18"/>
              </w:rPr>
              <w:t xml:space="preserve">or operation of </w:t>
            </w:r>
            <w:ins w:id="632" w:author="Marie-Hélène Grillet" w:date="2017-10-09T15:14:00Z">
              <w:r w:rsidR="006F70B0">
                <w:rPr>
                  <w:szCs w:val="18"/>
                </w:rPr>
                <w:t>M</w:t>
              </w:r>
            </w:ins>
            <w:del w:id="633" w:author="Marie-Helene" w:date="2017-10-30T12:28:00Z">
              <w:r w:rsidRPr="00C6131C" w:rsidDel="006168EF">
                <w:rPr>
                  <w:szCs w:val="18"/>
                </w:rPr>
                <w:delText>m</w:delText>
              </w:r>
            </w:del>
            <w:r w:rsidRPr="00C6131C">
              <w:rPr>
                <w:szCs w:val="18"/>
              </w:rPr>
              <w:t xml:space="preserve">arine </w:t>
            </w:r>
            <w:ins w:id="634" w:author="Marie-Hélène Grillet" w:date="2017-10-09T15:14:00Z">
              <w:r w:rsidR="006F70B0">
                <w:rPr>
                  <w:szCs w:val="18"/>
                </w:rPr>
                <w:t>A</w:t>
              </w:r>
            </w:ins>
            <w:del w:id="635" w:author="Marie-Helene" w:date="2017-10-30T12:28:00Z">
              <w:r w:rsidRPr="00C6131C" w:rsidDel="006168EF">
                <w:rPr>
                  <w:szCs w:val="18"/>
                </w:rPr>
                <w:delText>a</w:delText>
              </w:r>
            </w:del>
            <w:r w:rsidRPr="00C6131C">
              <w:rPr>
                <w:szCs w:val="18"/>
              </w:rPr>
              <w:t xml:space="preserve">ids to </w:t>
            </w:r>
            <w:ins w:id="636" w:author="Marie-Hélène Grillet" w:date="2017-10-09T15:14:00Z">
              <w:r w:rsidR="006F70B0">
                <w:rPr>
                  <w:szCs w:val="18"/>
                </w:rPr>
                <w:t>N</w:t>
              </w:r>
            </w:ins>
            <w:del w:id="637" w:author="Marie-Helene" w:date="2017-10-30T12:28:00Z">
              <w:r w:rsidRPr="00C6131C" w:rsidDel="006168EF">
                <w:rPr>
                  <w:szCs w:val="18"/>
                </w:rPr>
                <w:delText>n</w:delText>
              </w:r>
            </w:del>
            <w:r w:rsidRPr="00C6131C">
              <w:rPr>
                <w:szCs w:val="18"/>
              </w:rPr>
              <w:t>avigation</w:t>
            </w:r>
            <w:ins w:id="638" w:author="Marie-Helene" w:date="2017-10-30T12:27:00Z">
              <w:r w:rsidR="002A3479">
                <w:rPr>
                  <w:szCs w:val="18"/>
                </w:rPr>
                <w:t xml:space="preserve"> or other </w:t>
              </w:r>
            </w:ins>
            <w:ins w:id="639" w:author="Marie-Helene" w:date="2017-10-30T12:28:00Z">
              <w:r w:rsidR="002A3479">
                <w:rPr>
                  <w:szCs w:val="18"/>
                </w:rPr>
                <w:t>allied</w:t>
              </w:r>
            </w:ins>
            <w:ins w:id="640" w:author="Marie-Helene" w:date="2017-10-30T12:27:00Z">
              <w:r w:rsidR="002A3479">
                <w:rPr>
                  <w:szCs w:val="18"/>
                </w:rPr>
                <w:t xml:space="preserve"> activities,</w:t>
              </w:r>
            </w:ins>
            <w:del w:id="641" w:author="Marie-Helene" w:date="2017-10-30T12:25:00Z">
              <w:r w:rsidRPr="00C6131C" w:rsidDel="002A3479">
                <w:rPr>
                  <w:szCs w:val="18"/>
                </w:rPr>
                <w:delText xml:space="preserve">, </w:delText>
              </w:r>
            </w:del>
            <w:r w:rsidRPr="00C6131C">
              <w:rPr>
                <w:szCs w:val="18"/>
              </w:rPr>
              <w:t>by notification in writing to the Secretary-General</w:t>
            </w:r>
            <w:del w:id="642" w:author="Jon Price" w:date="2017-10-09T19:59:00Z">
              <w:r w:rsidRPr="00C6131C" w:rsidDel="00E87769">
                <w:rPr>
                  <w:szCs w:val="18"/>
                </w:rPr>
                <w:delText xml:space="preserve"> of the Organization</w:delText>
              </w:r>
            </w:del>
            <w:r w:rsidRPr="00C6131C">
              <w:rPr>
                <w:szCs w:val="18"/>
              </w:rPr>
              <w:t>.</w:t>
            </w:r>
          </w:p>
        </w:tc>
        <w:tc>
          <w:tcPr>
            <w:tcW w:w="6100" w:type="dxa"/>
          </w:tcPr>
          <w:p w:rsidR="0041167A" w:rsidRPr="00D468FC" w:rsidRDefault="0041167A">
            <w:pPr>
              <w:rPr>
                <w:szCs w:val="18"/>
              </w:rPr>
            </w:pPr>
            <w:r>
              <w:rPr>
                <w:szCs w:val="18"/>
              </w:rPr>
              <w:t xml:space="preserve">Associate membership limited to Government agencies. Find a way to accommodate current associate and industrial members. Argentina id </w:t>
            </w:r>
            <w:r>
              <w:rPr>
                <w:b/>
                <w:szCs w:val="18"/>
              </w:rPr>
              <w:t>against</w:t>
            </w:r>
            <w:r>
              <w:rPr>
                <w:szCs w:val="18"/>
              </w:rPr>
              <w:t xml:space="preserve"> having overseas territories as associate members.</w:t>
            </w:r>
            <w:r w:rsidR="00247E59" w:rsidRPr="00247E59">
              <w:rPr>
                <w:color w:val="00548C"/>
                <w:szCs w:val="18"/>
                <w:rPrChange w:id="643" w:author="Marie-Helene" w:date="2017-10-05T15:29:00Z">
                  <w:rPr>
                    <w:szCs w:val="18"/>
                  </w:rPr>
                </w:rPrChange>
              </w:rPr>
              <w:t xml:space="preserve"> </w:t>
            </w:r>
            <w:r w:rsidR="000D0D18" w:rsidRPr="00D468FC">
              <w:rPr>
                <w:color w:val="00548C"/>
                <w:szCs w:val="18"/>
              </w:rPr>
              <w:t xml:space="preserve">Please provide </w:t>
            </w:r>
            <w:r w:rsidR="00D468FC" w:rsidRPr="00D468FC">
              <w:rPr>
                <w:color w:val="00548C"/>
                <w:szCs w:val="18"/>
              </w:rPr>
              <w:t xml:space="preserve">an </w:t>
            </w:r>
            <w:r w:rsidR="00247E59" w:rsidRPr="00D468FC">
              <w:rPr>
                <w:color w:val="00548C"/>
                <w:szCs w:val="18"/>
              </w:rPr>
              <w:t xml:space="preserve">explanation </w:t>
            </w:r>
            <w:r w:rsidR="00D468FC" w:rsidRPr="00D468FC">
              <w:rPr>
                <w:color w:val="00548C"/>
                <w:szCs w:val="18"/>
              </w:rPr>
              <w:t xml:space="preserve">before or </w:t>
            </w:r>
            <w:r w:rsidR="00247E59" w:rsidRPr="00D468FC">
              <w:rPr>
                <w:color w:val="00548C"/>
                <w:szCs w:val="18"/>
              </w:rPr>
              <w:t>at LAPEX3</w:t>
            </w:r>
            <w:r w:rsidR="00D468FC">
              <w:rPr>
                <w:color w:val="00548C"/>
                <w:szCs w:val="18"/>
              </w:rPr>
              <w:t>.</w:t>
            </w:r>
          </w:p>
          <w:p w:rsidR="0041167A" w:rsidRDefault="0041167A">
            <w:pPr>
              <w:rPr>
                <w:szCs w:val="18"/>
              </w:rPr>
            </w:pPr>
          </w:p>
          <w:p w:rsidR="00E27193" w:rsidRDefault="00E27193">
            <w:pPr>
              <w:rPr>
                <w:szCs w:val="18"/>
              </w:rPr>
            </w:pPr>
            <w:r>
              <w:rPr>
                <w:szCs w:val="18"/>
              </w:rPr>
              <w:t>To keep control of membership, may be more appropriate to have Contracting Parties “submit” requests than “claim</w:t>
            </w:r>
            <w:del w:id="644" w:author="Jon Price" w:date="2017-10-09T21:46:00Z">
              <w:r w:rsidDel="00BD1D60">
                <w:rPr>
                  <w:szCs w:val="18"/>
                </w:rPr>
                <w:delText>.</w:delText>
              </w:r>
            </w:del>
            <w:r>
              <w:rPr>
                <w:szCs w:val="18"/>
              </w:rPr>
              <w:t>.”</w:t>
            </w:r>
          </w:p>
          <w:p w:rsidR="00E27193" w:rsidRDefault="00E27193">
            <w:pPr>
              <w:rPr>
                <w:szCs w:val="18"/>
              </w:rPr>
            </w:pPr>
            <w:r>
              <w:rPr>
                <w:szCs w:val="18"/>
              </w:rPr>
              <w:t>Consider ability for Contracting Parties to terminate their membership.</w:t>
            </w:r>
          </w:p>
          <w:p w:rsidR="00E27193" w:rsidRDefault="00E27193">
            <w:pPr>
              <w:rPr>
                <w:szCs w:val="18"/>
              </w:rPr>
            </w:pPr>
          </w:p>
          <w:p w:rsidR="0041167A" w:rsidRDefault="0041167A">
            <w:pPr>
              <w:rPr>
                <w:szCs w:val="18"/>
              </w:rPr>
            </w:pPr>
            <w:r>
              <w:rPr>
                <w:szCs w:val="18"/>
              </w:rPr>
              <w:t>Not clear whether it is mandated territories (islands, etc.) or other categories.</w:t>
            </w:r>
          </w:p>
          <w:p w:rsidR="0041167A" w:rsidRDefault="0041167A">
            <w:pPr>
              <w:rPr>
                <w:szCs w:val="18"/>
              </w:rPr>
            </w:pPr>
          </w:p>
          <w:p w:rsidR="0041167A" w:rsidRPr="00C56FD0" w:rsidRDefault="0041167A">
            <w:pPr>
              <w:rPr>
                <w:szCs w:val="18"/>
              </w:rPr>
            </w:pPr>
            <w:r>
              <w:rPr>
                <w:szCs w:val="18"/>
              </w:rPr>
              <w:t>“</w:t>
            </w:r>
            <w:r w:rsidRPr="00C6131C">
              <w:rPr>
                <w:szCs w:val="18"/>
              </w:rPr>
              <w:t xml:space="preserve">Any </w:t>
            </w:r>
            <w:r w:rsidRPr="00C56FD0">
              <w:rPr>
                <w:strike/>
                <w:szCs w:val="18"/>
              </w:rPr>
              <w:t>Contracting Party</w:t>
            </w:r>
            <w:r w:rsidRPr="00C6131C">
              <w:rPr>
                <w:szCs w:val="18"/>
              </w:rPr>
              <w:t xml:space="preserve"> </w:t>
            </w:r>
            <w:r>
              <w:rPr>
                <w:szCs w:val="18"/>
                <w:u w:val="single"/>
              </w:rPr>
              <w:t xml:space="preserve">Member State </w:t>
            </w:r>
            <w:r w:rsidRPr="00C6131C">
              <w:rPr>
                <w:szCs w:val="18"/>
              </w:rPr>
              <w:t xml:space="preserve">may claim Associate </w:t>
            </w:r>
            <w:r w:rsidRPr="00C56FD0">
              <w:rPr>
                <w:strike/>
                <w:szCs w:val="18"/>
              </w:rPr>
              <w:t>membership</w:t>
            </w:r>
            <w:r w:rsidRPr="00C6131C">
              <w:rPr>
                <w:szCs w:val="18"/>
              </w:rPr>
              <w:t xml:space="preserve"> </w:t>
            </w:r>
            <w:r>
              <w:rPr>
                <w:szCs w:val="18"/>
                <w:u w:val="single"/>
              </w:rPr>
              <w:t>partnership</w:t>
            </w:r>
            <w:r>
              <w:rPr>
                <w:szCs w:val="18"/>
              </w:rPr>
              <w:t>.......”</w:t>
            </w:r>
          </w:p>
        </w:tc>
        <w:tc>
          <w:tcPr>
            <w:tcW w:w="1968" w:type="dxa"/>
          </w:tcPr>
          <w:p w:rsidR="0041167A" w:rsidRDefault="0041167A">
            <w:pPr>
              <w:rPr>
                <w:szCs w:val="18"/>
              </w:rPr>
            </w:pPr>
            <w:r>
              <w:rPr>
                <w:szCs w:val="18"/>
              </w:rPr>
              <w:t>Argentina</w:t>
            </w:r>
          </w:p>
          <w:p w:rsidR="0041167A" w:rsidRDefault="0041167A">
            <w:pPr>
              <w:rPr>
                <w:szCs w:val="18"/>
              </w:rPr>
            </w:pPr>
          </w:p>
          <w:p w:rsidR="0041167A" w:rsidRDefault="0041167A">
            <w:pPr>
              <w:rPr>
                <w:szCs w:val="18"/>
              </w:rPr>
            </w:pPr>
          </w:p>
          <w:p w:rsidR="0041167A" w:rsidRDefault="0041167A">
            <w:pPr>
              <w:rPr>
                <w:szCs w:val="18"/>
              </w:rPr>
            </w:pPr>
          </w:p>
          <w:p w:rsidR="000D0D18" w:rsidRDefault="000D0D18">
            <w:pPr>
              <w:rPr>
                <w:szCs w:val="18"/>
              </w:rPr>
            </w:pPr>
          </w:p>
          <w:p w:rsidR="00E27193" w:rsidRDefault="00E27193">
            <w:pPr>
              <w:rPr>
                <w:szCs w:val="18"/>
              </w:rPr>
            </w:pPr>
            <w:r>
              <w:rPr>
                <w:szCs w:val="18"/>
              </w:rPr>
              <w:t>Canada</w:t>
            </w:r>
          </w:p>
          <w:p w:rsidR="00E27193" w:rsidRDefault="00E27193">
            <w:pPr>
              <w:rPr>
                <w:szCs w:val="18"/>
              </w:rPr>
            </w:pPr>
          </w:p>
          <w:p w:rsidR="00E27193" w:rsidRDefault="00E27193">
            <w:pPr>
              <w:rPr>
                <w:szCs w:val="18"/>
              </w:rPr>
            </w:pPr>
          </w:p>
          <w:p w:rsidR="00E27193" w:rsidRDefault="00E27193">
            <w:pPr>
              <w:rPr>
                <w:szCs w:val="18"/>
              </w:rPr>
            </w:pPr>
          </w:p>
          <w:p w:rsidR="0041167A" w:rsidRDefault="0041167A">
            <w:pPr>
              <w:rPr>
                <w:szCs w:val="18"/>
              </w:rPr>
            </w:pPr>
            <w:r>
              <w:rPr>
                <w:szCs w:val="18"/>
              </w:rPr>
              <w:t>Russia</w:t>
            </w:r>
          </w:p>
          <w:p w:rsidR="0041167A" w:rsidRDefault="0041167A">
            <w:pPr>
              <w:rPr>
                <w:szCs w:val="18"/>
              </w:rPr>
            </w:pPr>
          </w:p>
          <w:p w:rsidR="0041167A" w:rsidRPr="00AA6F89" w:rsidRDefault="0041167A">
            <w:pPr>
              <w:rPr>
                <w:szCs w:val="18"/>
              </w:rPr>
            </w:pPr>
            <w:r>
              <w:rPr>
                <w:szCs w:val="18"/>
              </w:rPr>
              <w:t>Spain</w:t>
            </w:r>
          </w:p>
        </w:tc>
      </w:tr>
      <w:tr w:rsidR="0041167A" w:rsidTr="00431D75">
        <w:tc>
          <w:tcPr>
            <w:tcW w:w="1513" w:type="dxa"/>
          </w:tcPr>
          <w:p w:rsidR="0041167A" w:rsidRDefault="0041167A">
            <w:pPr>
              <w:rPr>
                <w:szCs w:val="18"/>
              </w:rPr>
            </w:pPr>
          </w:p>
        </w:tc>
        <w:tc>
          <w:tcPr>
            <w:tcW w:w="5253" w:type="dxa"/>
          </w:tcPr>
          <w:p w:rsidR="005B3E09" w:rsidRPr="005B3E09" w:rsidRDefault="0041167A">
            <w:pPr>
              <w:pStyle w:val="Paragraphedeliste"/>
              <w:numPr>
                <w:ilvl w:val="0"/>
                <w:numId w:val="9"/>
              </w:numPr>
              <w:ind w:left="317" w:hanging="317"/>
              <w:rPr>
                <w:szCs w:val="18"/>
              </w:rPr>
              <w:pPrChange w:id="645" w:author="Marie-Helene" w:date="2017-10-30T12:38:00Z">
                <w:pPr>
                  <w:pStyle w:val="Paragraphedeliste"/>
                  <w:numPr>
                    <w:numId w:val="9"/>
                  </w:numPr>
                  <w:ind w:hanging="360"/>
                </w:pPr>
              </w:pPrChange>
            </w:pPr>
            <w:r w:rsidRPr="00C6131C">
              <w:rPr>
                <w:szCs w:val="18"/>
              </w:rPr>
              <w:t xml:space="preserve">Each </w:t>
            </w:r>
            <w:del w:id="646" w:author="Marie-Helene" w:date="2017-10-05T15:33:00Z">
              <w:r w:rsidRPr="00C6131C" w:rsidDel="00247E59">
                <w:rPr>
                  <w:szCs w:val="18"/>
                </w:rPr>
                <w:delText>Contracting Party</w:delText>
              </w:r>
            </w:del>
            <w:ins w:id="647" w:author="Marie-Helene" w:date="2017-10-05T15:33:00Z">
              <w:r w:rsidR="00247E59">
                <w:rPr>
                  <w:szCs w:val="18"/>
                </w:rPr>
                <w:t xml:space="preserve">Member </w:t>
              </w:r>
            </w:ins>
            <w:ins w:id="648" w:author="Marie-Helene" w:date="2017-10-05T15:50:00Z">
              <w:r w:rsidR="0083730A">
                <w:rPr>
                  <w:szCs w:val="18"/>
                </w:rPr>
                <w:t>S</w:t>
              </w:r>
            </w:ins>
            <w:ins w:id="649" w:author="Marie-Helene" w:date="2017-10-05T15:51:00Z">
              <w:r w:rsidR="00527605">
                <w:rPr>
                  <w:szCs w:val="18"/>
                </w:rPr>
                <w:t>t</w:t>
              </w:r>
            </w:ins>
            <w:ins w:id="650" w:author="Marie-Helene" w:date="2017-10-05T15:50:00Z">
              <w:r w:rsidR="0083730A">
                <w:rPr>
                  <w:szCs w:val="18"/>
                </w:rPr>
                <w:t>ate</w:t>
              </w:r>
            </w:ins>
            <w:r w:rsidRPr="00C6131C">
              <w:rPr>
                <w:szCs w:val="18"/>
              </w:rPr>
              <w:t xml:space="preserve"> shall pay a contribution</w:t>
            </w:r>
            <w:r w:rsidRPr="00C6131C">
              <w:rPr>
                <w:szCs w:val="18"/>
                <w:vertAlign w:val="superscript"/>
              </w:rPr>
              <w:endnoteReference w:id="4"/>
            </w:r>
            <w:r w:rsidRPr="00C6131C">
              <w:rPr>
                <w:szCs w:val="18"/>
              </w:rPr>
              <w:t xml:space="preserve"> to the Organization on an annual basis in the amount determined in accordance with Article </w:t>
            </w:r>
            <w:del w:id="651" w:author="Jon Price" w:date="2017-10-09T21:50:00Z">
              <w:r w:rsidRPr="00C6131C" w:rsidDel="00BD1D60">
                <w:rPr>
                  <w:szCs w:val="18"/>
                </w:rPr>
                <w:delText xml:space="preserve">7.6 (e) </w:delText>
              </w:r>
            </w:del>
            <w:ins w:id="652" w:author="Jon Price" w:date="2017-10-09T21:50:00Z">
              <w:r w:rsidR="00BD1D60">
                <w:rPr>
                  <w:szCs w:val="18"/>
                </w:rPr>
                <w:t xml:space="preserve">6.8 (f) </w:t>
              </w:r>
            </w:ins>
            <w:r w:rsidRPr="00C6131C">
              <w:rPr>
                <w:szCs w:val="18"/>
              </w:rPr>
              <w:t>and Article 10.</w:t>
            </w:r>
            <w:ins w:id="653" w:author="Marie-Helene" w:date="2017-10-05T15:39:00Z">
              <w:r w:rsidR="003B1A64">
                <w:rPr>
                  <w:szCs w:val="18"/>
                </w:rPr>
                <w:t xml:space="preserve"> The contribution shall be </w:t>
              </w:r>
            </w:ins>
            <w:ins w:id="654" w:author="Marie-Helene" w:date="2017-10-30T12:37:00Z">
              <w:r w:rsidR="00C16A6D">
                <w:rPr>
                  <w:szCs w:val="18"/>
                </w:rPr>
                <w:t xml:space="preserve">set at </w:t>
              </w:r>
            </w:ins>
            <w:ins w:id="655" w:author="Marie-Helene" w:date="2017-10-05T15:39:00Z">
              <w:r w:rsidR="003B1A64">
                <w:rPr>
                  <w:szCs w:val="18"/>
                </w:rPr>
                <w:t xml:space="preserve">the same </w:t>
              </w:r>
            </w:ins>
            <w:ins w:id="656" w:author="Marie-Helene" w:date="2017-10-30T12:37:00Z">
              <w:r w:rsidR="00C16A6D">
                <w:rPr>
                  <w:szCs w:val="18"/>
                </w:rPr>
                <w:t xml:space="preserve">rate </w:t>
              </w:r>
            </w:ins>
            <w:ins w:id="657" w:author="Marie-Helene" w:date="2017-10-05T15:39:00Z">
              <w:r w:rsidR="003B1A64">
                <w:rPr>
                  <w:szCs w:val="18"/>
                </w:rPr>
                <w:t xml:space="preserve">for each Member </w:t>
              </w:r>
            </w:ins>
            <w:ins w:id="658" w:author="Marie-Helene" w:date="2017-10-05T15:51:00Z">
              <w:r w:rsidR="0083730A">
                <w:rPr>
                  <w:szCs w:val="18"/>
                </w:rPr>
                <w:t>State.</w:t>
              </w:r>
            </w:ins>
          </w:p>
        </w:tc>
        <w:tc>
          <w:tcPr>
            <w:tcW w:w="6100" w:type="dxa"/>
          </w:tcPr>
          <w:p w:rsidR="0041167A" w:rsidRDefault="0041167A">
            <w:pPr>
              <w:rPr>
                <w:szCs w:val="18"/>
              </w:rPr>
            </w:pPr>
            <w:r>
              <w:rPr>
                <w:szCs w:val="18"/>
              </w:rPr>
              <w:t>The basis on which the rate of contributions will be determined could be described in Article 4.</w:t>
            </w:r>
          </w:p>
          <w:p w:rsidR="0041167A" w:rsidRDefault="0041167A">
            <w:pPr>
              <w:rPr>
                <w:szCs w:val="18"/>
              </w:rPr>
            </w:pPr>
          </w:p>
          <w:p w:rsidR="00247E59" w:rsidRDefault="00431D75">
            <w:pPr>
              <w:rPr>
                <w:szCs w:val="18"/>
              </w:rPr>
            </w:pPr>
            <w:r>
              <w:rPr>
                <w:szCs w:val="18"/>
              </w:rPr>
              <w:t>Consider having decisions made by consensus.</w:t>
            </w:r>
          </w:p>
          <w:p w:rsidR="00431D75" w:rsidRDefault="00431D75">
            <w:pPr>
              <w:rPr>
                <w:szCs w:val="18"/>
              </w:rPr>
            </w:pPr>
            <w:r>
              <w:rPr>
                <w:szCs w:val="18"/>
              </w:rPr>
              <w:t>The General Regulations should also provide for the payment of fees by Members.</w:t>
            </w:r>
          </w:p>
          <w:p w:rsidR="00247E59" w:rsidRPr="00247E59" w:rsidRDefault="00247E59">
            <w:pPr>
              <w:rPr>
                <w:color w:val="00548C"/>
                <w:szCs w:val="18"/>
                <w:rPrChange w:id="659" w:author="Marie-Helene" w:date="2017-10-05T15:36:00Z">
                  <w:rPr>
                    <w:szCs w:val="18"/>
                  </w:rPr>
                </w:rPrChange>
              </w:rPr>
            </w:pPr>
            <w:r>
              <w:rPr>
                <w:color w:val="00548C"/>
                <w:szCs w:val="18"/>
              </w:rPr>
              <w:t xml:space="preserve">May be difficult to reach </w:t>
            </w:r>
            <w:r w:rsidR="00755B00">
              <w:rPr>
                <w:color w:val="00548C"/>
                <w:szCs w:val="18"/>
              </w:rPr>
              <w:t xml:space="preserve">a </w:t>
            </w:r>
            <w:r>
              <w:rPr>
                <w:color w:val="00548C"/>
                <w:szCs w:val="18"/>
              </w:rPr>
              <w:t>consensus at General Assembly.</w:t>
            </w:r>
          </w:p>
          <w:p w:rsidR="00247E59" w:rsidRDefault="00247E59">
            <w:pPr>
              <w:rPr>
                <w:szCs w:val="18"/>
              </w:rPr>
            </w:pPr>
          </w:p>
          <w:p w:rsidR="0041167A" w:rsidRDefault="0041167A">
            <w:pPr>
              <w:rPr>
                <w:szCs w:val="18"/>
              </w:rPr>
            </w:pPr>
            <w:r>
              <w:rPr>
                <w:szCs w:val="18"/>
              </w:rPr>
              <w:t>Re-number paragraphs 4.4 to 4.7 “4.4(a)” to “4.4(d)” and delete the mention of member fees because only Contracting Parties are bound by the Convention. Add to the first paragraph: “The rate of contribution shall be the same for each Contracting Parties”.</w:t>
            </w:r>
          </w:p>
          <w:p w:rsidR="0041167A" w:rsidRDefault="0041167A">
            <w:pPr>
              <w:rPr>
                <w:szCs w:val="18"/>
              </w:rPr>
            </w:pPr>
          </w:p>
          <w:p w:rsidR="0041167A" w:rsidRDefault="0041167A">
            <w:pPr>
              <w:rPr>
                <w:szCs w:val="18"/>
              </w:rPr>
            </w:pPr>
            <w:r>
              <w:rPr>
                <w:szCs w:val="18"/>
              </w:rPr>
              <w:t>Contracting Parties’ contributions should remain without increase.</w:t>
            </w:r>
          </w:p>
          <w:p w:rsidR="0041167A" w:rsidRDefault="0041167A">
            <w:pPr>
              <w:rPr>
                <w:szCs w:val="18"/>
              </w:rPr>
            </w:pPr>
          </w:p>
          <w:p w:rsidR="0041167A" w:rsidRDefault="0041167A">
            <w:pPr>
              <w:rPr>
                <w:szCs w:val="18"/>
              </w:rPr>
            </w:pPr>
            <w:r>
              <w:rPr>
                <w:szCs w:val="18"/>
              </w:rPr>
              <w:t>Provisions on financial contributions should be in a separate article.</w:t>
            </w:r>
          </w:p>
          <w:p w:rsidR="0041167A" w:rsidRDefault="0041167A">
            <w:pPr>
              <w:rPr>
                <w:szCs w:val="18"/>
              </w:rPr>
            </w:pPr>
          </w:p>
          <w:p w:rsidR="0041167A" w:rsidRDefault="0041167A">
            <w:pPr>
              <w:rPr>
                <w:szCs w:val="18"/>
              </w:rPr>
            </w:pPr>
            <w:r>
              <w:rPr>
                <w:szCs w:val="18"/>
              </w:rPr>
              <w:t>Establish the budget contribution of each membership category with a view to taking into account the budgetary concerns of the countries willing to participate in the new Organization.</w:t>
            </w:r>
          </w:p>
          <w:p w:rsidR="0041167A" w:rsidRDefault="0041167A">
            <w:pPr>
              <w:rPr>
                <w:szCs w:val="18"/>
              </w:rPr>
            </w:pPr>
          </w:p>
          <w:p w:rsidR="0041167A" w:rsidRDefault="0041167A">
            <w:pPr>
              <w:rPr>
                <w:szCs w:val="18"/>
              </w:rPr>
            </w:pPr>
            <w:r>
              <w:rPr>
                <w:szCs w:val="18"/>
              </w:rPr>
              <w:lastRenderedPageBreak/>
              <w:t>Move to a separate article on contributions, after Article 10 – “Funding and Expenditure.</w:t>
            </w:r>
          </w:p>
          <w:p w:rsidR="0041167A" w:rsidRDefault="0041167A">
            <w:pPr>
              <w:rPr>
                <w:szCs w:val="18"/>
              </w:rPr>
            </w:pPr>
          </w:p>
          <w:p w:rsidR="0041167A" w:rsidRDefault="0041167A" w:rsidP="002C2ED5">
            <w:pPr>
              <w:rPr>
                <w:szCs w:val="18"/>
              </w:rPr>
            </w:pPr>
            <w:r>
              <w:rPr>
                <w:szCs w:val="18"/>
              </w:rPr>
              <w:t>Amend to read: “</w:t>
            </w:r>
            <w:r w:rsidRPr="00C6131C">
              <w:rPr>
                <w:szCs w:val="18"/>
              </w:rPr>
              <w:t xml:space="preserve">Each Contracting Party </w:t>
            </w:r>
            <w:r w:rsidRPr="002C2ED5">
              <w:rPr>
                <w:szCs w:val="18"/>
                <w:u w:val="single"/>
              </w:rPr>
              <w:t>and member</w:t>
            </w:r>
            <w:r>
              <w:rPr>
                <w:szCs w:val="18"/>
              </w:rPr>
              <w:t xml:space="preserve"> </w:t>
            </w:r>
            <w:r w:rsidRPr="00C6131C">
              <w:rPr>
                <w:szCs w:val="18"/>
              </w:rPr>
              <w:t>shall pay a contribution</w:t>
            </w:r>
            <w:r w:rsidRPr="00C6131C">
              <w:rPr>
                <w:szCs w:val="18"/>
                <w:vertAlign w:val="superscript"/>
              </w:rPr>
              <w:endnoteReference w:id="5"/>
            </w:r>
            <w:r w:rsidRPr="00C6131C">
              <w:rPr>
                <w:szCs w:val="18"/>
              </w:rPr>
              <w:t xml:space="preserve"> to the Organization on an annual basis in the amount determined in accordance with in Article 7.6 (e) and Article 10.</w:t>
            </w:r>
            <w:r>
              <w:rPr>
                <w:szCs w:val="18"/>
              </w:rPr>
              <w:t>”</w:t>
            </w:r>
          </w:p>
          <w:p w:rsidR="0041167A" w:rsidRDefault="0041167A" w:rsidP="002C2ED5">
            <w:pPr>
              <w:rPr>
                <w:szCs w:val="18"/>
              </w:rPr>
            </w:pPr>
          </w:p>
          <w:p w:rsidR="0041167A" w:rsidRDefault="0041167A" w:rsidP="002C2ED5">
            <w:pPr>
              <w:rPr>
                <w:szCs w:val="18"/>
              </w:rPr>
            </w:pPr>
            <w:r>
              <w:rPr>
                <w:szCs w:val="18"/>
              </w:rPr>
              <w:t>Amend footer iv to read: “Contracting Parties’ contributions to be according to the scale of the tonnage of their fleets, which will be specified in the General Regulations”.</w:t>
            </w:r>
          </w:p>
          <w:p w:rsidR="0041167A" w:rsidRDefault="0041167A" w:rsidP="002C2ED5">
            <w:pPr>
              <w:rPr>
                <w:szCs w:val="18"/>
              </w:rPr>
            </w:pPr>
          </w:p>
          <w:p w:rsidR="0041167A" w:rsidRDefault="0041167A" w:rsidP="00B17428">
            <w:pPr>
              <w:rPr>
                <w:szCs w:val="18"/>
              </w:rPr>
            </w:pPr>
            <w:r>
              <w:rPr>
                <w:szCs w:val="18"/>
              </w:rPr>
              <w:t>Insert new footer v to read: “Members’ contributions will be specified in the Financial Regulations”.</w:t>
            </w:r>
          </w:p>
          <w:p w:rsidR="0041167A" w:rsidRDefault="0041167A" w:rsidP="00B17428">
            <w:pPr>
              <w:rPr>
                <w:szCs w:val="18"/>
              </w:rPr>
            </w:pPr>
          </w:p>
          <w:p w:rsidR="0041167A" w:rsidRDefault="0041167A" w:rsidP="00B17428">
            <w:pPr>
              <w:rPr>
                <w:szCs w:val="18"/>
              </w:rPr>
            </w:pPr>
            <w:r>
              <w:rPr>
                <w:szCs w:val="18"/>
              </w:rPr>
              <w:t>“</w:t>
            </w:r>
            <w:r w:rsidRPr="00C6131C">
              <w:rPr>
                <w:szCs w:val="18"/>
              </w:rPr>
              <w:t xml:space="preserve">Each </w:t>
            </w:r>
            <w:r w:rsidRPr="00BB6D25">
              <w:rPr>
                <w:strike/>
                <w:szCs w:val="18"/>
              </w:rPr>
              <w:t>Contracting Party</w:t>
            </w:r>
            <w:r w:rsidRPr="00C6131C">
              <w:rPr>
                <w:szCs w:val="18"/>
              </w:rPr>
              <w:t xml:space="preserve"> </w:t>
            </w:r>
            <w:r>
              <w:rPr>
                <w:szCs w:val="18"/>
                <w:u w:val="single"/>
              </w:rPr>
              <w:t xml:space="preserve">Member </w:t>
            </w:r>
            <w:r w:rsidRPr="00BB6D25">
              <w:rPr>
                <w:szCs w:val="18"/>
                <w:u w:val="single"/>
              </w:rPr>
              <w:t>State</w:t>
            </w:r>
            <w:r>
              <w:rPr>
                <w:szCs w:val="18"/>
              </w:rPr>
              <w:t xml:space="preserve"> </w:t>
            </w:r>
            <w:r w:rsidRPr="00BB6D25">
              <w:rPr>
                <w:szCs w:val="18"/>
              </w:rPr>
              <w:t>shall</w:t>
            </w:r>
            <w:r w:rsidRPr="00C6131C">
              <w:rPr>
                <w:szCs w:val="18"/>
              </w:rPr>
              <w:t xml:space="preserve"> pay </w:t>
            </w:r>
            <w:r>
              <w:rPr>
                <w:szCs w:val="18"/>
              </w:rPr>
              <w:t>......”</w:t>
            </w:r>
          </w:p>
          <w:p w:rsidR="0041167A" w:rsidRDefault="0041167A" w:rsidP="00B17428">
            <w:pPr>
              <w:rPr>
                <w:szCs w:val="18"/>
              </w:rPr>
            </w:pPr>
          </w:p>
          <w:p w:rsidR="0041167A" w:rsidRPr="00AA6F89" w:rsidRDefault="0041167A" w:rsidP="00B17428">
            <w:pPr>
              <w:rPr>
                <w:szCs w:val="18"/>
              </w:rPr>
            </w:pPr>
            <w:r>
              <w:rPr>
                <w:szCs w:val="18"/>
              </w:rPr>
              <w:t>Any contributions to IALA should remain voluntary.</w:t>
            </w:r>
          </w:p>
        </w:tc>
        <w:tc>
          <w:tcPr>
            <w:tcW w:w="1968" w:type="dxa"/>
          </w:tcPr>
          <w:p w:rsidR="0041167A" w:rsidRPr="00D75167" w:rsidRDefault="0041167A">
            <w:pPr>
              <w:rPr>
                <w:szCs w:val="18"/>
                <w:lang w:val="es-ES"/>
                <w:rPrChange w:id="660" w:author="Marie-Hélène Grillet" w:date="2017-10-06T08:23:00Z">
                  <w:rPr>
                    <w:szCs w:val="18"/>
                  </w:rPr>
                </w:rPrChange>
              </w:rPr>
            </w:pPr>
            <w:r w:rsidRPr="00D75167">
              <w:rPr>
                <w:szCs w:val="18"/>
                <w:lang w:val="es-ES"/>
                <w:rPrChange w:id="661" w:author="Marie-Hélène Grillet" w:date="2017-10-06T08:23:00Z">
                  <w:rPr>
                    <w:szCs w:val="18"/>
                  </w:rPr>
                </w:rPrChange>
              </w:rPr>
              <w:lastRenderedPageBreak/>
              <w:t>Australia</w:t>
            </w:r>
          </w:p>
          <w:p w:rsidR="0041167A" w:rsidRPr="00D75167" w:rsidRDefault="0041167A">
            <w:pPr>
              <w:rPr>
                <w:szCs w:val="18"/>
                <w:lang w:val="es-ES"/>
                <w:rPrChange w:id="662" w:author="Marie-Hélène Grillet" w:date="2017-10-06T08:23:00Z">
                  <w:rPr>
                    <w:szCs w:val="18"/>
                  </w:rPr>
                </w:rPrChange>
              </w:rPr>
            </w:pPr>
          </w:p>
          <w:p w:rsidR="0041167A" w:rsidRPr="00D75167" w:rsidRDefault="0041167A">
            <w:pPr>
              <w:rPr>
                <w:szCs w:val="18"/>
                <w:lang w:val="es-ES"/>
                <w:rPrChange w:id="663" w:author="Marie-Hélène Grillet" w:date="2017-10-06T08:23:00Z">
                  <w:rPr>
                    <w:szCs w:val="18"/>
                  </w:rPr>
                </w:rPrChange>
              </w:rPr>
            </w:pPr>
          </w:p>
          <w:p w:rsidR="00247E59" w:rsidRPr="00D75167" w:rsidRDefault="00247E59">
            <w:pPr>
              <w:rPr>
                <w:szCs w:val="18"/>
                <w:lang w:val="es-ES"/>
                <w:rPrChange w:id="664" w:author="Marie-Hélène Grillet" w:date="2017-10-06T08:23:00Z">
                  <w:rPr>
                    <w:szCs w:val="18"/>
                  </w:rPr>
                </w:rPrChange>
              </w:rPr>
            </w:pPr>
            <w:r w:rsidRPr="00D75167">
              <w:rPr>
                <w:szCs w:val="18"/>
                <w:lang w:val="es-ES"/>
                <w:rPrChange w:id="665" w:author="Marie-Hélène Grillet" w:date="2017-10-06T08:23:00Z">
                  <w:rPr>
                    <w:szCs w:val="18"/>
                  </w:rPr>
                </w:rPrChange>
              </w:rPr>
              <w:t>Canada</w:t>
            </w:r>
          </w:p>
          <w:p w:rsidR="00247E59" w:rsidRPr="00D75167" w:rsidRDefault="00247E59">
            <w:pPr>
              <w:rPr>
                <w:szCs w:val="18"/>
                <w:lang w:val="es-ES"/>
                <w:rPrChange w:id="666" w:author="Marie-Hélène Grillet" w:date="2017-10-06T08:23:00Z">
                  <w:rPr>
                    <w:szCs w:val="18"/>
                  </w:rPr>
                </w:rPrChange>
              </w:rPr>
            </w:pPr>
          </w:p>
          <w:p w:rsidR="003B1A64" w:rsidRPr="00D75167" w:rsidRDefault="003B1A64">
            <w:pPr>
              <w:rPr>
                <w:szCs w:val="18"/>
                <w:lang w:val="es-ES"/>
                <w:rPrChange w:id="667" w:author="Marie-Hélène Grillet" w:date="2017-10-06T08:23:00Z">
                  <w:rPr>
                    <w:szCs w:val="18"/>
                  </w:rPr>
                </w:rPrChange>
              </w:rPr>
            </w:pPr>
          </w:p>
          <w:p w:rsidR="00431D75" w:rsidRDefault="00431D75">
            <w:pPr>
              <w:rPr>
                <w:szCs w:val="18"/>
                <w:lang w:val="es-ES"/>
              </w:rPr>
            </w:pPr>
          </w:p>
          <w:p w:rsidR="00431D75" w:rsidRDefault="00431D75">
            <w:pPr>
              <w:rPr>
                <w:szCs w:val="18"/>
                <w:lang w:val="es-ES"/>
              </w:rPr>
            </w:pPr>
          </w:p>
          <w:p w:rsidR="0041167A" w:rsidRPr="00D75167" w:rsidRDefault="0041167A">
            <w:pPr>
              <w:rPr>
                <w:szCs w:val="18"/>
                <w:lang w:val="es-ES"/>
                <w:rPrChange w:id="668" w:author="Marie-Hélène Grillet" w:date="2017-10-06T08:23:00Z">
                  <w:rPr>
                    <w:szCs w:val="18"/>
                  </w:rPr>
                </w:rPrChange>
              </w:rPr>
            </w:pPr>
            <w:r w:rsidRPr="00D75167">
              <w:rPr>
                <w:szCs w:val="18"/>
                <w:lang w:val="es-ES"/>
                <w:rPrChange w:id="669" w:author="Marie-Hélène Grillet" w:date="2017-10-06T08:23:00Z">
                  <w:rPr>
                    <w:szCs w:val="18"/>
                  </w:rPr>
                </w:rPrChange>
              </w:rPr>
              <w:t>Japan</w:t>
            </w:r>
          </w:p>
          <w:p w:rsidR="0041167A" w:rsidRPr="00D75167" w:rsidRDefault="0041167A">
            <w:pPr>
              <w:rPr>
                <w:szCs w:val="18"/>
                <w:lang w:val="es-ES"/>
                <w:rPrChange w:id="670" w:author="Marie-Hélène Grillet" w:date="2017-10-06T08:23:00Z">
                  <w:rPr>
                    <w:szCs w:val="18"/>
                  </w:rPr>
                </w:rPrChange>
              </w:rPr>
            </w:pPr>
          </w:p>
          <w:p w:rsidR="0041167A" w:rsidRPr="00D75167" w:rsidRDefault="0041167A">
            <w:pPr>
              <w:rPr>
                <w:szCs w:val="18"/>
                <w:lang w:val="es-ES"/>
                <w:rPrChange w:id="671" w:author="Marie-Hélène Grillet" w:date="2017-10-06T08:23:00Z">
                  <w:rPr>
                    <w:szCs w:val="18"/>
                  </w:rPr>
                </w:rPrChange>
              </w:rPr>
            </w:pPr>
          </w:p>
          <w:p w:rsidR="0041167A" w:rsidRPr="00D75167" w:rsidRDefault="0041167A">
            <w:pPr>
              <w:rPr>
                <w:szCs w:val="18"/>
                <w:lang w:val="es-ES"/>
                <w:rPrChange w:id="672" w:author="Marie-Hélène Grillet" w:date="2017-10-06T08:23:00Z">
                  <w:rPr>
                    <w:szCs w:val="18"/>
                  </w:rPr>
                </w:rPrChange>
              </w:rPr>
            </w:pPr>
          </w:p>
          <w:p w:rsidR="0041167A" w:rsidRPr="00D75167" w:rsidRDefault="0041167A">
            <w:pPr>
              <w:rPr>
                <w:szCs w:val="18"/>
                <w:lang w:val="es-ES"/>
                <w:rPrChange w:id="673" w:author="Marie-Hélène Grillet" w:date="2017-10-06T08:23:00Z">
                  <w:rPr>
                    <w:szCs w:val="18"/>
                  </w:rPr>
                </w:rPrChange>
              </w:rPr>
            </w:pPr>
          </w:p>
          <w:p w:rsidR="0041167A" w:rsidRPr="00D75167" w:rsidRDefault="0041167A">
            <w:pPr>
              <w:rPr>
                <w:szCs w:val="18"/>
                <w:lang w:val="es-ES"/>
                <w:rPrChange w:id="674" w:author="Marie-Hélène Grillet" w:date="2017-10-06T08:23:00Z">
                  <w:rPr>
                    <w:szCs w:val="18"/>
                  </w:rPr>
                </w:rPrChange>
              </w:rPr>
            </w:pPr>
            <w:r w:rsidRPr="00D75167">
              <w:rPr>
                <w:szCs w:val="18"/>
                <w:lang w:val="es-ES"/>
                <w:rPrChange w:id="675" w:author="Marie-Hélène Grillet" w:date="2017-10-06T08:23:00Z">
                  <w:rPr>
                    <w:szCs w:val="18"/>
                  </w:rPr>
                </w:rPrChange>
              </w:rPr>
              <w:t>Oman</w:t>
            </w:r>
          </w:p>
          <w:p w:rsidR="0041167A" w:rsidRPr="00D75167" w:rsidRDefault="0041167A">
            <w:pPr>
              <w:rPr>
                <w:szCs w:val="18"/>
                <w:lang w:val="es-ES"/>
                <w:rPrChange w:id="676" w:author="Marie-Hélène Grillet" w:date="2017-10-06T08:23:00Z">
                  <w:rPr>
                    <w:szCs w:val="18"/>
                  </w:rPr>
                </w:rPrChange>
              </w:rPr>
            </w:pPr>
          </w:p>
          <w:p w:rsidR="0041167A" w:rsidRPr="00D75167" w:rsidRDefault="0041167A">
            <w:pPr>
              <w:rPr>
                <w:szCs w:val="18"/>
                <w:lang w:val="es-ES"/>
                <w:rPrChange w:id="677" w:author="Marie-Hélène Grillet" w:date="2017-10-06T08:23:00Z">
                  <w:rPr>
                    <w:szCs w:val="18"/>
                  </w:rPr>
                </w:rPrChange>
              </w:rPr>
            </w:pPr>
            <w:r w:rsidRPr="00D75167">
              <w:rPr>
                <w:szCs w:val="18"/>
                <w:lang w:val="es-ES"/>
                <w:rPrChange w:id="678" w:author="Marie-Hélène Grillet" w:date="2017-10-06T08:23:00Z">
                  <w:rPr>
                    <w:szCs w:val="18"/>
                  </w:rPr>
                </w:rPrChange>
              </w:rPr>
              <w:t>Romania</w:t>
            </w:r>
          </w:p>
          <w:p w:rsidR="0041167A" w:rsidRPr="00D75167" w:rsidRDefault="0041167A">
            <w:pPr>
              <w:rPr>
                <w:szCs w:val="18"/>
                <w:lang w:val="es-ES"/>
                <w:rPrChange w:id="679" w:author="Marie-Hélène Grillet" w:date="2017-10-06T08:23:00Z">
                  <w:rPr>
                    <w:szCs w:val="18"/>
                  </w:rPr>
                </w:rPrChange>
              </w:rPr>
            </w:pPr>
          </w:p>
          <w:p w:rsidR="0041167A" w:rsidRPr="00D75167" w:rsidRDefault="0041167A">
            <w:pPr>
              <w:rPr>
                <w:szCs w:val="18"/>
                <w:lang w:val="es-ES"/>
                <w:rPrChange w:id="680" w:author="Marie-Hélène Grillet" w:date="2017-10-06T08:23:00Z">
                  <w:rPr>
                    <w:szCs w:val="18"/>
                  </w:rPr>
                </w:rPrChange>
              </w:rPr>
            </w:pPr>
            <w:r w:rsidRPr="00D75167">
              <w:rPr>
                <w:szCs w:val="18"/>
                <w:lang w:val="es-ES"/>
                <w:rPrChange w:id="681" w:author="Marie-Hélène Grillet" w:date="2017-10-06T08:23:00Z">
                  <w:rPr>
                    <w:szCs w:val="18"/>
                  </w:rPr>
                </w:rPrChange>
              </w:rPr>
              <w:t>Romania</w:t>
            </w:r>
          </w:p>
          <w:p w:rsidR="0041167A" w:rsidRPr="00D75167" w:rsidRDefault="0041167A">
            <w:pPr>
              <w:rPr>
                <w:szCs w:val="18"/>
                <w:lang w:val="es-ES"/>
                <w:rPrChange w:id="682" w:author="Marie-Hélène Grillet" w:date="2017-10-06T08:23:00Z">
                  <w:rPr>
                    <w:szCs w:val="18"/>
                  </w:rPr>
                </w:rPrChange>
              </w:rPr>
            </w:pPr>
          </w:p>
          <w:p w:rsidR="0041167A" w:rsidRPr="00D75167" w:rsidRDefault="0041167A">
            <w:pPr>
              <w:rPr>
                <w:szCs w:val="18"/>
                <w:lang w:val="es-ES"/>
                <w:rPrChange w:id="683" w:author="Marie-Hélène Grillet" w:date="2017-10-06T08:23:00Z">
                  <w:rPr>
                    <w:szCs w:val="18"/>
                  </w:rPr>
                </w:rPrChange>
              </w:rPr>
            </w:pPr>
          </w:p>
          <w:p w:rsidR="0041167A" w:rsidRPr="00D75167" w:rsidRDefault="0041167A">
            <w:pPr>
              <w:rPr>
                <w:szCs w:val="18"/>
                <w:lang w:val="es-ES"/>
                <w:rPrChange w:id="684" w:author="Marie-Hélène Grillet" w:date="2017-10-06T08:23:00Z">
                  <w:rPr>
                    <w:szCs w:val="18"/>
                  </w:rPr>
                </w:rPrChange>
              </w:rPr>
            </w:pPr>
          </w:p>
          <w:p w:rsidR="0041167A" w:rsidRDefault="0041167A">
            <w:pPr>
              <w:rPr>
                <w:szCs w:val="18"/>
              </w:rPr>
            </w:pPr>
            <w:r>
              <w:rPr>
                <w:szCs w:val="18"/>
              </w:rPr>
              <w:lastRenderedPageBreak/>
              <w:t>Russia</w:t>
            </w:r>
          </w:p>
          <w:p w:rsidR="0041167A" w:rsidRDefault="0041167A">
            <w:pPr>
              <w:rPr>
                <w:szCs w:val="18"/>
              </w:rPr>
            </w:pPr>
          </w:p>
          <w:p w:rsidR="0041167A" w:rsidRDefault="0041167A">
            <w:pPr>
              <w:rPr>
                <w:szCs w:val="18"/>
              </w:rPr>
            </w:pPr>
          </w:p>
          <w:p w:rsidR="0041167A" w:rsidRDefault="0041167A">
            <w:pPr>
              <w:rPr>
                <w:szCs w:val="18"/>
              </w:rPr>
            </w:pPr>
            <w:r>
              <w:rPr>
                <w:szCs w:val="18"/>
              </w:rPr>
              <w:t>South Africa</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r>
              <w:rPr>
                <w:szCs w:val="18"/>
              </w:rPr>
              <w:t>South Africa</w:t>
            </w:r>
          </w:p>
          <w:p w:rsidR="0041167A" w:rsidRDefault="0041167A">
            <w:pPr>
              <w:rPr>
                <w:szCs w:val="18"/>
              </w:rPr>
            </w:pPr>
          </w:p>
          <w:p w:rsidR="0041167A" w:rsidRDefault="0041167A">
            <w:pPr>
              <w:rPr>
                <w:szCs w:val="18"/>
              </w:rPr>
            </w:pPr>
          </w:p>
          <w:p w:rsidR="0041167A" w:rsidRDefault="0041167A">
            <w:pPr>
              <w:rPr>
                <w:szCs w:val="18"/>
              </w:rPr>
            </w:pPr>
          </w:p>
          <w:p w:rsidR="0041167A" w:rsidRDefault="0041167A" w:rsidP="00B17428">
            <w:pPr>
              <w:rPr>
                <w:szCs w:val="18"/>
              </w:rPr>
            </w:pPr>
            <w:r>
              <w:rPr>
                <w:szCs w:val="18"/>
              </w:rPr>
              <w:t>South Africa</w:t>
            </w:r>
          </w:p>
          <w:p w:rsidR="0041167A" w:rsidRDefault="0041167A" w:rsidP="00B17428">
            <w:pPr>
              <w:rPr>
                <w:szCs w:val="18"/>
              </w:rPr>
            </w:pPr>
          </w:p>
          <w:p w:rsidR="0041167A" w:rsidRDefault="0041167A" w:rsidP="00B17428">
            <w:pPr>
              <w:rPr>
                <w:szCs w:val="18"/>
              </w:rPr>
            </w:pPr>
          </w:p>
          <w:p w:rsidR="0041167A" w:rsidRDefault="0041167A" w:rsidP="00B17428">
            <w:pPr>
              <w:rPr>
                <w:szCs w:val="18"/>
              </w:rPr>
            </w:pPr>
            <w:r>
              <w:rPr>
                <w:szCs w:val="18"/>
              </w:rPr>
              <w:t>Spain</w:t>
            </w:r>
          </w:p>
          <w:p w:rsidR="0041167A" w:rsidRDefault="0041167A" w:rsidP="00B17428">
            <w:pPr>
              <w:rPr>
                <w:szCs w:val="18"/>
              </w:rPr>
            </w:pPr>
          </w:p>
          <w:p w:rsidR="0041167A" w:rsidRPr="00AA6F89" w:rsidRDefault="0041167A" w:rsidP="00B17428">
            <w:pPr>
              <w:rPr>
                <w:szCs w:val="18"/>
              </w:rPr>
            </w:pPr>
            <w:r>
              <w:rPr>
                <w:szCs w:val="18"/>
              </w:rPr>
              <w:t>USA</w:t>
            </w:r>
          </w:p>
        </w:tc>
      </w:tr>
      <w:tr w:rsidR="0041167A" w:rsidRPr="006B6766" w:rsidTr="0041167A">
        <w:trPr>
          <w:trPrChange w:id="685" w:author="Marie-Helene" w:date="2017-10-05T11:33:00Z">
            <w:trPr>
              <w:gridAfter w:val="0"/>
            </w:trPr>
          </w:trPrChange>
        </w:trPr>
        <w:tc>
          <w:tcPr>
            <w:tcW w:w="1513" w:type="dxa"/>
            <w:tcPrChange w:id="686" w:author="Marie-Helene" w:date="2017-10-05T11:33:00Z">
              <w:tcPr>
                <w:tcW w:w="1513" w:type="dxa"/>
              </w:tcPr>
            </w:tcPrChange>
          </w:tcPr>
          <w:p w:rsidR="0041167A" w:rsidRDefault="0041167A">
            <w:pPr>
              <w:rPr>
                <w:szCs w:val="18"/>
              </w:rPr>
            </w:pPr>
          </w:p>
        </w:tc>
        <w:tc>
          <w:tcPr>
            <w:tcW w:w="5253" w:type="dxa"/>
            <w:tcPrChange w:id="687" w:author="Marie-Helene" w:date="2017-10-05T11:33:00Z">
              <w:tcPr>
                <w:tcW w:w="5253" w:type="dxa"/>
              </w:tcPr>
            </w:tcPrChange>
          </w:tcPr>
          <w:p w:rsidR="0041167A" w:rsidRPr="00C6131C" w:rsidRDefault="0041167A" w:rsidP="00C82D83">
            <w:pPr>
              <w:pStyle w:val="Paragraphedeliste"/>
              <w:numPr>
                <w:ilvl w:val="0"/>
                <w:numId w:val="9"/>
              </w:numPr>
              <w:ind w:left="317" w:hanging="317"/>
              <w:rPr>
                <w:szCs w:val="18"/>
              </w:rPr>
            </w:pPr>
            <w:del w:id="688" w:author="Marie-Helene" w:date="2017-10-05T15:44:00Z">
              <w:r w:rsidRPr="00C6131C" w:rsidDel="003B1A64">
                <w:rPr>
                  <w:szCs w:val="18"/>
                </w:rPr>
                <w:delText>Contracting Party</w:delText>
              </w:r>
            </w:del>
            <w:ins w:id="689" w:author="Marie-Helene" w:date="2017-10-05T15:44:00Z">
              <w:r w:rsidR="003B1A64">
                <w:rPr>
                  <w:szCs w:val="18"/>
                </w:rPr>
                <w:t>Member State</w:t>
              </w:r>
            </w:ins>
            <w:r w:rsidRPr="00C6131C">
              <w:rPr>
                <w:szCs w:val="18"/>
              </w:rPr>
              <w:t xml:space="preserve"> contributions and </w:t>
            </w:r>
            <w:ins w:id="690" w:author="Marie-Helene" w:date="2017-10-05T15:44:00Z">
              <w:r w:rsidR="003B1A64">
                <w:rPr>
                  <w:szCs w:val="18"/>
                </w:rPr>
                <w:t>M</w:t>
              </w:r>
            </w:ins>
            <w:del w:id="691" w:author="Marie-Helene" w:date="2017-10-05T15:44:00Z">
              <w:r w:rsidRPr="00C6131C" w:rsidDel="003B1A64">
                <w:rPr>
                  <w:szCs w:val="18"/>
                </w:rPr>
                <w:delText>m</w:delText>
              </w:r>
            </w:del>
            <w:r w:rsidRPr="00C6131C">
              <w:rPr>
                <w:szCs w:val="18"/>
              </w:rPr>
              <w:t>ember fees shall be due and payable in accordance with the General Regulations.</w:t>
            </w:r>
          </w:p>
        </w:tc>
        <w:tc>
          <w:tcPr>
            <w:tcW w:w="6100" w:type="dxa"/>
            <w:tcPrChange w:id="692" w:author="Marie-Helene" w:date="2017-10-05T11:33:00Z">
              <w:tcPr>
                <w:tcW w:w="5549" w:type="dxa"/>
              </w:tcPr>
            </w:tcPrChange>
          </w:tcPr>
          <w:p w:rsidR="0041167A" w:rsidRDefault="0041167A">
            <w:pPr>
              <w:rPr>
                <w:szCs w:val="18"/>
              </w:rPr>
            </w:pPr>
            <w:r>
              <w:rPr>
                <w:szCs w:val="18"/>
              </w:rPr>
              <w:t>Change to:</w:t>
            </w:r>
          </w:p>
          <w:p w:rsidR="0041167A" w:rsidRDefault="0041167A">
            <w:pPr>
              <w:rPr>
                <w:szCs w:val="18"/>
              </w:rPr>
            </w:pPr>
            <w:r>
              <w:rPr>
                <w:szCs w:val="18"/>
              </w:rPr>
              <w:t>“</w:t>
            </w:r>
            <w:r w:rsidRPr="00811A1B">
              <w:rPr>
                <w:szCs w:val="18"/>
                <w:u w:val="single"/>
              </w:rPr>
              <w:t>4.4.(b)</w:t>
            </w:r>
            <w:r>
              <w:rPr>
                <w:szCs w:val="18"/>
              </w:rPr>
              <w:t xml:space="preserve"> </w:t>
            </w:r>
            <w:r w:rsidRPr="00C6131C">
              <w:rPr>
                <w:szCs w:val="18"/>
              </w:rPr>
              <w:t xml:space="preserve">Contracting Party contributions </w:t>
            </w:r>
            <w:r w:rsidRPr="00790C1A">
              <w:rPr>
                <w:strike/>
                <w:szCs w:val="18"/>
              </w:rPr>
              <w:t>and member fees</w:t>
            </w:r>
            <w:r w:rsidRPr="00C6131C">
              <w:rPr>
                <w:szCs w:val="18"/>
              </w:rPr>
              <w:t xml:space="preserve"> shall be due and payable in accordance with the General Regulations.</w:t>
            </w:r>
            <w:r>
              <w:rPr>
                <w:szCs w:val="18"/>
              </w:rPr>
              <w:t>”</w:t>
            </w:r>
          </w:p>
          <w:p w:rsidR="0041167A" w:rsidRDefault="0041167A">
            <w:pPr>
              <w:rPr>
                <w:szCs w:val="18"/>
              </w:rPr>
            </w:pPr>
          </w:p>
          <w:p w:rsidR="0041167A" w:rsidRDefault="0041167A">
            <w:pPr>
              <w:rPr>
                <w:szCs w:val="18"/>
              </w:rPr>
            </w:pPr>
            <w:r>
              <w:rPr>
                <w:szCs w:val="18"/>
              </w:rPr>
              <w:t>Move to Article 10 or have separate article on finances.</w:t>
            </w:r>
          </w:p>
          <w:p w:rsidR="0041167A" w:rsidRDefault="0041167A">
            <w:pPr>
              <w:rPr>
                <w:szCs w:val="18"/>
              </w:rPr>
            </w:pPr>
          </w:p>
          <w:p w:rsidR="0041167A" w:rsidRDefault="0041167A">
            <w:pPr>
              <w:rPr>
                <w:szCs w:val="18"/>
              </w:rPr>
            </w:pPr>
            <w:r>
              <w:rPr>
                <w:szCs w:val="18"/>
              </w:rPr>
              <w:t>The use of terms “contributions” together with “fees” leads to confusion.</w:t>
            </w:r>
          </w:p>
          <w:p w:rsidR="0041167A" w:rsidRDefault="0041167A">
            <w:pPr>
              <w:rPr>
                <w:szCs w:val="18"/>
              </w:rPr>
            </w:pPr>
          </w:p>
          <w:p w:rsidR="0041167A" w:rsidRDefault="0041167A">
            <w:pPr>
              <w:rPr>
                <w:szCs w:val="18"/>
              </w:rPr>
            </w:pPr>
            <w:r>
              <w:rPr>
                <w:szCs w:val="18"/>
              </w:rPr>
              <w:t>Move to a separate article on contributions, after Article 10 – “Funding and Expenditure”.</w:t>
            </w:r>
          </w:p>
          <w:p w:rsidR="0041167A" w:rsidRDefault="0041167A">
            <w:pPr>
              <w:rPr>
                <w:szCs w:val="18"/>
              </w:rPr>
            </w:pPr>
          </w:p>
          <w:p w:rsidR="0041167A" w:rsidRPr="00AA6F89" w:rsidRDefault="0041167A">
            <w:pPr>
              <w:rPr>
                <w:szCs w:val="18"/>
              </w:rPr>
            </w:pPr>
            <w:r>
              <w:rPr>
                <w:szCs w:val="18"/>
              </w:rPr>
              <w:t>“</w:t>
            </w:r>
            <w:r w:rsidRPr="00EB4387">
              <w:rPr>
                <w:strike/>
                <w:szCs w:val="18"/>
              </w:rPr>
              <w:t>Contracting Party</w:t>
            </w:r>
            <w:r w:rsidRPr="00C6131C">
              <w:rPr>
                <w:szCs w:val="18"/>
              </w:rPr>
              <w:t xml:space="preserve"> </w:t>
            </w:r>
            <w:r>
              <w:rPr>
                <w:szCs w:val="18"/>
                <w:u w:val="single"/>
              </w:rPr>
              <w:t xml:space="preserve">Member </w:t>
            </w:r>
            <w:r w:rsidRPr="00EB4387">
              <w:rPr>
                <w:szCs w:val="18"/>
                <w:u w:val="single"/>
              </w:rPr>
              <w:t>State</w:t>
            </w:r>
            <w:r>
              <w:rPr>
                <w:szCs w:val="18"/>
              </w:rPr>
              <w:t xml:space="preserve"> </w:t>
            </w:r>
            <w:r w:rsidRPr="00EB4387">
              <w:rPr>
                <w:szCs w:val="18"/>
              </w:rPr>
              <w:t>contributions</w:t>
            </w:r>
            <w:r w:rsidRPr="00C6131C">
              <w:rPr>
                <w:szCs w:val="18"/>
              </w:rPr>
              <w:t xml:space="preserve"> and </w:t>
            </w:r>
            <w:r w:rsidRPr="00EB4387">
              <w:rPr>
                <w:strike/>
                <w:szCs w:val="18"/>
              </w:rPr>
              <w:t>member</w:t>
            </w:r>
            <w:r w:rsidRPr="00C6131C">
              <w:rPr>
                <w:szCs w:val="18"/>
              </w:rPr>
              <w:t xml:space="preserve"> </w:t>
            </w:r>
            <w:r w:rsidRPr="00EB4387">
              <w:rPr>
                <w:szCs w:val="18"/>
                <w:u w:val="single"/>
              </w:rPr>
              <w:t>Partnership</w:t>
            </w:r>
            <w:r>
              <w:rPr>
                <w:szCs w:val="18"/>
              </w:rPr>
              <w:t xml:space="preserve"> </w:t>
            </w:r>
            <w:r w:rsidRPr="00C6131C">
              <w:rPr>
                <w:szCs w:val="18"/>
              </w:rPr>
              <w:t>fees</w:t>
            </w:r>
            <w:r>
              <w:rPr>
                <w:szCs w:val="18"/>
              </w:rPr>
              <w:t>.....”</w:t>
            </w:r>
          </w:p>
        </w:tc>
        <w:tc>
          <w:tcPr>
            <w:tcW w:w="1968" w:type="dxa"/>
            <w:tcPrChange w:id="693" w:author="Marie-Helene" w:date="2017-10-05T11:33:00Z">
              <w:tcPr>
                <w:tcW w:w="1704" w:type="dxa"/>
                <w:gridSpan w:val="2"/>
              </w:tcPr>
            </w:tcPrChange>
          </w:tcPr>
          <w:p w:rsidR="0041167A" w:rsidRPr="00D75167" w:rsidRDefault="0041167A">
            <w:pPr>
              <w:rPr>
                <w:szCs w:val="18"/>
                <w:lang w:val="es-ES"/>
                <w:rPrChange w:id="694" w:author="Marie-Hélène Grillet" w:date="2017-10-06T08:23:00Z">
                  <w:rPr>
                    <w:szCs w:val="18"/>
                  </w:rPr>
                </w:rPrChange>
              </w:rPr>
            </w:pPr>
            <w:r w:rsidRPr="00D75167">
              <w:rPr>
                <w:szCs w:val="18"/>
                <w:lang w:val="es-ES"/>
                <w:rPrChange w:id="695" w:author="Marie-Hélène Grillet" w:date="2017-10-06T08:23:00Z">
                  <w:rPr>
                    <w:szCs w:val="18"/>
                  </w:rPr>
                </w:rPrChange>
              </w:rPr>
              <w:t>Japan</w:t>
            </w:r>
          </w:p>
          <w:p w:rsidR="0041167A" w:rsidRPr="00D75167" w:rsidRDefault="0041167A">
            <w:pPr>
              <w:rPr>
                <w:szCs w:val="18"/>
                <w:lang w:val="es-ES"/>
                <w:rPrChange w:id="696" w:author="Marie-Hélène Grillet" w:date="2017-10-06T08:23:00Z">
                  <w:rPr>
                    <w:szCs w:val="18"/>
                  </w:rPr>
                </w:rPrChange>
              </w:rPr>
            </w:pPr>
          </w:p>
          <w:p w:rsidR="0041167A" w:rsidRPr="00D75167" w:rsidRDefault="0041167A">
            <w:pPr>
              <w:rPr>
                <w:szCs w:val="18"/>
                <w:lang w:val="es-ES"/>
                <w:rPrChange w:id="697" w:author="Marie-Hélène Grillet" w:date="2017-10-06T08:23:00Z">
                  <w:rPr>
                    <w:szCs w:val="18"/>
                  </w:rPr>
                </w:rPrChange>
              </w:rPr>
            </w:pPr>
          </w:p>
          <w:p w:rsidR="0041167A" w:rsidRPr="00D75167" w:rsidRDefault="0041167A">
            <w:pPr>
              <w:rPr>
                <w:szCs w:val="18"/>
                <w:lang w:val="es-ES"/>
                <w:rPrChange w:id="698" w:author="Marie-Hélène Grillet" w:date="2017-10-06T08:23:00Z">
                  <w:rPr>
                    <w:szCs w:val="18"/>
                  </w:rPr>
                </w:rPrChange>
              </w:rPr>
            </w:pPr>
          </w:p>
          <w:p w:rsidR="0041167A" w:rsidRPr="00D75167" w:rsidRDefault="0041167A">
            <w:pPr>
              <w:rPr>
                <w:szCs w:val="18"/>
                <w:lang w:val="es-ES"/>
                <w:rPrChange w:id="699" w:author="Marie-Hélène Grillet" w:date="2017-10-06T08:23:00Z">
                  <w:rPr>
                    <w:szCs w:val="18"/>
                  </w:rPr>
                </w:rPrChange>
              </w:rPr>
            </w:pPr>
            <w:r w:rsidRPr="00D75167">
              <w:rPr>
                <w:szCs w:val="18"/>
                <w:lang w:val="es-ES"/>
                <w:rPrChange w:id="700" w:author="Marie-Hélène Grillet" w:date="2017-10-06T08:23:00Z">
                  <w:rPr>
                    <w:szCs w:val="18"/>
                  </w:rPr>
                </w:rPrChange>
              </w:rPr>
              <w:t>Korea</w:t>
            </w:r>
          </w:p>
          <w:p w:rsidR="0041167A" w:rsidRPr="00D75167" w:rsidRDefault="0041167A">
            <w:pPr>
              <w:rPr>
                <w:szCs w:val="18"/>
                <w:lang w:val="es-ES"/>
                <w:rPrChange w:id="701" w:author="Marie-Hélène Grillet" w:date="2017-10-06T08:23:00Z">
                  <w:rPr>
                    <w:szCs w:val="18"/>
                  </w:rPr>
                </w:rPrChange>
              </w:rPr>
            </w:pPr>
          </w:p>
          <w:p w:rsidR="0041167A" w:rsidRPr="00D75167" w:rsidRDefault="0041167A">
            <w:pPr>
              <w:rPr>
                <w:szCs w:val="18"/>
                <w:lang w:val="es-ES"/>
                <w:rPrChange w:id="702" w:author="Marie-Hélène Grillet" w:date="2017-10-06T08:23:00Z">
                  <w:rPr>
                    <w:szCs w:val="18"/>
                  </w:rPr>
                </w:rPrChange>
              </w:rPr>
            </w:pPr>
            <w:r w:rsidRPr="00D75167">
              <w:rPr>
                <w:szCs w:val="18"/>
                <w:lang w:val="es-ES"/>
                <w:rPrChange w:id="703" w:author="Marie-Hélène Grillet" w:date="2017-10-06T08:23:00Z">
                  <w:rPr>
                    <w:szCs w:val="18"/>
                  </w:rPr>
                </w:rPrChange>
              </w:rPr>
              <w:t>Mexico</w:t>
            </w:r>
          </w:p>
          <w:p w:rsidR="0041167A" w:rsidRPr="00D75167" w:rsidRDefault="0041167A">
            <w:pPr>
              <w:rPr>
                <w:szCs w:val="18"/>
                <w:lang w:val="es-ES"/>
                <w:rPrChange w:id="704" w:author="Marie-Hélène Grillet" w:date="2017-10-06T08:23:00Z">
                  <w:rPr>
                    <w:szCs w:val="18"/>
                  </w:rPr>
                </w:rPrChange>
              </w:rPr>
            </w:pPr>
          </w:p>
          <w:p w:rsidR="0041167A" w:rsidRPr="00D75167" w:rsidRDefault="0041167A">
            <w:pPr>
              <w:rPr>
                <w:szCs w:val="18"/>
                <w:lang w:val="es-ES"/>
                <w:rPrChange w:id="705" w:author="Marie-Hélène Grillet" w:date="2017-10-06T08:23:00Z">
                  <w:rPr>
                    <w:szCs w:val="18"/>
                  </w:rPr>
                </w:rPrChange>
              </w:rPr>
            </w:pPr>
            <w:r w:rsidRPr="00D75167">
              <w:rPr>
                <w:szCs w:val="18"/>
                <w:lang w:val="es-ES"/>
                <w:rPrChange w:id="706" w:author="Marie-Hélène Grillet" w:date="2017-10-06T08:23:00Z">
                  <w:rPr>
                    <w:szCs w:val="18"/>
                  </w:rPr>
                </w:rPrChange>
              </w:rPr>
              <w:t>Russia</w:t>
            </w:r>
          </w:p>
          <w:p w:rsidR="0041167A" w:rsidRPr="00D75167" w:rsidRDefault="0041167A">
            <w:pPr>
              <w:rPr>
                <w:szCs w:val="18"/>
                <w:lang w:val="es-ES"/>
                <w:rPrChange w:id="707" w:author="Marie-Hélène Grillet" w:date="2017-10-06T08:23:00Z">
                  <w:rPr>
                    <w:szCs w:val="18"/>
                  </w:rPr>
                </w:rPrChange>
              </w:rPr>
            </w:pPr>
          </w:p>
          <w:p w:rsidR="0041167A" w:rsidRPr="00D75167" w:rsidRDefault="0041167A">
            <w:pPr>
              <w:rPr>
                <w:szCs w:val="18"/>
                <w:lang w:val="es-ES"/>
                <w:rPrChange w:id="708" w:author="Marie-Hélène Grillet" w:date="2017-10-06T08:23:00Z">
                  <w:rPr>
                    <w:szCs w:val="18"/>
                  </w:rPr>
                </w:rPrChange>
              </w:rPr>
            </w:pPr>
          </w:p>
          <w:p w:rsidR="0041167A" w:rsidRPr="00D75167" w:rsidRDefault="0041167A">
            <w:pPr>
              <w:rPr>
                <w:szCs w:val="18"/>
                <w:lang w:val="es-ES"/>
                <w:rPrChange w:id="709" w:author="Marie-Hélène Grillet" w:date="2017-10-06T08:23:00Z">
                  <w:rPr>
                    <w:szCs w:val="18"/>
                  </w:rPr>
                </w:rPrChange>
              </w:rPr>
            </w:pPr>
            <w:r w:rsidRPr="00D75167">
              <w:rPr>
                <w:szCs w:val="18"/>
                <w:lang w:val="es-ES"/>
                <w:rPrChange w:id="710" w:author="Marie-Hélène Grillet" w:date="2017-10-06T08:23:00Z">
                  <w:rPr>
                    <w:szCs w:val="18"/>
                  </w:rPr>
                </w:rPrChange>
              </w:rPr>
              <w:t>Spain</w:t>
            </w:r>
          </w:p>
        </w:tc>
      </w:tr>
      <w:tr w:rsidR="0041167A" w:rsidTr="0041167A">
        <w:trPr>
          <w:trPrChange w:id="711" w:author="Marie-Helene" w:date="2017-10-05T11:33:00Z">
            <w:trPr>
              <w:gridAfter w:val="0"/>
            </w:trPr>
          </w:trPrChange>
        </w:trPr>
        <w:tc>
          <w:tcPr>
            <w:tcW w:w="1513" w:type="dxa"/>
            <w:tcPrChange w:id="712" w:author="Marie-Helene" w:date="2017-10-05T11:33:00Z">
              <w:tcPr>
                <w:tcW w:w="1513" w:type="dxa"/>
              </w:tcPr>
            </w:tcPrChange>
          </w:tcPr>
          <w:p w:rsidR="0041167A" w:rsidRPr="00D75167" w:rsidRDefault="0041167A">
            <w:pPr>
              <w:rPr>
                <w:szCs w:val="18"/>
                <w:lang w:val="es-ES"/>
                <w:rPrChange w:id="713" w:author="Marie-Hélène Grillet" w:date="2017-10-06T08:23:00Z">
                  <w:rPr>
                    <w:szCs w:val="18"/>
                  </w:rPr>
                </w:rPrChange>
              </w:rPr>
            </w:pPr>
          </w:p>
        </w:tc>
        <w:tc>
          <w:tcPr>
            <w:tcW w:w="5253" w:type="dxa"/>
            <w:tcPrChange w:id="714" w:author="Marie-Helene" w:date="2017-10-05T11:33:00Z">
              <w:tcPr>
                <w:tcW w:w="5253" w:type="dxa"/>
              </w:tcPr>
            </w:tcPrChange>
          </w:tcPr>
          <w:p w:rsidR="0041167A" w:rsidRPr="00D75167" w:rsidRDefault="0041167A">
            <w:pPr>
              <w:rPr>
                <w:szCs w:val="18"/>
                <w:lang w:val="es-ES"/>
                <w:rPrChange w:id="715" w:author="Marie-Hélène Grillet" w:date="2017-10-06T08:23:00Z">
                  <w:rPr>
                    <w:szCs w:val="18"/>
                  </w:rPr>
                </w:rPrChange>
              </w:rPr>
              <w:pPrChange w:id="716" w:author="Marie-Helene" w:date="2017-10-05T15:54:00Z">
                <w:pPr>
                  <w:pStyle w:val="Paragraphedeliste"/>
                  <w:numPr>
                    <w:numId w:val="9"/>
                  </w:numPr>
                  <w:ind w:left="317" w:hanging="317"/>
                </w:pPr>
              </w:pPrChange>
            </w:pPr>
            <w:del w:id="717" w:author="Marie-Helene" w:date="2017-10-05T15:54:00Z">
              <w:r w:rsidRPr="00D75167" w:rsidDel="00543C76">
                <w:rPr>
                  <w:szCs w:val="18"/>
                  <w:lang w:val="es-ES"/>
                  <w:rPrChange w:id="718" w:author="Marie-Hélène Grillet" w:date="2017-10-06T08:23:00Z">
                    <w:rPr>
                      <w:szCs w:val="18"/>
                    </w:rPr>
                  </w:rPrChange>
                </w:rPr>
                <w:delText>Failure to make a contribution when such payment becomes due may result in the Contracting Party being charged interest, the rate of which will be determined by the Council.</w:delText>
              </w:r>
            </w:del>
          </w:p>
        </w:tc>
        <w:tc>
          <w:tcPr>
            <w:tcW w:w="6100" w:type="dxa"/>
            <w:tcPrChange w:id="719" w:author="Marie-Helene" w:date="2017-10-05T11:33:00Z">
              <w:tcPr>
                <w:tcW w:w="5549" w:type="dxa"/>
              </w:tcPr>
            </w:tcPrChange>
          </w:tcPr>
          <w:p w:rsidR="0041167A" w:rsidRDefault="0041167A">
            <w:pPr>
              <w:rPr>
                <w:szCs w:val="18"/>
              </w:rPr>
            </w:pPr>
            <w:r w:rsidRPr="00B70F92">
              <w:rPr>
                <w:b/>
                <w:szCs w:val="18"/>
              </w:rPr>
              <w:t>Remove</w:t>
            </w:r>
            <w:r>
              <w:rPr>
                <w:szCs w:val="18"/>
              </w:rPr>
              <w:t xml:space="preserve">. Other Organizations such as IMO, IHO and IAPH do not charge </w:t>
            </w:r>
            <w:r w:rsidRPr="00B70F92">
              <w:rPr>
                <w:b/>
                <w:szCs w:val="18"/>
              </w:rPr>
              <w:t>interests</w:t>
            </w:r>
            <w:r>
              <w:rPr>
                <w:szCs w:val="18"/>
              </w:rPr>
              <w:t>.</w:t>
            </w:r>
          </w:p>
          <w:p w:rsidR="0041167A" w:rsidRDefault="0041167A">
            <w:pPr>
              <w:rPr>
                <w:szCs w:val="18"/>
              </w:rPr>
            </w:pPr>
          </w:p>
          <w:p w:rsidR="0041167A" w:rsidRDefault="0041167A" w:rsidP="008B58E9">
            <w:pPr>
              <w:rPr>
                <w:szCs w:val="18"/>
              </w:rPr>
            </w:pPr>
            <w:r>
              <w:rPr>
                <w:szCs w:val="18"/>
              </w:rPr>
              <w:t>Move to Article 10 or have separate article on finances.</w:t>
            </w:r>
          </w:p>
          <w:p w:rsidR="0041167A" w:rsidRDefault="0041167A">
            <w:pPr>
              <w:rPr>
                <w:szCs w:val="18"/>
              </w:rPr>
            </w:pPr>
          </w:p>
          <w:p w:rsidR="0041167A" w:rsidRDefault="0041167A">
            <w:pPr>
              <w:rPr>
                <w:szCs w:val="18"/>
              </w:rPr>
            </w:pPr>
            <w:r>
              <w:rPr>
                <w:szCs w:val="18"/>
              </w:rPr>
              <w:t>Change to:</w:t>
            </w:r>
          </w:p>
          <w:p w:rsidR="0041167A" w:rsidRDefault="0041167A">
            <w:pPr>
              <w:rPr>
                <w:szCs w:val="18"/>
              </w:rPr>
            </w:pPr>
            <w:r>
              <w:rPr>
                <w:szCs w:val="18"/>
              </w:rPr>
              <w:t>“</w:t>
            </w:r>
            <w:r w:rsidRPr="00811A1B">
              <w:rPr>
                <w:szCs w:val="18"/>
                <w:u w:val="single"/>
              </w:rPr>
              <w:t>4.4(c)</w:t>
            </w:r>
            <w:r>
              <w:rPr>
                <w:szCs w:val="18"/>
              </w:rPr>
              <w:t xml:space="preserve"> </w:t>
            </w:r>
            <w:r w:rsidRPr="00C6131C">
              <w:rPr>
                <w:szCs w:val="18"/>
              </w:rPr>
              <w:t xml:space="preserve">Failure to make a contribution </w:t>
            </w:r>
            <w:r>
              <w:rPr>
                <w:szCs w:val="18"/>
                <w:u w:val="single"/>
              </w:rPr>
              <w:t>by any Contracting Party</w:t>
            </w:r>
            <w:r>
              <w:rPr>
                <w:szCs w:val="18"/>
              </w:rPr>
              <w:t xml:space="preserve"> </w:t>
            </w:r>
            <w:r w:rsidRPr="00C6131C">
              <w:rPr>
                <w:szCs w:val="18"/>
              </w:rPr>
              <w:t xml:space="preserve">when such payment becomes due may result in </w:t>
            </w:r>
            <w:r w:rsidRPr="00811A1B">
              <w:rPr>
                <w:strike/>
                <w:szCs w:val="18"/>
              </w:rPr>
              <w:t>the</w:t>
            </w:r>
            <w:r>
              <w:rPr>
                <w:szCs w:val="18"/>
              </w:rPr>
              <w:t xml:space="preserve"> </w:t>
            </w:r>
            <w:r w:rsidRPr="00811A1B">
              <w:rPr>
                <w:szCs w:val="18"/>
                <w:u w:val="single"/>
              </w:rPr>
              <w:t>that</w:t>
            </w:r>
            <w:r w:rsidRPr="00C6131C">
              <w:rPr>
                <w:szCs w:val="18"/>
              </w:rPr>
              <w:t xml:space="preserve"> Contracting Party being charged interest, the rate of which will be determined by the Council.</w:t>
            </w:r>
            <w:r>
              <w:rPr>
                <w:szCs w:val="18"/>
              </w:rPr>
              <w:t>”</w:t>
            </w:r>
          </w:p>
          <w:p w:rsidR="0041167A" w:rsidRDefault="0041167A">
            <w:pPr>
              <w:rPr>
                <w:szCs w:val="18"/>
              </w:rPr>
            </w:pPr>
          </w:p>
          <w:p w:rsidR="0041167A" w:rsidRDefault="0041167A">
            <w:pPr>
              <w:rPr>
                <w:szCs w:val="18"/>
              </w:rPr>
            </w:pPr>
            <w:r w:rsidRPr="00B70F92">
              <w:rPr>
                <w:b/>
                <w:szCs w:val="18"/>
              </w:rPr>
              <w:t>Remove</w:t>
            </w:r>
            <w:r>
              <w:rPr>
                <w:szCs w:val="18"/>
              </w:rPr>
              <w:t>.</w:t>
            </w:r>
          </w:p>
          <w:p w:rsidR="0041167A" w:rsidRDefault="0041167A">
            <w:pPr>
              <w:rPr>
                <w:szCs w:val="18"/>
              </w:rPr>
            </w:pPr>
          </w:p>
          <w:p w:rsidR="0041167A" w:rsidRDefault="0041167A">
            <w:pPr>
              <w:rPr>
                <w:szCs w:val="18"/>
              </w:rPr>
            </w:pPr>
            <w:r w:rsidRPr="00B70F92">
              <w:rPr>
                <w:b/>
                <w:szCs w:val="18"/>
              </w:rPr>
              <w:t>Remove</w:t>
            </w:r>
            <w:r>
              <w:rPr>
                <w:szCs w:val="18"/>
              </w:rPr>
              <w:t>.</w:t>
            </w:r>
          </w:p>
          <w:p w:rsidR="0041167A" w:rsidRDefault="0041167A">
            <w:pPr>
              <w:rPr>
                <w:szCs w:val="18"/>
              </w:rPr>
            </w:pPr>
          </w:p>
          <w:p w:rsidR="0041167A" w:rsidRDefault="0041167A">
            <w:pPr>
              <w:rPr>
                <w:szCs w:val="18"/>
              </w:rPr>
            </w:pPr>
            <w:r>
              <w:rPr>
                <w:szCs w:val="18"/>
              </w:rPr>
              <w:t>Amend to read: “</w:t>
            </w:r>
            <w:r w:rsidRPr="00C6131C">
              <w:rPr>
                <w:szCs w:val="18"/>
              </w:rPr>
              <w:t xml:space="preserve">Failure to make a contribution when such payment becomes due may result in the Contracting Party </w:t>
            </w:r>
            <w:r>
              <w:rPr>
                <w:szCs w:val="18"/>
                <w:u w:val="single"/>
              </w:rPr>
              <w:t>or</w:t>
            </w:r>
            <w:r w:rsidRPr="00040C29">
              <w:rPr>
                <w:szCs w:val="18"/>
              </w:rPr>
              <w:t xml:space="preserve"> </w:t>
            </w:r>
            <w:r w:rsidRPr="002C2ED5">
              <w:rPr>
                <w:szCs w:val="18"/>
              </w:rPr>
              <w:t>member</w:t>
            </w:r>
            <w:r>
              <w:rPr>
                <w:szCs w:val="18"/>
              </w:rPr>
              <w:t xml:space="preserve"> </w:t>
            </w:r>
            <w:r w:rsidRPr="002C2ED5">
              <w:rPr>
                <w:szCs w:val="18"/>
              </w:rPr>
              <w:t>being</w:t>
            </w:r>
            <w:r w:rsidRPr="00C6131C">
              <w:rPr>
                <w:szCs w:val="18"/>
              </w:rPr>
              <w:t xml:space="preserve"> charged interest, the </w:t>
            </w:r>
            <w:r w:rsidRPr="00C6131C">
              <w:rPr>
                <w:szCs w:val="18"/>
              </w:rPr>
              <w:lastRenderedPageBreak/>
              <w:t>rate of which will be determined by the Council.</w:t>
            </w:r>
            <w:r>
              <w:rPr>
                <w:szCs w:val="18"/>
              </w:rPr>
              <w:t>”</w:t>
            </w:r>
          </w:p>
          <w:p w:rsidR="0041167A" w:rsidRDefault="0041167A">
            <w:pPr>
              <w:rPr>
                <w:szCs w:val="18"/>
              </w:rPr>
            </w:pPr>
          </w:p>
          <w:p w:rsidR="0041167A" w:rsidRDefault="0041167A">
            <w:pPr>
              <w:rPr>
                <w:szCs w:val="18"/>
              </w:rPr>
            </w:pPr>
            <w:r>
              <w:rPr>
                <w:szCs w:val="18"/>
              </w:rPr>
              <w:t>Amend to read: “</w:t>
            </w:r>
            <w:r w:rsidRPr="00C6131C">
              <w:rPr>
                <w:szCs w:val="18"/>
              </w:rPr>
              <w:t xml:space="preserve">Failure to make a contribution </w:t>
            </w:r>
            <w:r>
              <w:rPr>
                <w:szCs w:val="18"/>
                <w:u w:val="single"/>
              </w:rPr>
              <w:t>or, when appropriate, a partnership fee,</w:t>
            </w:r>
            <w:r>
              <w:rPr>
                <w:szCs w:val="18"/>
              </w:rPr>
              <w:t xml:space="preserve"> </w:t>
            </w:r>
            <w:r w:rsidRPr="005951D9">
              <w:rPr>
                <w:szCs w:val="18"/>
              </w:rPr>
              <w:t>when such payment becomes due</w:t>
            </w:r>
            <w:r w:rsidRPr="00C6131C">
              <w:rPr>
                <w:szCs w:val="18"/>
              </w:rPr>
              <w:t xml:space="preserve"> may result in the </w:t>
            </w:r>
            <w:r w:rsidRPr="005951D9">
              <w:rPr>
                <w:strike/>
                <w:szCs w:val="18"/>
              </w:rPr>
              <w:t>Contracting Party</w:t>
            </w:r>
            <w:r w:rsidRPr="00C6131C">
              <w:rPr>
                <w:szCs w:val="18"/>
              </w:rPr>
              <w:t xml:space="preserve"> </w:t>
            </w:r>
            <w:r>
              <w:rPr>
                <w:szCs w:val="18"/>
                <w:u w:val="single"/>
              </w:rPr>
              <w:t xml:space="preserve">Member State or, where appropriate, the </w:t>
            </w:r>
            <w:r w:rsidRPr="005951D9">
              <w:rPr>
                <w:szCs w:val="18"/>
                <w:u w:val="single"/>
              </w:rPr>
              <w:t>partner</w:t>
            </w:r>
            <w:r>
              <w:rPr>
                <w:szCs w:val="18"/>
              </w:rPr>
              <w:t xml:space="preserve"> </w:t>
            </w:r>
            <w:r w:rsidRPr="005951D9">
              <w:rPr>
                <w:szCs w:val="18"/>
              </w:rPr>
              <w:t>being</w:t>
            </w:r>
            <w:r w:rsidRPr="00C6131C">
              <w:rPr>
                <w:szCs w:val="18"/>
              </w:rPr>
              <w:t xml:space="preserve"> charged interest, the rate of which will be determined by the Council.</w:t>
            </w:r>
          </w:p>
          <w:p w:rsidR="0041167A" w:rsidRPr="00AA6F89" w:rsidRDefault="0041167A">
            <w:pPr>
              <w:rPr>
                <w:szCs w:val="18"/>
              </w:rPr>
            </w:pPr>
          </w:p>
        </w:tc>
        <w:tc>
          <w:tcPr>
            <w:tcW w:w="1968" w:type="dxa"/>
            <w:tcPrChange w:id="720" w:author="Marie-Helene" w:date="2017-10-05T11:33:00Z">
              <w:tcPr>
                <w:tcW w:w="1704" w:type="dxa"/>
                <w:gridSpan w:val="2"/>
              </w:tcPr>
            </w:tcPrChange>
          </w:tcPr>
          <w:p w:rsidR="0041167A" w:rsidRPr="00DE2569" w:rsidRDefault="0041167A">
            <w:pPr>
              <w:rPr>
                <w:szCs w:val="18"/>
                <w:lang w:val="es-ES"/>
              </w:rPr>
            </w:pPr>
            <w:r w:rsidRPr="00DE2569">
              <w:rPr>
                <w:szCs w:val="18"/>
                <w:lang w:val="es-ES"/>
              </w:rPr>
              <w:lastRenderedPageBreak/>
              <w:t>Iran</w:t>
            </w:r>
          </w:p>
          <w:p w:rsidR="0041167A" w:rsidRPr="00DE2569" w:rsidRDefault="0041167A" w:rsidP="008B58E9">
            <w:pPr>
              <w:spacing w:line="240" w:lineRule="auto"/>
              <w:rPr>
                <w:szCs w:val="18"/>
                <w:lang w:val="es-ES"/>
              </w:rPr>
            </w:pPr>
          </w:p>
          <w:p w:rsidR="0041167A" w:rsidRDefault="0041167A" w:rsidP="008B58E9">
            <w:pPr>
              <w:spacing w:line="240" w:lineRule="auto"/>
              <w:rPr>
                <w:szCs w:val="18"/>
                <w:lang w:val="es-ES"/>
              </w:rPr>
            </w:pPr>
            <w:r>
              <w:rPr>
                <w:szCs w:val="18"/>
                <w:lang w:val="es-ES"/>
              </w:rPr>
              <w:t>Korea</w:t>
            </w:r>
          </w:p>
          <w:p w:rsidR="0041167A" w:rsidRDefault="0041167A" w:rsidP="008B58E9">
            <w:pPr>
              <w:spacing w:line="240" w:lineRule="auto"/>
              <w:rPr>
                <w:szCs w:val="18"/>
                <w:lang w:val="es-ES"/>
              </w:rPr>
            </w:pPr>
          </w:p>
          <w:p w:rsidR="0041167A" w:rsidRPr="00DE2569" w:rsidRDefault="0041167A" w:rsidP="008B58E9">
            <w:pPr>
              <w:spacing w:line="240" w:lineRule="auto"/>
              <w:rPr>
                <w:szCs w:val="18"/>
                <w:lang w:val="es-ES"/>
              </w:rPr>
            </w:pPr>
            <w:r w:rsidRPr="00DE2569">
              <w:rPr>
                <w:szCs w:val="18"/>
                <w:lang w:val="es-ES"/>
              </w:rPr>
              <w:t>Japan</w:t>
            </w:r>
          </w:p>
          <w:p w:rsidR="0041167A" w:rsidRPr="00DE2569" w:rsidRDefault="0041167A">
            <w:pPr>
              <w:rPr>
                <w:szCs w:val="18"/>
                <w:lang w:val="es-ES"/>
              </w:rPr>
            </w:pPr>
          </w:p>
          <w:p w:rsidR="0041167A" w:rsidRPr="00DE2569" w:rsidRDefault="0041167A">
            <w:pPr>
              <w:rPr>
                <w:szCs w:val="18"/>
                <w:lang w:val="es-ES"/>
              </w:rPr>
            </w:pPr>
          </w:p>
          <w:p w:rsidR="0041167A" w:rsidRPr="00DE2569" w:rsidRDefault="0041167A">
            <w:pPr>
              <w:rPr>
                <w:szCs w:val="18"/>
                <w:lang w:val="es-ES"/>
              </w:rPr>
            </w:pPr>
          </w:p>
          <w:p w:rsidR="0041167A" w:rsidRPr="00DE2569" w:rsidRDefault="0041167A">
            <w:pPr>
              <w:rPr>
                <w:szCs w:val="18"/>
                <w:lang w:val="es-ES"/>
              </w:rPr>
            </w:pPr>
          </w:p>
          <w:p w:rsidR="0041167A" w:rsidRPr="00DE2569" w:rsidRDefault="0041167A">
            <w:pPr>
              <w:rPr>
                <w:szCs w:val="18"/>
                <w:lang w:val="es-ES"/>
              </w:rPr>
            </w:pPr>
            <w:r w:rsidRPr="00DE2569">
              <w:rPr>
                <w:szCs w:val="18"/>
                <w:lang w:val="es-ES"/>
              </w:rPr>
              <w:t>Mexico</w:t>
            </w:r>
          </w:p>
          <w:p w:rsidR="0041167A" w:rsidRPr="00DE2569" w:rsidRDefault="0041167A">
            <w:pPr>
              <w:rPr>
                <w:szCs w:val="18"/>
                <w:lang w:val="es-ES"/>
              </w:rPr>
            </w:pPr>
          </w:p>
          <w:p w:rsidR="0041167A" w:rsidRPr="00DE2569" w:rsidRDefault="0041167A">
            <w:pPr>
              <w:rPr>
                <w:szCs w:val="18"/>
                <w:lang w:val="es-ES"/>
              </w:rPr>
            </w:pPr>
            <w:r w:rsidRPr="00DE2569">
              <w:rPr>
                <w:szCs w:val="18"/>
                <w:lang w:val="es-ES"/>
              </w:rPr>
              <w:t>Russia</w:t>
            </w:r>
          </w:p>
          <w:p w:rsidR="0041167A" w:rsidRPr="00DE2569" w:rsidRDefault="0041167A">
            <w:pPr>
              <w:rPr>
                <w:szCs w:val="18"/>
                <w:lang w:val="es-ES"/>
              </w:rPr>
            </w:pPr>
          </w:p>
          <w:p w:rsidR="0041167A" w:rsidRPr="00DE2569" w:rsidRDefault="0041167A">
            <w:pPr>
              <w:rPr>
                <w:szCs w:val="18"/>
                <w:lang w:val="es-ES"/>
              </w:rPr>
            </w:pPr>
            <w:r w:rsidRPr="00DE2569">
              <w:rPr>
                <w:szCs w:val="18"/>
                <w:lang w:val="es-ES"/>
              </w:rPr>
              <w:t>South Africa</w:t>
            </w:r>
          </w:p>
          <w:p w:rsidR="0041167A" w:rsidRPr="00DE2569" w:rsidRDefault="0041167A">
            <w:pPr>
              <w:rPr>
                <w:szCs w:val="18"/>
                <w:lang w:val="es-ES"/>
              </w:rPr>
            </w:pPr>
          </w:p>
          <w:p w:rsidR="0041167A" w:rsidRPr="00DE2569" w:rsidRDefault="0041167A">
            <w:pPr>
              <w:rPr>
                <w:szCs w:val="18"/>
                <w:lang w:val="es-ES"/>
              </w:rPr>
            </w:pPr>
          </w:p>
          <w:p w:rsidR="0041167A" w:rsidRPr="00DE2569" w:rsidRDefault="0041167A">
            <w:pPr>
              <w:rPr>
                <w:szCs w:val="18"/>
                <w:lang w:val="es-ES"/>
              </w:rPr>
            </w:pPr>
          </w:p>
          <w:p w:rsidR="0041167A" w:rsidRPr="00AA6F89" w:rsidRDefault="0041167A">
            <w:pPr>
              <w:rPr>
                <w:szCs w:val="18"/>
              </w:rPr>
            </w:pPr>
            <w:r>
              <w:rPr>
                <w:szCs w:val="18"/>
              </w:rPr>
              <w:t>Spain</w:t>
            </w:r>
          </w:p>
        </w:tc>
      </w:tr>
      <w:tr w:rsidR="0041167A" w:rsidTr="0041167A">
        <w:trPr>
          <w:trPrChange w:id="721" w:author="Marie-Helene" w:date="2017-10-05T11:33:00Z">
            <w:trPr>
              <w:gridAfter w:val="0"/>
            </w:trPr>
          </w:trPrChange>
        </w:trPr>
        <w:tc>
          <w:tcPr>
            <w:tcW w:w="1513" w:type="dxa"/>
            <w:tcPrChange w:id="722" w:author="Marie-Helene" w:date="2017-10-05T11:33:00Z">
              <w:tcPr>
                <w:tcW w:w="1513" w:type="dxa"/>
              </w:tcPr>
            </w:tcPrChange>
          </w:tcPr>
          <w:p w:rsidR="0041167A" w:rsidRDefault="0041167A">
            <w:pPr>
              <w:rPr>
                <w:szCs w:val="18"/>
              </w:rPr>
            </w:pPr>
          </w:p>
        </w:tc>
        <w:tc>
          <w:tcPr>
            <w:tcW w:w="5253" w:type="dxa"/>
            <w:tcPrChange w:id="723" w:author="Marie-Helene" w:date="2017-10-05T11:33:00Z">
              <w:tcPr>
                <w:tcW w:w="5253" w:type="dxa"/>
              </w:tcPr>
            </w:tcPrChange>
          </w:tcPr>
          <w:p w:rsidR="0041167A" w:rsidRPr="00C6131C" w:rsidRDefault="0041167A">
            <w:pPr>
              <w:pStyle w:val="Paragraphedeliste"/>
              <w:numPr>
                <w:ilvl w:val="0"/>
                <w:numId w:val="9"/>
              </w:numPr>
              <w:ind w:left="317" w:hanging="317"/>
              <w:rPr>
                <w:szCs w:val="18"/>
              </w:rPr>
              <w:pPrChange w:id="724" w:author="Marie-Helene" w:date="2017-10-30T13:01:00Z">
                <w:pPr>
                  <w:pStyle w:val="Paragraphedeliste"/>
                  <w:numPr>
                    <w:numId w:val="9"/>
                  </w:numPr>
                  <w:ind w:hanging="360"/>
                </w:pPr>
              </w:pPrChange>
            </w:pPr>
            <w:r w:rsidRPr="00FE061E">
              <w:rPr>
                <w:szCs w:val="18"/>
              </w:rPr>
              <w:t xml:space="preserve">Any </w:t>
            </w:r>
            <w:del w:id="725" w:author="Marie-Helene" w:date="2017-10-05T15:55:00Z">
              <w:r w:rsidRPr="00FE061E" w:rsidDel="00543C76">
                <w:rPr>
                  <w:szCs w:val="18"/>
                </w:rPr>
                <w:delText>Contracting Party</w:delText>
              </w:r>
            </w:del>
            <w:ins w:id="726" w:author="Marie-Helene" w:date="2017-10-05T15:55:00Z">
              <w:r w:rsidR="00543C76">
                <w:rPr>
                  <w:szCs w:val="18"/>
                </w:rPr>
                <w:t>Member State</w:t>
              </w:r>
            </w:ins>
            <w:r w:rsidRPr="00FE061E">
              <w:rPr>
                <w:szCs w:val="18"/>
              </w:rPr>
              <w:t xml:space="preserve"> which is two years in arrears in making contributions shall, after</w:t>
            </w:r>
            <w:ins w:id="727" w:author="Marie-Helene" w:date="2017-10-30T13:03:00Z">
              <w:r w:rsidR="00197C76">
                <w:rPr>
                  <w:szCs w:val="18"/>
                </w:rPr>
                <w:t xml:space="preserve"> written</w:t>
              </w:r>
            </w:ins>
            <w:r w:rsidRPr="00FE061E">
              <w:rPr>
                <w:szCs w:val="18"/>
              </w:rPr>
              <w:t xml:space="preserve"> notification</w:t>
            </w:r>
            <w:ins w:id="728" w:author="Marie-Helene" w:date="2017-10-05T15:55:00Z">
              <w:r w:rsidR="00543C76">
                <w:rPr>
                  <w:szCs w:val="18"/>
                </w:rPr>
                <w:t xml:space="preserve"> by the Secretary-General</w:t>
              </w:r>
            </w:ins>
            <w:r w:rsidRPr="00FE061E">
              <w:rPr>
                <w:szCs w:val="18"/>
              </w:rPr>
              <w:t xml:space="preserve">, be denied the rights and benefits conferred on </w:t>
            </w:r>
            <w:del w:id="729" w:author="Marie-Helene" w:date="2017-10-05T15:55:00Z">
              <w:r w:rsidRPr="00FE061E" w:rsidDel="00543C76">
                <w:rPr>
                  <w:szCs w:val="18"/>
                </w:rPr>
                <w:delText>Contracting Parties</w:delText>
              </w:r>
            </w:del>
            <w:ins w:id="730" w:author="Marie-Helene" w:date="2017-10-05T15:55:00Z">
              <w:r w:rsidR="00543C76">
                <w:rPr>
                  <w:szCs w:val="18"/>
                </w:rPr>
                <w:t>Member States</w:t>
              </w:r>
            </w:ins>
            <w:r w:rsidRPr="00FE061E">
              <w:rPr>
                <w:szCs w:val="18"/>
              </w:rPr>
              <w:t xml:space="preserve"> by this Convention until such time as the outstanding contributions have been paid</w:t>
            </w:r>
            <w:ins w:id="731" w:author="Marie-Helene" w:date="2017-10-30T13:02:00Z">
              <w:r w:rsidR="00197C76">
                <w:rPr>
                  <w:szCs w:val="18"/>
                </w:rPr>
                <w:t>, in accordance with the General Regulations</w:t>
              </w:r>
            </w:ins>
            <w:r w:rsidRPr="00FE061E">
              <w:rPr>
                <w:szCs w:val="18"/>
              </w:rPr>
              <w:t>.</w:t>
            </w:r>
          </w:p>
        </w:tc>
        <w:tc>
          <w:tcPr>
            <w:tcW w:w="6100" w:type="dxa"/>
            <w:tcPrChange w:id="732" w:author="Marie-Helene" w:date="2017-10-05T11:33:00Z">
              <w:tcPr>
                <w:tcW w:w="5549" w:type="dxa"/>
              </w:tcPr>
            </w:tcPrChange>
          </w:tcPr>
          <w:p w:rsidR="0041167A" w:rsidRDefault="0041167A">
            <w:pPr>
              <w:rPr>
                <w:szCs w:val="18"/>
              </w:rPr>
            </w:pPr>
            <w:r>
              <w:rPr>
                <w:szCs w:val="18"/>
              </w:rPr>
              <w:t>Provide for the Secretariat to find solutions when contributions are not paid, or not paid on time, due to technical problems. Consider giving the right to “waive”.</w:t>
            </w:r>
          </w:p>
          <w:p w:rsidR="0041167A" w:rsidRDefault="0041167A">
            <w:pPr>
              <w:rPr>
                <w:szCs w:val="18"/>
              </w:rPr>
            </w:pPr>
          </w:p>
          <w:p w:rsidR="0041167A" w:rsidRDefault="0041167A">
            <w:pPr>
              <w:rPr>
                <w:szCs w:val="18"/>
              </w:rPr>
            </w:pPr>
            <w:r>
              <w:rPr>
                <w:szCs w:val="18"/>
              </w:rPr>
              <w:t>Change to:</w:t>
            </w:r>
          </w:p>
          <w:p w:rsidR="0041167A" w:rsidRDefault="0041167A">
            <w:pPr>
              <w:rPr>
                <w:szCs w:val="18"/>
              </w:rPr>
            </w:pPr>
            <w:r>
              <w:rPr>
                <w:szCs w:val="18"/>
              </w:rPr>
              <w:t>“</w:t>
            </w:r>
            <w:r w:rsidRPr="0042595A">
              <w:rPr>
                <w:szCs w:val="18"/>
                <w:u w:val="single"/>
              </w:rPr>
              <w:t>4.4(d)</w:t>
            </w:r>
            <w:r>
              <w:rPr>
                <w:szCs w:val="18"/>
              </w:rPr>
              <w:t xml:space="preserve"> </w:t>
            </w:r>
            <w:r w:rsidRPr="00FE061E">
              <w:rPr>
                <w:szCs w:val="18"/>
              </w:rPr>
              <w:t>Any Contracting Party which is two years in arrears in making contributions shall, after notification</w:t>
            </w:r>
            <w:r>
              <w:rPr>
                <w:szCs w:val="18"/>
              </w:rPr>
              <w:t xml:space="preserve"> </w:t>
            </w:r>
            <w:r>
              <w:rPr>
                <w:szCs w:val="18"/>
                <w:u w:val="single"/>
              </w:rPr>
              <w:t>[by the Secretary-General of the Organization]</w:t>
            </w:r>
            <w:r w:rsidRPr="00FE061E">
              <w:rPr>
                <w:szCs w:val="18"/>
              </w:rPr>
              <w:t>, be denied the rights and benefits conferred on Contracting Parties by this Convention until such time as the outstanding contributions have been paid.</w:t>
            </w:r>
          </w:p>
          <w:p w:rsidR="0041167A" w:rsidRDefault="0041167A">
            <w:pPr>
              <w:rPr>
                <w:szCs w:val="18"/>
              </w:rPr>
            </w:pPr>
          </w:p>
          <w:p w:rsidR="0041167A" w:rsidRDefault="0041167A" w:rsidP="00D96F4C">
            <w:pPr>
              <w:rPr>
                <w:szCs w:val="18"/>
              </w:rPr>
            </w:pPr>
            <w:r>
              <w:rPr>
                <w:szCs w:val="18"/>
              </w:rPr>
              <w:t>Move to Article 10 or having separate article on finances. Also provide for a process for relief by the General Assembly when non-payment is due to circumstances beyond the control of the Member State.</w:t>
            </w:r>
          </w:p>
          <w:p w:rsidR="0041167A" w:rsidRDefault="0041167A">
            <w:pPr>
              <w:rPr>
                <w:szCs w:val="18"/>
              </w:rPr>
            </w:pPr>
          </w:p>
          <w:p w:rsidR="0041167A" w:rsidRDefault="0041167A">
            <w:pPr>
              <w:rPr>
                <w:szCs w:val="18"/>
              </w:rPr>
            </w:pPr>
            <w:r>
              <w:rPr>
                <w:szCs w:val="18"/>
              </w:rPr>
              <w:t>Have this in the Financial Regulations only.</w:t>
            </w:r>
          </w:p>
          <w:p w:rsidR="0041167A" w:rsidRDefault="0041167A">
            <w:pPr>
              <w:rPr>
                <w:szCs w:val="18"/>
              </w:rPr>
            </w:pPr>
          </w:p>
          <w:p w:rsidR="0041167A" w:rsidRDefault="0041167A">
            <w:pPr>
              <w:rPr>
                <w:szCs w:val="18"/>
              </w:rPr>
            </w:pPr>
            <w:r>
              <w:rPr>
                <w:szCs w:val="18"/>
              </w:rPr>
              <w:t>Amend to read: “</w:t>
            </w:r>
            <w:r w:rsidRPr="00FE061E">
              <w:rPr>
                <w:szCs w:val="18"/>
              </w:rPr>
              <w:t xml:space="preserve">Any Contracting Party </w:t>
            </w:r>
            <w:r w:rsidRPr="00040C29">
              <w:rPr>
                <w:szCs w:val="18"/>
                <w:u w:val="single"/>
              </w:rPr>
              <w:t>or member</w:t>
            </w:r>
            <w:r>
              <w:rPr>
                <w:szCs w:val="18"/>
              </w:rPr>
              <w:t xml:space="preserve"> </w:t>
            </w:r>
            <w:r w:rsidRPr="00FE061E">
              <w:rPr>
                <w:szCs w:val="18"/>
              </w:rPr>
              <w:t>which is two years in arrears in making contributions shall, after notification, be denied the rights and benefits conferred on Contracting Parties by this Convention until such time as the outstanding contributions have been paid.</w:t>
            </w:r>
            <w:r>
              <w:rPr>
                <w:szCs w:val="18"/>
              </w:rPr>
              <w:t>”</w:t>
            </w:r>
          </w:p>
          <w:p w:rsidR="0041167A" w:rsidRDefault="0041167A">
            <w:pPr>
              <w:rPr>
                <w:szCs w:val="18"/>
              </w:rPr>
            </w:pPr>
          </w:p>
          <w:p w:rsidR="0041167A" w:rsidRPr="00AA6F89" w:rsidRDefault="0041167A" w:rsidP="00EF2CF3">
            <w:pPr>
              <w:rPr>
                <w:szCs w:val="18"/>
              </w:rPr>
            </w:pPr>
            <w:r>
              <w:rPr>
                <w:szCs w:val="18"/>
              </w:rPr>
              <w:t>Amend to read: “</w:t>
            </w:r>
            <w:r w:rsidRPr="00FE061E">
              <w:rPr>
                <w:szCs w:val="18"/>
              </w:rPr>
              <w:t xml:space="preserve">Any </w:t>
            </w:r>
            <w:r w:rsidRPr="00EF2CF3">
              <w:rPr>
                <w:strike/>
                <w:szCs w:val="18"/>
              </w:rPr>
              <w:t>Contracting Party</w:t>
            </w:r>
            <w:r w:rsidRPr="00FE061E">
              <w:rPr>
                <w:szCs w:val="18"/>
              </w:rPr>
              <w:t xml:space="preserve"> </w:t>
            </w:r>
            <w:r>
              <w:rPr>
                <w:szCs w:val="18"/>
                <w:u w:val="single"/>
              </w:rPr>
              <w:t xml:space="preserve">Member </w:t>
            </w:r>
            <w:r w:rsidRPr="00EF2CF3">
              <w:rPr>
                <w:szCs w:val="18"/>
                <w:u w:val="single"/>
              </w:rPr>
              <w:t>State</w:t>
            </w:r>
            <w:r>
              <w:rPr>
                <w:szCs w:val="18"/>
              </w:rPr>
              <w:t xml:space="preserve"> </w:t>
            </w:r>
            <w:r w:rsidRPr="00EF2CF3">
              <w:rPr>
                <w:szCs w:val="18"/>
              </w:rPr>
              <w:t>which</w:t>
            </w:r>
            <w:r w:rsidRPr="00FE061E">
              <w:rPr>
                <w:szCs w:val="18"/>
              </w:rPr>
              <w:t xml:space="preserve"> is two years in arrears in making contributions</w:t>
            </w:r>
            <w:r>
              <w:rPr>
                <w:szCs w:val="18"/>
              </w:rPr>
              <w:t xml:space="preserve">, </w:t>
            </w:r>
            <w:r>
              <w:rPr>
                <w:szCs w:val="18"/>
                <w:u w:val="single"/>
              </w:rPr>
              <w:t>or, where appropriate, any partner,</w:t>
            </w:r>
            <w:r w:rsidRPr="00FE061E">
              <w:rPr>
                <w:szCs w:val="18"/>
              </w:rPr>
              <w:t xml:space="preserve"> shall, after notification, be denied the rights and benefits conferred on </w:t>
            </w:r>
            <w:r w:rsidRPr="00EF2CF3">
              <w:rPr>
                <w:strike/>
                <w:szCs w:val="18"/>
              </w:rPr>
              <w:t>Contracting Parties</w:t>
            </w:r>
            <w:r>
              <w:rPr>
                <w:strike/>
                <w:szCs w:val="18"/>
              </w:rPr>
              <w:t xml:space="preserve"> </w:t>
            </w:r>
            <w:r>
              <w:rPr>
                <w:szCs w:val="18"/>
                <w:u w:val="single"/>
              </w:rPr>
              <w:t>Member States or partners</w:t>
            </w:r>
            <w:r w:rsidRPr="00FE061E">
              <w:rPr>
                <w:szCs w:val="18"/>
              </w:rPr>
              <w:t xml:space="preserve"> by this Convention until such time as the outstanding contributions </w:t>
            </w:r>
            <w:r>
              <w:rPr>
                <w:szCs w:val="18"/>
                <w:u w:val="single"/>
              </w:rPr>
              <w:t xml:space="preserve">or partnership </w:t>
            </w:r>
            <w:r w:rsidRPr="00EF2CF3">
              <w:rPr>
                <w:szCs w:val="18"/>
                <w:u w:val="single"/>
              </w:rPr>
              <w:t>fees</w:t>
            </w:r>
            <w:r>
              <w:rPr>
                <w:szCs w:val="18"/>
              </w:rPr>
              <w:t xml:space="preserve"> </w:t>
            </w:r>
            <w:r w:rsidRPr="00EF2CF3">
              <w:rPr>
                <w:szCs w:val="18"/>
              </w:rPr>
              <w:t>have</w:t>
            </w:r>
            <w:r w:rsidRPr="00FE061E">
              <w:rPr>
                <w:szCs w:val="18"/>
              </w:rPr>
              <w:t xml:space="preserve"> been paid.</w:t>
            </w:r>
            <w:r>
              <w:rPr>
                <w:szCs w:val="18"/>
              </w:rPr>
              <w:t>”</w:t>
            </w:r>
          </w:p>
        </w:tc>
        <w:tc>
          <w:tcPr>
            <w:tcW w:w="1968" w:type="dxa"/>
            <w:tcPrChange w:id="733" w:author="Marie-Helene" w:date="2017-10-05T11:33:00Z">
              <w:tcPr>
                <w:tcW w:w="1704" w:type="dxa"/>
                <w:gridSpan w:val="2"/>
              </w:tcPr>
            </w:tcPrChange>
          </w:tcPr>
          <w:p w:rsidR="0041167A" w:rsidRDefault="0041167A">
            <w:pPr>
              <w:rPr>
                <w:szCs w:val="18"/>
              </w:rPr>
            </w:pPr>
            <w:r>
              <w:rPr>
                <w:szCs w:val="18"/>
              </w:rPr>
              <w:t>Iran</w:t>
            </w:r>
          </w:p>
          <w:p w:rsidR="0041167A" w:rsidRDefault="0041167A">
            <w:pPr>
              <w:rPr>
                <w:szCs w:val="18"/>
              </w:rPr>
            </w:pPr>
          </w:p>
          <w:p w:rsidR="0041167A" w:rsidRDefault="0041167A">
            <w:pPr>
              <w:rPr>
                <w:szCs w:val="18"/>
              </w:rPr>
            </w:pPr>
          </w:p>
          <w:p w:rsidR="00197C76" w:rsidRDefault="00197C76">
            <w:pPr>
              <w:rPr>
                <w:ins w:id="734" w:author="Marie-Helene" w:date="2017-10-30T12:58:00Z"/>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r>
              <w:rPr>
                <w:szCs w:val="18"/>
              </w:rPr>
              <w:t>Korea</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r>
              <w:rPr>
                <w:szCs w:val="18"/>
              </w:rPr>
              <w:t>Russia</w:t>
            </w:r>
          </w:p>
          <w:p w:rsidR="0041167A" w:rsidRDefault="0041167A">
            <w:pPr>
              <w:rPr>
                <w:szCs w:val="18"/>
              </w:rPr>
            </w:pPr>
          </w:p>
          <w:p w:rsidR="0041167A" w:rsidRDefault="0041167A">
            <w:pPr>
              <w:rPr>
                <w:szCs w:val="18"/>
              </w:rPr>
            </w:pPr>
            <w:r>
              <w:rPr>
                <w:szCs w:val="18"/>
              </w:rPr>
              <w:t>South Africa</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Pr="00AA6F89" w:rsidRDefault="0041167A">
            <w:pPr>
              <w:rPr>
                <w:szCs w:val="18"/>
              </w:rPr>
            </w:pPr>
            <w:r>
              <w:rPr>
                <w:szCs w:val="18"/>
              </w:rPr>
              <w:t>Spain</w:t>
            </w:r>
          </w:p>
        </w:tc>
      </w:tr>
      <w:tr w:rsidR="0041167A" w:rsidTr="0041167A">
        <w:trPr>
          <w:trPrChange w:id="735" w:author="Marie-Helene" w:date="2017-10-05T11:33:00Z">
            <w:trPr>
              <w:gridAfter w:val="0"/>
            </w:trPr>
          </w:trPrChange>
        </w:trPr>
        <w:tc>
          <w:tcPr>
            <w:tcW w:w="1513" w:type="dxa"/>
            <w:tcPrChange w:id="736" w:author="Marie-Helene" w:date="2017-10-05T11:33:00Z">
              <w:tcPr>
                <w:tcW w:w="1513" w:type="dxa"/>
              </w:tcPr>
            </w:tcPrChange>
          </w:tcPr>
          <w:p w:rsidR="0041167A" w:rsidRDefault="0041167A" w:rsidP="001E0075">
            <w:pPr>
              <w:rPr>
                <w:szCs w:val="18"/>
              </w:rPr>
            </w:pPr>
          </w:p>
        </w:tc>
        <w:tc>
          <w:tcPr>
            <w:tcW w:w="5253" w:type="dxa"/>
            <w:tcPrChange w:id="737" w:author="Marie-Helene" w:date="2017-10-05T11:33:00Z">
              <w:tcPr>
                <w:tcW w:w="5253" w:type="dxa"/>
              </w:tcPr>
            </w:tcPrChange>
          </w:tcPr>
          <w:p w:rsidR="0041167A" w:rsidRPr="001E0075" w:rsidRDefault="0041167A" w:rsidP="001E0075">
            <w:pPr>
              <w:rPr>
                <w:szCs w:val="18"/>
              </w:rPr>
            </w:pPr>
          </w:p>
        </w:tc>
        <w:tc>
          <w:tcPr>
            <w:tcW w:w="6100" w:type="dxa"/>
            <w:tcPrChange w:id="738" w:author="Marie-Helene" w:date="2017-10-05T11:33:00Z">
              <w:tcPr>
                <w:tcW w:w="5549" w:type="dxa"/>
              </w:tcPr>
            </w:tcPrChange>
          </w:tcPr>
          <w:p w:rsidR="0041167A" w:rsidRPr="009A7057" w:rsidRDefault="0041167A" w:rsidP="001E0075">
            <w:pPr>
              <w:rPr>
                <w:color w:val="00548C"/>
                <w:szCs w:val="18"/>
                <w:rPrChange w:id="739" w:author="Marie-Helene" w:date="2017-10-05T16:00:00Z">
                  <w:rPr>
                    <w:szCs w:val="18"/>
                  </w:rPr>
                </w:rPrChange>
              </w:rPr>
            </w:pPr>
            <w:r>
              <w:rPr>
                <w:szCs w:val="18"/>
              </w:rPr>
              <w:t>Missing clause on the grounds for termination and suspension of membership. To be moved from the General Regulations.</w:t>
            </w:r>
          </w:p>
          <w:p w:rsidR="009A7057" w:rsidRPr="007E5A38" w:rsidRDefault="009A7057" w:rsidP="001E0075">
            <w:pPr>
              <w:rPr>
                <w:i/>
                <w:szCs w:val="18"/>
                <w:rPrChange w:id="740" w:author="Marie-Hélène Grillet" w:date="2017-10-09T11:55:00Z">
                  <w:rPr>
                    <w:szCs w:val="18"/>
                  </w:rPr>
                </w:rPrChange>
              </w:rPr>
            </w:pPr>
            <w:r w:rsidRPr="007E5A38">
              <w:rPr>
                <w:i/>
                <w:color w:val="00548C"/>
                <w:szCs w:val="18"/>
              </w:rPr>
              <w:t>For discussion at LAPEX3</w:t>
            </w:r>
          </w:p>
        </w:tc>
        <w:tc>
          <w:tcPr>
            <w:tcW w:w="1968" w:type="dxa"/>
            <w:tcPrChange w:id="741" w:author="Marie-Helene" w:date="2017-10-05T11:33:00Z">
              <w:tcPr>
                <w:tcW w:w="1704" w:type="dxa"/>
                <w:gridSpan w:val="2"/>
              </w:tcPr>
            </w:tcPrChange>
          </w:tcPr>
          <w:p w:rsidR="0041167A" w:rsidRPr="00AA6F89" w:rsidRDefault="0041167A" w:rsidP="001E0075">
            <w:pPr>
              <w:rPr>
                <w:szCs w:val="18"/>
              </w:rPr>
            </w:pPr>
            <w:r>
              <w:rPr>
                <w:szCs w:val="18"/>
              </w:rPr>
              <w:t>Russia</w:t>
            </w:r>
          </w:p>
        </w:tc>
      </w:tr>
      <w:tr w:rsidR="0041167A" w:rsidTr="0041167A">
        <w:trPr>
          <w:trPrChange w:id="742" w:author="Marie-Helene" w:date="2017-10-05T11:33:00Z">
            <w:trPr>
              <w:gridAfter w:val="0"/>
            </w:trPr>
          </w:trPrChange>
        </w:trPr>
        <w:tc>
          <w:tcPr>
            <w:tcW w:w="1513" w:type="dxa"/>
            <w:tcPrChange w:id="743" w:author="Marie-Helene" w:date="2017-10-05T11:33:00Z">
              <w:tcPr>
                <w:tcW w:w="1513" w:type="dxa"/>
              </w:tcPr>
            </w:tcPrChange>
          </w:tcPr>
          <w:p w:rsidR="0041167A" w:rsidRDefault="0041167A">
            <w:pPr>
              <w:rPr>
                <w:szCs w:val="18"/>
              </w:rPr>
            </w:pPr>
          </w:p>
        </w:tc>
        <w:tc>
          <w:tcPr>
            <w:tcW w:w="5253" w:type="dxa"/>
            <w:tcPrChange w:id="744" w:author="Marie-Helene" w:date="2017-10-05T11:33:00Z">
              <w:tcPr>
                <w:tcW w:w="5253" w:type="dxa"/>
              </w:tcPr>
            </w:tcPrChange>
          </w:tcPr>
          <w:p w:rsidR="0041167A" w:rsidRPr="00207F83" w:rsidDel="00207F83" w:rsidRDefault="0041167A" w:rsidP="00C82D83">
            <w:pPr>
              <w:pStyle w:val="Paragraphedeliste"/>
              <w:numPr>
                <w:ilvl w:val="0"/>
                <w:numId w:val="9"/>
              </w:numPr>
              <w:ind w:left="317" w:hanging="317"/>
              <w:rPr>
                <w:del w:id="745" w:author="Marie-Helene" w:date="2017-10-30T14:19:00Z"/>
                <w:szCs w:val="18"/>
                <w:highlight w:val="yellow"/>
                <w:rPrChange w:id="746" w:author="Marie-Helene" w:date="2017-10-30T14:19:00Z">
                  <w:rPr>
                    <w:del w:id="747" w:author="Marie-Helene" w:date="2017-10-30T14:19:00Z"/>
                    <w:szCs w:val="18"/>
                  </w:rPr>
                </w:rPrChange>
              </w:rPr>
            </w:pPr>
            <w:del w:id="748" w:author="Marie-Helene" w:date="2017-10-30T14:19:00Z">
              <w:r w:rsidRPr="00207F83" w:rsidDel="00207F83">
                <w:rPr>
                  <w:szCs w:val="18"/>
                  <w:highlight w:val="yellow"/>
                  <w:rPrChange w:id="749" w:author="Marie-Helene" w:date="2017-10-30T14:19:00Z">
                    <w:rPr>
                      <w:szCs w:val="18"/>
                    </w:rPr>
                  </w:rPrChange>
                </w:rPr>
                <w:delText xml:space="preserve">No </w:delText>
              </w:r>
            </w:del>
            <w:del w:id="750" w:author="Marie-Helene" w:date="2017-10-05T15:59:00Z">
              <w:r w:rsidRPr="00207F83" w:rsidDel="007C7457">
                <w:rPr>
                  <w:szCs w:val="18"/>
                  <w:highlight w:val="yellow"/>
                  <w:rPrChange w:id="751" w:author="Marie-Helene" w:date="2017-10-30T14:19:00Z">
                    <w:rPr>
                      <w:szCs w:val="18"/>
                    </w:rPr>
                  </w:rPrChange>
                </w:rPr>
                <w:delText>Contracting Party</w:delText>
              </w:r>
            </w:del>
            <w:del w:id="752" w:author="Marie-Helene" w:date="2017-10-30T14:19:00Z">
              <w:r w:rsidRPr="00207F83" w:rsidDel="00207F83">
                <w:rPr>
                  <w:szCs w:val="18"/>
                  <w:highlight w:val="yellow"/>
                  <w:rPrChange w:id="753" w:author="Marie-Helene" w:date="2017-10-30T14:19:00Z">
                    <w:rPr>
                      <w:szCs w:val="18"/>
                    </w:rPr>
                  </w:rPrChange>
                </w:rPr>
                <w:delText xml:space="preserve"> or </w:delText>
              </w:r>
            </w:del>
            <w:del w:id="754" w:author="Marie-Helene" w:date="2017-10-05T15:59:00Z">
              <w:r w:rsidRPr="00207F83" w:rsidDel="007C7457">
                <w:rPr>
                  <w:szCs w:val="18"/>
                  <w:highlight w:val="yellow"/>
                  <w:rPrChange w:id="755" w:author="Marie-Helene" w:date="2017-10-30T14:19:00Z">
                    <w:rPr>
                      <w:szCs w:val="18"/>
                    </w:rPr>
                  </w:rPrChange>
                </w:rPr>
                <w:delText>m</w:delText>
              </w:r>
            </w:del>
            <w:del w:id="756" w:author="Marie-Helene" w:date="2017-10-30T14:19:00Z">
              <w:r w:rsidRPr="00207F83" w:rsidDel="00207F83">
                <w:rPr>
                  <w:szCs w:val="18"/>
                  <w:highlight w:val="yellow"/>
                  <w:rPrChange w:id="757" w:author="Marie-Helene" w:date="2017-10-30T14:19:00Z">
                    <w:rPr>
                      <w:szCs w:val="18"/>
                    </w:rPr>
                  </w:rPrChange>
                </w:rPr>
                <w:delText>ember shall be liable, by reason of its status or participation in the Organization, for acts, omissions or obligations of the Organization.</w:delText>
              </w:r>
            </w:del>
          </w:p>
          <w:p w:rsidR="0041167A" w:rsidRPr="00E03D52" w:rsidRDefault="0041167A">
            <w:pPr>
              <w:rPr>
                <w:szCs w:val="18"/>
              </w:rPr>
            </w:pPr>
          </w:p>
        </w:tc>
        <w:tc>
          <w:tcPr>
            <w:tcW w:w="6100" w:type="dxa"/>
            <w:tcPrChange w:id="758" w:author="Marie-Helene" w:date="2017-10-05T11:33:00Z">
              <w:tcPr>
                <w:tcW w:w="5549" w:type="dxa"/>
              </w:tcPr>
            </w:tcPrChange>
          </w:tcPr>
          <w:p w:rsidR="0041167A" w:rsidRDefault="0041167A">
            <w:pPr>
              <w:rPr>
                <w:ins w:id="759" w:author="Marie-Helene" w:date="2017-10-05T16:02:00Z"/>
                <w:szCs w:val="18"/>
              </w:rPr>
            </w:pPr>
            <w:r>
              <w:rPr>
                <w:szCs w:val="18"/>
              </w:rPr>
              <w:t>Move to Article 11</w:t>
            </w:r>
          </w:p>
          <w:p w:rsidR="00A8450A" w:rsidRDefault="00A8450A">
            <w:pPr>
              <w:rPr>
                <w:ins w:id="760" w:author="Marie-Helene" w:date="2017-10-30T14:19:00Z"/>
                <w:color w:val="00548C"/>
                <w:szCs w:val="18"/>
              </w:rPr>
            </w:pPr>
            <w:r w:rsidRPr="00A8450A">
              <w:rPr>
                <w:color w:val="00548C"/>
                <w:szCs w:val="18"/>
                <w:rPrChange w:id="761" w:author="Marie-Helene" w:date="2017-10-05T16:03:00Z">
                  <w:rPr>
                    <w:szCs w:val="18"/>
                  </w:rPr>
                </w:rPrChange>
              </w:rPr>
              <w:t>Linked to membership issues.</w:t>
            </w:r>
          </w:p>
          <w:p w:rsidR="00207F83" w:rsidRPr="00AA6F89" w:rsidRDefault="00207F83">
            <w:pPr>
              <w:rPr>
                <w:szCs w:val="18"/>
              </w:rPr>
            </w:pPr>
            <w:ins w:id="762" w:author="Marie-Helene" w:date="2017-10-30T14:19:00Z">
              <w:r>
                <w:rPr>
                  <w:color w:val="00548C"/>
                  <w:szCs w:val="18"/>
                </w:rPr>
                <w:t>Moved to Article 11 (</w:t>
              </w:r>
            </w:ins>
            <w:ins w:id="763" w:author="Marie-Helene" w:date="2017-10-30T14:20:00Z">
              <w:r>
                <w:rPr>
                  <w:color w:val="00548C"/>
                  <w:szCs w:val="18"/>
                </w:rPr>
                <w:t>11.3)</w:t>
              </w:r>
            </w:ins>
          </w:p>
        </w:tc>
        <w:tc>
          <w:tcPr>
            <w:tcW w:w="1968" w:type="dxa"/>
            <w:tcPrChange w:id="764" w:author="Marie-Helene" w:date="2017-10-05T11:33:00Z">
              <w:tcPr>
                <w:tcW w:w="1704" w:type="dxa"/>
                <w:gridSpan w:val="2"/>
              </w:tcPr>
            </w:tcPrChange>
          </w:tcPr>
          <w:p w:rsidR="0041167A" w:rsidRPr="00AA6F89" w:rsidRDefault="0041167A">
            <w:pPr>
              <w:rPr>
                <w:szCs w:val="18"/>
              </w:rPr>
            </w:pPr>
            <w:r>
              <w:rPr>
                <w:szCs w:val="18"/>
              </w:rPr>
              <w:t>Russia</w:t>
            </w:r>
          </w:p>
        </w:tc>
      </w:tr>
      <w:tr w:rsidR="0041167A" w:rsidTr="007E5A38">
        <w:tc>
          <w:tcPr>
            <w:tcW w:w="1513" w:type="dxa"/>
          </w:tcPr>
          <w:p w:rsidR="0041167A" w:rsidRDefault="0041167A">
            <w:pPr>
              <w:rPr>
                <w:b/>
                <w:szCs w:val="18"/>
              </w:rPr>
            </w:pPr>
          </w:p>
          <w:p w:rsidR="0041167A" w:rsidRPr="00B70F92" w:rsidRDefault="0041167A">
            <w:pPr>
              <w:rPr>
                <w:b/>
                <w:szCs w:val="18"/>
              </w:rPr>
            </w:pPr>
            <w:r w:rsidRPr="00B70F92">
              <w:rPr>
                <w:b/>
                <w:szCs w:val="18"/>
              </w:rPr>
              <w:t>5</w:t>
            </w:r>
          </w:p>
          <w:p w:rsidR="0041167A" w:rsidRPr="00B70F92" w:rsidRDefault="0041167A">
            <w:pPr>
              <w:rPr>
                <w:b/>
                <w:szCs w:val="18"/>
              </w:rPr>
            </w:pPr>
            <w:r w:rsidRPr="00B70F92">
              <w:rPr>
                <w:b/>
                <w:szCs w:val="18"/>
              </w:rPr>
              <w:t>Structure</w:t>
            </w:r>
            <w:del w:id="765" w:author="Marie-Helene" w:date="2017-10-30T13:05:00Z">
              <w:r w:rsidRPr="00B70F92" w:rsidDel="005E45D7">
                <w:rPr>
                  <w:b/>
                  <w:szCs w:val="18"/>
                </w:rPr>
                <w:delText xml:space="preserve"> of the Organization</w:delText>
              </w:r>
            </w:del>
          </w:p>
        </w:tc>
        <w:tc>
          <w:tcPr>
            <w:tcW w:w="5253" w:type="dxa"/>
          </w:tcPr>
          <w:p w:rsidR="0041167A" w:rsidRPr="00B70F92" w:rsidRDefault="0041167A" w:rsidP="00B70F92">
            <w:pPr>
              <w:rPr>
                <w:szCs w:val="18"/>
              </w:rPr>
            </w:pPr>
          </w:p>
          <w:p w:rsidR="0041167A" w:rsidRPr="00FE061E" w:rsidRDefault="0041167A" w:rsidP="00C82D83">
            <w:pPr>
              <w:pStyle w:val="Paragraphedeliste"/>
              <w:numPr>
                <w:ilvl w:val="0"/>
                <w:numId w:val="10"/>
              </w:numPr>
              <w:ind w:left="317" w:hanging="317"/>
              <w:rPr>
                <w:szCs w:val="18"/>
              </w:rPr>
            </w:pPr>
            <w:r w:rsidRPr="00FE061E">
              <w:rPr>
                <w:szCs w:val="18"/>
              </w:rPr>
              <w:t>The Organization shall have as its organs:</w:t>
            </w:r>
          </w:p>
        </w:tc>
        <w:tc>
          <w:tcPr>
            <w:tcW w:w="6100" w:type="dxa"/>
          </w:tcPr>
          <w:p w:rsidR="0041167A" w:rsidRDefault="0041167A">
            <w:pPr>
              <w:rPr>
                <w:szCs w:val="18"/>
              </w:rPr>
            </w:pPr>
          </w:p>
          <w:p w:rsidR="0041167A" w:rsidRPr="00AA6F89" w:rsidRDefault="0041167A">
            <w:pPr>
              <w:rPr>
                <w:szCs w:val="18"/>
              </w:rPr>
            </w:pPr>
            <w:r>
              <w:rPr>
                <w:szCs w:val="18"/>
              </w:rPr>
              <w:t>When establishing the different organs consider the specific mandates of the respective bodies to avoid overlapping and unnecessary procedures.</w:t>
            </w:r>
          </w:p>
        </w:tc>
        <w:tc>
          <w:tcPr>
            <w:tcW w:w="1968" w:type="dxa"/>
          </w:tcPr>
          <w:p w:rsidR="0041167A" w:rsidRDefault="0041167A">
            <w:pPr>
              <w:rPr>
                <w:szCs w:val="18"/>
              </w:rPr>
            </w:pPr>
          </w:p>
          <w:p w:rsidR="0041167A" w:rsidRPr="00AA6F89" w:rsidRDefault="0041167A">
            <w:pPr>
              <w:rPr>
                <w:szCs w:val="18"/>
              </w:rPr>
            </w:pPr>
            <w:r>
              <w:rPr>
                <w:szCs w:val="18"/>
              </w:rPr>
              <w:t>Romania</w:t>
            </w:r>
            <w:r w:rsidR="00585BD1">
              <w:rPr>
                <w:szCs w:val="18"/>
              </w:rPr>
              <w:t xml:space="preserve"> + Canada</w:t>
            </w:r>
          </w:p>
        </w:tc>
      </w:tr>
      <w:tr w:rsidR="0041167A" w:rsidTr="0041167A">
        <w:trPr>
          <w:trPrChange w:id="766" w:author="Marie-Helene" w:date="2017-10-05T11:33:00Z">
            <w:trPr>
              <w:gridAfter w:val="0"/>
            </w:trPr>
          </w:trPrChange>
        </w:trPr>
        <w:tc>
          <w:tcPr>
            <w:tcW w:w="1513" w:type="dxa"/>
            <w:tcPrChange w:id="767" w:author="Marie-Helene" w:date="2017-10-05T11:33:00Z">
              <w:tcPr>
                <w:tcW w:w="1513" w:type="dxa"/>
              </w:tcPr>
            </w:tcPrChange>
          </w:tcPr>
          <w:p w:rsidR="0041167A" w:rsidRDefault="0041167A">
            <w:pPr>
              <w:rPr>
                <w:szCs w:val="18"/>
              </w:rPr>
            </w:pPr>
          </w:p>
        </w:tc>
        <w:tc>
          <w:tcPr>
            <w:tcW w:w="5253" w:type="dxa"/>
            <w:tcPrChange w:id="768" w:author="Marie-Helene" w:date="2017-10-05T11:33:00Z">
              <w:tcPr>
                <w:tcW w:w="5253" w:type="dxa"/>
              </w:tcPr>
            </w:tcPrChange>
          </w:tcPr>
          <w:p w:rsidR="0041167A" w:rsidRPr="00FE061E" w:rsidRDefault="00D43C0D" w:rsidP="00C82D83">
            <w:pPr>
              <w:pStyle w:val="Paragraphedeliste"/>
              <w:numPr>
                <w:ilvl w:val="1"/>
                <w:numId w:val="10"/>
              </w:numPr>
              <w:ind w:left="742" w:hanging="425"/>
              <w:rPr>
                <w:szCs w:val="18"/>
              </w:rPr>
            </w:pPr>
            <w:ins w:id="769" w:author="Marie-Hélène Grillet" w:date="2017-10-09T15:16:00Z">
              <w:r>
                <w:rPr>
                  <w:szCs w:val="18"/>
                </w:rPr>
                <w:t>T</w:t>
              </w:r>
            </w:ins>
            <w:del w:id="770" w:author="Marie-Hélène Grillet" w:date="2017-10-09T15:16:00Z">
              <w:r w:rsidR="0041167A" w:rsidDel="00D43C0D">
                <w:rPr>
                  <w:szCs w:val="18"/>
                </w:rPr>
                <w:delText>t</w:delText>
              </w:r>
            </w:del>
            <w:r w:rsidR="0041167A">
              <w:rPr>
                <w:szCs w:val="18"/>
              </w:rPr>
              <w:t>he General Assembly;</w:t>
            </w:r>
          </w:p>
        </w:tc>
        <w:tc>
          <w:tcPr>
            <w:tcW w:w="6100" w:type="dxa"/>
            <w:tcPrChange w:id="771" w:author="Marie-Helene" w:date="2017-10-05T11:33:00Z">
              <w:tcPr>
                <w:tcW w:w="5549" w:type="dxa"/>
              </w:tcPr>
            </w:tcPrChange>
          </w:tcPr>
          <w:p w:rsidR="0041167A" w:rsidRPr="00AA6F89" w:rsidRDefault="0041167A">
            <w:pPr>
              <w:rPr>
                <w:szCs w:val="18"/>
              </w:rPr>
            </w:pPr>
          </w:p>
        </w:tc>
        <w:tc>
          <w:tcPr>
            <w:tcW w:w="1968" w:type="dxa"/>
            <w:tcPrChange w:id="772" w:author="Marie-Helene" w:date="2017-10-05T11:33:00Z">
              <w:tcPr>
                <w:tcW w:w="1704" w:type="dxa"/>
                <w:gridSpan w:val="2"/>
              </w:tcPr>
            </w:tcPrChange>
          </w:tcPr>
          <w:p w:rsidR="0041167A" w:rsidRPr="00AA6F89" w:rsidRDefault="0041167A">
            <w:pPr>
              <w:rPr>
                <w:szCs w:val="18"/>
              </w:rPr>
            </w:pPr>
          </w:p>
        </w:tc>
      </w:tr>
      <w:tr w:rsidR="0041167A" w:rsidTr="0041167A">
        <w:trPr>
          <w:trPrChange w:id="773" w:author="Marie-Helene" w:date="2017-10-05T11:33:00Z">
            <w:trPr>
              <w:gridAfter w:val="0"/>
            </w:trPr>
          </w:trPrChange>
        </w:trPr>
        <w:tc>
          <w:tcPr>
            <w:tcW w:w="1513" w:type="dxa"/>
            <w:tcPrChange w:id="774" w:author="Marie-Helene" w:date="2017-10-05T11:33:00Z">
              <w:tcPr>
                <w:tcW w:w="1513" w:type="dxa"/>
              </w:tcPr>
            </w:tcPrChange>
          </w:tcPr>
          <w:p w:rsidR="0041167A" w:rsidRDefault="0041167A">
            <w:pPr>
              <w:rPr>
                <w:szCs w:val="18"/>
              </w:rPr>
            </w:pPr>
          </w:p>
        </w:tc>
        <w:tc>
          <w:tcPr>
            <w:tcW w:w="5253" w:type="dxa"/>
            <w:tcPrChange w:id="775" w:author="Marie-Helene" w:date="2017-10-05T11:33:00Z">
              <w:tcPr>
                <w:tcW w:w="5253" w:type="dxa"/>
              </w:tcPr>
            </w:tcPrChange>
          </w:tcPr>
          <w:p w:rsidR="0041167A" w:rsidRDefault="00D43C0D" w:rsidP="00C82D83">
            <w:pPr>
              <w:pStyle w:val="Paragraphedeliste"/>
              <w:numPr>
                <w:ilvl w:val="1"/>
                <w:numId w:val="10"/>
              </w:numPr>
              <w:ind w:left="742" w:hanging="425"/>
              <w:rPr>
                <w:szCs w:val="18"/>
              </w:rPr>
            </w:pPr>
            <w:ins w:id="776" w:author="Marie-Hélène Grillet" w:date="2017-10-09T15:16:00Z">
              <w:r>
                <w:rPr>
                  <w:szCs w:val="18"/>
                </w:rPr>
                <w:t>T</w:t>
              </w:r>
            </w:ins>
            <w:del w:id="777" w:author="Marie-Hélène Grillet" w:date="2017-10-09T15:16:00Z">
              <w:r w:rsidR="0041167A" w:rsidDel="00D43C0D">
                <w:rPr>
                  <w:szCs w:val="18"/>
                </w:rPr>
                <w:delText>t</w:delText>
              </w:r>
            </w:del>
            <w:r w:rsidR="0041167A">
              <w:rPr>
                <w:szCs w:val="18"/>
              </w:rPr>
              <w:t>he Council;</w:t>
            </w:r>
          </w:p>
        </w:tc>
        <w:tc>
          <w:tcPr>
            <w:tcW w:w="6100" w:type="dxa"/>
            <w:tcPrChange w:id="778" w:author="Marie-Helene" w:date="2017-10-05T11:33:00Z">
              <w:tcPr>
                <w:tcW w:w="5549" w:type="dxa"/>
              </w:tcPr>
            </w:tcPrChange>
          </w:tcPr>
          <w:p w:rsidR="0041167A" w:rsidRPr="00AA6F89" w:rsidRDefault="0041167A">
            <w:pPr>
              <w:rPr>
                <w:szCs w:val="18"/>
              </w:rPr>
            </w:pPr>
          </w:p>
        </w:tc>
        <w:tc>
          <w:tcPr>
            <w:tcW w:w="1968" w:type="dxa"/>
            <w:tcPrChange w:id="779" w:author="Marie-Helene" w:date="2017-10-05T11:33:00Z">
              <w:tcPr>
                <w:tcW w:w="1704" w:type="dxa"/>
                <w:gridSpan w:val="2"/>
              </w:tcPr>
            </w:tcPrChange>
          </w:tcPr>
          <w:p w:rsidR="0041167A" w:rsidRPr="00AA6F89" w:rsidRDefault="0041167A">
            <w:pPr>
              <w:rPr>
                <w:szCs w:val="18"/>
              </w:rPr>
            </w:pPr>
          </w:p>
        </w:tc>
      </w:tr>
      <w:tr w:rsidR="0041167A" w:rsidTr="0041167A">
        <w:trPr>
          <w:trPrChange w:id="780" w:author="Marie-Helene" w:date="2017-10-05T11:33:00Z">
            <w:trPr>
              <w:gridAfter w:val="0"/>
            </w:trPr>
          </w:trPrChange>
        </w:trPr>
        <w:tc>
          <w:tcPr>
            <w:tcW w:w="1513" w:type="dxa"/>
            <w:tcPrChange w:id="781" w:author="Marie-Helene" w:date="2017-10-05T11:33:00Z">
              <w:tcPr>
                <w:tcW w:w="1513" w:type="dxa"/>
              </w:tcPr>
            </w:tcPrChange>
          </w:tcPr>
          <w:p w:rsidR="0041167A" w:rsidRDefault="0041167A">
            <w:pPr>
              <w:rPr>
                <w:szCs w:val="18"/>
              </w:rPr>
            </w:pPr>
          </w:p>
        </w:tc>
        <w:tc>
          <w:tcPr>
            <w:tcW w:w="5253" w:type="dxa"/>
            <w:tcPrChange w:id="782" w:author="Marie-Helene" w:date="2017-10-05T11:33:00Z">
              <w:tcPr>
                <w:tcW w:w="5253" w:type="dxa"/>
              </w:tcPr>
            </w:tcPrChange>
          </w:tcPr>
          <w:p w:rsidR="0041167A" w:rsidRDefault="0041167A" w:rsidP="00C82D83">
            <w:pPr>
              <w:pStyle w:val="Paragraphedeliste"/>
              <w:numPr>
                <w:ilvl w:val="1"/>
                <w:numId w:val="10"/>
              </w:numPr>
              <w:ind w:left="742" w:hanging="425"/>
              <w:rPr>
                <w:szCs w:val="18"/>
              </w:rPr>
            </w:pPr>
            <w:r w:rsidRPr="00FE061E">
              <w:rPr>
                <w:szCs w:val="18"/>
              </w:rPr>
              <w:t>Committees and other subsidiary bodies necessary to support the Organization’s activities; and</w:t>
            </w:r>
          </w:p>
        </w:tc>
        <w:tc>
          <w:tcPr>
            <w:tcW w:w="6100" w:type="dxa"/>
            <w:tcPrChange w:id="783" w:author="Marie-Helene" w:date="2017-10-05T11:33:00Z">
              <w:tcPr>
                <w:tcW w:w="5549" w:type="dxa"/>
              </w:tcPr>
            </w:tcPrChange>
          </w:tcPr>
          <w:p w:rsidR="0041167A" w:rsidRPr="00AA6F89" w:rsidRDefault="00420B29">
            <w:pPr>
              <w:rPr>
                <w:szCs w:val="18"/>
              </w:rPr>
            </w:pPr>
            <w:ins w:id="784" w:author="Marie-Helene" w:date="2017-10-30T14:21:00Z">
              <w:r>
                <w:rPr>
                  <w:szCs w:val="18"/>
                </w:rPr>
                <w:t>Created by Council</w:t>
              </w:r>
            </w:ins>
          </w:p>
        </w:tc>
        <w:tc>
          <w:tcPr>
            <w:tcW w:w="1968" w:type="dxa"/>
            <w:tcPrChange w:id="785" w:author="Marie-Helene" w:date="2017-10-05T11:33:00Z">
              <w:tcPr>
                <w:tcW w:w="1704" w:type="dxa"/>
                <w:gridSpan w:val="2"/>
              </w:tcPr>
            </w:tcPrChange>
          </w:tcPr>
          <w:p w:rsidR="0041167A" w:rsidRPr="00AA6F89" w:rsidRDefault="0041167A">
            <w:pPr>
              <w:rPr>
                <w:szCs w:val="18"/>
              </w:rPr>
            </w:pPr>
          </w:p>
        </w:tc>
      </w:tr>
      <w:tr w:rsidR="0041167A" w:rsidTr="0041167A">
        <w:trPr>
          <w:trPrChange w:id="786" w:author="Marie-Helene" w:date="2017-10-05T11:33:00Z">
            <w:trPr>
              <w:gridAfter w:val="0"/>
            </w:trPr>
          </w:trPrChange>
        </w:trPr>
        <w:tc>
          <w:tcPr>
            <w:tcW w:w="1513" w:type="dxa"/>
            <w:tcPrChange w:id="787" w:author="Marie-Helene" w:date="2017-10-05T11:33:00Z">
              <w:tcPr>
                <w:tcW w:w="1513" w:type="dxa"/>
              </w:tcPr>
            </w:tcPrChange>
          </w:tcPr>
          <w:p w:rsidR="0041167A" w:rsidRDefault="0041167A">
            <w:pPr>
              <w:rPr>
                <w:szCs w:val="18"/>
              </w:rPr>
            </w:pPr>
          </w:p>
        </w:tc>
        <w:tc>
          <w:tcPr>
            <w:tcW w:w="5253" w:type="dxa"/>
            <w:tcPrChange w:id="788" w:author="Marie-Helene" w:date="2017-10-05T11:33:00Z">
              <w:tcPr>
                <w:tcW w:w="5253" w:type="dxa"/>
              </w:tcPr>
            </w:tcPrChange>
          </w:tcPr>
          <w:p w:rsidR="0041167A" w:rsidRPr="00FE061E" w:rsidRDefault="00D43C0D" w:rsidP="00C82D83">
            <w:pPr>
              <w:pStyle w:val="Paragraphedeliste"/>
              <w:numPr>
                <w:ilvl w:val="1"/>
                <w:numId w:val="10"/>
              </w:numPr>
              <w:ind w:left="742" w:hanging="425"/>
              <w:rPr>
                <w:szCs w:val="18"/>
              </w:rPr>
            </w:pPr>
            <w:ins w:id="789" w:author="Marie-Hélène Grillet" w:date="2017-10-09T15:16:00Z">
              <w:r>
                <w:rPr>
                  <w:szCs w:val="18"/>
                </w:rPr>
                <w:t>T</w:t>
              </w:r>
            </w:ins>
            <w:del w:id="790" w:author="Marie-Hélène Grillet" w:date="2017-10-09T15:16:00Z">
              <w:r w:rsidR="0041167A" w:rsidDel="00D43C0D">
                <w:rPr>
                  <w:szCs w:val="18"/>
                </w:rPr>
                <w:delText>t</w:delText>
              </w:r>
            </w:del>
            <w:r w:rsidR="0041167A">
              <w:rPr>
                <w:szCs w:val="18"/>
              </w:rPr>
              <w:t>he Secretariat</w:t>
            </w:r>
          </w:p>
        </w:tc>
        <w:tc>
          <w:tcPr>
            <w:tcW w:w="6100" w:type="dxa"/>
            <w:tcPrChange w:id="791" w:author="Marie-Helene" w:date="2017-10-05T11:33:00Z">
              <w:tcPr>
                <w:tcW w:w="5549" w:type="dxa"/>
              </w:tcPr>
            </w:tcPrChange>
          </w:tcPr>
          <w:p w:rsidR="0041167A" w:rsidRDefault="0041167A">
            <w:pPr>
              <w:rPr>
                <w:szCs w:val="18"/>
              </w:rPr>
            </w:pPr>
            <w:r>
              <w:rPr>
                <w:szCs w:val="18"/>
              </w:rPr>
              <w:t>Change to:</w:t>
            </w:r>
          </w:p>
          <w:p w:rsidR="0041167A" w:rsidRPr="00AA6F89" w:rsidRDefault="0041167A">
            <w:pPr>
              <w:rPr>
                <w:szCs w:val="18"/>
              </w:rPr>
            </w:pPr>
            <w:r>
              <w:rPr>
                <w:szCs w:val="18"/>
              </w:rPr>
              <w:t>“</w:t>
            </w:r>
            <w:r w:rsidRPr="0002754D">
              <w:rPr>
                <w:szCs w:val="18"/>
                <w:u w:val="single"/>
              </w:rPr>
              <w:t>the Secretary-General</w:t>
            </w:r>
            <w:r>
              <w:rPr>
                <w:szCs w:val="18"/>
              </w:rPr>
              <w:t xml:space="preserve"> and the Secretariat” for consistency with the General Regulations.</w:t>
            </w:r>
            <w:r w:rsidR="004860EA" w:rsidRPr="004860EA">
              <w:rPr>
                <w:color w:val="00548C"/>
                <w:szCs w:val="18"/>
                <w:rPrChange w:id="792" w:author="Marie-Helene" w:date="2017-10-05T16:08:00Z">
                  <w:rPr>
                    <w:szCs w:val="18"/>
                  </w:rPr>
                </w:rPrChange>
              </w:rPr>
              <w:t xml:space="preserve"> The Secretary-General is part of the Secretariat</w:t>
            </w:r>
          </w:p>
        </w:tc>
        <w:tc>
          <w:tcPr>
            <w:tcW w:w="1968" w:type="dxa"/>
            <w:tcPrChange w:id="793" w:author="Marie-Helene" w:date="2017-10-05T11:33:00Z">
              <w:tcPr>
                <w:tcW w:w="1704" w:type="dxa"/>
                <w:gridSpan w:val="2"/>
              </w:tcPr>
            </w:tcPrChange>
          </w:tcPr>
          <w:p w:rsidR="0041167A" w:rsidRPr="00AA6F89" w:rsidRDefault="0041167A">
            <w:pPr>
              <w:rPr>
                <w:szCs w:val="18"/>
              </w:rPr>
            </w:pPr>
            <w:r>
              <w:rPr>
                <w:szCs w:val="18"/>
              </w:rPr>
              <w:t>Japan</w:t>
            </w:r>
          </w:p>
        </w:tc>
      </w:tr>
      <w:tr w:rsidR="0041167A" w:rsidTr="0041167A">
        <w:trPr>
          <w:trPrChange w:id="794" w:author="Marie-Helene" w:date="2017-10-05T11:33:00Z">
            <w:trPr>
              <w:gridAfter w:val="0"/>
            </w:trPr>
          </w:trPrChange>
        </w:trPr>
        <w:tc>
          <w:tcPr>
            <w:tcW w:w="1513" w:type="dxa"/>
            <w:tcPrChange w:id="795" w:author="Marie-Helene" w:date="2017-10-05T11:33:00Z">
              <w:tcPr>
                <w:tcW w:w="1513" w:type="dxa"/>
              </w:tcPr>
            </w:tcPrChange>
          </w:tcPr>
          <w:p w:rsidR="0041167A" w:rsidRDefault="0041167A">
            <w:pPr>
              <w:rPr>
                <w:szCs w:val="18"/>
              </w:rPr>
            </w:pPr>
          </w:p>
        </w:tc>
        <w:tc>
          <w:tcPr>
            <w:tcW w:w="5253" w:type="dxa"/>
            <w:tcPrChange w:id="796" w:author="Marie-Helene" w:date="2017-10-05T11:33:00Z">
              <w:tcPr>
                <w:tcW w:w="5253" w:type="dxa"/>
              </w:tcPr>
            </w:tcPrChange>
          </w:tcPr>
          <w:p w:rsidR="0041167A" w:rsidRDefault="0041167A" w:rsidP="004860EA">
            <w:pPr>
              <w:pStyle w:val="Paragraphedeliste"/>
              <w:numPr>
                <w:ilvl w:val="0"/>
                <w:numId w:val="10"/>
              </w:numPr>
              <w:ind w:left="317" w:hanging="317"/>
              <w:rPr>
                <w:szCs w:val="18"/>
              </w:rPr>
            </w:pPr>
            <w:r w:rsidRPr="00FE061E">
              <w:rPr>
                <w:szCs w:val="18"/>
              </w:rPr>
              <w:t xml:space="preserve">There shall be a President and a Vice President of the Organization elected </w:t>
            </w:r>
            <w:ins w:id="797" w:author="Marie-Helene" w:date="2017-10-05T16:12:00Z">
              <w:r w:rsidR="004860EA">
                <w:rPr>
                  <w:szCs w:val="18"/>
                </w:rPr>
                <w:t>by the General Assembly</w:t>
              </w:r>
            </w:ins>
            <w:del w:id="798" w:author="Marie-Helene" w:date="2017-10-05T16:12:00Z">
              <w:r w:rsidRPr="00FE061E" w:rsidDel="004860EA">
                <w:rPr>
                  <w:szCs w:val="18"/>
                </w:rPr>
                <w:delText>in accordance with Article 7</w:delText>
              </w:r>
            </w:del>
            <w:r w:rsidRPr="00FE061E">
              <w:rPr>
                <w:szCs w:val="18"/>
              </w:rPr>
              <w:t>.</w:t>
            </w:r>
          </w:p>
        </w:tc>
        <w:tc>
          <w:tcPr>
            <w:tcW w:w="6100" w:type="dxa"/>
            <w:tcPrChange w:id="799" w:author="Marie-Helene" w:date="2017-10-05T11:33:00Z">
              <w:tcPr>
                <w:tcW w:w="5549" w:type="dxa"/>
              </w:tcPr>
            </w:tcPrChange>
          </w:tcPr>
          <w:p w:rsidR="00086573" w:rsidRDefault="00086573">
            <w:pPr>
              <w:rPr>
                <w:szCs w:val="18"/>
              </w:rPr>
            </w:pPr>
            <w:r>
              <w:rPr>
                <w:szCs w:val="18"/>
              </w:rPr>
              <w:t>Not clear. Who he/she be the President / Vice President of the General Assembly?</w:t>
            </w:r>
          </w:p>
          <w:p w:rsidR="00086573" w:rsidRDefault="00086573">
            <w:pPr>
              <w:rPr>
                <w:szCs w:val="18"/>
              </w:rPr>
            </w:pPr>
          </w:p>
          <w:p w:rsidR="0041167A" w:rsidRDefault="0041167A">
            <w:pPr>
              <w:rPr>
                <w:szCs w:val="18"/>
              </w:rPr>
            </w:pPr>
            <w:r>
              <w:rPr>
                <w:szCs w:val="18"/>
              </w:rPr>
              <w:t>To which organ the President and Vice President do belong? What is the reason to have a President and a Vice President?</w:t>
            </w:r>
            <w:r w:rsidR="004860EA" w:rsidRPr="004860EA">
              <w:rPr>
                <w:color w:val="00548C"/>
                <w:szCs w:val="18"/>
                <w:rPrChange w:id="800" w:author="Marie-Helene" w:date="2017-10-05T16:09:00Z">
                  <w:rPr>
                    <w:szCs w:val="18"/>
                  </w:rPr>
                </w:rPrChange>
              </w:rPr>
              <w:t xml:space="preserve"> To chair the General Assembly and Council. </w:t>
            </w:r>
          </w:p>
          <w:p w:rsidR="0041167A" w:rsidRDefault="0041167A">
            <w:pPr>
              <w:rPr>
                <w:szCs w:val="18"/>
              </w:rPr>
            </w:pPr>
          </w:p>
          <w:p w:rsidR="0041167A" w:rsidRDefault="0041167A">
            <w:pPr>
              <w:rPr>
                <w:szCs w:val="18"/>
              </w:rPr>
            </w:pPr>
            <w:r>
              <w:rPr>
                <w:szCs w:val="18"/>
              </w:rPr>
              <w:t>Should make clear the President (or the Vice President) chair both the General Assembly and the Council.</w:t>
            </w:r>
          </w:p>
          <w:p w:rsidR="0041167A" w:rsidRPr="00AA6F89" w:rsidRDefault="0041167A">
            <w:pPr>
              <w:rPr>
                <w:szCs w:val="18"/>
              </w:rPr>
            </w:pPr>
            <w:r>
              <w:rPr>
                <w:szCs w:val="18"/>
              </w:rPr>
              <w:t>Should be limited to representatives of Member States’ AtoN authorities.</w:t>
            </w:r>
          </w:p>
        </w:tc>
        <w:tc>
          <w:tcPr>
            <w:tcW w:w="1968" w:type="dxa"/>
            <w:tcPrChange w:id="801" w:author="Marie-Helene" w:date="2017-10-05T11:33:00Z">
              <w:tcPr>
                <w:tcW w:w="1704" w:type="dxa"/>
                <w:gridSpan w:val="2"/>
              </w:tcPr>
            </w:tcPrChange>
          </w:tcPr>
          <w:p w:rsidR="00086573" w:rsidRDefault="00086573">
            <w:pPr>
              <w:rPr>
                <w:szCs w:val="18"/>
              </w:rPr>
            </w:pPr>
            <w:r>
              <w:rPr>
                <w:szCs w:val="18"/>
              </w:rPr>
              <w:t>Canada</w:t>
            </w:r>
          </w:p>
          <w:p w:rsidR="00086573" w:rsidRDefault="00086573">
            <w:pPr>
              <w:rPr>
                <w:szCs w:val="18"/>
              </w:rPr>
            </w:pPr>
          </w:p>
          <w:p w:rsidR="00086573" w:rsidRDefault="00086573">
            <w:pPr>
              <w:rPr>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Pr="00AA6F89" w:rsidRDefault="0041167A">
            <w:pPr>
              <w:rPr>
                <w:szCs w:val="18"/>
              </w:rPr>
            </w:pPr>
            <w:r>
              <w:rPr>
                <w:szCs w:val="18"/>
              </w:rPr>
              <w:t>Korea</w:t>
            </w:r>
          </w:p>
        </w:tc>
      </w:tr>
      <w:tr w:rsidR="0041167A" w:rsidTr="00100114">
        <w:tc>
          <w:tcPr>
            <w:tcW w:w="1513" w:type="dxa"/>
          </w:tcPr>
          <w:p w:rsidR="0041167A" w:rsidRDefault="0041167A">
            <w:pPr>
              <w:rPr>
                <w:szCs w:val="18"/>
              </w:rPr>
            </w:pPr>
          </w:p>
        </w:tc>
        <w:tc>
          <w:tcPr>
            <w:tcW w:w="5253" w:type="dxa"/>
          </w:tcPr>
          <w:p w:rsidR="0041167A" w:rsidRPr="00FE061E" w:rsidRDefault="00CE19EA" w:rsidP="00C82D83">
            <w:pPr>
              <w:pStyle w:val="Paragraphedeliste"/>
              <w:numPr>
                <w:ilvl w:val="0"/>
                <w:numId w:val="10"/>
              </w:numPr>
              <w:ind w:left="317" w:hanging="317"/>
              <w:rPr>
                <w:szCs w:val="18"/>
              </w:rPr>
            </w:pPr>
            <w:ins w:id="802" w:author="Marie-Helene" w:date="2017-10-30T14:35:00Z">
              <w:r>
                <w:rPr>
                  <w:szCs w:val="18"/>
                  <w:u w:val="single"/>
                </w:rPr>
                <w:t xml:space="preserve">All efforts shall be made for the General Assembly and the Council to make decisions by consensus.  </w:t>
              </w:r>
            </w:ins>
            <w:r w:rsidR="0041167A" w:rsidRPr="00FE061E">
              <w:rPr>
                <w:szCs w:val="18"/>
              </w:rPr>
              <w:t>Where decisions of the General Assembly or the Council cannot be reached by consensus, the following provisions shall apply:</w:t>
            </w:r>
          </w:p>
        </w:tc>
        <w:tc>
          <w:tcPr>
            <w:tcW w:w="6100" w:type="dxa"/>
          </w:tcPr>
          <w:p w:rsidR="009C0514" w:rsidRDefault="009C0514">
            <w:pPr>
              <w:rPr>
                <w:szCs w:val="18"/>
              </w:rPr>
            </w:pPr>
            <w:r>
              <w:rPr>
                <w:szCs w:val="18"/>
              </w:rPr>
              <w:t>Amend to:</w:t>
            </w:r>
          </w:p>
          <w:p w:rsidR="009C0514" w:rsidRDefault="009C0514">
            <w:pPr>
              <w:rPr>
                <w:szCs w:val="18"/>
              </w:rPr>
            </w:pPr>
            <w:r>
              <w:rPr>
                <w:szCs w:val="18"/>
              </w:rPr>
              <w:t>“</w:t>
            </w:r>
            <w:r>
              <w:rPr>
                <w:szCs w:val="18"/>
                <w:u w:val="single"/>
              </w:rPr>
              <w:t xml:space="preserve">All efforts shall be made for the General Assembly and the Council to make decisions by consensus. </w:t>
            </w:r>
            <w:r w:rsidRPr="00FE061E">
              <w:rPr>
                <w:szCs w:val="18"/>
              </w:rPr>
              <w:t>Where decisions of the General Assembly</w:t>
            </w:r>
            <w:r>
              <w:rPr>
                <w:szCs w:val="18"/>
              </w:rPr>
              <w:t>,</w:t>
            </w:r>
            <w:r w:rsidRPr="00FE061E">
              <w:rPr>
                <w:szCs w:val="18"/>
              </w:rPr>
              <w:t xml:space="preserve"> Council</w:t>
            </w:r>
            <w:r>
              <w:rPr>
                <w:szCs w:val="18"/>
              </w:rPr>
              <w:t>, Committees, or other Subsidiary Bodies</w:t>
            </w:r>
            <w:r w:rsidRPr="00FE061E">
              <w:rPr>
                <w:szCs w:val="18"/>
              </w:rPr>
              <w:t xml:space="preserve"> cannot be reached by consensus, the following provisions shall apply:</w:t>
            </w:r>
            <w:r>
              <w:rPr>
                <w:szCs w:val="18"/>
              </w:rPr>
              <w:t>”</w:t>
            </w:r>
          </w:p>
          <w:p w:rsidR="009C0514" w:rsidRPr="009C0514" w:rsidRDefault="00755B00">
            <w:pPr>
              <w:rPr>
                <w:color w:val="0070C0"/>
                <w:szCs w:val="18"/>
              </w:rPr>
            </w:pPr>
            <w:r>
              <w:rPr>
                <w:color w:val="0070C0"/>
                <w:szCs w:val="18"/>
              </w:rPr>
              <w:t>It is suggested that this would n</w:t>
            </w:r>
            <w:r w:rsidR="009C0514" w:rsidRPr="009C0514">
              <w:rPr>
                <w:color w:val="0070C0"/>
                <w:szCs w:val="18"/>
              </w:rPr>
              <w:t xml:space="preserve">ot </w:t>
            </w:r>
            <w:r>
              <w:rPr>
                <w:color w:val="0070C0"/>
                <w:szCs w:val="18"/>
              </w:rPr>
              <w:t xml:space="preserve">be </w:t>
            </w:r>
            <w:r w:rsidR="009C0514" w:rsidRPr="009C0514">
              <w:rPr>
                <w:color w:val="0070C0"/>
                <w:szCs w:val="18"/>
              </w:rPr>
              <w:t>appropriate for the Convention.</w:t>
            </w:r>
          </w:p>
          <w:p w:rsidR="009C0514" w:rsidRDefault="009C0514">
            <w:pPr>
              <w:rPr>
                <w:szCs w:val="18"/>
              </w:rPr>
            </w:pPr>
          </w:p>
          <w:p w:rsidR="0041167A" w:rsidRDefault="0041167A">
            <w:pPr>
              <w:rPr>
                <w:szCs w:val="18"/>
              </w:rPr>
            </w:pPr>
            <w:r>
              <w:rPr>
                <w:szCs w:val="18"/>
              </w:rPr>
              <w:t>Make clear that consensus is among Contracting Parties (members excluded).</w:t>
            </w:r>
          </w:p>
          <w:p w:rsidR="0041167A" w:rsidRPr="00100114" w:rsidRDefault="00100114">
            <w:pPr>
              <w:rPr>
                <w:color w:val="00548C"/>
                <w:szCs w:val="18"/>
              </w:rPr>
            </w:pPr>
            <w:r w:rsidRPr="00100114">
              <w:rPr>
                <w:color w:val="00548C"/>
                <w:szCs w:val="18"/>
              </w:rPr>
              <w:t>Members have no voting rights</w:t>
            </w:r>
          </w:p>
          <w:p w:rsidR="009C0514" w:rsidRDefault="009C0514">
            <w:pPr>
              <w:rPr>
                <w:szCs w:val="18"/>
              </w:rPr>
            </w:pPr>
          </w:p>
          <w:p w:rsidR="0041167A" w:rsidRPr="00AA6F89" w:rsidRDefault="0041167A">
            <w:pPr>
              <w:rPr>
                <w:szCs w:val="18"/>
              </w:rPr>
            </w:pPr>
            <w:r>
              <w:rPr>
                <w:szCs w:val="18"/>
              </w:rPr>
              <w:t>May be moved to a separate Article – Decision Making Procedures of the Organization”.</w:t>
            </w:r>
          </w:p>
        </w:tc>
        <w:tc>
          <w:tcPr>
            <w:tcW w:w="1968" w:type="dxa"/>
          </w:tcPr>
          <w:p w:rsidR="009C0514" w:rsidRDefault="009C0514">
            <w:pPr>
              <w:rPr>
                <w:szCs w:val="18"/>
              </w:rPr>
            </w:pPr>
            <w:r>
              <w:rPr>
                <w:szCs w:val="18"/>
              </w:rPr>
              <w:t>Canada</w:t>
            </w:r>
          </w:p>
          <w:p w:rsidR="009C0514" w:rsidRDefault="009C0514">
            <w:pPr>
              <w:rPr>
                <w:szCs w:val="18"/>
              </w:rPr>
            </w:pPr>
          </w:p>
          <w:p w:rsidR="009C0514" w:rsidRDefault="009C0514">
            <w:pPr>
              <w:rPr>
                <w:szCs w:val="18"/>
              </w:rPr>
            </w:pPr>
          </w:p>
          <w:p w:rsidR="009C0514" w:rsidRDefault="009C0514">
            <w:pPr>
              <w:rPr>
                <w:szCs w:val="18"/>
              </w:rPr>
            </w:pPr>
          </w:p>
          <w:p w:rsidR="009C0514" w:rsidRDefault="009C0514">
            <w:pPr>
              <w:rPr>
                <w:szCs w:val="18"/>
              </w:rPr>
            </w:pPr>
          </w:p>
          <w:p w:rsidR="009C0514" w:rsidRDefault="009C0514">
            <w:pPr>
              <w:rPr>
                <w:szCs w:val="18"/>
              </w:rPr>
            </w:pPr>
          </w:p>
          <w:p w:rsidR="009C0514" w:rsidRDefault="009C0514">
            <w:pPr>
              <w:rPr>
                <w:szCs w:val="18"/>
              </w:rPr>
            </w:pPr>
          </w:p>
          <w:p w:rsidR="0041167A" w:rsidRDefault="0041167A">
            <w:pPr>
              <w:rPr>
                <w:szCs w:val="18"/>
              </w:rPr>
            </w:pPr>
            <w:r>
              <w:rPr>
                <w:szCs w:val="18"/>
              </w:rPr>
              <w:t>Japan</w:t>
            </w:r>
          </w:p>
          <w:p w:rsidR="0041167A" w:rsidRDefault="0041167A">
            <w:pPr>
              <w:rPr>
                <w:szCs w:val="18"/>
              </w:rPr>
            </w:pPr>
          </w:p>
          <w:p w:rsidR="009C0514" w:rsidRDefault="009C0514">
            <w:pPr>
              <w:rPr>
                <w:szCs w:val="18"/>
              </w:rPr>
            </w:pPr>
          </w:p>
          <w:p w:rsidR="0041167A" w:rsidRPr="00AA6F89" w:rsidRDefault="0041167A">
            <w:pPr>
              <w:rPr>
                <w:szCs w:val="18"/>
              </w:rPr>
            </w:pPr>
            <w:r>
              <w:rPr>
                <w:szCs w:val="18"/>
              </w:rPr>
              <w:t>Russia</w:t>
            </w:r>
          </w:p>
        </w:tc>
      </w:tr>
      <w:tr w:rsidR="0041167A" w:rsidTr="00F40E66">
        <w:tc>
          <w:tcPr>
            <w:tcW w:w="1513" w:type="dxa"/>
          </w:tcPr>
          <w:p w:rsidR="0041167A" w:rsidRDefault="0041167A">
            <w:pPr>
              <w:rPr>
                <w:szCs w:val="18"/>
              </w:rPr>
            </w:pPr>
          </w:p>
        </w:tc>
        <w:tc>
          <w:tcPr>
            <w:tcW w:w="5253" w:type="dxa"/>
          </w:tcPr>
          <w:p w:rsidR="0041167A" w:rsidRPr="00FE061E" w:rsidRDefault="0041167A">
            <w:pPr>
              <w:pStyle w:val="Paragraphedeliste"/>
              <w:numPr>
                <w:ilvl w:val="1"/>
                <w:numId w:val="10"/>
              </w:numPr>
              <w:ind w:left="742" w:hanging="425"/>
              <w:rPr>
                <w:szCs w:val="18"/>
              </w:rPr>
              <w:pPrChange w:id="803" w:author="Marie-Helene" w:date="2017-10-05T16:16:00Z">
                <w:pPr>
                  <w:pStyle w:val="Paragraphedeliste"/>
                  <w:numPr>
                    <w:ilvl w:val="1"/>
                    <w:numId w:val="10"/>
                  </w:numPr>
                  <w:ind w:left="1440" w:hanging="360"/>
                </w:pPr>
              </w:pPrChange>
            </w:pPr>
            <w:r w:rsidRPr="00FE061E">
              <w:rPr>
                <w:szCs w:val="18"/>
              </w:rPr>
              <w:t xml:space="preserve">Only </w:t>
            </w:r>
            <w:del w:id="804" w:author="Marie-Helene" w:date="2017-10-05T16:16:00Z">
              <w:r w:rsidRPr="00FE061E" w:rsidDel="00706AAD">
                <w:rPr>
                  <w:szCs w:val="18"/>
                </w:rPr>
                <w:delText>Contracting Parties</w:delText>
              </w:r>
            </w:del>
            <w:ins w:id="805" w:author="Marie-Helene" w:date="2017-10-05T16:16:00Z">
              <w:r w:rsidR="00706AAD">
                <w:rPr>
                  <w:szCs w:val="18"/>
                </w:rPr>
                <w:t>Member States</w:t>
              </w:r>
            </w:ins>
            <w:r w:rsidRPr="00FE061E">
              <w:rPr>
                <w:szCs w:val="18"/>
              </w:rPr>
              <w:t xml:space="preserve"> have voting rights, which will be executed by the representative designated by each </w:t>
            </w:r>
            <w:del w:id="806" w:author="Marie-Helene" w:date="2017-10-05T16:16:00Z">
              <w:r w:rsidRPr="00FE061E" w:rsidDel="00A729DD">
                <w:rPr>
                  <w:szCs w:val="18"/>
                </w:rPr>
                <w:delText>Contracting Party</w:delText>
              </w:r>
            </w:del>
            <w:ins w:id="807" w:author="Marie-Helene" w:date="2017-10-05T16:16:00Z">
              <w:r w:rsidR="00A729DD">
                <w:rPr>
                  <w:szCs w:val="18"/>
                </w:rPr>
                <w:t>Member State</w:t>
              </w:r>
            </w:ins>
            <w:r w:rsidRPr="00FE061E">
              <w:rPr>
                <w:szCs w:val="18"/>
              </w:rPr>
              <w:t>;</w:t>
            </w:r>
          </w:p>
        </w:tc>
        <w:tc>
          <w:tcPr>
            <w:tcW w:w="6100" w:type="dxa"/>
          </w:tcPr>
          <w:p w:rsidR="00F40E66" w:rsidRDefault="00F40E66">
            <w:pPr>
              <w:rPr>
                <w:szCs w:val="18"/>
              </w:rPr>
            </w:pPr>
            <w:r>
              <w:rPr>
                <w:szCs w:val="18"/>
              </w:rPr>
              <w:t>Consider deleting “which will be executed by the representative designated by each Contracting Party.”</w:t>
            </w:r>
          </w:p>
          <w:p w:rsidR="00F40E66" w:rsidRDefault="00F40E66">
            <w:pPr>
              <w:rPr>
                <w:szCs w:val="18"/>
              </w:rPr>
            </w:pPr>
          </w:p>
          <w:p w:rsidR="0041167A" w:rsidRDefault="0041167A">
            <w:pPr>
              <w:rPr>
                <w:szCs w:val="18"/>
              </w:rPr>
            </w:pPr>
            <w:r>
              <w:rPr>
                <w:szCs w:val="18"/>
              </w:rPr>
              <w:t>Associate and Affiliate members are not allowed to be part of the decision-making process, although they pay fees. Inconsistent.</w:t>
            </w:r>
          </w:p>
          <w:p w:rsidR="0041167A" w:rsidRDefault="0041167A">
            <w:pPr>
              <w:rPr>
                <w:szCs w:val="18"/>
              </w:rPr>
            </w:pPr>
          </w:p>
          <w:p w:rsidR="0041167A" w:rsidRPr="00AA6F89" w:rsidRDefault="0041167A">
            <w:pPr>
              <w:rPr>
                <w:szCs w:val="18"/>
              </w:rPr>
            </w:pPr>
            <w:r>
              <w:rPr>
                <w:szCs w:val="18"/>
              </w:rPr>
              <w:t>Replace “Contracting Party(ies)” with “Member State(s)”.</w:t>
            </w:r>
          </w:p>
        </w:tc>
        <w:tc>
          <w:tcPr>
            <w:tcW w:w="1968" w:type="dxa"/>
          </w:tcPr>
          <w:p w:rsidR="00F40E66" w:rsidRDefault="00F40E66">
            <w:pPr>
              <w:rPr>
                <w:szCs w:val="18"/>
              </w:rPr>
            </w:pPr>
            <w:r>
              <w:rPr>
                <w:szCs w:val="18"/>
              </w:rPr>
              <w:t>Canada</w:t>
            </w:r>
          </w:p>
          <w:p w:rsidR="00F40E66" w:rsidRDefault="00F40E66">
            <w:pPr>
              <w:rPr>
                <w:szCs w:val="18"/>
              </w:rPr>
            </w:pPr>
          </w:p>
          <w:p w:rsidR="00F40E66" w:rsidRDefault="00F40E66">
            <w:pPr>
              <w:rPr>
                <w:szCs w:val="18"/>
              </w:rPr>
            </w:pPr>
          </w:p>
          <w:p w:rsidR="0041167A" w:rsidRDefault="0041167A">
            <w:pPr>
              <w:rPr>
                <w:szCs w:val="18"/>
              </w:rPr>
            </w:pPr>
            <w:r>
              <w:rPr>
                <w:szCs w:val="18"/>
              </w:rPr>
              <w:t>Mexico</w:t>
            </w:r>
          </w:p>
          <w:p w:rsidR="0041167A" w:rsidRDefault="0041167A">
            <w:pPr>
              <w:rPr>
                <w:szCs w:val="18"/>
              </w:rPr>
            </w:pPr>
          </w:p>
          <w:p w:rsidR="0041167A" w:rsidRDefault="0041167A">
            <w:pPr>
              <w:rPr>
                <w:szCs w:val="18"/>
              </w:rPr>
            </w:pPr>
          </w:p>
          <w:p w:rsidR="0041167A" w:rsidRPr="00AA6F89" w:rsidRDefault="0041167A">
            <w:pPr>
              <w:rPr>
                <w:szCs w:val="18"/>
              </w:rPr>
            </w:pPr>
            <w:r>
              <w:rPr>
                <w:szCs w:val="18"/>
              </w:rPr>
              <w:t>Spain</w:t>
            </w:r>
          </w:p>
        </w:tc>
      </w:tr>
      <w:tr w:rsidR="0041167A" w:rsidTr="0041167A">
        <w:trPr>
          <w:trPrChange w:id="808" w:author="Marie-Helene" w:date="2017-10-05T11:33:00Z">
            <w:trPr>
              <w:gridAfter w:val="0"/>
            </w:trPr>
          </w:trPrChange>
        </w:trPr>
        <w:tc>
          <w:tcPr>
            <w:tcW w:w="1513" w:type="dxa"/>
            <w:tcPrChange w:id="809" w:author="Marie-Helene" w:date="2017-10-05T11:33:00Z">
              <w:tcPr>
                <w:tcW w:w="1513" w:type="dxa"/>
              </w:tcPr>
            </w:tcPrChange>
          </w:tcPr>
          <w:p w:rsidR="0041167A" w:rsidRDefault="0041167A">
            <w:pPr>
              <w:rPr>
                <w:szCs w:val="18"/>
              </w:rPr>
            </w:pPr>
          </w:p>
        </w:tc>
        <w:tc>
          <w:tcPr>
            <w:tcW w:w="5253" w:type="dxa"/>
            <w:tcPrChange w:id="810" w:author="Marie-Helene" w:date="2017-10-05T11:33:00Z">
              <w:tcPr>
                <w:tcW w:w="5253" w:type="dxa"/>
              </w:tcPr>
            </w:tcPrChange>
          </w:tcPr>
          <w:p w:rsidR="0041167A" w:rsidRPr="00FE061E" w:rsidRDefault="0041167A" w:rsidP="00C82D83">
            <w:pPr>
              <w:pStyle w:val="Paragraphedeliste"/>
              <w:numPr>
                <w:ilvl w:val="1"/>
                <w:numId w:val="10"/>
              </w:numPr>
              <w:ind w:left="742" w:hanging="425"/>
              <w:rPr>
                <w:szCs w:val="18"/>
              </w:rPr>
            </w:pPr>
            <w:r w:rsidRPr="00FE061E">
              <w:rPr>
                <w:szCs w:val="18"/>
              </w:rPr>
              <w:t>Except where otherwise specified, decisions are taken on a simple majority of the votes cast.</w:t>
            </w:r>
          </w:p>
        </w:tc>
        <w:tc>
          <w:tcPr>
            <w:tcW w:w="6100" w:type="dxa"/>
            <w:tcPrChange w:id="811" w:author="Marie-Helene" w:date="2017-10-05T11:33:00Z">
              <w:tcPr>
                <w:tcW w:w="5549" w:type="dxa"/>
              </w:tcPr>
            </w:tcPrChange>
          </w:tcPr>
          <w:p w:rsidR="0041167A" w:rsidRDefault="00C913DD">
            <w:pPr>
              <w:rPr>
                <w:szCs w:val="18"/>
              </w:rPr>
            </w:pPr>
            <w:r>
              <w:rPr>
                <w:szCs w:val="18"/>
              </w:rPr>
              <w:t>Text should reflect that consensus rather than majority should be applied to decisions on budgetary matters.</w:t>
            </w:r>
          </w:p>
          <w:p w:rsidR="00C913DD" w:rsidRPr="00AA6F89" w:rsidRDefault="00C913DD">
            <w:pPr>
              <w:rPr>
                <w:szCs w:val="18"/>
              </w:rPr>
            </w:pPr>
            <w:r>
              <w:rPr>
                <w:szCs w:val="18"/>
              </w:rPr>
              <w:t>Suggest at least a 2/3 majority for all decisions.</w:t>
            </w:r>
          </w:p>
        </w:tc>
        <w:tc>
          <w:tcPr>
            <w:tcW w:w="1968" w:type="dxa"/>
            <w:tcPrChange w:id="812" w:author="Marie-Helene" w:date="2017-10-05T11:33:00Z">
              <w:tcPr>
                <w:tcW w:w="1704" w:type="dxa"/>
                <w:gridSpan w:val="2"/>
              </w:tcPr>
            </w:tcPrChange>
          </w:tcPr>
          <w:p w:rsidR="0041167A" w:rsidRPr="00AA6F89" w:rsidRDefault="00C913DD">
            <w:pPr>
              <w:rPr>
                <w:szCs w:val="18"/>
              </w:rPr>
            </w:pPr>
            <w:r>
              <w:rPr>
                <w:szCs w:val="18"/>
              </w:rPr>
              <w:t>Canada</w:t>
            </w:r>
          </w:p>
        </w:tc>
      </w:tr>
      <w:tr w:rsidR="0041167A" w:rsidTr="0041167A">
        <w:trPr>
          <w:trPrChange w:id="813" w:author="Marie-Helene" w:date="2017-10-05T11:33:00Z">
            <w:trPr>
              <w:gridAfter w:val="0"/>
            </w:trPr>
          </w:trPrChange>
        </w:trPr>
        <w:tc>
          <w:tcPr>
            <w:tcW w:w="1513" w:type="dxa"/>
            <w:tcPrChange w:id="814" w:author="Marie-Helene" w:date="2017-10-05T11:33:00Z">
              <w:tcPr>
                <w:tcW w:w="1513" w:type="dxa"/>
              </w:tcPr>
            </w:tcPrChange>
          </w:tcPr>
          <w:p w:rsidR="0041167A" w:rsidRDefault="0041167A">
            <w:pPr>
              <w:rPr>
                <w:szCs w:val="18"/>
              </w:rPr>
            </w:pPr>
          </w:p>
        </w:tc>
        <w:tc>
          <w:tcPr>
            <w:tcW w:w="5253" w:type="dxa"/>
            <w:tcPrChange w:id="815" w:author="Marie-Helene" w:date="2017-10-05T11:33:00Z">
              <w:tcPr>
                <w:tcW w:w="5253" w:type="dxa"/>
              </w:tcPr>
            </w:tcPrChange>
          </w:tcPr>
          <w:p w:rsidR="0041167A" w:rsidRPr="00D74F92" w:rsidRDefault="0041167A" w:rsidP="00D74F92">
            <w:pPr>
              <w:ind w:left="317"/>
              <w:rPr>
                <w:szCs w:val="18"/>
              </w:rPr>
            </w:pPr>
          </w:p>
        </w:tc>
        <w:tc>
          <w:tcPr>
            <w:tcW w:w="6100" w:type="dxa"/>
            <w:tcPrChange w:id="816" w:author="Marie-Helene" w:date="2017-10-05T11:33:00Z">
              <w:tcPr>
                <w:tcW w:w="5549" w:type="dxa"/>
              </w:tcPr>
            </w:tcPrChange>
          </w:tcPr>
          <w:p w:rsidR="0041167A" w:rsidRPr="00AA6F89" w:rsidRDefault="0041167A">
            <w:pPr>
              <w:rPr>
                <w:szCs w:val="18"/>
              </w:rPr>
            </w:pPr>
            <w:r>
              <w:rPr>
                <w:szCs w:val="18"/>
              </w:rPr>
              <w:t>Provide for a section on the number of votes with reference to proposed amended footer iv.</w:t>
            </w:r>
          </w:p>
        </w:tc>
        <w:tc>
          <w:tcPr>
            <w:tcW w:w="1968" w:type="dxa"/>
            <w:tcPrChange w:id="817" w:author="Marie-Helene" w:date="2017-10-05T11:33:00Z">
              <w:tcPr>
                <w:tcW w:w="1704" w:type="dxa"/>
                <w:gridSpan w:val="2"/>
              </w:tcPr>
            </w:tcPrChange>
          </w:tcPr>
          <w:p w:rsidR="0041167A" w:rsidRPr="00AA6F89" w:rsidRDefault="0041167A">
            <w:pPr>
              <w:rPr>
                <w:szCs w:val="18"/>
              </w:rPr>
            </w:pPr>
            <w:r>
              <w:rPr>
                <w:szCs w:val="18"/>
              </w:rPr>
              <w:t>South Africa</w:t>
            </w:r>
          </w:p>
        </w:tc>
      </w:tr>
      <w:tr w:rsidR="0041167A" w:rsidTr="0041167A">
        <w:trPr>
          <w:trPrChange w:id="818" w:author="Marie-Helene" w:date="2017-10-05T11:33:00Z">
            <w:trPr>
              <w:gridAfter w:val="0"/>
            </w:trPr>
          </w:trPrChange>
        </w:trPr>
        <w:tc>
          <w:tcPr>
            <w:tcW w:w="1513" w:type="dxa"/>
            <w:tcPrChange w:id="819" w:author="Marie-Helene" w:date="2017-10-05T11:33:00Z">
              <w:tcPr>
                <w:tcW w:w="1513" w:type="dxa"/>
              </w:tcPr>
            </w:tcPrChange>
          </w:tcPr>
          <w:p w:rsidR="0041167A" w:rsidRDefault="0041167A">
            <w:pPr>
              <w:rPr>
                <w:szCs w:val="18"/>
              </w:rPr>
            </w:pPr>
          </w:p>
        </w:tc>
        <w:tc>
          <w:tcPr>
            <w:tcW w:w="5253" w:type="dxa"/>
            <w:tcPrChange w:id="820" w:author="Marie-Helene" w:date="2017-10-05T11:33:00Z">
              <w:tcPr>
                <w:tcW w:w="5253" w:type="dxa"/>
              </w:tcPr>
            </w:tcPrChange>
          </w:tcPr>
          <w:p w:rsidR="0041167A" w:rsidRDefault="0041167A" w:rsidP="00C82D83">
            <w:pPr>
              <w:pStyle w:val="Paragraphedeliste"/>
              <w:numPr>
                <w:ilvl w:val="0"/>
                <w:numId w:val="10"/>
              </w:numPr>
              <w:ind w:left="317" w:hanging="317"/>
              <w:rPr>
                <w:szCs w:val="18"/>
              </w:rPr>
            </w:pPr>
            <w:r w:rsidRPr="00FE061E">
              <w:rPr>
                <w:szCs w:val="18"/>
              </w:rPr>
              <w:t>The General Regulations shall detail the Rules of Procedure that will apply for each organ.</w:t>
            </w:r>
          </w:p>
          <w:p w:rsidR="0041167A" w:rsidRPr="00FE061E" w:rsidRDefault="0041167A" w:rsidP="00FE061E">
            <w:pPr>
              <w:rPr>
                <w:szCs w:val="18"/>
              </w:rPr>
            </w:pPr>
          </w:p>
        </w:tc>
        <w:tc>
          <w:tcPr>
            <w:tcW w:w="6100" w:type="dxa"/>
            <w:tcPrChange w:id="821" w:author="Marie-Helene" w:date="2017-10-05T11:33:00Z">
              <w:tcPr>
                <w:tcW w:w="5549" w:type="dxa"/>
              </w:tcPr>
            </w:tcPrChange>
          </w:tcPr>
          <w:p w:rsidR="0041167A" w:rsidRPr="00AA6F89" w:rsidRDefault="0041167A">
            <w:pPr>
              <w:rPr>
                <w:szCs w:val="18"/>
              </w:rPr>
            </w:pPr>
          </w:p>
        </w:tc>
        <w:tc>
          <w:tcPr>
            <w:tcW w:w="1968" w:type="dxa"/>
            <w:tcPrChange w:id="822" w:author="Marie-Helene" w:date="2017-10-05T11:33:00Z">
              <w:tcPr>
                <w:tcW w:w="1704" w:type="dxa"/>
                <w:gridSpan w:val="2"/>
              </w:tcPr>
            </w:tcPrChange>
          </w:tcPr>
          <w:p w:rsidR="0041167A" w:rsidRPr="00AA6F89" w:rsidRDefault="0041167A">
            <w:pPr>
              <w:rPr>
                <w:szCs w:val="18"/>
              </w:rPr>
            </w:pPr>
          </w:p>
        </w:tc>
      </w:tr>
      <w:tr w:rsidR="0041167A" w:rsidRPr="006B6766" w:rsidTr="0041167A">
        <w:trPr>
          <w:trPrChange w:id="823" w:author="Marie-Helene" w:date="2017-10-05T11:33:00Z">
            <w:trPr>
              <w:gridAfter w:val="0"/>
            </w:trPr>
          </w:trPrChange>
        </w:trPr>
        <w:tc>
          <w:tcPr>
            <w:tcW w:w="1513" w:type="dxa"/>
            <w:tcPrChange w:id="824" w:author="Marie-Helene" w:date="2017-10-05T11:33:00Z">
              <w:tcPr>
                <w:tcW w:w="1513" w:type="dxa"/>
              </w:tcPr>
            </w:tcPrChange>
          </w:tcPr>
          <w:p w:rsidR="0041167A" w:rsidRDefault="0041167A">
            <w:pPr>
              <w:rPr>
                <w:b/>
                <w:szCs w:val="18"/>
              </w:rPr>
            </w:pPr>
          </w:p>
          <w:p w:rsidR="0041167A" w:rsidRPr="00B70F92" w:rsidRDefault="0041167A">
            <w:pPr>
              <w:rPr>
                <w:b/>
                <w:szCs w:val="18"/>
              </w:rPr>
            </w:pPr>
            <w:r w:rsidRPr="00B70F92">
              <w:rPr>
                <w:b/>
                <w:szCs w:val="18"/>
              </w:rPr>
              <w:t>6</w:t>
            </w:r>
          </w:p>
          <w:p w:rsidR="0041167A" w:rsidRPr="00B70F92" w:rsidRDefault="0041167A">
            <w:pPr>
              <w:rPr>
                <w:b/>
                <w:szCs w:val="18"/>
              </w:rPr>
            </w:pPr>
            <w:r w:rsidRPr="00B70F92">
              <w:rPr>
                <w:b/>
                <w:szCs w:val="18"/>
              </w:rPr>
              <w:t xml:space="preserve">The General </w:t>
            </w:r>
            <w:r w:rsidRPr="00B70F92">
              <w:rPr>
                <w:b/>
                <w:szCs w:val="18"/>
              </w:rPr>
              <w:lastRenderedPageBreak/>
              <w:t>Assembly</w:t>
            </w:r>
          </w:p>
        </w:tc>
        <w:tc>
          <w:tcPr>
            <w:tcW w:w="5253" w:type="dxa"/>
            <w:tcPrChange w:id="825" w:author="Marie-Helene" w:date="2017-10-05T11:33:00Z">
              <w:tcPr>
                <w:tcW w:w="5253" w:type="dxa"/>
              </w:tcPr>
            </w:tcPrChange>
          </w:tcPr>
          <w:p w:rsidR="0041167A" w:rsidRPr="00B70F92" w:rsidRDefault="0041167A" w:rsidP="00B70F92">
            <w:pPr>
              <w:rPr>
                <w:szCs w:val="18"/>
              </w:rPr>
            </w:pPr>
          </w:p>
          <w:p w:rsidR="00574070" w:rsidRDefault="0041167A" w:rsidP="00E741A3">
            <w:pPr>
              <w:pStyle w:val="Paragraphedeliste"/>
              <w:numPr>
                <w:ilvl w:val="0"/>
                <w:numId w:val="11"/>
              </w:numPr>
              <w:ind w:left="317" w:hanging="317"/>
              <w:rPr>
                <w:ins w:id="826" w:author="Marie-Helene" w:date="2017-10-05T16:38:00Z"/>
                <w:szCs w:val="18"/>
              </w:rPr>
            </w:pPr>
            <w:r w:rsidRPr="00FE061E">
              <w:rPr>
                <w:szCs w:val="18"/>
              </w:rPr>
              <w:t>The General Assembly is the principal decision-making organ of the Organization</w:t>
            </w:r>
            <w:ins w:id="827" w:author="Marie-Helene" w:date="2017-10-30T14:46:00Z">
              <w:r w:rsidR="008812E6">
                <w:rPr>
                  <w:szCs w:val="18"/>
                </w:rPr>
                <w:t xml:space="preserve"> and shall have all the powers of the </w:t>
              </w:r>
              <w:r w:rsidR="008812E6">
                <w:rPr>
                  <w:szCs w:val="18"/>
                </w:rPr>
                <w:lastRenderedPageBreak/>
                <w:t xml:space="preserve">Organization unless otherwise regulated by the Convention or delegated by the </w:t>
              </w:r>
            </w:ins>
            <w:ins w:id="828" w:author="Marie-Helene" w:date="2017-10-30T14:47:00Z">
              <w:r w:rsidR="008812E6">
                <w:rPr>
                  <w:szCs w:val="18"/>
                </w:rPr>
                <w:t xml:space="preserve">General </w:t>
              </w:r>
            </w:ins>
            <w:ins w:id="829" w:author="Marie-Helene" w:date="2017-10-30T14:46:00Z">
              <w:r w:rsidR="008812E6">
                <w:rPr>
                  <w:szCs w:val="18"/>
                </w:rPr>
                <w:t>Assembly</w:t>
              </w:r>
            </w:ins>
            <w:ins w:id="830" w:author="Marie-Helene" w:date="2017-10-30T14:47:00Z">
              <w:r w:rsidR="008812E6">
                <w:rPr>
                  <w:szCs w:val="18"/>
                </w:rPr>
                <w:t xml:space="preserve"> to other organs</w:t>
              </w:r>
            </w:ins>
            <w:ins w:id="831" w:author="Jon Price" w:date="2017-10-09T20:02:00Z">
              <w:r w:rsidR="00E87769">
                <w:rPr>
                  <w:szCs w:val="18"/>
                </w:rPr>
                <w:t>.</w:t>
              </w:r>
            </w:ins>
          </w:p>
          <w:p w:rsidR="0041167A" w:rsidRPr="003867A2" w:rsidRDefault="0041167A">
            <w:pPr>
              <w:rPr>
                <w:szCs w:val="18"/>
              </w:rPr>
              <w:pPrChange w:id="832" w:author="Marie-Helene" w:date="2017-10-05T16:41:00Z">
                <w:pPr>
                  <w:pStyle w:val="Paragraphedeliste"/>
                  <w:numPr>
                    <w:numId w:val="11"/>
                  </w:numPr>
                  <w:ind w:hanging="360"/>
                </w:pPr>
              </w:pPrChange>
            </w:pPr>
            <w:del w:id="833" w:author="Marie-Helene" w:date="2017-10-05T16:39:00Z">
              <w:r w:rsidRPr="008E740E" w:rsidDel="00574070">
                <w:rPr>
                  <w:szCs w:val="18"/>
                </w:rPr>
                <w:delText xml:space="preserve"> and a</w:delText>
              </w:r>
            </w:del>
            <w:del w:id="834" w:author="Marie-Helene" w:date="2017-10-05T16:41:00Z">
              <w:r w:rsidRPr="008E740E" w:rsidDel="008E740E">
                <w:rPr>
                  <w:szCs w:val="18"/>
                </w:rPr>
                <w:delText xml:space="preserve">ttendance shall be open to all </w:delText>
              </w:r>
            </w:del>
            <w:del w:id="835" w:author="Marie-Helene" w:date="2017-10-05T16:35:00Z">
              <w:r w:rsidRPr="008E740E" w:rsidDel="00E741A3">
                <w:rPr>
                  <w:szCs w:val="18"/>
                </w:rPr>
                <w:delText>Contracting Parties</w:delText>
              </w:r>
            </w:del>
            <w:del w:id="836" w:author="Marie-Helene" w:date="2017-10-05T16:41:00Z">
              <w:r w:rsidRPr="008E740E" w:rsidDel="008E740E">
                <w:rPr>
                  <w:szCs w:val="18"/>
                </w:rPr>
                <w:delText xml:space="preserve"> and </w:delText>
              </w:r>
            </w:del>
            <w:del w:id="837" w:author="Marie-Helene" w:date="2017-10-05T16:35:00Z">
              <w:r w:rsidRPr="008E740E" w:rsidDel="00E741A3">
                <w:rPr>
                  <w:szCs w:val="18"/>
                </w:rPr>
                <w:delText>m</w:delText>
              </w:r>
            </w:del>
            <w:del w:id="838" w:author="Marie-Helene" w:date="2017-10-05T16:41:00Z">
              <w:r w:rsidRPr="003867A2" w:rsidDel="008E740E">
                <w:rPr>
                  <w:szCs w:val="18"/>
                </w:rPr>
                <w:delText>embers.</w:delText>
              </w:r>
            </w:del>
          </w:p>
        </w:tc>
        <w:tc>
          <w:tcPr>
            <w:tcW w:w="6100" w:type="dxa"/>
            <w:tcPrChange w:id="839" w:author="Marie-Helene" w:date="2017-10-05T11:33:00Z">
              <w:tcPr>
                <w:tcW w:w="5549" w:type="dxa"/>
              </w:tcPr>
            </w:tcPrChange>
          </w:tcPr>
          <w:p w:rsidR="0041167A" w:rsidRDefault="0041167A">
            <w:pPr>
              <w:rPr>
                <w:szCs w:val="18"/>
              </w:rPr>
            </w:pPr>
          </w:p>
          <w:p w:rsidR="00FF4ACD" w:rsidRDefault="00FF4ACD">
            <w:pPr>
              <w:rPr>
                <w:ins w:id="840" w:author="Marie-Helene" w:date="2017-10-30T14:48:00Z"/>
                <w:szCs w:val="18"/>
              </w:rPr>
            </w:pPr>
            <w:ins w:id="841" w:author="Marie-Helene" w:date="2017-10-30T14:48:00Z">
              <w:r>
                <w:rPr>
                  <w:szCs w:val="18"/>
                </w:rPr>
                <w:t>Addition of IHO wording on suggestion by Brazil</w:t>
              </w:r>
            </w:ins>
          </w:p>
          <w:p w:rsidR="00FF4ACD" w:rsidRDefault="00FF4ACD">
            <w:pPr>
              <w:rPr>
                <w:ins w:id="842" w:author="Marie-Helene" w:date="2017-10-30T14:48:00Z"/>
                <w:szCs w:val="18"/>
              </w:rPr>
            </w:pPr>
          </w:p>
          <w:p w:rsidR="00CB313F" w:rsidRDefault="00CB313F">
            <w:pPr>
              <w:rPr>
                <w:szCs w:val="18"/>
              </w:rPr>
            </w:pPr>
            <w:r>
              <w:rPr>
                <w:szCs w:val="18"/>
              </w:rPr>
              <w:lastRenderedPageBreak/>
              <w:t>Consider redrafting paras. 6.1 and 6.2 to have 1. General Assembly the principal decision making organ and 2. Attendance open to all.</w:t>
            </w:r>
          </w:p>
          <w:p w:rsidR="00CB313F" w:rsidRDefault="00CB313F">
            <w:pPr>
              <w:rPr>
                <w:szCs w:val="18"/>
              </w:rPr>
            </w:pPr>
          </w:p>
          <w:p w:rsidR="0041167A" w:rsidRDefault="0041167A">
            <w:pPr>
              <w:rPr>
                <w:szCs w:val="18"/>
              </w:rPr>
            </w:pPr>
            <w:r>
              <w:rPr>
                <w:szCs w:val="18"/>
              </w:rPr>
              <w:t>“</w:t>
            </w:r>
            <w:r w:rsidRPr="00FE061E">
              <w:rPr>
                <w:szCs w:val="18"/>
              </w:rPr>
              <w:t>The General Assembly is the principal decision-making organ of the Organization and attendance shall be open to all Contracting Parties</w:t>
            </w:r>
            <w:r>
              <w:rPr>
                <w:szCs w:val="18"/>
                <w:u w:val="single"/>
              </w:rPr>
              <w:t>, Associate Members and Affiliate Members</w:t>
            </w:r>
            <w:r w:rsidRPr="00FE061E">
              <w:rPr>
                <w:szCs w:val="18"/>
              </w:rPr>
              <w:t xml:space="preserve"> </w:t>
            </w:r>
            <w:r w:rsidRPr="00ED6A50">
              <w:rPr>
                <w:strike/>
                <w:szCs w:val="18"/>
              </w:rPr>
              <w:t>and members</w:t>
            </w:r>
            <w:r w:rsidRPr="00FE061E">
              <w:rPr>
                <w:szCs w:val="18"/>
              </w:rPr>
              <w:t>.</w:t>
            </w:r>
            <w:r>
              <w:rPr>
                <w:szCs w:val="18"/>
              </w:rPr>
              <w:t>”</w:t>
            </w:r>
          </w:p>
          <w:p w:rsidR="0041167A" w:rsidRDefault="0041167A">
            <w:pPr>
              <w:rPr>
                <w:szCs w:val="18"/>
              </w:rPr>
            </w:pPr>
          </w:p>
          <w:p w:rsidR="0041167A" w:rsidRDefault="0041167A">
            <w:pPr>
              <w:rPr>
                <w:szCs w:val="18"/>
              </w:rPr>
            </w:pPr>
            <w:r>
              <w:rPr>
                <w:szCs w:val="18"/>
              </w:rPr>
              <w:t>Crucial issues like composition, functions, authority, rules of procedures (including voting and decision making) should be in the Convention.</w:t>
            </w:r>
          </w:p>
          <w:p w:rsidR="0041167A" w:rsidRDefault="0041167A">
            <w:pPr>
              <w:rPr>
                <w:szCs w:val="18"/>
              </w:rPr>
            </w:pPr>
            <w:r>
              <w:rPr>
                <w:szCs w:val="18"/>
              </w:rPr>
              <w:t>The General Assembly should have the power to decide on the location of the Secretariat.</w:t>
            </w:r>
          </w:p>
          <w:p w:rsidR="0041167A" w:rsidRDefault="0041167A">
            <w:pPr>
              <w:rPr>
                <w:szCs w:val="18"/>
              </w:rPr>
            </w:pPr>
          </w:p>
          <w:p w:rsidR="0041167A" w:rsidRPr="00E12798" w:rsidRDefault="0041167A">
            <w:pPr>
              <w:rPr>
                <w:szCs w:val="18"/>
              </w:rPr>
            </w:pPr>
            <w:r>
              <w:rPr>
                <w:szCs w:val="18"/>
              </w:rPr>
              <w:t>Does not indicate that Contracting Parties must be represented at the meeting</w:t>
            </w:r>
            <w:del w:id="843" w:author="Marie-Helene" w:date="2017-10-05T16:36:00Z">
              <w:r w:rsidDel="00500CEF">
                <w:rPr>
                  <w:szCs w:val="18"/>
                </w:rPr>
                <w:delText xml:space="preserve"> </w:delText>
              </w:r>
            </w:del>
          </w:p>
          <w:p w:rsidR="0041167A" w:rsidRDefault="0041167A">
            <w:pPr>
              <w:rPr>
                <w:szCs w:val="18"/>
              </w:rPr>
            </w:pPr>
          </w:p>
          <w:p w:rsidR="0041167A" w:rsidRDefault="0041167A">
            <w:pPr>
              <w:rPr>
                <w:szCs w:val="18"/>
              </w:rPr>
            </w:pPr>
            <w:r>
              <w:rPr>
                <w:szCs w:val="18"/>
              </w:rPr>
              <w:t>This article should contain general provisions only. Procedural details should be moved to the General Regulations.</w:t>
            </w:r>
          </w:p>
          <w:p w:rsidR="0041167A" w:rsidRDefault="0041167A">
            <w:pPr>
              <w:rPr>
                <w:szCs w:val="18"/>
              </w:rPr>
            </w:pPr>
          </w:p>
          <w:p w:rsidR="0041167A" w:rsidRDefault="0041167A">
            <w:pPr>
              <w:rPr>
                <w:szCs w:val="18"/>
              </w:rPr>
            </w:pPr>
            <w:r>
              <w:rPr>
                <w:szCs w:val="18"/>
              </w:rPr>
              <w:t>Amend to read:</w:t>
            </w:r>
          </w:p>
          <w:p w:rsidR="0041167A" w:rsidRPr="00AA6F89" w:rsidRDefault="0041167A" w:rsidP="00F37720">
            <w:pPr>
              <w:rPr>
                <w:szCs w:val="18"/>
              </w:rPr>
            </w:pPr>
            <w:r>
              <w:rPr>
                <w:szCs w:val="18"/>
              </w:rPr>
              <w:t>“</w:t>
            </w:r>
            <w:r w:rsidRPr="00FE061E">
              <w:rPr>
                <w:szCs w:val="18"/>
              </w:rPr>
              <w:t xml:space="preserve">The General Assembly is the principal decision-making organ of the Organization and attendance shall be open to all </w:t>
            </w:r>
            <w:r w:rsidRPr="0034483E">
              <w:rPr>
                <w:strike/>
                <w:szCs w:val="18"/>
              </w:rPr>
              <w:t>Contracting Parties and members</w:t>
            </w:r>
            <w:r>
              <w:rPr>
                <w:szCs w:val="18"/>
              </w:rPr>
              <w:t xml:space="preserve"> </w:t>
            </w:r>
            <w:r>
              <w:rPr>
                <w:szCs w:val="18"/>
                <w:u w:val="single"/>
              </w:rPr>
              <w:t>Member States. Associate and Affiliate partners can also attend to and participate in the General Assembly. Only Member States have the right to vote at the Assembly</w:t>
            </w:r>
            <w:r w:rsidRPr="00FE061E">
              <w:rPr>
                <w:szCs w:val="18"/>
              </w:rPr>
              <w:t>.</w:t>
            </w:r>
          </w:p>
        </w:tc>
        <w:tc>
          <w:tcPr>
            <w:tcW w:w="1968" w:type="dxa"/>
            <w:tcPrChange w:id="844" w:author="Marie-Helene" w:date="2017-10-05T11:33:00Z">
              <w:tcPr>
                <w:tcW w:w="1704" w:type="dxa"/>
                <w:gridSpan w:val="2"/>
              </w:tcPr>
            </w:tcPrChange>
          </w:tcPr>
          <w:p w:rsidR="0041167A" w:rsidRDefault="0041167A">
            <w:pPr>
              <w:rPr>
                <w:szCs w:val="18"/>
              </w:rPr>
            </w:pPr>
          </w:p>
          <w:p w:rsidR="00FF4ACD" w:rsidRPr="006B6766" w:rsidRDefault="00FF4ACD">
            <w:pPr>
              <w:rPr>
                <w:ins w:id="845" w:author="Marie-Helene" w:date="2017-10-30T14:48:00Z"/>
                <w:szCs w:val="18"/>
                <w:rPrChange w:id="846" w:author="Marie-Hélène Grillet" w:date="2017-12-05T14:02:00Z">
                  <w:rPr>
                    <w:ins w:id="847" w:author="Marie-Helene" w:date="2017-10-30T14:48:00Z"/>
                    <w:szCs w:val="18"/>
                    <w:lang w:val="es-ES"/>
                  </w:rPr>
                </w:rPrChange>
              </w:rPr>
            </w:pPr>
          </w:p>
          <w:p w:rsidR="00FF4ACD" w:rsidRPr="006B6766" w:rsidRDefault="00FF4ACD">
            <w:pPr>
              <w:rPr>
                <w:ins w:id="848" w:author="Marie-Helene" w:date="2017-10-30T14:48:00Z"/>
                <w:szCs w:val="18"/>
                <w:rPrChange w:id="849" w:author="Marie-Hélène Grillet" w:date="2017-12-05T14:02:00Z">
                  <w:rPr>
                    <w:ins w:id="850" w:author="Marie-Helene" w:date="2017-10-30T14:48:00Z"/>
                    <w:szCs w:val="18"/>
                    <w:lang w:val="es-ES"/>
                  </w:rPr>
                </w:rPrChange>
              </w:rPr>
            </w:pPr>
          </w:p>
          <w:p w:rsidR="00CB313F" w:rsidRPr="00652BA9" w:rsidRDefault="00CB313F">
            <w:pPr>
              <w:rPr>
                <w:szCs w:val="18"/>
                <w:lang w:val="es-ES"/>
                <w:rPrChange w:id="851" w:author="Jon Price" w:date="2017-10-09T19:04:00Z">
                  <w:rPr>
                    <w:szCs w:val="18"/>
                  </w:rPr>
                </w:rPrChange>
              </w:rPr>
            </w:pPr>
            <w:r w:rsidRPr="00652BA9">
              <w:rPr>
                <w:szCs w:val="18"/>
                <w:lang w:val="es-ES"/>
                <w:rPrChange w:id="852" w:author="Jon Price" w:date="2017-10-09T19:04:00Z">
                  <w:rPr>
                    <w:szCs w:val="18"/>
                  </w:rPr>
                </w:rPrChange>
              </w:rPr>
              <w:lastRenderedPageBreak/>
              <w:t>Canada</w:t>
            </w:r>
          </w:p>
          <w:p w:rsidR="00CB313F" w:rsidRPr="00652BA9" w:rsidRDefault="00CB313F">
            <w:pPr>
              <w:rPr>
                <w:szCs w:val="18"/>
                <w:lang w:val="es-ES"/>
                <w:rPrChange w:id="853" w:author="Jon Price" w:date="2017-10-09T19:04:00Z">
                  <w:rPr>
                    <w:szCs w:val="18"/>
                  </w:rPr>
                </w:rPrChange>
              </w:rPr>
            </w:pPr>
          </w:p>
          <w:p w:rsidR="00CB313F" w:rsidRPr="00652BA9" w:rsidRDefault="00CB313F">
            <w:pPr>
              <w:rPr>
                <w:szCs w:val="18"/>
                <w:lang w:val="es-ES"/>
                <w:rPrChange w:id="854" w:author="Jon Price" w:date="2017-10-09T19:04:00Z">
                  <w:rPr>
                    <w:szCs w:val="18"/>
                  </w:rPr>
                </w:rPrChange>
              </w:rPr>
            </w:pPr>
          </w:p>
          <w:p w:rsidR="0041167A" w:rsidRPr="00CB313F" w:rsidRDefault="0041167A">
            <w:pPr>
              <w:rPr>
                <w:szCs w:val="18"/>
                <w:lang w:val="es-ES"/>
                <w:rPrChange w:id="855" w:author="Marie-Hélène Grillet" w:date="2017-10-09T12:10:00Z">
                  <w:rPr>
                    <w:szCs w:val="18"/>
                  </w:rPr>
                </w:rPrChange>
              </w:rPr>
            </w:pPr>
            <w:r w:rsidRPr="00CB313F">
              <w:rPr>
                <w:szCs w:val="18"/>
                <w:lang w:val="es-ES"/>
                <w:rPrChange w:id="856" w:author="Marie-Hélène Grillet" w:date="2017-10-09T12:10:00Z">
                  <w:rPr>
                    <w:szCs w:val="18"/>
                  </w:rPr>
                </w:rPrChange>
              </w:rPr>
              <w:t>Japan</w:t>
            </w:r>
          </w:p>
          <w:p w:rsidR="0041167A" w:rsidRPr="00CB313F" w:rsidRDefault="0041167A">
            <w:pPr>
              <w:rPr>
                <w:szCs w:val="18"/>
                <w:lang w:val="es-ES"/>
                <w:rPrChange w:id="857" w:author="Marie-Hélène Grillet" w:date="2017-10-09T12:10:00Z">
                  <w:rPr>
                    <w:szCs w:val="18"/>
                  </w:rPr>
                </w:rPrChange>
              </w:rPr>
            </w:pPr>
          </w:p>
          <w:p w:rsidR="0041167A" w:rsidRPr="00CB313F" w:rsidRDefault="0041167A">
            <w:pPr>
              <w:rPr>
                <w:szCs w:val="18"/>
                <w:lang w:val="es-ES"/>
                <w:rPrChange w:id="858" w:author="Marie-Hélène Grillet" w:date="2017-10-09T12:10:00Z">
                  <w:rPr>
                    <w:szCs w:val="18"/>
                  </w:rPr>
                </w:rPrChange>
              </w:rPr>
            </w:pPr>
          </w:p>
          <w:p w:rsidR="0041167A" w:rsidRPr="00CB313F" w:rsidRDefault="0041167A">
            <w:pPr>
              <w:rPr>
                <w:szCs w:val="18"/>
                <w:lang w:val="es-ES"/>
                <w:rPrChange w:id="859" w:author="Marie-Hélène Grillet" w:date="2017-10-09T12:10:00Z">
                  <w:rPr>
                    <w:szCs w:val="18"/>
                  </w:rPr>
                </w:rPrChange>
              </w:rPr>
            </w:pPr>
          </w:p>
          <w:p w:rsidR="0041167A" w:rsidRPr="00CB313F" w:rsidRDefault="0041167A">
            <w:pPr>
              <w:rPr>
                <w:szCs w:val="18"/>
                <w:lang w:val="es-ES"/>
                <w:rPrChange w:id="860" w:author="Marie-Hélène Grillet" w:date="2017-10-09T12:10:00Z">
                  <w:rPr>
                    <w:szCs w:val="18"/>
                  </w:rPr>
                </w:rPrChange>
              </w:rPr>
            </w:pPr>
            <w:r w:rsidRPr="00CB313F">
              <w:rPr>
                <w:szCs w:val="18"/>
                <w:lang w:val="es-ES"/>
                <w:rPrChange w:id="861" w:author="Marie-Hélène Grillet" w:date="2017-10-09T12:10:00Z">
                  <w:rPr>
                    <w:szCs w:val="18"/>
                  </w:rPr>
                </w:rPrChange>
              </w:rPr>
              <w:t>Korea</w:t>
            </w:r>
          </w:p>
          <w:p w:rsidR="0041167A" w:rsidRPr="00CB313F" w:rsidRDefault="0041167A">
            <w:pPr>
              <w:rPr>
                <w:szCs w:val="18"/>
                <w:lang w:val="es-ES"/>
                <w:rPrChange w:id="862" w:author="Marie-Hélène Grillet" w:date="2017-10-09T12:10:00Z">
                  <w:rPr>
                    <w:szCs w:val="18"/>
                  </w:rPr>
                </w:rPrChange>
              </w:rPr>
            </w:pPr>
          </w:p>
          <w:p w:rsidR="0041167A" w:rsidRPr="00CB313F" w:rsidRDefault="0041167A">
            <w:pPr>
              <w:rPr>
                <w:szCs w:val="18"/>
                <w:lang w:val="es-ES"/>
                <w:rPrChange w:id="863" w:author="Marie-Hélène Grillet" w:date="2017-10-09T12:10:00Z">
                  <w:rPr>
                    <w:szCs w:val="18"/>
                  </w:rPr>
                </w:rPrChange>
              </w:rPr>
            </w:pPr>
          </w:p>
          <w:p w:rsidR="0041167A" w:rsidRPr="00CB313F" w:rsidRDefault="0041167A">
            <w:pPr>
              <w:rPr>
                <w:szCs w:val="18"/>
                <w:lang w:val="es-ES"/>
                <w:rPrChange w:id="864" w:author="Marie-Hélène Grillet" w:date="2017-10-09T12:10:00Z">
                  <w:rPr>
                    <w:szCs w:val="18"/>
                  </w:rPr>
                </w:rPrChange>
              </w:rPr>
            </w:pPr>
          </w:p>
          <w:p w:rsidR="0041167A" w:rsidRPr="00CB313F" w:rsidRDefault="0041167A">
            <w:pPr>
              <w:rPr>
                <w:szCs w:val="18"/>
                <w:lang w:val="es-ES"/>
                <w:rPrChange w:id="865" w:author="Marie-Hélène Grillet" w:date="2017-10-09T12:10:00Z">
                  <w:rPr>
                    <w:szCs w:val="18"/>
                  </w:rPr>
                </w:rPrChange>
              </w:rPr>
            </w:pPr>
          </w:p>
          <w:p w:rsidR="0041167A" w:rsidRPr="00CB313F" w:rsidRDefault="0041167A">
            <w:pPr>
              <w:rPr>
                <w:szCs w:val="18"/>
                <w:lang w:val="es-ES"/>
                <w:rPrChange w:id="866" w:author="Marie-Hélène Grillet" w:date="2017-10-09T12:10:00Z">
                  <w:rPr>
                    <w:szCs w:val="18"/>
                  </w:rPr>
                </w:rPrChange>
              </w:rPr>
            </w:pPr>
            <w:r w:rsidRPr="00CB313F">
              <w:rPr>
                <w:szCs w:val="18"/>
                <w:lang w:val="es-ES"/>
                <w:rPrChange w:id="867" w:author="Marie-Hélène Grillet" w:date="2017-10-09T12:10:00Z">
                  <w:rPr>
                    <w:szCs w:val="18"/>
                  </w:rPr>
                </w:rPrChange>
              </w:rPr>
              <w:t>Mexico</w:t>
            </w:r>
          </w:p>
          <w:p w:rsidR="0041167A" w:rsidRPr="00CB313F" w:rsidRDefault="0041167A">
            <w:pPr>
              <w:rPr>
                <w:szCs w:val="18"/>
                <w:lang w:val="es-ES"/>
                <w:rPrChange w:id="868" w:author="Marie-Hélène Grillet" w:date="2017-10-09T12:10:00Z">
                  <w:rPr>
                    <w:szCs w:val="18"/>
                  </w:rPr>
                </w:rPrChange>
              </w:rPr>
            </w:pPr>
          </w:p>
          <w:p w:rsidR="0041167A" w:rsidRPr="00CB313F" w:rsidRDefault="0041167A">
            <w:pPr>
              <w:rPr>
                <w:szCs w:val="18"/>
                <w:lang w:val="es-ES"/>
                <w:rPrChange w:id="869" w:author="Marie-Hélène Grillet" w:date="2017-10-09T12:10:00Z">
                  <w:rPr>
                    <w:szCs w:val="18"/>
                  </w:rPr>
                </w:rPrChange>
              </w:rPr>
            </w:pPr>
            <w:r w:rsidRPr="00CB313F">
              <w:rPr>
                <w:szCs w:val="18"/>
                <w:lang w:val="es-ES"/>
                <w:rPrChange w:id="870" w:author="Marie-Hélène Grillet" w:date="2017-10-09T12:10:00Z">
                  <w:rPr>
                    <w:szCs w:val="18"/>
                  </w:rPr>
                </w:rPrChange>
              </w:rPr>
              <w:t>Russia</w:t>
            </w:r>
          </w:p>
          <w:p w:rsidR="0041167A" w:rsidRPr="00CB313F" w:rsidRDefault="0041167A">
            <w:pPr>
              <w:rPr>
                <w:szCs w:val="18"/>
                <w:lang w:val="es-ES"/>
                <w:rPrChange w:id="871" w:author="Marie-Hélène Grillet" w:date="2017-10-09T12:10:00Z">
                  <w:rPr>
                    <w:szCs w:val="18"/>
                  </w:rPr>
                </w:rPrChange>
              </w:rPr>
            </w:pPr>
          </w:p>
          <w:p w:rsidR="0041167A" w:rsidRPr="00CB313F" w:rsidRDefault="0041167A">
            <w:pPr>
              <w:rPr>
                <w:szCs w:val="18"/>
                <w:lang w:val="es-ES"/>
                <w:rPrChange w:id="872" w:author="Marie-Hélène Grillet" w:date="2017-10-09T12:10:00Z">
                  <w:rPr>
                    <w:szCs w:val="18"/>
                  </w:rPr>
                </w:rPrChange>
              </w:rPr>
            </w:pPr>
          </w:p>
          <w:p w:rsidR="0041167A" w:rsidRPr="00CB313F" w:rsidRDefault="0041167A">
            <w:pPr>
              <w:rPr>
                <w:szCs w:val="18"/>
                <w:lang w:val="es-ES"/>
                <w:rPrChange w:id="873" w:author="Marie-Hélène Grillet" w:date="2017-10-09T12:10:00Z">
                  <w:rPr>
                    <w:szCs w:val="18"/>
                  </w:rPr>
                </w:rPrChange>
              </w:rPr>
            </w:pPr>
            <w:r w:rsidRPr="00CB313F">
              <w:rPr>
                <w:szCs w:val="18"/>
                <w:lang w:val="es-ES"/>
                <w:rPrChange w:id="874" w:author="Marie-Hélène Grillet" w:date="2017-10-09T12:10:00Z">
                  <w:rPr>
                    <w:szCs w:val="18"/>
                  </w:rPr>
                </w:rPrChange>
              </w:rPr>
              <w:t>Spain</w:t>
            </w:r>
          </w:p>
          <w:p w:rsidR="0041167A" w:rsidRPr="00CB313F" w:rsidRDefault="0041167A">
            <w:pPr>
              <w:rPr>
                <w:szCs w:val="18"/>
                <w:lang w:val="es-ES"/>
                <w:rPrChange w:id="875" w:author="Marie-Hélène Grillet" w:date="2017-10-09T12:10:00Z">
                  <w:rPr>
                    <w:szCs w:val="18"/>
                  </w:rPr>
                </w:rPrChange>
              </w:rPr>
            </w:pPr>
          </w:p>
        </w:tc>
      </w:tr>
      <w:tr w:rsidR="008E740E" w:rsidTr="0041167A">
        <w:trPr>
          <w:ins w:id="876" w:author="Marie-Helene" w:date="2017-10-05T16:40:00Z"/>
        </w:trPr>
        <w:tc>
          <w:tcPr>
            <w:tcW w:w="1513" w:type="dxa"/>
          </w:tcPr>
          <w:p w:rsidR="008E740E" w:rsidRPr="00CB313F" w:rsidRDefault="008E740E">
            <w:pPr>
              <w:rPr>
                <w:ins w:id="877" w:author="Marie-Helene" w:date="2017-10-05T16:40:00Z"/>
                <w:b/>
                <w:szCs w:val="18"/>
                <w:lang w:val="es-ES"/>
                <w:rPrChange w:id="878" w:author="Marie-Hélène Grillet" w:date="2017-10-09T12:10:00Z">
                  <w:rPr>
                    <w:ins w:id="879" w:author="Marie-Helene" w:date="2017-10-05T16:40:00Z"/>
                    <w:b/>
                    <w:szCs w:val="18"/>
                  </w:rPr>
                </w:rPrChange>
              </w:rPr>
            </w:pPr>
          </w:p>
        </w:tc>
        <w:tc>
          <w:tcPr>
            <w:tcW w:w="5253" w:type="dxa"/>
          </w:tcPr>
          <w:p w:rsidR="008E740E" w:rsidRPr="008E740E" w:rsidRDefault="008E740E">
            <w:pPr>
              <w:pStyle w:val="Paragraphedeliste"/>
              <w:numPr>
                <w:ilvl w:val="0"/>
                <w:numId w:val="11"/>
              </w:numPr>
              <w:ind w:left="317" w:hanging="317"/>
              <w:rPr>
                <w:ins w:id="880" w:author="Marie-Helene" w:date="2017-10-05T16:40:00Z"/>
                <w:szCs w:val="18"/>
              </w:rPr>
              <w:pPrChange w:id="881" w:author="Marie-Hélène Grillet" w:date="2017-10-09T12:10:00Z">
                <w:pPr/>
              </w:pPrChange>
            </w:pPr>
            <w:ins w:id="882" w:author="Marie-Helene" w:date="2017-10-05T16:42:00Z">
              <w:del w:id="883" w:author="Marie-Hélène Grillet" w:date="2017-10-09T12:11:00Z">
                <w:r w:rsidDel="0040312F">
                  <w:rPr>
                    <w:szCs w:val="18"/>
                  </w:rPr>
                  <w:delText xml:space="preserve">6.2 </w:delText>
                </w:r>
              </w:del>
            </w:ins>
            <w:ins w:id="884" w:author="Marie-Helene" w:date="2017-10-05T16:41:00Z">
              <w:r w:rsidRPr="008E740E">
                <w:rPr>
                  <w:szCs w:val="18"/>
                </w:rPr>
                <w:t>Attendance shall be open to all Member States and Members</w:t>
              </w:r>
            </w:ins>
            <w:ins w:id="885" w:author="Marie-Hélène Grillet" w:date="2017-10-09T15:17:00Z">
              <w:r w:rsidR="00D43C0D">
                <w:rPr>
                  <w:szCs w:val="18"/>
                </w:rPr>
                <w:t>.</w:t>
              </w:r>
            </w:ins>
          </w:p>
        </w:tc>
        <w:tc>
          <w:tcPr>
            <w:tcW w:w="6100" w:type="dxa"/>
          </w:tcPr>
          <w:p w:rsidR="008E740E" w:rsidRDefault="008E740E">
            <w:pPr>
              <w:rPr>
                <w:ins w:id="886" w:author="Marie-Helene" w:date="2017-10-05T16:40:00Z"/>
                <w:szCs w:val="18"/>
              </w:rPr>
            </w:pPr>
          </w:p>
        </w:tc>
        <w:tc>
          <w:tcPr>
            <w:tcW w:w="1968" w:type="dxa"/>
          </w:tcPr>
          <w:p w:rsidR="008E740E" w:rsidRDefault="008E740E">
            <w:pPr>
              <w:rPr>
                <w:ins w:id="887" w:author="Marie-Helene" w:date="2017-10-05T16:40:00Z"/>
                <w:szCs w:val="18"/>
              </w:rPr>
            </w:pPr>
          </w:p>
        </w:tc>
      </w:tr>
      <w:tr w:rsidR="0041167A" w:rsidTr="0041167A">
        <w:trPr>
          <w:trPrChange w:id="888" w:author="Marie-Helene" w:date="2017-10-05T11:33:00Z">
            <w:trPr>
              <w:gridAfter w:val="0"/>
            </w:trPr>
          </w:trPrChange>
        </w:trPr>
        <w:tc>
          <w:tcPr>
            <w:tcW w:w="1513" w:type="dxa"/>
            <w:tcPrChange w:id="889" w:author="Marie-Helene" w:date="2017-10-05T11:33:00Z">
              <w:tcPr>
                <w:tcW w:w="1513" w:type="dxa"/>
              </w:tcPr>
            </w:tcPrChange>
          </w:tcPr>
          <w:p w:rsidR="0041167A" w:rsidRDefault="0041167A">
            <w:pPr>
              <w:rPr>
                <w:szCs w:val="18"/>
              </w:rPr>
            </w:pPr>
          </w:p>
        </w:tc>
        <w:tc>
          <w:tcPr>
            <w:tcW w:w="5253" w:type="dxa"/>
            <w:tcPrChange w:id="890" w:author="Marie-Helene" w:date="2017-10-05T11:33:00Z">
              <w:tcPr>
                <w:tcW w:w="5253" w:type="dxa"/>
              </w:tcPr>
            </w:tcPrChange>
          </w:tcPr>
          <w:p w:rsidR="0041167A" w:rsidRPr="00FE061E" w:rsidRDefault="0041167A">
            <w:pPr>
              <w:pStyle w:val="Paragraphedeliste"/>
              <w:numPr>
                <w:ilvl w:val="0"/>
                <w:numId w:val="11"/>
              </w:numPr>
              <w:ind w:left="317" w:hanging="317"/>
              <w:rPr>
                <w:szCs w:val="18"/>
              </w:rPr>
              <w:pPrChange w:id="891" w:author="Marie-Hélène Grillet" w:date="2017-10-09T12:40:00Z">
                <w:pPr>
                  <w:pStyle w:val="Paragraphedeliste"/>
                  <w:numPr>
                    <w:numId w:val="11"/>
                  </w:numPr>
                  <w:ind w:hanging="360"/>
                </w:pPr>
              </w:pPrChange>
            </w:pPr>
            <w:r w:rsidRPr="00FE061E">
              <w:rPr>
                <w:szCs w:val="18"/>
              </w:rPr>
              <w:t xml:space="preserve">Each </w:t>
            </w:r>
            <w:del w:id="892" w:author="Marie-Helene" w:date="2017-10-05T16:37:00Z">
              <w:r w:rsidRPr="00FE061E" w:rsidDel="00500CEF">
                <w:rPr>
                  <w:szCs w:val="18"/>
                </w:rPr>
                <w:delText>Contracting Party</w:delText>
              </w:r>
            </w:del>
            <w:ins w:id="893" w:author="Marie-Helene" w:date="2017-10-05T16:37:00Z">
              <w:r w:rsidR="00500CEF">
                <w:rPr>
                  <w:szCs w:val="18"/>
                </w:rPr>
                <w:t>Member State</w:t>
              </w:r>
            </w:ins>
            <w:r w:rsidRPr="00FE061E">
              <w:rPr>
                <w:szCs w:val="18"/>
              </w:rPr>
              <w:t xml:space="preserve"> shall designate one of its delegates, preferably the head of a national authority legally responsible for the regulation, provision, maintenance or operation of </w:t>
            </w:r>
            <w:ins w:id="894" w:author="Marie-Hélène Grillet" w:date="2017-10-09T15:17:00Z">
              <w:r w:rsidR="00D43C0D">
                <w:rPr>
                  <w:szCs w:val="18"/>
                </w:rPr>
                <w:t>M</w:t>
              </w:r>
            </w:ins>
            <w:del w:id="895" w:author="Marie-Hélène Grillet" w:date="2017-10-09T15:17:00Z">
              <w:r w:rsidRPr="00FE061E" w:rsidDel="00D43C0D">
                <w:rPr>
                  <w:szCs w:val="18"/>
                </w:rPr>
                <w:delText>m</w:delText>
              </w:r>
            </w:del>
            <w:r w:rsidRPr="00FE061E">
              <w:rPr>
                <w:szCs w:val="18"/>
              </w:rPr>
              <w:t xml:space="preserve">arine </w:t>
            </w:r>
            <w:ins w:id="896" w:author="Marie-Hélène Grillet" w:date="2017-10-09T15:17:00Z">
              <w:r w:rsidR="00D43C0D">
                <w:rPr>
                  <w:szCs w:val="18"/>
                </w:rPr>
                <w:t>A</w:t>
              </w:r>
            </w:ins>
            <w:del w:id="897" w:author="Marie-Hélène Grillet" w:date="2017-10-09T15:17:00Z">
              <w:r w:rsidRPr="00FE061E" w:rsidDel="00D43C0D">
                <w:rPr>
                  <w:szCs w:val="18"/>
                </w:rPr>
                <w:delText>a</w:delText>
              </w:r>
            </w:del>
            <w:r w:rsidRPr="00FE061E">
              <w:rPr>
                <w:szCs w:val="18"/>
              </w:rPr>
              <w:t xml:space="preserve">ids to </w:t>
            </w:r>
            <w:ins w:id="898" w:author="Marie-Hélène Grillet" w:date="2017-10-09T15:17:00Z">
              <w:r w:rsidR="00D43C0D">
                <w:rPr>
                  <w:szCs w:val="18"/>
                </w:rPr>
                <w:t>N</w:t>
              </w:r>
            </w:ins>
            <w:del w:id="899" w:author="Marie-Hélène Grillet" w:date="2017-10-09T15:17:00Z">
              <w:r w:rsidRPr="00FE061E" w:rsidDel="00D43C0D">
                <w:rPr>
                  <w:szCs w:val="18"/>
                </w:rPr>
                <w:delText>n</w:delText>
              </w:r>
            </w:del>
            <w:r w:rsidRPr="00FE061E">
              <w:rPr>
                <w:szCs w:val="18"/>
              </w:rPr>
              <w:t>avigation, or his or her representative, as its principal delegate at the General Assembly.</w:t>
            </w:r>
          </w:p>
        </w:tc>
        <w:tc>
          <w:tcPr>
            <w:tcW w:w="6100" w:type="dxa"/>
            <w:tcPrChange w:id="900" w:author="Marie-Helene" w:date="2017-10-05T11:33:00Z">
              <w:tcPr>
                <w:tcW w:w="5549" w:type="dxa"/>
              </w:tcPr>
            </w:tcPrChange>
          </w:tcPr>
          <w:p w:rsidR="0041167A" w:rsidRDefault="0041167A">
            <w:pPr>
              <w:rPr>
                <w:szCs w:val="18"/>
              </w:rPr>
            </w:pPr>
            <w:r>
              <w:rPr>
                <w:szCs w:val="18"/>
              </w:rPr>
              <w:t>Find the best way to reflect on the need to have technical representation.</w:t>
            </w:r>
          </w:p>
          <w:p w:rsidR="0041167A" w:rsidRDefault="0041167A">
            <w:pPr>
              <w:rPr>
                <w:szCs w:val="18"/>
              </w:rPr>
            </w:pPr>
          </w:p>
          <w:p w:rsidR="0041167A" w:rsidRDefault="0041167A">
            <w:pPr>
              <w:rPr>
                <w:szCs w:val="18"/>
              </w:rPr>
            </w:pPr>
            <w:r>
              <w:rPr>
                <w:szCs w:val="18"/>
              </w:rPr>
              <w:t>Replace “Contracting Party(ies)” with “Member State(s)”.</w:t>
            </w:r>
          </w:p>
          <w:p w:rsidR="0041167A" w:rsidRDefault="0041167A">
            <w:pPr>
              <w:rPr>
                <w:szCs w:val="18"/>
              </w:rPr>
            </w:pPr>
          </w:p>
          <w:p w:rsidR="0041167A" w:rsidRDefault="0041167A">
            <w:pPr>
              <w:rPr>
                <w:szCs w:val="18"/>
              </w:rPr>
            </w:pPr>
            <w:r>
              <w:rPr>
                <w:szCs w:val="18"/>
              </w:rPr>
              <w:t>Replace “the head of a national authority” with “a manager of...”.</w:t>
            </w:r>
          </w:p>
          <w:p w:rsidR="0041167A" w:rsidRPr="009A387E" w:rsidRDefault="0041167A">
            <w:pPr>
              <w:rPr>
                <w:i/>
                <w:szCs w:val="18"/>
              </w:rPr>
            </w:pPr>
            <w:r>
              <w:rPr>
                <w:i/>
                <w:szCs w:val="18"/>
              </w:rPr>
              <w:t>Amendment proposed in French, may not be relevant in the English version (“un responsable” vs “le directeur”).</w:t>
            </w:r>
          </w:p>
        </w:tc>
        <w:tc>
          <w:tcPr>
            <w:tcW w:w="1968" w:type="dxa"/>
            <w:tcPrChange w:id="901" w:author="Marie-Helene" w:date="2017-10-05T11:33:00Z">
              <w:tcPr>
                <w:tcW w:w="1704" w:type="dxa"/>
                <w:gridSpan w:val="2"/>
              </w:tcPr>
            </w:tcPrChange>
          </w:tcPr>
          <w:p w:rsidR="0041167A" w:rsidRDefault="0041167A">
            <w:pPr>
              <w:rPr>
                <w:szCs w:val="18"/>
              </w:rPr>
            </w:pPr>
            <w:r>
              <w:rPr>
                <w:szCs w:val="18"/>
              </w:rPr>
              <w:t>Argentina</w:t>
            </w:r>
          </w:p>
          <w:p w:rsidR="0041167A" w:rsidRDefault="0041167A">
            <w:pPr>
              <w:rPr>
                <w:szCs w:val="18"/>
              </w:rPr>
            </w:pPr>
          </w:p>
          <w:p w:rsidR="0041167A" w:rsidRDefault="0041167A">
            <w:pPr>
              <w:rPr>
                <w:szCs w:val="18"/>
              </w:rPr>
            </w:pPr>
            <w:r>
              <w:rPr>
                <w:szCs w:val="18"/>
              </w:rPr>
              <w:t>Spain</w:t>
            </w:r>
          </w:p>
          <w:p w:rsidR="0041167A" w:rsidRDefault="0041167A">
            <w:pPr>
              <w:rPr>
                <w:szCs w:val="18"/>
              </w:rPr>
            </w:pPr>
          </w:p>
          <w:p w:rsidR="0041167A" w:rsidRPr="00AA6F89" w:rsidRDefault="0041167A">
            <w:pPr>
              <w:rPr>
                <w:szCs w:val="18"/>
              </w:rPr>
            </w:pPr>
            <w:r>
              <w:rPr>
                <w:szCs w:val="18"/>
              </w:rPr>
              <w:t>Tunisia</w:t>
            </w:r>
          </w:p>
        </w:tc>
      </w:tr>
      <w:tr w:rsidR="0041167A" w:rsidTr="0041167A">
        <w:trPr>
          <w:trPrChange w:id="902" w:author="Marie-Helene" w:date="2017-10-05T11:33:00Z">
            <w:trPr>
              <w:gridAfter w:val="0"/>
            </w:trPr>
          </w:trPrChange>
        </w:trPr>
        <w:tc>
          <w:tcPr>
            <w:tcW w:w="1513" w:type="dxa"/>
            <w:tcPrChange w:id="903" w:author="Marie-Helene" w:date="2017-10-05T11:33:00Z">
              <w:tcPr>
                <w:tcW w:w="1513" w:type="dxa"/>
              </w:tcPr>
            </w:tcPrChange>
          </w:tcPr>
          <w:p w:rsidR="0041167A" w:rsidRDefault="0041167A">
            <w:pPr>
              <w:rPr>
                <w:szCs w:val="18"/>
              </w:rPr>
            </w:pPr>
          </w:p>
        </w:tc>
        <w:tc>
          <w:tcPr>
            <w:tcW w:w="5253" w:type="dxa"/>
            <w:tcPrChange w:id="904" w:author="Marie-Helene" w:date="2017-10-05T11:33:00Z">
              <w:tcPr>
                <w:tcW w:w="5253" w:type="dxa"/>
              </w:tcPr>
            </w:tcPrChange>
          </w:tcPr>
          <w:p w:rsidR="0041167A" w:rsidRPr="00FE061E" w:rsidRDefault="0041167A">
            <w:pPr>
              <w:pStyle w:val="Paragraphedeliste"/>
              <w:numPr>
                <w:ilvl w:val="0"/>
                <w:numId w:val="11"/>
              </w:numPr>
              <w:ind w:left="317" w:hanging="317"/>
              <w:rPr>
                <w:szCs w:val="18"/>
              </w:rPr>
            </w:pPr>
            <w:r w:rsidRPr="00FE061E">
              <w:rPr>
                <w:szCs w:val="18"/>
              </w:rPr>
              <w:t xml:space="preserve">Regular sessions of the General Assembly shall take place at least once every </w:t>
            </w:r>
            <w:del w:id="905" w:author="Marie-Helene" w:date="2017-10-30T14:55:00Z">
              <w:r w:rsidRPr="00FE061E" w:rsidDel="00CD1488">
                <w:rPr>
                  <w:szCs w:val="18"/>
                </w:rPr>
                <w:delText xml:space="preserve">four </w:delText>
              </w:r>
            </w:del>
            <w:ins w:id="906" w:author="Marie-Helene" w:date="2017-10-30T14:55:00Z">
              <w:r w:rsidR="00CD1488">
                <w:rPr>
                  <w:szCs w:val="18"/>
                </w:rPr>
                <w:t>three</w:t>
              </w:r>
              <w:r w:rsidR="00CD1488" w:rsidRPr="00FE061E">
                <w:rPr>
                  <w:szCs w:val="18"/>
                </w:rPr>
                <w:t xml:space="preserve"> </w:t>
              </w:r>
            </w:ins>
            <w:r w:rsidRPr="00FE061E">
              <w:rPr>
                <w:szCs w:val="18"/>
              </w:rPr>
              <w:t>years.</w:t>
            </w:r>
          </w:p>
        </w:tc>
        <w:tc>
          <w:tcPr>
            <w:tcW w:w="6100" w:type="dxa"/>
            <w:tcPrChange w:id="907" w:author="Marie-Helene" w:date="2017-10-05T11:33:00Z">
              <w:tcPr>
                <w:tcW w:w="5549" w:type="dxa"/>
              </w:tcPr>
            </w:tcPrChange>
          </w:tcPr>
          <w:p w:rsidR="00CD1488" w:rsidRDefault="00CD1488">
            <w:pPr>
              <w:rPr>
                <w:ins w:id="908" w:author="Marie-Helene" w:date="2017-10-30T14:55:00Z"/>
                <w:szCs w:val="18"/>
              </w:rPr>
            </w:pPr>
            <w:ins w:id="909" w:author="Marie-Helene" w:date="2017-10-30T14:55:00Z">
              <w:r>
                <w:rPr>
                  <w:szCs w:val="18"/>
                </w:rPr>
                <w:t xml:space="preserve">Follows IHO and give standards </w:t>
              </w:r>
            </w:ins>
            <w:ins w:id="910" w:author="Marie-Helene" w:date="2017-10-30T14:56:00Z">
              <w:r>
                <w:rPr>
                  <w:szCs w:val="18"/>
                </w:rPr>
                <w:t xml:space="preserve">the opportunity to be </w:t>
              </w:r>
            </w:ins>
            <w:ins w:id="911" w:author="Marie-Helene" w:date="2017-10-30T14:55:00Z">
              <w:r>
                <w:rPr>
                  <w:szCs w:val="18"/>
                </w:rPr>
                <w:t>approved more frequently.</w:t>
              </w:r>
            </w:ins>
          </w:p>
          <w:p w:rsidR="00CD1488" w:rsidRDefault="00CD1488">
            <w:pPr>
              <w:rPr>
                <w:ins w:id="912" w:author="Marie-Helene" w:date="2017-10-30T14:55:00Z"/>
                <w:szCs w:val="18"/>
              </w:rPr>
            </w:pPr>
          </w:p>
          <w:p w:rsidR="0041167A" w:rsidRPr="00685E44" w:rsidRDefault="0041167A">
            <w:pPr>
              <w:rPr>
                <w:color w:val="00548C"/>
                <w:szCs w:val="18"/>
                <w:rPrChange w:id="913" w:author="Marie-Helene" w:date="2017-10-05T16:43:00Z">
                  <w:rPr>
                    <w:szCs w:val="18"/>
                  </w:rPr>
                </w:rPrChange>
              </w:rPr>
            </w:pPr>
            <w:r>
              <w:rPr>
                <w:szCs w:val="18"/>
              </w:rPr>
              <w:t>Add “at the seat of the Organization, un less the Council decides otherwise” (better for finance and efficiency)</w:t>
            </w:r>
            <w:ins w:id="914" w:author="Marie-Helene" w:date="2017-10-05T16:43:00Z">
              <w:r w:rsidR="00685E44">
                <w:rPr>
                  <w:szCs w:val="18"/>
                </w:rPr>
                <w:t xml:space="preserve"> </w:t>
              </w:r>
            </w:ins>
            <w:r w:rsidR="00685E44" w:rsidRPr="00685E44">
              <w:rPr>
                <w:color w:val="00548C"/>
                <w:szCs w:val="18"/>
              </w:rPr>
              <w:t>Normally with Conferences, which minimizes costs.</w:t>
            </w:r>
          </w:p>
        </w:tc>
        <w:tc>
          <w:tcPr>
            <w:tcW w:w="1968" w:type="dxa"/>
            <w:tcPrChange w:id="915" w:author="Marie-Helene" w:date="2017-10-05T11:33:00Z">
              <w:tcPr>
                <w:tcW w:w="1704" w:type="dxa"/>
                <w:gridSpan w:val="2"/>
              </w:tcPr>
            </w:tcPrChange>
          </w:tcPr>
          <w:p w:rsidR="00CD1488" w:rsidRDefault="00814758">
            <w:pPr>
              <w:rPr>
                <w:ins w:id="916" w:author="Marie-Helene" w:date="2017-10-30T14:55:00Z"/>
                <w:szCs w:val="18"/>
              </w:rPr>
            </w:pPr>
            <w:ins w:id="917" w:author="Marie-Helene" w:date="2017-10-30T14:57:00Z">
              <w:r>
                <w:rPr>
                  <w:szCs w:val="18"/>
                </w:rPr>
                <w:t>France</w:t>
              </w:r>
            </w:ins>
          </w:p>
          <w:p w:rsidR="00CD1488" w:rsidRDefault="00CD1488">
            <w:pPr>
              <w:rPr>
                <w:ins w:id="918" w:author="Marie-Helene" w:date="2017-10-30T14:55:00Z"/>
                <w:szCs w:val="18"/>
              </w:rPr>
            </w:pPr>
          </w:p>
          <w:p w:rsidR="00CD1488" w:rsidRDefault="00CD1488">
            <w:pPr>
              <w:rPr>
                <w:ins w:id="919" w:author="Marie-Helene" w:date="2017-10-30T14:56:00Z"/>
                <w:szCs w:val="18"/>
              </w:rPr>
            </w:pPr>
          </w:p>
          <w:p w:rsidR="0041167A" w:rsidRPr="00AA6F89" w:rsidRDefault="0041167A">
            <w:pPr>
              <w:rPr>
                <w:szCs w:val="18"/>
              </w:rPr>
            </w:pPr>
            <w:r>
              <w:rPr>
                <w:szCs w:val="18"/>
              </w:rPr>
              <w:t>Japan</w:t>
            </w:r>
          </w:p>
        </w:tc>
      </w:tr>
      <w:tr w:rsidR="0041167A" w:rsidTr="0041167A">
        <w:trPr>
          <w:trPrChange w:id="920" w:author="Marie-Helene" w:date="2017-10-05T11:33:00Z">
            <w:trPr>
              <w:gridAfter w:val="0"/>
            </w:trPr>
          </w:trPrChange>
        </w:trPr>
        <w:tc>
          <w:tcPr>
            <w:tcW w:w="1513" w:type="dxa"/>
            <w:tcPrChange w:id="921" w:author="Marie-Helene" w:date="2017-10-05T11:33:00Z">
              <w:tcPr>
                <w:tcW w:w="1513" w:type="dxa"/>
              </w:tcPr>
            </w:tcPrChange>
          </w:tcPr>
          <w:p w:rsidR="0041167A" w:rsidRDefault="0041167A">
            <w:pPr>
              <w:rPr>
                <w:szCs w:val="18"/>
              </w:rPr>
            </w:pPr>
          </w:p>
        </w:tc>
        <w:tc>
          <w:tcPr>
            <w:tcW w:w="5253" w:type="dxa"/>
            <w:tcPrChange w:id="922" w:author="Marie-Helene" w:date="2017-10-05T11:33:00Z">
              <w:tcPr>
                <w:tcW w:w="5253" w:type="dxa"/>
              </w:tcPr>
            </w:tcPrChange>
          </w:tcPr>
          <w:p w:rsidR="0041167A" w:rsidRPr="00FE061E" w:rsidRDefault="0041167A">
            <w:pPr>
              <w:pStyle w:val="Paragraphedeliste"/>
              <w:numPr>
                <w:ilvl w:val="0"/>
                <w:numId w:val="11"/>
              </w:numPr>
              <w:ind w:left="317" w:hanging="317"/>
              <w:rPr>
                <w:szCs w:val="18"/>
              </w:rPr>
            </w:pPr>
            <w:r w:rsidRPr="00FE061E">
              <w:rPr>
                <w:szCs w:val="18"/>
              </w:rPr>
              <w:t xml:space="preserve">Extraordinary sessions shall be convened whenever one third of the </w:t>
            </w:r>
            <w:del w:id="923" w:author="Marie-Helene" w:date="2017-10-05T16:44:00Z">
              <w:r w:rsidRPr="00FE061E" w:rsidDel="00685E44">
                <w:rPr>
                  <w:szCs w:val="18"/>
                </w:rPr>
                <w:delText>Contracting Parties</w:delText>
              </w:r>
            </w:del>
            <w:ins w:id="924" w:author="Marie-Helene" w:date="2017-10-05T16:44:00Z">
              <w:r w:rsidR="00685E44">
                <w:rPr>
                  <w:szCs w:val="18"/>
                </w:rPr>
                <w:t>Member States</w:t>
              </w:r>
            </w:ins>
            <w:r w:rsidRPr="00FE061E">
              <w:rPr>
                <w:szCs w:val="18"/>
              </w:rPr>
              <w:t xml:space="preserve"> give notice to the Secretary-General that they desire a session to be arranged, or at any time if deemed necessary by the Council, after a notice of ninety days.</w:t>
            </w:r>
          </w:p>
        </w:tc>
        <w:tc>
          <w:tcPr>
            <w:tcW w:w="6100" w:type="dxa"/>
            <w:tcPrChange w:id="925" w:author="Marie-Helene" w:date="2017-10-05T11:33:00Z">
              <w:tcPr>
                <w:tcW w:w="5549" w:type="dxa"/>
              </w:tcPr>
            </w:tcPrChange>
          </w:tcPr>
          <w:p w:rsidR="0041167A" w:rsidRPr="00AA6F89" w:rsidRDefault="0041167A">
            <w:pPr>
              <w:rPr>
                <w:szCs w:val="18"/>
              </w:rPr>
            </w:pPr>
            <w:r>
              <w:rPr>
                <w:szCs w:val="18"/>
              </w:rPr>
              <w:t>“</w:t>
            </w:r>
            <w:r w:rsidRPr="00FE061E">
              <w:rPr>
                <w:szCs w:val="18"/>
              </w:rPr>
              <w:t xml:space="preserve">Extraordinary sessions shall be convened whenever one third of the Contracting Parties give notice to the Secretary-General </w:t>
            </w:r>
            <w:r>
              <w:rPr>
                <w:szCs w:val="18"/>
                <w:u w:val="single"/>
              </w:rPr>
              <w:t>of the Organization</w:t>
            </w:r>
            <w:r>
              <w:rPr>
                <w:szCs w:val="18"/>
              </w:rPr>
              <w:t xml:space="preserve"> </w:t>
            </w:r>
            <w:r w:rsidRPr="00FE061E">
              <w:rPr>
                <w:szCs w:val="18"/>
              </w:rPr>
              <w:t>that they desire a session to be arranged, or at any time if deemed necessary by the Council, after a notice of ninety days.</w:t>
            </w:r>
            <w:r>
              <w:rPr>
                <w:szCs w:val="18"/>
              </w:rPr>
              <w:t>”</w:t>
            </w:r>
          </w:p>
        </w:tc>
        <w:tc>
          <w:tcPr>
            <w:tcW w:w="1968" w:type="dxa"/>
            <w:tcPrChange w:id="926" w:author="Marie-Helene" w:date="2017-10-05T11:33:00Z">
              <w:tcPr>
                <w:tcW w:w="1704" w:type="dxa"/>
                <w:gridSpan w:val="2"/>
              </w:tcPr>
            </w:tcPrChange>
          </w:tcPr>
          <w:p w:rsidR="0041167A" w:rsidRPr="00AA6F89" w:rsidRDefault="0041167A">
            <w:pPr>
              <w:rPr>
                <w:szCs w:val="18"/>
              </w:rPr>
            </w:pPr>
            <w:r>
              <w:rPr>
                <w:szCs w:val="18"/>
              </w:rPr>
              <w:t>Japan</w:t>
            </w:r>
          </w:p>
        </w:tc>
      </w:tr>
      <w:tr w:rsidR="0041167A" w:rsidTr="0041167A">
        <w:trPr>
          <w:trPrChange w:id="927" w:author="Marie-Helene" w:date="2017-10-05T11:33:00Z">
            <w:trPr>
              <w:gridAfter w:val="0"/>
            </w:trPr>
          </w:trPrChange>
        </w:trPr>
        <w:tc>
          <w:tcPr>
            <w:tcW w:w="1513" w:type="dxa"/>
            <w:tcPrChange w:id="928" w:author="Marie-Helene" w:date="2017-10-05T11:33:00Z">
              <w:tcPr>
                <w:tcW w:w="1513" w:type="dxa"/>
              </w:tcPr>
            </w:tcPrChange>
          </w:tcPr>
          <w:p w:rsidR="0041167A" w:rsidRDefault="0041167A">
            <w:pPr>
              <w:rPr>
                <w:szCs w:val="18"/>
              </w:rPr>
            </w:pPr>
          </w:p>
        </w:tc>
        <w:tc>
          <w:tcPr>
            <w:tcW w:w="5253" w:type="dxa"/>
            <w:tcPrChange w:id="929" w:author="Marie-Helene" w:date="2017-10-05T11:33:00Z">
              <w:tcPr>
                <w:tcW w:w="5253" w:type="dxa"/>
              </w:tcPr>
            </w:tcPrChange>
          </w:tcPr>
          <w:p w:rsidR="0041167A" w:rsidRPr="00FE061E" w:rsidRDefault="0041167A">
            <w:pPr>
              <w:pStyle w:val="Paragraphedeliste"/>
              <w:numPr>
                <w:ilvl w:val="0"/>
                <w:numId w:val="11"/>
              </w:numPr>
              <w:ind w:left="317" w:hanging="317"/>
              <w:rPr>
                <w:szCs w:val="18"/>
              </w:rPr>
            </w:pPr>
            <w:r w:rsidRPr="00FE061E">
              <w:rPr>
                <w:szCs w:val="18"/>
              </w:rPr>
              <w:t xml:space="preserve">A majority of the </w:t>
            </w:r>
            <w:del w:id="930" w:author="Marie-Helene" w:date="2017-10-05T16:45:00Z">
              <w:r w:rsidRPr="00FE061E" w:rsidDel="00685E44">
                <w:rPr>
                  <w:szCs w:val="18"/>
                </w:rPr>
                <w:delText>Contracting Parties</w:delText>
              </w:r>
            </w:del>
            <w:ins w:id="931" w:author="Marie-Helene" w:date="2017-10-05T16:45:00Z">
              <w:r w:rsidR="00685E44">
                <w:rPr>
                  <w:szCs w:val="18"/>
                </w:rPr>
                <w:t>Member States,</w:t>
              </w:r>
            </w:ins>
            <w:r w:rsidRPr="00FE061E">
              <w:rPr>
                <w:szCs w:val="18"/>
              </w:rPr>
              <w:t xml:space="preserve"> excluding any </w:t>
            </w:r>
            <w:del w:id="932" w:author="Marie-Helene" w:date="2017-10-05T16:45:00Z">
              <w:r w:rsidRPr="00FE061E" w:rsidDel="00685E44">
                <w:rPr>
                  <w:szCs w:val="18"/>
                </w:rPr>
                <w:delText>Contracting Party</w:delText>
              </w:r>
            </w:del>
            <w:ins w:id="933" w:author="Marie-Helene" w:date="2017-10-05T16:45:00Z">
              <w:r w:rsidR="00685E44">
                <w:rPr>
                  <w:szCs w:val="18"/>
                </w:rPr>
                <w:t>Member State</w:t>
              </w:r>
            </w:ins>
            <w:r w:rsidRPr="00FE061E">
              <w:rPr>
                <w:szCs w:val="18"/>
              </w:rPr>
              <w:t xml:space="preserve"> denied by Article 4.</w:t>
            </w:r>
            <w:del w:id="934" w:author="Jon Price" w:date="2017-10-09T21:52:00Z">
              <w:r w:rsidRPr="00FE061E" w:rsidDel="00BD1D60">
                <w:rPr>
                  <w:szCs w:val="18"/>
                </w:rPr>
                <w:delText>7</w:delText>
              </w:r>
            </w:del>
            <w:ins w:id="935" w:author="Jon Price" w:date="2017-10-09T21:52:00Z">
              <w:r w:rsidR="00BD1D60">
                <w:rPr>
                  <w:szCs w:val="18"/>
                </w:rPr>
                <w:t>6</w:t>
              </w:r>
            </w:ins>
            <w:r w:rsidRPr="00FE061E">
              <w:rPr>
                <w:szCs w:val="18"/>
              </w:rPr>
              <w:t xml:space="preserve"> the rights and benefits conferred on </w:t>
            </w:r>
            <w:del w:id="936" w:author="Marie-Helene" w:date="2017-10-05T16:45:00Z">
              <w:r w:rsidRPr="00FE061E" w:rsidDel="00685E44">
                <w:rPr>
                  <w:szCs w:val="18"/>
                </w:rPr>
                <w:delText>Contracting Parties</w:delText>
              </w:r>
            </w:del>
            <w:ins w:id="937" w:author="Marie-Helene" w:date="2017-10-05T16:45:00Z">
              <w:r w:rsidR="00685E44">
                <w:rPr>
                  <w:szCs w:val="18"/>
                </w:rPr>
                <w:t>Member States</w:t>
              </w:r>
            </w:ins>
            <w:r w:rsidRPr="00FE061E">
              <w:rPr>
                <w:szCs w:val="18"/>
              </w:rPr>
              <w:t>, shall constitute a quorum for the sessions of the General Assembly.</w:t>
            </w:r>
          </w:p>
        </w:tc>
        <w:tc>
          <w:tcPr>
            <w:tcW w:w="6100" w:type="dxa"/>
            <w:tcPrChange w:id="938" w:author="Marie-Helene" w:date="2017-10-05T11:33:00Z">
              <w:tcPr>
                <w:tcW w:w="5549" w:type="dxa"/>
              </w:tcPr>
            </w:tcPrChange>
          </w:tcPr>
          <w:p w:rsidR="0041167A" w:rsidRDefault="0041167A">
            <w:pPr>
              <w:rPr>
                <w:szCs w:val="18"/>
              </w:rPr>
            </w:pPr>
            <w:r>
              <w:rPr>
                <w:szCs w:val="18"/>
              </w:rPr>
              <w:t>Insert comma between “Contracting Parties” and “excluding”</w:t>
            </w:r>
          </w:p>
          <w:p w:rsidR="0041167A" w:rsidRDefault="0041167A">
            <w:pPr>
              <w:rPr>
                <w:szCs w:val="18"/>
              </w:rPr>
            </w:pPr>
          </w:p>
          <w:p w:rsidR="0041167A" w:rsidRPr="00AA6F89" w:rsidRDefault="0041167A">
            <w:pPr>
              <w:rPr>
                <w:szCs w:val="18"/>
              </w:rPr>
            </w:pPr>
            <w:r>
              <w:rPr>
                <w:szCs w:val="18"/>
              </w:rPr>
              <w:t>Replace “Contracting Party(ies)” with “Member State(s)”.</w:t>
            </w:r>
          </w:p>
        </w:tc>
        <w:tc>
          <w:tcPr>
            <w:tcW w:w="1968" w:type="dxa"/>
            <w:tcPrChange w:id="939" w:author="Marie-Helene" w:date="2017-10-05T11:33:00Z">
              <w:tcPr>
                <w:tcW w:w="1704" w:type="dxa"/>
                <w:gridSpan w:val="2"/>
              </w:tcPr>
            </w:tcPrChange>
          </w:tcPr>
          <w:p w:rsidR="0041167A" w:rsidRDefault="0041167A">
            <w:pPr>
              <w:rPr>
                <w:szCs w:val="18"/>
              </w:rPr>
            </w:pPr>
            <w:r>
              <w:rPr>
                <w:szCs w:val="18"/>
              </w:rPr>
              <w:t>South Africa</w:t>
            </w:r>
          </w:p>
          <w:p w:rsidR="0041167A" w:rsidRDefault="0041167A">
            <w:pPr>
              <w:rPr>
                <w:szCs w:val="18"/>
              </w:rPr>
            </w:pPr>
          </w:p>
          <w:p w:rsidR="0041167A" w:rsidRPr="00AA6F89" w:rsidRDefault="0041167A">
            <w:pPr>
              <w:rPr>
                <w:szCs w:val="18"/>
              </w:rPr>
            </w:pPr>
            <w:r>
              <w:rPr>
                <w:szCs w:val="18"/>
              </w:rPr>
              <w:t>Spain</w:t>
            </w:r>
          </w:p>
        </w:tc>
      </w:tr>
      <w:tr w:rsidR="0041167A" w:rsidTr="0041167A">
        <w:trPr>
          <w:trPrChange w:id="940" w:author="Marie-Helene" w:date="2017-10-05T11:33:00Z">
            <w:trPr>
              <w:gridAfter w:val="0"/>
            </w:trPr>
          </w:trPrChange>
        </w:trPr>
        <w:tc>
          <w:tcPr>
            <w:tcW w:w="1513" w:type="dxa"/>
            <w:tcPrChange w:id="941" w:author="Marie-Helene" w:date="2017-10-05T11:33:00Z">
              <w:tcPr>
                <w:tcW w:w="1513" w:type="dxa"/>
              </w:tcPr>
            </w:tcPrChange>
          </w:tcPr>
          <w:p w:rsidR="0041167A" w:rsidRDefault="0041167A">
            <w:pPr>
              <w:rPr>
                <w:szCs w:val="18"/>
              </w:rPr>
            </w:pPr>
          </w:p>
        </w:tc>
        <w:tc>
          <w:tcPr>
            <w:tcW w:w="5253" w:type="dxa"/>
            <w:tcPrChange w:id="942" w:author="Marie-Helene" w:date="2017-10-05T11:33:00Z">
              <w:tcPr>
                <w:tcW w:w="5253" w:type="dxa"/>
              </w:tcPr>
            </w:tcPrChange>
          </w:tcPr>
          <w:p w:rsidR="0041167A" w:rsidRPr="00FE061E" w:rsidRDefault="0041167A">
            <w:pPr>
              <w:pStyle w:val="Paragraphedeliste"/>
              <w:numPr>
                <w:ilvl w:val="0"/>
                <w:numId w:val="11"/>
              </w:numPr>
              <w:ind w:left="317" w:hanging="317"/>
              <w:rPr>
                <w:szCs w:val="18"/>
              </w:rPr>
            </w:pPr>
            <w:r w:rsidRPr="00FE061E">
              <w:rPr>
                <w:szCs w:val="18"/>
              </w:rPr>
              <w:t xml:space="preserve">The General Assembly shall be chaired by the President or the </w:t>
            </w:r>
            <w:r w:rsidRPr="00FE061E">
              <w:rPr>
                <w:szCs w:val="18"/>
              </w:rPr>
              <w:lastRenderedPageBreak/>
              <w:t>Vice President and operate in accordance with this Convention and the General Regulations.</w:t>
            </w:r>
          </w:p>
        </w:tc>
        <w:tc>
          <w:tcPr>
            <w:tcW w:w="6100" w:type="dxa"/>
            <w:tcPrChange w:id="943" w:author="Marie-Helene" w:date="2017-10-05T11:33:00Z">
              <w:tcPr>
                <w:tcW w:w="5549" w:type="dxa"/>
              </w:tcPr>
            </w:tcPrChange>
          </w:tcPr>
          <w:p w:rsidR="0041167A" w:rsidRDefault="0041167A">
            <w:pPr>
              <w:rPr>
                <w:szCs w:val="18"/>
              </w:rPr>
            </w:pPr>
            <w:r>
              <w:rPr>
                <w:szCs w:val="18"/>
              </w:rPr>
              <w:lastRenderedPageBreak/>
              <w:t xml:space="preserve">The General Assembly cannot act in accordance with the General Regulations </w:t>
            </w:r>
            <w:r>
              <w:rPr>
                <w:szCs w:val="18"/>
              </w:rPr>
              <w:lastRenderedPageBreak/>
              <w:t>whilst it is making the first General Regulation. Suggest addition of transition provision in relation to existing General Regulations.</w:t>
            </w:r>
          </w:p>
          <w:p w:rsidR="00C85767" w:rsidRPr="00AA6F89" w:rsidRDefault="00C85767">
            <w:pPr>
              <w:rPr>
                <w:szCs w:val="18"/>
              </w:rPr>
            </w:pPr>
            <w:r w:rsidRPr="00C85767">
              <w:rPr>
                <w:color w:val="00548C"/>
                <w:szCs w:val="18"/>
                <w:rPrChange w:id="944" w:author="Marie-Helene" w:date="2017-10-05T17:03:00Z">
                  <w:rPr>
                    <w:szCs w:val="18"/>
                  </w:rPr>
                </w:rPrChange>
              </w:rPr>
              <w:t>Provision has been added to Article 18.3</w:t>
            </w:r>
          </w:p>
        </w:tc>
        <w:tc>
          <w:tcPr>
            <w:tcW w:w="1968" w:type="dxa"/>
            <w:tcPrChange w:id="945" w:author="Marie-Helene" w:date="2017-10-05T11:33:00Z">
              <w:tcPr>
                <w:tcW w:w="1704" w:type="dxa"/>
                <w:gridSpan w:val="2"/>
              </w:tcPr>
            </w:tcPrChange>
          </w:tcPr>
          <w:p w:rsidR="0041167A" w:rsidRPr="00AA6F89" w:rsidRDefault="0041167A">
            <w:pPr>
              <w:rPr>
                <w:szCs w:val="18"/>
              </w:rPr>
            </w:pPr>
            <w:r>
              <w:rPr>
                <w:szCs w:val="18"/>
              </w:rPr>
              <w:lastRenderedPageBreak/>
              <w:t>Australia</w:t>
            </w:r>
          </w:p>
        </w:tc>
      </w:tr>
      <w:tr w:rsidR="0041167A" w:rsidTr="0041167A">
        <w:trPr>
          <w:trPrChange w:id="946" w:author="Marie-Helene" w:date="2017-10-05T11:33:00Z">
            <w:trPr>
              <w:gridAfter w:val="0"/>
            </w:trPr>
          </w:trPrChange>
        </w:trPr>
        <w:tc>
          <w:tcPr>
            <w:tcW w:w="1513" w:type="dxa"/>
            <w:tcPrChange w:id="947" w:author="Marie-Helene" w:date="2017-10-05T11:33:00Z">
              <w:tcPr>
                <w:tcW w:w="1513" w:type="dxa"/>
              </w:tcPr>
            </w:tcPrChange>
          </w:tcPr>
          <w:p w:rsidR="0041167A" w:rsidRDefault="0041167A">
            <w:pPr>
              <w:rPr>
                <w:szCs w:val="18"/>
              </w:rPr>
            </w:pPr>
          </w:p>
        </w:tc>
        <w:tc>
          <w:tcPr>
            <w:tcW w:w="5253" w:type="dxa"/>
            <w:tcPrChange w:id="948" w:author="Marie-Helene" w:date="2017-10-05T11:33:00Z">
              <w:tcPr>
                <w:tcW w:w="5253" w:type="dxa"/>
              </w:tcPr>
            </w:tcPrChange>
          </w:tcPr>
          <w:p w:rsidR="0041167A" w:rsidRPr="00FE061E" w:rsidRDefault="0041167A">
            <w:pPr>
              <w:pStyle w:val="Paragraphedeliste"/>
              <w:numPr>
                <w:ilvl w:val="0"/>
                <w:numId w:val="11"/>
              </w:numPr>
              <w:ind w:left="317" w:hanging="317"/>
              <w:rPr>
                <w:szCs w:val="18"/>
              </w:rPr>
            </w:pPr>
            <w:r>
              <w:rPr>
                <w:szCs w:val="18"/>
              </w:rPr>
              <w:t>The General Assembly shall:</w:t>
            </w:r>
          </w:p>
        </w:tc>
        <w:tc>
          <w:tcPr>
            <w:tcW w:w="6100" w:type="dxa"/>
            <w:tcPrChange w:id="949" w:author="Marie-Helene" w:date="2017-10-05T11:33:00Z">
              <w:tcPr>
                <w:tcW w:w="5549" w:type="dxa"/>
              </w:tcPr>
            </w:tcPrChange>
          </w:tcPr>
          <w:p w:rsidR="0041167A" w:rsidRDefault="002F4668">
            <w:pPr>
              <w:rPr>
                <w:ins w:id="950" w:author="Marie-Helene" w:date="2017-10-30T14:59:00Z"/>
                <w:szCs w:val="18"/>
              </w:rPr>
            </w:pPr>
            <w:r>
              <w:rPr>
                <w:szCs w:val="18"/>
              </w:rPr>
              <w:t>Remove mandatory language of “shall” throughout clause 6.7.</w:t>
            </w:r>
          </w:p>
          <w:p w:rsidR="00814758" w:rsidRPr="00AA6F89" w:rsidRDefault="00814758">
            <w:pPr>
              <w:rPr>
                <w:szCs w:val="18"/>
              </w:rPr>
            </w:pPr>
            <w:ins w:id="951" w:author="Marie-Helene" w:date="2017-10-30T14:59:00Z">
              <w:r w:rsidRPr="00814758">
                <w:rPr>
                  <w:color w:val="0070C0"/>
                  <w:szCs w:val="18"/>
                  <w:rPrChange w:id="952" w:author="Marie-Helene" w:date="2017-10-30T14:59:00Z">
                    <w:rPr>
                      <w:szCs w:val="18"/>
                    </w:rPr>
                  </w:rPrChange>
                </w:rPr>
                <w:t>IMO and IHO use shall.</w:t>
              </w:r>
            </w:ins>
          </w:p>
        </w:tc>
        <w:tc>
          <w:tcPr>
            <w:tcW w:w="1968" w:type="dxa"/>
            <w:tcPrChange w:id="953" w:author="Marie-Helene" w:date="2017-10-05T11:33:00Z">
              <w:tcPr>
                <w:tcW w:w="1704" w:type="dxa"/>
                <w:gridSpan w:val="2"/>
              </w:tcPr>
            </w:tcPrChange>
          </w:tcPr>
          <w:p w:rsidR="0041167A" w:rsidRPr="00AA6F89" w:rsidRDefault="002F4668">
            <w:pPr>
              <w:rPr>
                <w:szCs w:val="18"/>
              </w:rPr>
            </w:pPr>
            <w:r>
              <w:rPr>
                <w:szCs w:val="18"/>
              </w:rPr>
              <w:t>Canada</w:t>
            </w:r>
          </w:p>
        </w:tc>
      </w:tr>
      <w:tr w:rsidR="000314FD" w:rsidTr="0041167A">
        <w:trPr>
          <w:ins w:id="954" w:author="Marie-Helene" w:date="2017-10-05T16:13:00Z"/>
        </w:trPr>
        <w:tc>
          <w:tcPr>
            <w:tcW w:w="1513" w:type="dxa"/>
          </w:tcPr>
          <w:p w:rsidR="000314FD" w:rsidRDefault="000314FD">
            <w:pPr>
              <w:rPr>
                <w:ins w:id="955" w:author="Marie-Helene" w:date="2017-10-05T16:13:00Z"/>
                <w:szCs w:val="18"/>
              </w:rPr>
            </w:pPr>
          </w:p>
        </w:tc>
        <w:tc>
          <w:tcPr>
            <w:tcW w:w="5253" w:type="dxa"/>
          </w:tcPr>
          <w:p w:rsidR="000314FD" w:rsidRPr="00315C54" w:rsidRDefault="000314FD">
            <w:pPr>
              <w:pStyle w:val="Paragraphedeliste"/>
              <w:numPr>
                <w:ilvl w:val="1"/>
                <w:numId w:val="26"/>
              </w:numPr>
              <w:ind w:left="742" w:hanging="425"/>
              <w:rPr>
                <w:ins w:id="956" w:author="Marie-Helene" w:date="2017-10-05T16:13:00Z"/>
                <w:szCs w:val="18"/>
              </w:rPr>
              <w:pPrChange w:id="957" w:author="Marie-Hélène Grillet" w:date="2017-10-09T12:42:00Z">
                <w:pPr>
                  <w:pStyle w:val="Paragraphedeliste"/>
                  <w:numPr>
                    <w:ilvl w:val="1"/>
                    <w:numId w:val="11"/>
                  </w:numPr>
                  <w:ind w:left="742" w:hanging="425"/>
                </w:pPr>
              </w:pPrChange>
            </w:pPr>
            <w:ins w:id="958" w:author="Marie-Helene" w:date="2017-10-05T16:13:00Z">
              <w:r>
                <w:rPr>
                  <w:szCs w:val="18"/>
                </w:rPr>
                <w:t>Elect the President and the Vice President from amongst the Member States</w:t>
              </w:r>
            </w:ins>
            <w:ins w:id="959" w:author="Jon Price" w:date="2017-10-09T20:04:00Z">
              <w:r w:rsidR="00E87769">
                <w:rPr>
                  <w:szCs w:val="18"/>
                </w:rPr>
                <w:t xml:space="preserve"> in accordance with the General Regulations</w:t>
              </w:r>
            </w:ins>
            <w:ins w:id="960" w:author="Marie-Hélène Grillet" w:date="2017-10-09T15:17:00Z">
              <w:r w:rsidR="00D43C0D">
                <w:rPr>
                  <w:szCs w:val="18"/>
                </w:rPr>
                <w:t>;</w:t>
              </w:r>
            </w:ins>
          </w:p>
        </w:tc>
        <w:tc>
          <w:tcPr>
            <w:tcW w:w="6100" w:type="dxa"/>
          </w:tcPr>
          <w:p w:rsidR="000314FD" w:rsidRPr="00AA6F89" w:rsidRDefault="000314FD">
            <w:pPr>
              <w:rPr>
                <w:ins w:id="961" w:author="Marie-Helene" w:date="2017-10-05T16:13:00Z"/>
                <w:szCs w:val="18"/>
              </w:rPr>
            </w:pPr>
          </w:p>
        </w:tc>
        <w:tc>
          <w:tcPr>
            <w:tcW w:w="1968" w:type="dxa"/>
          </w:tcPr>
          <w:p w:rsidR="000314FD" w:rsidRPr="00AA6F89" w:rsidRDefault="000314FD">
            <w:pPr>
              <w:rPr>
                <w:ins w:id="962" w:author="Marie-Helene" w:date="2017-10-05T16:13:00Z"/>
                <w:szCs w:val="18"/>
              </w:rPr>
            </w:pPr>
          </w:p>
        </w:tc>
      </w:tr>
      <w:tr w:rsidR="0041167A" w:rsidTr="0041167A">
        <w:trPr>
          <w:trPrChange w:id="963" w:author="Marie-Helene" w:date="2017-10-05T11:33:00Z">
            <w:trPr>
              <w:gridAfter w:val="0"/>
            </w:trPr>
          </w:trPrChange>
        </w:trPr>
        <w:tc>
          <w:tcPr>
            <w:tcW w:w="1513" w:type="dxa"/>
            <w:tcPrChange w:id="964" w:author="Marie-Helene" w:date="2017-10-05T11:33:00Z">
              <w:tcPr>
                <w:tcW w:w="1513" w:type="dxa"/>
              </w:tcPr>
            </w:tcPrChange>
          </w:tcPr>
          <w:p w:rsidR="0041167A" w:rsidRDefault="0041167A">
            <w:pPr>
              <w:rPr>
                <w:szCs w:val="18"/>
              </w:rPr>
            </w:pPr>
          </w:p>
        </w:tc>
        <w:tc>
          <w:tcPr>
            <w:tcW w:w="5253" w:type="dxa"/>
            <w:tcPrChange w:id="965" w:author="Marie-Helene" w:date="2017-10-05T11:33:00Z">
              <w:tcPr>
                <w:tcW w:w="5253" w:type="dxa"/>
              </w:tcPr>
            </w:tcPrChange>
          </w:tcPr>
          <w:p w:rsidR="0041167A" w:rsidRDefault="0041167A">
            <w:pPr>
              <w:pStyle w:val="Paragraphedeliste"/>
              <w:numPr>
                <w:ilvl w:val="1"/>
                <w:numId w:val="26"/>
              </w:numPr>
              <w:ind w:left="742" w:hanging="425"/>
              <w:rPr>
                <w:szCs w:val="18"/>
              </w:rPr>
              <w:pPrChange w:id="966" w:author="Marie-Helene" w:date="2017-10-05T16:42:00Z">
                <w:pPr>
                  <w:pStyle w:val="Paragraphedeliste"/>
                  <w:numPr>
                    <w:ilvl w:val="1"/>
                    <w:numId w:val="11"/>
                  </w:numPr>
                  <w:ind w:left="742" w:hanging="425"/>
                </w:pPr>
              </w:pPrChange>
            </w:pPr>
            <w:r w:rsidRPr="00315C54">
              <w:rPr>
                <w:szCs w:val="18"/>
              </w:rPr>
              <w:t>Decide the overall policy and the strategic vision of the Organization;</w:t>
            </w:r>
          </w:p>
        </w:tc>
        <w:tc>
          <w:tcPr>
            <w:tcW w:w="6100" w:type="dxa"/>
            <w:tcPrChange w:id="967" w:author="Marie-Helene" w:date="2017-10-05T11:33:00Z">
              <w:tcPr>
                <w:tcW w:w="5549" w:type="dxa"/>
              </w:tcPr>
            </w:tcPrChange>
          </w:tcPr>
          <w:p w:rsidR="0041167A" w:rsidRPr="00AA6F89" w:rsidRDefault="0041167A">
            <w:pPr>
              <w:rPr>
                <w:szCs w:val="18"/>
              </w:rPr>
            </w:pPr>
          </w:p>
        </w:tc>
        <w:tc>
          <w:tcPr>
            <w:tcW w:w="1968" w:type="dxa"/>
            <w:tcPrChange w:id="968" w:author="Marie-Helene" w:date="2017-10-05T11:33:00Z">
              <w:tcPr>
                <w:tcW w:w="1704" w:type="dxa"/>
                <w:gridSpan w:val="2"/>
              </w:tcPr>
            </w:tcPrChange>
          </w:tcPr>
          <w:p w:rsidR="0041167A" w:rsidRPr="00AA6F89" w:rsidRDefault="0041167A">
            <w:pPr>
              <w:rPr>
                <w:szCs w:val="18"/>
              </w:rPr>
            </w:pPr>
          </w:p>
        </w:tc>
      </w:tr>
      <w:tr w:rsidR="0041167A" w:rsidTr="0041167A">
        <w:trPr>
          <w:trPrChange w:id="969" w:author="Marie-Helene" w:date="2017-10-05T11:33:00Z">
            <w:trPr>
              <w:gridAfter w:val="0"/>
            </w:trPr>
          </w:trPrChange>
        </w:trPr>
        <w:tc>
          <w:tcPr>
            <w:tcW w:w="1513" w:type="dxa"/>
            <w:tcPrChange w:id="970" w:author="Marie-Helene" w:date="2017-10-05T11:33:00Z">
              <w:tcPr>
                <w:tcW w:w="1513" w:type="dxa"/>
              </w:tcPr>
            </w:tcPrChange>
          </w:tcPr>
          <w:p w:rsidR="0041167A" w:rsidRDefault="0041167A">
            <w:pPr>
              <w:rPr>
                <w:szCs w:val="18"/>
              </w:rPr>
            </w:pPr>
          </w:p>
        </w:tc>
        <w:tc>
          <w:tcPr>
            <w:tcW w:w="5253" w:type="dxa"/>
            <w:tcPrChange w:id="971" w:author="Marie-Helene" w:date="2017-10-05T11:33:00Z">
              <w:tcPr>
                <w:tcW w:w="5253" w:type="dxa"/>
              </w:tcPr>
            </w:tcPrChange>
          </w:tcPr>
          <w:p w:rsidR="0041167A" w:rsidRPr="00315C54" w:rsidRDefault="0041167A">
            <w:pPr>
              <w:pStyle w:val="Paragraphedeliste"/>
              <w:numPr>
                <w:ilvl w:val="1"/>
                <w:numId w:val="26"/>
              </w:numPr>
              <w:ind w:left="742" w:hanging="425"/>
              <w:rPr>
                <w:szCs w:val="18"/>
              </w:rPr>
              <w:pPrChange w:id="972" w:author="Marie-Helene" w:date="2017-10-05T17:03:00Z">
                <w:pPr>
                  <w:pStyle w:val="Paragraphedeliste"/>
                  <w:numPr>
                    <w:ilvl w:val="1"/>
                    <w:numId w:val="11"/>
                  </w:numPr>
                  <w:ind w:left="742" w:hanging="425"/>
                </w:pPr>
              </w:pPrChange>
            </w:pPr>
            <w:del w:id="973" w:author="Marie-Helene" w:date="2017-10-30T15:08:00Z">
              <w:r w:rsidRPr="00315C54" w:rsidDel="006D4588">
                <w:rPr>
                  <w:szCs w:val="18"/>
                </w:rPr>
                <w:delText xml:space="preserve">Determine </w:delText>
              </w:r>
            </w:del>
            <w:ins w:id="974" w:author="Marie-Helene" w:date="2017-10-30T15:08:00Z">
              <w:r w:rsidR="006D4588">
                <w:rPr>
                  <w:szCs w:val="18"/>
                </w:rPr>
                <w:t>Review and adopt</w:t>
              </w:r>
              <w:r w:rsidR="006D4588" w:rsidRPr="00315C54">
                <w:rPr>
                  <w:szCs w:val="18"/>
                </w:rPr>
                <w:t xml:space="preserve"> </w:t>
              </w:r>
            </w:ins>
            <w:r w:rsidRPr="00315C54">
              <w:rPr>
                <w:szCs w:val="18"/>
              </w:rPr>
              <w:t>the General Regulations of the Organization</w:t>
            </w:r>
            <w:del w:id="975" w:author="Marie-Helene" w:date="2017-10-05T17:03:00Z">
              <w:r w:rsidRPr="00315C54" w:rsidDel="00C85767">
                <w:rPr>
                  <w:szCs w:val="18"/>
                </w:rPr>
                <w:delText xml:space="preserve"> and the rules of procedure of the General Assembly, Council, Committees and other subsidiary bodies of the Organization</w:delText>
              </w:r>
            </w:del>
            <w:r w:rsidRPr="00315C54">
              <w:rPr>
                <w:szCs w:val="18"/>
              </w:rPr>
              <w:t>;</w:t>
            </w:r>
          </w:p>
        </w:tc>
        <w:tc>
          <w:tcPr>
            <w:tcW w:w="6100" w:type="dxa"/>
            <w:tcPrChange w:id="976" w:author="Marie-Helene" w:date="2017-10-05T11:33:00Z">
              <w:tcPr>
                <w:tcW w:w="5549" w:type="dxa"/>
              </w:tcPr>
            </w:tcPrChange>
          </w:tcPr>
          <w:p w:rsidR="00F7781C" w:rsidRDefault="00F7781C">
            <w:pPr>
              <w:rPr>
                <w:szCs w:val="18"/>
              </w:rPr>
            </w:pPr>
            <w:r>
              <w:rPr>
                <w:szCs w:val="18"/>
              </w:rPr>
              <w:t>The General Assembly should review and adopt, rather than determine.</w:t>
            </w:r>
            <w:ins w:id="977" w:author="Marie-Hélène Grillet" w:date="2017-10-09T12:18:00Z">
              <w:r w:rsidR="002D0D46">
                <w:rPr>
                  <w:szCs w:val="18"/>
                </w:rPr>
                <w:t xml:space="preserve"> </w:t>
              </w:r>
            </w:ins>
            <w:r w:rsidR="002D0D46">
              <w:rPr>
                <w:szCs w:val="18"/>
              </w:rPr>
              <w:t>Mention of Committees and other bodies unclear.</w:t>
            </w:r>
          </w:p>
          <w:p w:rsidR="00F7781C" w:rsidRDefault="00F7781C">
            <w:pPr>
              <w:rPr>
                <w:szCs w:val="18"/>
              </w:rPr>
            </w:pPr>
          </w:p>
          <w:p w:rsidR="0041167A" w:rsidRPr="00AA6F89" w:rsidRDefault="0041167A">
            <w:pPr>
              <w:rPr>
                <w:szCs w:val="18"/>
              </w:rPr>
            </w:pPr>
            <w:r>
              <w:rPr>
                <w:szCs w:val="18"/>
              </w:rPr>
              <w:t>“</w:t>
            </w:r>
            <w:r w:rsidRPr="00315C54">
              <w:rPr>
                <w:szCs w:val="18"/>
              </w:rPr>
              <w:t xml:space="preserve">Determine the General Regulations of the Organization </w:t>
            </w:r>
            <w:r w:rsidRPr="00BC5E27">
              <w:rPr>
                <w:strike/>
                <w:szCs w:val="18"/>
              </w:rPr>
              <w:t>and the rules of procedure of the General Assembly, Council, Committees and other subsidiary bodies of the Organization</w:t>
            </w:r>
            <w:r w:rsidRPr="00315C54">
              <w:rPr>
                <w:szCs w:val="18"/>
              </w:rPr>
              <w:t>;</w:t>
            </w:r>
            <w:r>
              <w:rPr>
                <w:szCs w:val="18"/>
              </w:rPr>
              <w:t>” (determined as part of the General Regulations)</w:t>
            </w:r>
          </w:p>
        </w:tc>
        <w:tc>
          <w:tcPr>
            <w:tcW w:w="1968" w:type="dxa"/>
            <w:tcPrChange w:id="978" w:author="Marie-Helene" w:date="2017-10-05T11:33:00Z">
              <w:tcPr>
                <w:tcW w:w="1704" w:type="dxa"/>
                <w:gridSpan w:val="2"/>
              </w:tcPr>
            </w:tcPrChange>
          </w:tcPr>
          <w:p w:rsidR="00F7781C" w:rsidRDefault="00F7781C">
            <w:pPr>
              <w:rPr>
                <w:szCs w:val="18"/>
              </w:rPr>
            </w:pPr>
            <w:r>
              <w:rPr>
                <w:szCs w:val="18"/>
              </w:rPr>
              <w:t>Canada</w:t>
            </w:r>
          </w:p>
          <w:p w:rsidR="00F7781C" w:rsidRDefault="00F7781C">
            <w:pPr>
              <w:rPr>
                <w:szCs w:val="18"/>
              </w:rPr>
            </w:pPr>
          </w:p>
          <w:p w:rsidR="002D0D46" w:rsidRDefault="002D0D46">
            <w:pPr>
              <w:rPr>
                <w:szCs w:val="18"/>
              </w:rPr>
            </w:pPr>
          </w:p>
          <w:p w:rsidR="0041167A" w:rsidRPr="00AA6F89" w:rsidRDefault="0041167A">
            <w:pPr>
              <w:rPr>
                <w:szCs w:val="18"/>
              </w:rPr>
            </w:pPr>
            <w:r>
              <w:rPr>
                <w:szCs w:val="18"/>
              </w:rPr>
              <w:t>Japan</w:t>
            </w:r>
          </w:p>
        </w:tc>
      </w:tr>
      <w:tr w:rsidR="0041167A" w:rsidTr="0041167A">
        <w:trPr>
          <w:trPrChange w:id="979" w:author="Marie-Helene" w:date="2017-10-05T11:33:00Z">
            <w:trPr>
              <w:gridAfter w:val="0"/>
            </w:trPr>
          </w:trPrChange>
        </w:trPr>
        <w:tc>
          <w:tcPr>
            <w:tcW w:w="1513" w:type="dxa"/>
            <w:tcPrChange w:id="980" w:author="Marie-Helene" w:date="2017-10-05T11:33:00Z">
              <w:tcPr>
                <w:tcW w:w="1513" w:type="dxa"/>
              </w:tcPr>
            </w:tcPrChange>
          </w:tcPr>
          <w:p w:rsidR="0041167A" w:rsidRDefault="0041167A">
            <w:pPr>
              <w:rPr>
                <w:szCs w:val="18"/>
              </w:rPr>
            </w:pPr>
          </w:p>
        </w:tc>
        <w:tc>
          <w:tcPr>
            <w:tcW w:w="5253" w:type="dxa"/>
            <w:tcPrChange w:id="981" w:author="Marie-Helene" w:date="2017-10-05T11:33:00Z">
              <w:tcPr>
                <w:tcW w:w="5253" w:type="dxa"/>
              </w:tcPr>
            </w:tcPrChange>
          </w:tcPr>
          <w:p w:rsidR="0041167A" w:rsidRPr="00CE46DD" w:rsidRDefault="0041167A" w:rsidP="00CE46DD">
            <w:pPr>
              <w:ind w:left="317"/>
              <w:rPr>
                <w:szCs w:val="18"/>
              </w:rPr>
            </w:pPr>
          </w:p>
        </w:tc>
        <w:tc>
          <w:tcPr>
            <w:tcW w:w="6100" w:type="dxa"/>
            <w:tcPrChange w:id="982" w:author="Marie-Helene" w:date="2017-10-05T11:33:00Z">
              <w:tcPr>
                <w:tcW w:w="5549" w:type="dxa"/>
              </w:tcPr>
            </w:tcPrChange>
          </w:tcPr>
          <w:p w:rsidR="0041167A" w:rsidRDefault="0041167A">
            <w:pPr>
              <w:rPr>
                <w:szCs w:val="18"/>
              </w:rPr>
            </w:pPr>
            <w:r>
              <w:rPr>
                <w:szCs w:val="18"/>
              </w:rPr>
              <w:t xml:space="preserve">Insert new (c) as follows: “Elect the President and the Vice President from </w:t>
            </w:r>
            <w:r w:rsidRPr="004D3579">
              <w:rPr>
                <w:b/>
                <w:szCs w:val="18"/>
              </w:rPr>
              <w:t>amongst members of the Council</w:t>
            </w:r>
            <w:r>
              <w:rPr>
                <w:szCs w:val="18"/>
              </w:rPr>
              <w:t>”.</w:t>
            </w:r>
            <w:ins w:id="983" w:author="Marie-Helene" w:date="2017-10-05T17:04:00Z">
              <w:r w:rsidR="000214DD">
                <w:rPr>
                  <w:szCs w:val="18"/>
                </w:rPr>
                <w:t xml:space="preserve"> </w:t>
              </w:r>
            </w:ins>
          </w:p>
          <w:p w:rsidR="0041167A" w:rsidRDefault="0041167A">
            <w:pPr>
              <w:rPr>
                <w:szCs w:val="18"/>
              </w:rPr>
            </w:pPr>
          </w:p>
          <w:p w:rsidR="0041167A" w:rsidRDefault="0041167A">
            <w:pPr>
              <w:rPr>
                <w:szCs w:val="18"/>
              </w:rPr>
            </w:pPr>
            <w:r>
              <w:rPr>
                <w:szCs w:val="18"/>
              </w:rPr>
              <w:t>(see Article 7.6.(a))</w:t>
            </w:r>
          </w:p>
          <w:p w:rsidR="0041167A" w:rsidRDefault="0041167A">
            <w:pPr>
              <w:rPr>
                <w:szCs w:val="18"/>
              </w:rPr>
            </w:pPr>
            <w:r>
              <w:rPr>
                <w:szCs w:val="18"/>
              </w:rPr>
              <w:t xml:space="preserve">Insert new (c) as follows: “Elect the President and the Vice President from </w:t>
            </w:r>
            <w:r w:rsidRPr="004D3579">
              <w:rPr>
                <w:b/>
                <w:szCs w:val="18"/>
              </w:rPr>
              <w:t>amongst the Contracting Parties</w:t>
            </w:r>
            <w:r>
              <w:rPr>
                <w:szCs w:val="18"/>
              </w:rPr>
              <w:t>”.</w:t>
            </w:r>
          </w:p>
          <w:p w:rsidR="0041167A" w:rsidRPr="00AA6F89" w:rsidRDefault="0041167A">
            <w:pPr>
              <w:rPr>
                <w:szCs w:val="18"/>
              </w:rPr>
            </w:pPr>
          </w:p>
        </w:tc>
        <w:tc>
          <w:tcPr>
            <w:tcW w:w="1968" w:type="dxa"/>
            <w:tcPrChange w:id="984" w:author="Marie-Helene" w:date="2017-10-05T11:33:00Z">
              <w:tcPr>
                <w:tcW w:w="1704" w:type="dxa"/>
                <w:gridSpan w:val="2"/>
              </w:tcPr>
            </w:tcPrChange>
          </w:tcPr>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r>
              <w:rPr>
                <w:szCs w:val="18"/>
              </w:rPr>
              <w:t>Norway</w:t>
            </w:r>
          </w:p>
          <w:p w:rsidR="0041167A" w:rsidRPr="00AA6F89" w:rsidRDefault="0041167A">
            <w:pPr>
              <w:rPr>
                <w:szCs w:val="18"/>
              </w:rPr>
            </w:pPr>
          </w:p>
        </w:tc>
      </w:tr>
      <w:tr w:rsidR="0041167A" w:rsidTr="00521B2A">
        <w:trPr>
          <w:trHeight w:val="326"/>
          <w:trPrChange w:id="985" w:author="Marie-Helene" w:date="2017-10-30T15:30:00Z">
            <w:trPr>
              <w:gridAfter w:val="0"/>
            </w:trPr>
          </w:trPrChange>
        </w:trPr>
        <w:tc>
          <w:tcPr>
            <w:tcW w:w="1513" w:type="dxa"/>
            <w:tcPrChange w:id="986" w:author="Marie-Helene" w:date="2017-10-30T15:30:00Z">
              <w:tcPr>
                <w:tcW w:w="1513" w:type="dxa"/>
              </w:tcPr>
            </w:tcPrChange>
          </w:tcPr>
          <w:p w:rsidR="0041167A" w:rsidRDefault="0041167A">
            <w:pPr>
              <w:rPr>
                <w:szCs w:val="18"/>
              </w:rPr>
            </w:pPr>
          </w:p>
        </w:tc>
        <w:tc>
          <w:tcPr>
            <w:tcW w:w="5253" w:type="dxa"/>
            <w:tcPrChange w:id="987" w:author="Marie-Helene" w:date="2017-10-30T15:30:00Z">
              <w:tcPr>
                <w:tcW w:w="5253" w:type="dxa"/>
              </w:tcPr>
            </w:tcPrChange>
          </w:tcPr>
          <w:p w:rsidR="0041167A" w:rsidRPr="00315C54" w:rsidRDefault="00755B00">
            <w:pPr>
              <w:pStyle w:val="Paragraphedeliste"/>
              <w:numPr>
                <w:ilvl w:val="1"/>
                <w:numId w:val="26"/>
              </w:numPr>
              <w:ind w:left="742" w:hanging="425"/>
              <w:rPr>
                <w:szCs w:val="18"/>
              </w:rPr>
              <w:pPrChange w:id="988" w:author="Marie-Helene" w:date="2017-10-05T16:42:00Z">
                <w:pPr>
                  <w:pStyle w:val="Paragraphedeliste"/>
                  <w:numPr>
                    <w:ilvl w:val="1"/>
                    <w:numId w:val="11"/>
                  </w:numPr>
                  <w:ind w:left="742" w:hanging="425"/>
                </w:pPr>
              </w:pPrChange>
            </w:pPr>
            <w:r>
              <w:rPr>
                <w:szCs w:val="18"/>
              </w:rPr>
              <w:t xml:space="preserve">Elect the Council </w:t>
            </w:r>
            <w:ins w:id="989" w:author="Jon Price" w:date="2017-10-09T22:19:00Z">
              <w:r>
                <w:rPr>
                  <w:szCs w:val="18"/>
                </w:rPr>
                <w:t>from amongst the Member States</w:t>
              </w:r>
            </w:ins>
            <w:ins w:id="990" w:author="Marie-Helene" w:date="2017-10-30T15:30:00Z">
              <w:r w:rsidR="00521B2A">
                <w:rPr>
                  <w:szCs w:val="18"/>
                </w:rPr>
                <w:t xml:space="preserve"> other than the Member States holding the Presidency or Vice Presidency</w:t>
              </w:r>
            </w:ins>
            <w:ins w:id="991" w:author="Jon Price" w:date="2017-10-09T22:19:00Z">
              <w:r>
                <w:rPr>
                  <w:szCs w:val="18"/>
                </w:rPr>
                <w:t xml:space="preserve"> </w:t>
              </w:r>
            </w:ins>
            <w:r w:rsidR="0041167A" w:rsidRPr="00315C54">
              <w:rPr>
                <w:szCs w:val="18"/>
              </w:rPr>
              <w:t>in accordance with Article 7;</w:t>
            </w:r>
            <w:ins w:id="992" w:author="Marie-Helene" w:date="2017-10-30T15:30:00Z">
              <w:r w:rsidR="00521B2A">
                <w:rPr>
                  <w:szCs w:val="18"/>
                </w:rPr>
                <w:t xml:space="preserve"> </w:t>
              </w:r>
            </w:ins>
          </w:p>
        </w:tc>
        <w:tc>
          <w:tcPr>
            <w:tcW w:w="6100" w:type="dxa"/>
            <w:tcPrChange w:id="993" w:author="Marie-Helene" w:date="2017-10-30T15:30:00Z">
              <w:tcPr>
                <w:tcW w:w="5549" w:type="dxa"/>
              </w:tcPr>
            </w:tcPrChange>
          </w:tcPr>
          <w:p w:rsidR="0041167A" w:rsidRDefault="0041167A">
            <w:pPr>
              <w:rPr>
                <w:ins w:id="994" w:author="Marie-Helene" w:date="2017-10-30T15:34:00Z"/>
                <w:szCs w:val="18"/>
              </w:rPr>
            </w:pPr>
            <w:r>
              <w:rPr>
                <w:szCs w:val="18"/>
              </w:rPr>
              <w:t>“</w:t>
            </w:r>
            <w:r w:rsidRPr="00315C54">
              <w:rPr>
                <w:szCs w:val="18"/>
              </w:rPr>
              <w:t xml:space="preserve">Elect </w:t>
            </w:r>
            <w:r>
              <w:rPr>
                <w:szCs w:val="18"/>
                <w:u w:val="single"/>
              </w:rPr>
              <w:t>members of</w:t>
            </w:r>
            <w:r>
              <w:rPr>
                <w:szCs w:val="18"/>
              </w:rPr>
              <w:t xml:space="preserve"> </w:t>
            </w:r>
            <w:r w:rsidRPr="00315C54">
              <w:rPr>
                <w:szCs w:val="18"/>
              </w:rPr>
              <w:t>the Council in accordance with Article 7;</w:t>
            </w:r>
            <w:r>
              <w:rPr>
                <w:szCs w:val="18"/>
              </w:rPr>
              <w:t>”</w:t>
            </w:r>
          </w:p>
          <w:p w:rsidR="00E66AA9" w:rsidRDefault="00E66AA9">
            <w:pPr>
              <w:rPr>
                <w:ins w:id="995" w:author="Marie-Helene" w:date="2017-10-30T15:34:00Z"/>
                <w:szCs w:val="18"/>
              </w:rPr>
            </w:pPr>
          </w:p>
          <w:p w:rsidR="00E66AA9" w:rsidRPr="00AA6F89" w:rsidRDefault="00E66AA9">
            <w:pPr>
              <w:rPr>
                <w:szCs w:val="18"/>
              </w:rPr>
            </w:pPr>
            <w:ins w:id="996" w:author="Marie-Helene" w:date="2017-10-30T15:34:00Z">
              <w:r>
                <w:rPr>
                  <w:szCs w:val="18"/>
                </w:rPr>
                <w:t>Make sure that a country cannot have more than one seat on the Council</w:t>
              </w:r>
            </w:ins>
          </w:p>
        </w:tc>
        <w:tc>
          <w:tcPr>
            <w:tcW w:w="1968" w:type="dxa"/>
            <w:tcPrChange w:id="997" w:author="Marie-Helene" w:date="2017-10-30T15:30:00Z">
              <w:tcPr>
                <w:tcW w:w="1704" w:type="dxa"/>
                <w:gridSpan w:val="2"/>
              </w:tcPr>
            </w:tcPrChange>
          </w:tcPr>
          <w:p w:rsidR="0041167A" w:rsidRDefault="0041167A">
            <w:pPr>
              <w:rPr>
                <w:ins w:id="998" w:author="Marie-Helene" w:date="2017-10-30T15:35:00Z"/>
                <w:szCs w:val="18"/>
              </w:rPr>
            </w:pPr>
            <w:r>
              <w:rPr>
                <w:szCs w:val="18"/>
              </w:rPr>
              <w:t>Japan</w:t>
            </w:r>
          </w:p>
          <w:p w:rsidR="00E66AA9" w:rsidRDefault="00E66AA9">
            <w:pPr>
              <w:rPr>
                <w:ins w:id="999" w:author="Marie-Helene" w:date="2017-10-30T15:35:00Z"/>
                <w:szCs w:val="18"/>
              </w:rPr>
            </w:pPr>
          </w:p>
          <w:p w:rsidR="00E66AA9" w:rsidRPr="00AA6F89" w:rsidRDefault="00E66AA9">
            <w:pPr>
              <w:rPr>
                <w:szCs w:val="18"/>
              </w:rPr>
            </w:pPr>
            <w:ins w:id="1000" w:author="Marie-Helene" w:date="2017-10-30T15:35:00Z">
              <w:r>
                <w:rPr>
                  <w:szCs w:val="18"/>
                </w:rPr>
                <w:t>Norway</w:t>
              </w:r>
            </w:ins>
          </w:p>
        </w:tc>
      </w:tr>
      <w:tr w:rsidR="0041167A" w:rsidTr="0041167A">
        <w:trPr>
          <w:trPrChange w:id="1001" w:author="Marie-Helene" w:date="2017-10-05T11:33:00Z">
            <w:trPr>
              <w:gridAfter w:val="0"/>
            </w:trPr>
          </w:trPrChange>
        </w:trPr>
        <w:tc>
          <w:tcPr>
            <w:tcW w:w="1513" w:type="dxa"/>
            <w:tcPrChange w:id="1002" w:author="Marie-Helene" w:date="2017-10-05T11:33:00Z">
              <w:tcPr>
                <w:tcW w:w="1513" w:type="dxa"/>
              </w:tcPr>
            </w:tcPrChange>
          </w:tcPr>
          <w:p w:rsidR="0041167A" w:rsidRDefault="0041167A">
            <w:pPr>
              <w:rPr>
                <w:szCs w:val="18"/>
              </w:rPr>
            </w:pPr>
          </w:p>
        </w:tc>
        <w:tc>
          <w:tcPr>
            <w:tcW w:w="5253" w:type="dxa"/>
            <w:tcPrChange w:id="1003" w:author="Marie-Helene" w:date="2017-10-05T11:33:00Z">
              <w:tcPr>
                <w:tcW w:w="5253" w:type="dxa"/>
              </w:tcPr>
            </w:tcPrChange>
          </w:tcPr>
          <w:p w:rsidR="0041167A" w:rsidRPr="003867A2" w:rsidRDefault="003867A2">
            <w:pPr>
              <w:pStyle w:val="Paragraphedeliste"/>
              <w:numPr>
                <w:ilvl w:val="1"/>
                <w:numId w:val="26"/>
              </w:numPr>
              <w:ind w:left="742" w:hanging="425"/>
              <w:rPr>
                <w:szCs w:val="18"/>
              </w:rPr>
              <w:pPrChange w:id="1004" w:author="Marie-Hélène Grillet" w:date="2017-10-09T12:43:00Z">
                <w:pPr>
                  <w:ind w:left="317"/>
                </w:pPr>
              </w:pPrChange>
            </w:pPr>
            <w:ins w:id="1005" w:author="Marie-Helene" w:date="2017-10-05T17:11:00Z">
              <w:r>
                <w:rPr>
                  <w:szCs w:val="18"/>
                </w:rPr>
                <w:t>Elect the Secretary-General</w:t>
              </w:r>
              <w:del w:id="1006" w:author="Jon Price" w:date="2017-10-09T21:38:00Z">
                <w:r w:rsidDel="00777944">
                  <w:rPr>
                    <w:szCs w:val="18"/>
                  </w:rPr>
                  <w:delText>,</w:delText>
                </w:r>
              </w:del>
            </w:ins>
            <w:ins w:id="1007" w:author="Jon Price" w:date="2017-10-09T21:37:00Z">
              <w:r w:rsidR="00777944">
                <w:rPr>
                  <w:szCs w:val="18"/>
                </w:rPr>
                <w:t xml:space="preserve"> from amongst the Member States</w:t>
              </w:r>
            </w:ins>
            <w:ins w:id="1008" w:author="Marie-Helene" w:date="2017-10-05T17:11:00Z">
              <w:r>
                <w:rPr>
                  <w:szCs w:val="18"/>
                </w:rPr>
                <w:t xml:space="preserve"> in accordance with the General Regulations;</w:t>
              </w:r>
            </w:ins>
          </w:p>
        </w:tc>
        <w:tc>
          <w:tcPr>
            <w:tcW w:w="6100" w:type="dxa"/>
            <w:tcPrChange w:id="1009" w:author="Marie-Helene" w:date="2017-10-05T11:33:00Z">
              <w:tcPr>
                <w:tcW w:w="5549" w:type="dxa"/>
              </w:tcPr>
            </w:tcPrChange>
          </w:tcPr>
          <w:p w:rsidR="0041167A" w:rsidRDefault="0041167A" w:rsidP="00B70F92">
            <w:pPr>
              <w:rPr>
                <w:szCs w:val="18"/>
              </w:rPr>
            </w:pPr>
            <w:r>
              <w:rPr>
                <w:szCs w:val="18"/>
              </w:rPr>
              <w:t>Insert new (d) as follows: “Elect the Secretary-General, in accordance with the General Regulations.”</w:t>
            </w:r>
          </w:p>
        </w:tc>
        <w:tc>
          <w:tcPr>
            <w:tcW w:w="1968" w:type="dxa"/>
            <w:tcPrChange w:id="1010" w:author="Marie-Helene" w:date="2017-10-05T11:33:00Z">
              <w:tcPr>
                <w:tcW w:w="1704" w:type="dxa"/>
                <w:gridSpan w:val="2"/>
              </w:tcPr>
            </w:tcPrChange>
          </w:tcPr>
          <w:p w:rsidR="0041167A" w:rsidRDefault="0041167A">
            <w:pPr>
              <w:rPr>
                <w:szCs w:val="18"/>
              </w:rPr>
            </w:pPr>
            <w:r>
              <w:rPr>
                <w:szCs w:val="18"/>
              </w:rPr>
              <w:t>Spain</w:t>
            </w:r>
          </w:p>
        </w:tc>
      </w:tr>
      <w:tr w:rsidR="0041167A" w:rsidTr="005D3337">
        <w:tc>
          <w:tcPr>
            <w:tcW w:w="1513" w:type="dxa"/>
          </w:tcPr>
          <w:p w:rsidR="0041167A" w:rsidRDefault="0041167A">
            <w:pPr>
              <w:rPr>
                <w:szCs w:val="18"/>
              </w:rPr>
            </w:pPr>
          </w:p>
        </w:tc>
        <w:tc>
          <w:tcPr>
            <w:tcW w:w="5253" w:type="dxa"/>
          </w:tcPr>
          <w:p w:rsidR="0041167A" w:rsidRPr="00315C54" w:rsidRDefault="0041167A">
            <w:pPr>
              <w:pStyle w:val="Paragraphedeliste"/>
              <w:numPr>
                <w:ilvl w:val="1"/>
                <w:numId w:val="26"/>
              </w:numPr>
              <w:ind w:left="755" w:hanging="425"/>
              <w:rPr>
                <w:szCs w:val="18"/>
              </w:rPr>
              <w:pPrChange w:id="1011" w:author="Marie-Helene" w:date="2017-10-30T15:16:00Z">
                <w:pPr>
                  <w:pStyle w:val="Paragraphedeliste"/>
                  <w:numPr>
                    <w:ilvl w:val="1"/>
                    <w:numId w:val="11"/>
                  </w:numPr>
                  <w:ind w:left="742" w:hanging="425"/>
                </w:pPr>
              </w:pPrChange>
            </w:pPr>
            <w:del w:id="1012" w:author="Marie-Helene" w:date="2017-10-05T17:28:00Z">
              <w:r w:rsidRPr="00315C54" w:rsidDel="001664BE">
                <w:rPr>
                  <w:szCs w:val="18"/>
                </w:rPr>
                <w:delText xml:space="preserve">Determine </w:delText>
              </w:r>
            </w:del>
            <w:ins w:id="1013" w:author="Marie-Helene" w:date="2017-10-30T15:16:00Z">
              <w:r w:rsidR="004236F3">
                <w:rPr>
                  <w:szCs w:val="18"/>
                </w:rPr>
                <w:t>R</w:t>
              </w:r>
            </w:ins>
            <w:ins w:id="1014" w:author="Marie-Helene" w:date="2017-10-30T15:15:00Z">
              <w:r w:rsidR="004236F3" w:rsidRPr="00315C54">
                <w:rPr>
                  <w:szCs w:val="18"/>
                </w:rPr>
                <w:t xml:space="preserve">eview </w:t>
              </w:r>
            </w:ins>
            <w:ins w:id="1015" w:author="Marie-Helene" w:date="2017-10-30T15:16:00Z">
              <w:r w:rsidR="004236F3">
                <w:rPr>
                  <w:szCs w:val="18"/>
                </w:rPr>
                <w:t>and a</w:t>
              </w:r>
            </w:ins>
            <w:ins w:id="1016" w:author="Marie-Helene" w:date="2017-10-05T17:28:00Z">
              <w:r w:rsidR="001664BE">
                <w:rPr>
                  <w:szCs w:val="18"/>
                </w:rPr>
                <w:t>dopt</w:t>
              </w:r>
              <w:r w:rsidR="001664BE" w:rsidRPr="00315C54">
                <w:rPr>
                  <w:szCs w:val="18"/>
                </w:rPr>
                <w:t xml:space="preserve"> </w:t>
              </w:r>
            </w:ins>
            <w:del w:id="1017" w:author="Marie-Helene" w:date="2017-10-30T15:16:00Z">
              <w:r w:rsidRPr="00315C54" w:rsidDel="007C7685">
                <w:rPr>
                  <w:szCs w:val="18"/>
                </w:rPr>
                <w:delText xml:space="preserve">and </w:delText>
              </w:r>
            </w:del>
            <w:del w:id="1018" w:author="Marie-Helene" w:date="2017-10-30T15:15:00Z">
              <w:r w:rsidRPr="00315C54" w:rsidDel="004236F3">
                <w:rPr>
                  <w:szCs w:val="18"/>
                </w:rPr>
                <w:delText xml:space="preserve">review </w:delText>
              </w:r>
            </w:del>
            <w:r w:rsidRPr="00315C54">
              <w:rPr>
                <w:szCs w:val="18"/>
              </w:rPr>
              <w:t>the financial arrangements of the Organization</w:t>
            </w:r>
            <w:ins w:id="1019" w:author="Marie-Helene" w:date="2017-10-05T17:14:00Z">
              <w:r w:rsidR="003D226F">
                <w:rPr>
                  <w:szCs w:val="18"/>
                </w:rPr>
                <w:t>,</w:t>
              </w:r>
              <w:r w:rsidR="003867A2">
                <w:rPr>
                  <w:szCs w:val="18"/>
                </w:rPr>
                <w:t xml:space="preserve"> </w:t>
              </w:r>
              <w:r w:rsidR="003867A2" w:rsidRPr="00D43C0D">
                <w:rPr>
                  <w:szCs w:val="18"/>
                  <w:rPrChange w:id="1020" w:author="Marie-Hélène Grillet" w:date="2017-10-09T15:18:00Z">
                    <w:rPr>
                      <w:szCs w:val="18"/>
                      <w:u w:val="single"/>
                    </w:rPr>
                  </w:rPrChange>
                </w:rPr>
                <w:t>including the rate of contributions for Member States and Member fees</w:t>
              </w:r>
            </w:ins>
            <w:ins w:id="1021" w:author="Marie-Helene" w:date="2017-10-05T17:18:00Z">
              <w:r w:rsidR="00580A8A" w:rsidRPr="00D43C0D">
                <w:rPr>
                  <w:szCs w:val="18"/>
                  <w:rPrChange w:id="1022" w:author="Marie-Hélène Grillet" w:date="2017-10-09T15:18:00Z">
                    <w:rPr>
                      <w:szCs w:val="18"/>
                      <w:u w:val="single"/>
                    </w:rPr>
                  </w:rPrChange>
                </w:rPr>
                <w:t xml:space="preserve"> and the outline budget</w:t>
              </w:r>
            </w:ins>
            <w:ins w:id="1023" w:author="Marie-Helene" w:date="2017-10-05T17:19:00Z">
              <w:r w:rsidR="00BE5A39" w:rsidRPr="00D43C0D">
                <w:rPr>
                  <w:szCs w:val="18"/>
                  <w:rPrChange w:id="1024" w:author="Marie-Hélène Grillet" w:date="2017-10-09T15:18:00Z">
                    <w:rPr>
                      <w:szCs w:val="18"/>
                      <w:u w:val="single"/>
                    </w:rPr>
                  </w:rPrChange>
                </w:rPr>
                <w:t xml:space="preserve"> for the following </w:t>
              </w:r>
            </w:ins>
            <w:ins w:id="1025" w:author="Marie-Helene" w:date="2017-10-30T15:10:00Z">
              <w:r w:rsidR="004236F3">
                <w:rPr>
                  <w:szCs w:val="18"/>
                </w:rPr>
                <w:t>three</w:t>
              </w:r>
            </w:ins>
            <w:ins w:id="1026" w:author="Marie-Helene" w:date="2017-10-05T17:19:00Z">
              <w:r w:rsidR="00BE5A39" w:rsidRPr="00D43C0D">
                <w:rPr>
                  <w:szCs w:val="18"/>
                  <w:rPrChange w:id="1027" w:author="Marie-Hélène Grillet" w:date="2017-10-09T15:18:00Z">
                    <w:rPr>
                      <w:szCs w:val="18"/>
                      <w:u w:val="single"/>
                    </w:rPr>
                  </w:rPrChange>
                </w:rPr>
                <w:t xml:space="preserve"> years</w:t>
              </w:r>
            </w:ins>
            <w:r w:rsidRPr="00315C54">
              <w:rPr>
                <w:szCs w:val="18"/>
              </w:rPr>
              <w:t>;</w:t>
            </w:r>
          </w:p>
        </w:tc>
        <w:tc>
          <w:tcPr>
            <w:tcW w:w="6100" w:type="dxa"/>
          </w:tcPr>
          <w:p w:rsidR="008D7145" w:rsidRDefault="008D7145" w:rsidP="00B70F92">
            <w:pPr>
              <w:rPr>
                <w:ins w:id="1028" w:author="Marie-Helene" w:date="2017-10-30T15:13:00Z"/>
                <w:szCs w:val="18"/>
              </w:rPr>
            </w:pPr>
            <w:r>
              <w:rPr>
                <w:szCs w:val="18"/>
              </w:rPr>
              <w:t xml:space="preserve">The General Assembly should review and adopt, rather than determine. </w:t>
            </w:r>
            <w:r w:rsidR="005D3337">
              <w:rPr>
                <w:szCs w:val="18"/>
              </w:rPr>
              <w:t>Determine what is meant by “financial arrangements” and have a more precise wording.</w:t>
            </w:r>
          </w:p>
          <w:p w:rsidR="004236F3" w:rsidRDefault="004236F3" w:rsidP="00B70F92">
            <w:pPr>
              <w:rPr>
                <w:szCs w:val="18"/>
              </w:rPr>
            </w:pPr>
            <w:ins w:id="1029" w:author="Marie-Helene" w:date="2017-10-30T15:13:00Z">
              <w:r>
                <w:rPr>
                  <w:szCs w:val="18"/>
                </w:rPr>
                <w:t>Would be good candidate for a 2/3 majority standard due to financial implications.</w:t>
              </w:r>
            </w:ins>
            <w:ins w:id="1030" w:author="Marie-Helene" w:date="2017-10-30T15:14:00Z">
              <w:r>
                <w:rPr>
                  <w:szCs w:val="18"/>
                </w:rPr>
                <w:t xml:space="preserve"> </w:t>
              </w:r>
            </w:ins>
          </w:p>
          <w:p w:rsidR="008D7145" w:rsidRDefault="008D7145" w:rsidP="00B70F92">
            <w:pPr>
              <w:rPr>
                <w:szCs w:val="18"/>
              </w:rPr>
            </w:pPr>
          </w:p>
          <w:p w:rsidR="0041167A" w:rsidRDefault="0041167A" w:rsidP="00B70F92">
            <w:pPr>
              <w:rPr>
                <w:szCs w:val="18"/>
              </w:rPr>
            </w:pPr>
            <w:r>
              <w:rPr>
                <w:szCs w:val="18"/>
              </w:rPr>
              <w:t>“</w:t>
            </w:r>
            <w:r w:rsidRPr="00315C54">
              <w:rPr>
                <w:szCs w:val="18"/>
              </w:rPr>
              <w:t>Determine and review the financial arrangements of the Organization</w:t>
            </w:r>
            <w:r>
              <w:rPr>
                <w:szCs w:val="18"/>
                <w:u w:val="single"/>
              </w:rPr>
              <w:t>, including the rate of contributions for Contracting Parties and Member fees for Associate Members and Affiliate Members</w:t>
            </w:r>
            <w:r w:rsidRPr="00315C54">
              <w:rPr>
                <w:szCs w:val="18"/>
              </w:rPr>
              <w:t>;</w:t>
            </w:r>
            <w:r>
              <w:rPr>
                <w:szCs w:val="18"/>
              </w:rPr>
              <w:t>" (should be determined by GA, not Council)</w:t>
            </w:r>
          </w:p>
          <w:p w:rsidR="0041167A" w:rsidRDefault="0041167A" w:rsidP="00B70F92">
            <w:pPr>
              <w:rPr>
                <w:szCs w:val="18"/>
              </w:rPr>
            </w:pPr>
          </w:p>
          <w:p w:rsidR="0041167A" w:rsidRDefault="0041167A" w:rsidP="00B70F92">
            <w:pPr>
              <w:rPr>
                <w:szCs w:val="18"/>
              </w:rPr>
            </w:pPr>
            <w:r>
              <w:rPr>
                <w:szCs w:val="18"/>
              </w:rPr>
              <w:t xml:space="preserve">Clarifications needed on the relationship between the </w:t>
            </w:r>
            <w:r w:rsidRPr="00B70F92">
              <w:rPr>
                <w:b/>
                <w:szCs w:val="18"/>
              </w:rPr>
              <w:t>powers of the General Assembly and of the Council for the financial management</w:t>
            </w:r>
            <w:r>
              <w:rPr>
                <w:szCs w:val="18"/>
              </w:rPr>
              <w:t xml:space="preserve">, including the determination of the contribution rates. </w:t>
            </w:r>
            <w:r w:rsidRPr="00D635DC">
              <w:rPr>
                <w:i/>
                <w:szCs w:val="18"/>
              </w:rPr>
              <w:t>(see also 7.6 (e) and (d)).</w:t>
            </w:r>
          </w:p>
          <w:p w:rsidR="0041167A" w:rsidRDefault="0041167A" w:rsidP="00B70F92">
            <w:pPr>
              <w:rPr>
                <w:szCs w:val="18"/>
              </w:rPr>
            </w:pPr>
          </w:p>
          <w:p w:rsidR="0041167A" w:rsidRPr="008A206E" w:rsidRDefault="0041167A" w:rsidP="00B70F92">
            <w:pPr>
              <w:rPr>
                <w:szCs w:val="18"/>
              </w:rPr>
            </w:pPr>
            <w:r>
              <w:rPr>
                <w:szCs w:val="18"/>
              </w:rPr>
              <w:t>Add “</w:t>
            </w:r>
            <w:r w:rsidRPr="008A206E">
              <w:rPr>
                <w:b/>
                <w:szCs w:val="18"/>
              </w:rPr>
              <w:t>Approve the budget</w:t>
            </w:r>
            <w:r>
              <w:rPr>
                <w:szCs w:val="18"/>
              </w:rPr>
              <w:t>”.</w:t>
            </w:r>
          </w:p>
        </w:tc>
        <w:tc>
          <w:tcPr>
            <w:tcW w:w="1968" w:type="dxa"/>
          </w:tcPr>
          <w:p w:rsidR="008D7145" w:rsidRDefault="008D7145">
            <w:pPr>
              <w:rPr>
                <w:szCs w:val="18"/>
              </w:rPr>
            </w:pPr>
            <w:r>
              <w:rPr>
                <w:szCs w:val="18"/>
              </w:rPr>
              <w:t>Canada</w:t>
            </w:r>
          </w:p>
          <w:p w:rsidR="008D7145" w:rsidRDefault="008D7145">
            <w:pPr>
              <w:rPr>
                <w:szCs w:val="18"/>
              </w:rPr>
            </w:pPr>
          </w:p>
          <w:p w:rsidR="005D3337" w:rsidRDefault="005D3337">
            <w:pPr>
              <w:rPr>
                <w:szCs w:val="18"/>
              </w:rPr>
            </w:pPr>
          </w:p>
          <w:p w:rsidR="005D3337" w:rsidRDefault="004236F3">
            <w:pPr>
              <w:rPr>
                <w:szCs w:val="18"/>
              </w:rPr>
            </w:pPr>
            <w:ins w:id="1031" w:author="Marie-Helene" w:date="2017-10-30T15:14:00Z">
              <w:r>
                <w:rPr>
                  <w:szCs w:val="18"/>
                </w:rPr>
                <w:t>Canada</w:t>
              </w:r>
            </w:ins>
          </w:p>
          <w:p w:rsidR="004236F3" w:rsidRDefault="004236F3">
            <w:pPr>
              <w:rPr>
                <w:ins w:id="1032" w:author="Marie-Helene" w:date="2017-10-30T15:14:00Z"/>
                <w:szCs w:val="18"/>
              </w:rPr>
            </w:pPr>
          </w:p>
          <w:p w:rsidR="004236F3" w:rsidRDefault="004236F3">
            <w:pPr>
              <w:rPr>
                <w:ins w:id="1033" w:author="Marie-Helene" w:date="2017-10-30T15:14:00Z"/>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Del="004236F3" w:rsidRDefault="0041167A">
            <w:pPr>
              <w:rPr>
                <w:del w:id="1034" w:author="Marie-Helene" w:date="2017-10-30T15:09:00Z"/>
                <w:szCs w:val="18"/>
              </w:rPr>
            </w:pPr>
          </w:p>
          <w:p w:rsidR="0041167A" w:rsidDel="004236F3" w:rsidRDefault="0041167A">
            <w:pPr>
              <w:rPr>
                <w:del w:id="1035" w:author="Marie-Helene" w:date="2017-10-30T15:09:00Z"/>
                <w:szCs w:val="18"/>
              </w:rPr>
            </w:pPr>
          </w:p>
          <w:p w:rsidR="0041167A" w:rsidDel="004236F3" w:rsidRDefault="0041167A">
            <w:pPr>
              <w:rPr>
                <w:del w:id="1036" w:author="Marie-Helene" w:date="2017-10-30T15:09:00Z"/>
                <w:szCs w:val="18"/>
              </w:rPr>
            </w:pPr>
          </w:p>
          <w:p w:rsidR="0041167A" w:rsidRDefault="0041167A">
            <w:pPr>
              <w:rPr>
                <w:szCs w:val="18"/>
              </w:rPr>
            </w:pPr>
            <w:r>
              <w:rPr>
                <w:szCs w:val="18"/>
              </w:rPr>
              <w:t>Russia</w:t>
            </w:r>
          </w:p>
          <w:p w:rsidR="0041167A" w:rsidRDefault="0041167A">
            <w:pPr>
              <w:rPr>
                <w:szCs w:val="18"/>
              </w:rPr>
            </w:pPr>
          </w:p>
          <w:p w:rsidR="0041167A" w:rsidRDefault="0041167A">
            <w:pPr>
              <w:rPr>
                <w:szCs w:val="18"/>
              </w:rPr>
            </w:pPr>
          </w:p>
          <w:p w:rsidR="0041167A" w:rsidRDefault="0041167A">
            <w:pPr>
              <w:rPr>
                <w:szCs w:val="18"/>
              </w:rPr>
            </w:pPr>
          </w:p>
          <w:p w:rsidR="0041167A" w:rsidRPr="00AA6F89" w:rsidRDefault="0041167A">
            <w:pPr>
              <w:rPr>
                <w:szCs w:val="18"/>
              </w:rPr>
            </w:pPr>
            <w:r>
              <w:rPr>
                <w:szCs w:val="18"/>
              </w:rPr>
              <w:t>Spain</w:t>
            </w:r>
          </w:p>
        </w:tc>
      </w:tr>
      <w:tr w:rsidR="0041167A" w:rsidTr="0041167A">
        <w:trPr>
          <w:trPrChange w:id="1037" w:author="Marie-Helene" w:date="2017-10-05T11:33:00Z">
            <w:trPr>
              <w:gridAfter w:val="0"/>
            </w:trPr>
          </w:trPrChange>
        </w:trPr>
        <w:tc>
          <w:tcPr>
            <w:tcW w:w="1513" w:type="dxa"/>
            <w:tcPrChange w:id="1038" w:author="Marie-Helene" w:date="2017-10-05T11:33:00Z">
              <w:tcPr>
                <w:tcW w:w="1513" w:type="dxa"/>
              </w:tcPr>
            </w:tcPrChange>
          </w:tcPr>
          <w:p w:rsidR="0041167A" w:rsidRDefault="0041167A">
            <w:pPr>
              <w:rPr>
                <w:szCs w:val="18"/>
              </w:rPr>
            </w:pPr>
          </w:p>
        </w:tc>
        <w:tc>
          <w:tcPr>
            <w:tcW w:w="5253" w:type="dxa"/>
            <w:tcPrChange w:id="1039" w:author="Marie-Helene" w:date="2017-10-05T11:33:00Z">
              <w:tcPr>
                <w:tcW w:w="5253" w:type="dxa"/>
              </w:tcPr>
            </w:tcPrChange>
          </w:tcPr>
          <w:p w:rsidR="0041167A" w:rsidRPr="00315C54" w:rsidRDefault="0041167A">
            <w:pPr>
              <w:pStyle w:val="Paragraphedeliste"/>
              <w:numPr>
                <w:ilvl w:val="1"/>
                <w:numId w:val="26"/>
              </w:numPr>
              <w:ind w:left="755" w:hanging="425"/>
              <w:rPr>
                <w:szCs w:val="18"/>
              </w:rPr>
              <w:pPrChange w:id="1040" w:author="Marie-Helene" w:date="2017-10-05T17:22:00Z">
                <w:pPr>
                  <w:pStyle w:val="Paragraphedeliste"/>
                  <w:numPr>
                    <w:ilvl w:val="1"/>
                    <w:numId w:val="11"/>
                  </w:numPr>
                  <w:ind w:left="742" w:hanging="425"/>
                </w:pPr>
              </w:pPrChange>
            </w:pPr>
            <w:r w:rsidRPr="00315C54">
              <w:rPr>
                <w:szCs w:val="18"/>
              </w:rPr>
              <w:t xml:space="preserve">Consider the reports and proposals put to it by any </w:t>
            </w:r>
            <w:del w:id="1041" w:author="Marie-Helene" w:date="2017-10-05T17:22:00Z">
              <w:r w:rsidRPr="00315C54" w:rsidDel="005C642B">
                <w:rPr>
                  <w:szCs w:val="18"/>
                </w:rPr>
                <w:lastRenderedPageBreak/>
                <w:delText>Contracting Party</w:delText>
              </w:r>
            </w:del>
            <w:ins w:id="1042" w:author="Marie-Helene" w:date="2017-10-05T17:22:00Z">
              <w:r w:rsidR="005C642B">
                <w:rPr>
                  <w:szCs w:val="18"/>
                </w:rPr>
                <w:t>Member State</w:t>
              </w:r>
            </w:ins>
            <w:r w:rsidRPr="00315C54">
              <w:rPr>
                <w:szCs w:val="18"/>
              </w:rPr>
              <w:t>, the Council or the Secretary-General;</w:t>
            </w:r>
          </w:p>
        </w:tc>
        <w:tc>
          <w:tcPr>
            <w:tcW w:w="6100" w:type="dxa"/>
            <w:tcPrChange w:id="1043" w:author="Marie-Helene" w:date="2017-10-05T11:33:00Z">
              <w:tcPr>
                <w:tcW w:w="5549" w:type="dxa"/>
              </w:tcPr>
            </w:tcPrChange>
          </w:tcPr>
          <w:p w:rsidR="0041167A" w:rsidRDefault="0041167A">
            <w:pPr>
              <w:rPr>
                <w:szCs w:val="18"/>
              </w:rPr>
            </w:pPr>
            <w:r>
              <w:rPr>
                <w:szCs w:val="18"/>
              </w:rPr>
              <w:lastRenderedPageBreak/>
              <w:t>Add “of the Organization”.</w:t>
            </w:r>
          </w:p>
          <w:p w:rsidR="0041167A" w:rsidRDefault="0041167A">
            <w:pPr>
              <w:rPr>
                <w:szCs w:val="18"/>
              </w:rPr>
            </w:pPr>
          </w:p>
          <w:p w:rsidR="0041167A" w:rsidRPr="00AA6F89" w:rsidRDefault="0041167A">
            <w:pPr>
              <w:rPr>
                <w:szCs w:val="18"/>
              </w:rPr>
            </w:pPr>
            <w:r>
              <w:rPr>
                <w:szCs w:val="18"/>
              </w:rPr>
              <w:t>Replace “Contracting Party(ies)” with “Member State(s)”.</w:t>
            </w:r>
          </w:p>
        </w:tc>
        <w:tc>
          <w:tcPr>
            <w:tcW w:w="1968" w:type="dxa"/>
            <w:tcPrChange w:id="1044" w:author="Marie-Helene" w:date="2017-10-05T11:33:00Z">
              <w:tcPr>
                <w:tcW w:w="1704" w:type="dxa"/>
                <w:gridSpan w:val="2"/>
              </w:tcPr>
            </w:tcPrChange>
          </w:tcPr>
          <w:p w:rsidR="0041167A" w:rsidRDefault="0041167A">
            <w:pPr>
              <w:rPr>
                <w:szCs w:val="18"/>
              </w:rPr>
            </w:pPr>
            <w:r>
              <w:rPr>
                <w:szCs w:val="18"/>
              </w:rPr>
              <w:lastRenderedPageBreak/>
              <w:t>Japan</w:t>
            </w:r>
          </w:p>
          <w:p w:rsidR="0041167A" w:rsidRDefault="0041167A">
            <w:pPr>
              <w:rPr>
                <w:szCs w:val="18"/>
              </w:rPr>
            </w:pPr>
          </w:p>
          <w:p w:rsidR="0041167A" w:rsidRPr="00AA6F89" w:rsidRDefault="0041167A">
            <w:pPr>
              <w:rPr>
                <w:szCs w:val="18"/>
              </w:rPr>
            </w:pPr>
            <w:r>
              <w:rPr>
                <w:szCs w:val="18"/>
              </w:rPr>
              <w:t>Spain</w:t>
            </w:r>
          </w:p>
        </w:tc>
      </w:tr>
      <w:tr w:rsidR="0041167A" w:rsidTr="0041167A">
        <w:trPr>
          <w:trPrChange w:id="1045" w:author="Marie-Helene" w:date="2017-10-05T11:33:00Z">
            <w:trPr>
              <w:gridAfter w:val="0"/>
            </w:trPr>
          </w:trPrChange>
        </w:trPr>
        <w:tc>
          <w:tcPr>
            <w:tcW w:w="1513" w:type="dxa"/>
            <w:tcPrChange w:id="1046" w:author="Marie-Helene" w:date="2017-10-05T11:33:00Z">
              <w:tcPr>
                <w:tcW w:w="1513" w:type="dxa"/>
              </w:tcPr>
            </w:tcPrChange>
          </w:tcPr>
          <w:p w:rsidR="0041167A" w:rsidRDefault="0041167A">
            <w:pPr>
              <w:rPr>
                <w:szCs w:val="18"/>
              </w:rPr>
            </w:pPr>
          </w:p>
        </w:tc>
        <w:tc>
          <w:tcPr>
            <w:tcW w:w="5253" w:type="dxa"/>
            <w:tcPrChange w:id="1047" w:author="Marie-Helene" w:date="2017-10-05T11:33:00Z">
              <w:tcPr>
                <w:tcW w:w="5253" w:type="dxa"/>
              </w:tcPr>
            </w:tcPrChange>
          </w:tcPr>
          <w:p w:rsidR="0041167A" w:rsidRPr="00315C54" w:rsidRDefault="0041167A">
            <w:pPr>
              <w:pStyle w:val="Paragraphedeliste"/>
              <w:numPr>
                <w:ilvl w:val="1"/>
                <w:numId w:val="26"/>
              </w:numPr>
              <w:ind w:left="755" w:hanging="425"/>
              <w:rPr>
                <w:szCs w:val="18"/>
              </w:rPr>
              <w:pPrChange w:id="1048" w:author="Marie-Helene" w:date="2017-10-05T17:21:00Z">
                <w:pPr>
                  <w:pStyle w:val="Paragraphedeliste"/>
                  <w:numPr>
                    <w:ilvl w:val="1"/>
                    <w:numId w:val="11"/>
                  </w:numPr>
                  <w:ind w:left="742" w:hanging="425"/>
                </w:pPr>
              </w:pPrChange>
            </w:pPr>
            <w:del w:id="1049" w:author="Marie-Helene" w:date="2017-10-05T17:22:00Z">
              <w:r w:rsidDel="004F0452">
                <w:rPr>
                  <w:szCs w:val="18"/>
                </w:rPr>
                <w:delText xml:space="preserve">Adopt </w:delText>
              </w:r>
            </w:del>
            <w:ins w:id="1050" w:author="Marie-Helene" w:date="2017-10-05T17:22:00Z">
              <w:r w:rsidR="004F0452">
                <w:rPr>
                  <w:szCs w:val="18"/>
                </w:rPr>
                <w:t xml:space="preserve">Approve </w:t>
              </w:r>
            </w:ins>
            <w:r>
              <w:rPr>
                <w:szCs w:val="18"/>
              </w:rPr>
              <w:t>standards;</w:t>
            </w:r>
          </w:p>
        </w:tc>
        <w:tc>
          <w:tcPr>
            <w:tcW w:w="6100" w:type="dxa"/>
            <w:tcPrChange w:id="1051" w:author="Marie-Helene" w:date="2017-10-05T11:33:00Z">
              <w:tcPr>
                <w:tcW w:w="5549" w:type="dxa"/>
              </w:tcPr>
            </w:tcPrChange>
          </w:tcPr>
          <w:p w:rsidR="007011F4" w:rsidRDefault="007011F4">
            <w:pPr>
              <w:rPr>
                <w:szCs w:val="18"/>
              </w:rPr>
            </w:pPr>
            <w:r>
              <w:rPr>
                <w:szCs w:val="18"/>
              </w:rPr>
              <w:t>Clarify what standards means.</w:t>
            </w:r>
          </w:p>
          <w:p w:rsidR="007011F4" w:rsidRDefault="007011F4">
            <w:pPr>
              <w:rPr>
                <w:szCs w:val="18"/>
              </w:rPr>
            </w:pPr>
          </w:p>
          <w:p w:rsidR="0041167A" w:rsidRDefault="0041167A">
            <w:pPr>
              <w:rPr>
                <w:szCs w:val="18"/>
              </w:rPr>
            </w:pPr>
            <w:r>
              <w:rPr>
                <w:szCs w:val="18"/>
              </w:rPr>
              <w:t>Standards not binding, so “Approve” instead of “Adopt”.</w:t>
            </w:r>
          </w:p>
          <w:p w:rsidR="0041167A" w:rsidRDefault="0041167A">
            <w:pPr>
              <w:rPr>
                <w:szCs w:val="18"/>
              </w:rPr>
            </w:pPr>
          </w:p>
          <w:p w:rsidR="0041167A" w:rsidRPr="00AA6F89" w:rsidRDefault="0041167A">
            <w:pPr>
              <w:rPr>
                <w:szCs w:val="18"/>
              </w:rPr>
            </w:pPr>
            <w:r>
              <w:rPr>
                <w:szCs w:val="18"/>
              </w:rPr>
              <w:t>Clarify for what kind of issues the General Assembly will adopt standards and what are their legal power.</w:t>
            </w:r>
          </w:p>
        </w:tc>
        <w:tc>
          <w:tcPr>
            <w:tcW w:w="1968" w:type="dxa"/>
            <w:tcPrChange w:id="1052" w:author="Marie-Helene" w:date="2017-10-05T11:33:00Z">
              <w:tcPr>
                <w:tcW w:w="1704" w:type="dxa"/>
                <w:gridSpan w:val="2"/>
              </w:tcPr>
            </w:tcPrChange>
          </w:tcPr>
          <w:p w:rsidR="007011F4" w:rsidRDefault="007011F4">
            <w:pPr>
              <w:rPr>
                <w:szCs w:val="18"/>
              </w:rPr>
            </w:pPr>
            <w:r>
              <w:rPr>
                <w:szCs w:val="18"/>
              </w:rPr>
              <w:t>Canada</w:t>
            </w:r>
          </w:p>
          <w:p w:rsidR="007011F4" w:rsidRDefault="007011F4">
            <w:pPr>
              <w:rPr>
                <w:szCs w:val="18"/>
              </w:rPr>
            </w:pPr>
          </w:p>
          <w:p w:rsidR="0041167A" w:rsidRDefault="0041167A">
            <w:pPr>
              <w:rPr>
                <w:szCs w:val="18"/>
              </w:rPr>
            </w:pPr>
            <w:r>
              <w:rPr>
                <w:szCs w:val="18"/>
              </w:rPr>
              <w:t>Japan</w:t>
            </w:r>
          </w:p>
          <w:p w:rsidR="0041167A" w:rsidRDefault="0041167A">
            <w:pPr>
              <w:rPr>
                <w:szCs w:val="18"/>
              </w:rPr>
            </w:pPr>
          </w:p>
          <w:p w:rsidR="0041167A" w:rsidRPr="00AA6F89" w:rsidRDefault="0041167A">
            <w:pPr>
              <w:rPr>
                <w:szCs w:val="18"/>
              </w:rPr>
            </w:pPr>
            <w:r>
              <w:rPr>
                <w:szCs w:val="18"/>
              </w:rPr>
              <w:t>Russia</w:t>
            </w:r>
          </w:p>
        </w:tc>
      </w:tr>
      <w:tr w:rsidR="0041167A" w:rsidTr="0041167A">
        <w:trPr>
          <w:trPrChange w:id="1053" w:author="Marie-Helene" w:date="2017-10-05T11:33:00Z">
            <w:trPr>
              <w:gridAfter w:val="0"/>
            </w:trPr>
          </w:trPrChange>
        </w:trPr>
        <w:tc>
          <w:tcPr>
            <w:tcW w:w="1513" w:type="dxa"/>
            <w:tcPrChange w:id="1054" w:author="Marie-Helene" w:date="2017-10-05T11:33:00Z">
              <w:tcPr>
                <w:tcW w:w="1513" w:type="dxa"/>
              </w:tcPr>
            </w:tcPrChange>
          </w:tcPr>
          <w:p w:rsidR="0041167A" w:rsidRDefault="0041167A">
            <w:pPr>
              <w:rPr>
                <w:szCs w:val="18"/>
              </w:rPr>
            </w:pPr>
          </w:p>
        </w:tc>
        <w:tc>
          <w:tcPr>
            <w:tcW w:w="5253" w:type="dxa"/>
            <w:tcPrChange w:id="1055" w:author="Marie-Helene" w:date="2017-10-05T11:33:00Z">
              <w:tcPr>
                <w:tcW w:w="5253" w:type="dxa"/>
              </w:tcPr>
            </w:tcPrChange>
          </w:tcPr>
          <w:p w:rsidR="0041167A" w:rsidRDefault="0041167A">
            <w:pPr>
              <w:pStyle w:val="Paragraphedeliste"/>
              <w:numPr>
                <w:ilvl w:val="1"/>
                <w:numId w:val="26"/>
              </w:numPr>
              <w:ind w:left="755" w:hanging="425"/>
              <w:rPr>
                <w:szCs w:val="18"/>
              </w:rPr>
              <w:pPrChange w:id="1056" w:author="Marie-Helene" w:date="2017-10-05T17:22:00Z">
                <w:pPr>
                  <w:pStyle w:val="Paragraphedeliste"/>
                  <w:numPr>
                    <w:ilvl w:val="1"/>
                    <w:numId w:val="11"/>
                  </w:numPr>
                  <w:ind w:left="742" w:hanging="425"/>
                </w:pPr>
              </w:pPrChange>
            </w:pPr>
            <w:r w:rsidRPr="00315C54">
              <w:rPr>
                <w:szCs w:val="18"/>
              </w:rPr>
              <w:t xml:space="preserve">Make recommendations to </w:t>
            </w:r>
            <w:del w:id="1057" w:author="Marie-Helene" w:date="2017-10-05T17:22:00Z">
              <w:r w:rsidRPr="00315C54" w:rsidDel="00424C00">
                <w:rPr>
                  <w:szCs w:val="18"/>
                </w:rPr>
                <w:delText>Contracting Parties</w:delText>
              </w:r>
            </w:del>
            <w:ins w:id="1058" w:author="Marie-Helene" w:date="2017-10-05T17:22:00Z">
              <w:r w:rsidR="00424C00">
                <w:rPr>
                  <w:szCs w:val="18"/>
                </w:rPr>
                <w:t>Member States</w:t>
              </w:r>
            </w:ins>
            <w:r w:rsidRPr="00315C54">
              <w:rPr>
                <w:szCs w:val="18"/>
              </w:rPr>
              <w:t xml:space="preserve"> and </w:t>
            </w:r>
            <w:ins w:id="1059" w:author="Marie-Helene" w:date="2017-10-05T17:22:00Z">
              <w:r w:rsidR="00424C00">
                <w:rPr>
                  <w:szCs w:val="18"/>
                </w:rPr>
                <w:t>M</w:t>
              </w:r>
            </w:ins>
            <w:del w:id="1060" w:author="Marie-Helene" w:date="2017-10-05T17:22:00Z">
              <w:r w:rsidRPr="00315C54" w:rsidDel="00424C00">
                <w:rPr>
                  <w:szCs w:val="18"/>
                </w:rPr>
                <w:delText>m</w:delText>
              </w:r>
            </w:del>
            <w:r w:rsidRPr="00315C54">
              <w:rPr>
                <w:szCs w:val="18"/>
              </w:rPr>
              <w:t>embers on matters within the scope of the Organization;</w:t>
            </w:r>
          </w:p>
        </w:tc>
        <w:tc>
          <w:tcPr>
            <w:tcW w:w="6100" w:type="dxa"/>
            <w:tcPrChange w:id="1061" w:author="Marie-Helene" w:date="2017-10-05T11:33:00Z">
              <w:tcPr>
                <w:tcW w:w="5549" w:type="dxa"/>
              </w:tcPr>
            </w:tcPrChange>
          </w:tcPr>
          <w:p w:rsidR="0041167A" w:rsidRDefault="0041167A">
            <w:pPr>
              <w:rPr>
                <w:szCs w:val="18"/>
              </w:rPr>
            </w:pPr>
            <w:r w:rsidRPr="00315C54">
              <w:rPr>
                <w:szCs w:val="18"/>
              </w:rPr>
              <w:t>Make recommendations to Contracting Parties</w:t>
            </w:r>
            <w:r>
              <w:rPr>
                <w:szCs w:val="18"/>
                <w:u w:val="single"/>
              </w:rPr>
              <w:t>, Associate Members and Affiliate Members</w:t>
            </w:r>
            <w:r w:rsidRPr="00315C54">
              <w:rPr>
                <w:szCs w:val="18"/>
              </w:rPr>
              <w:t xml:space="preserve"> </w:t>
            </w:r>
            <w:r w:rsidRPr="005607E3">
              <w:rPr>
                <w:strike/>
                <w:szCs w:val="18"/>
              </w:rPr>
              <w:t>and members</w:t>
            </w:r>
            <w:r w:rsidRPr="00315C54">
              <w:rPr>
                <w:szCs w:val="18"/>
              </w:rPr>
              <w:t xml:space="preserve"> on matters within the scope of the Organization;</w:t>
            </w:r>
            <w:r>
              <w:rPr>
                <w:szCs w:val="18"/>
              </w:rPr>
              <w:t>”</w:t>
            </w:r>
          </w:p>
          <w:p w:rsidR="0041167A" w:rsidRDefault="0041167A">
            <w:pPr>
              <w:rPr>
                <w:szCs w:val="18"/>
              </w:rPr>
            </w:pPr>
          </w:p>
          <w:p w:rsidR="0041167A" w:rsidRPr="00AA6F89" w:rsidRDefault="0041167A">
            <w:pPr>
              <w:rPr>
                <w:szCs w:val="18"/>
              </w:rPr>
            </w:pPr>
            <w:r>
              <w:rPr>
                <w:szCs w:val="18"/>
              </w:rPr>
              <w:t>Replace “Contracting Party(ies)” with “Member State(s)”.</w:t>
            </w:r>
          </w:p>
        </w:tc>
        <w:tc>
          <w:tcPr>
            <w:tcW w:w="1968" w:type="dxa"/>
            <w:tcPrChange w:id="1062" w:author="Marie-Helene" w:date="2017-10-05T11:33:00Z">
              <w:tcPr>
                <w:tcW w:w="1704" w:type="dxa"/>
                <w:gridSpan w:val="2"/>
              </w:tcPr>
            </w:tcPrChange>
          </w:tcPr>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Pr="00AA6F89" w:rsidRDefault="0041167A">
            <w:pPr>
              <w:rPr>
                <w:szCs w:val="18"/>
              </w:rPr>
            </w:pPr>
            <w:r>
              <w:rPr>
                <w:szCs w:val="18"/>
              </w:rPr>
              <w:t>Spain</w:t>
            </w:r>
          </w:p>
        </w:tc>
      </w:tr>
      <w:tr w:rsidR="0041167A" w:rsidTr="0041167A">
        <w:trPr>
          <w:trPrChange w:id="1063" w:author="Marie-Helene" w:date="2017-10-05T11:33:00Z">
            <w:trPr>
              <w:gridAfter w:val="0"/>
            </w:trPr>
          </w:trPrChange>
        </w:trPr>
        <w:tc>
          <w:tcPr>
            <w:tcW w:w="1513" w:type="dxa"/>
            <w:tcPrChange w:id="1064" w:author="Marie-Helene" w:date="2017-10-05T11:33:00Z">
              <w:tcPr>
                <w:tcW w:w="1513" w:type="dxa"/>
              </w:tcPr>
            </w:tcPrChange>
          </w:tcPr>
          <w:p w:rsidR="0041167A" w:rsidRDefault="0041167A">
            <w:pPr>
              <w:rPr>
                <w:szCs w:val="18"/>
              </w:rPr>
            </w:pPr>
          </w:p>
        </w:tc>
        <w:tc>
          <w:tcPr>
            <w:tcW w:w="5253" w:type="dxa"/>
            <w:tcPrChange w:id="1065" w:author="Marie-Helene" w:date="2017-10-05T11:33:00Z">
              <w:tcPr>
                <w:tcW w:w="5253" w:type="dxa"/>
              </w:tcPr>
            </w:tcPrChange>
          </w:tcPr>
          <w:p w:rsidR="0041167A" w:rsidRPr="007E0B52" w:rsidRDefault="0041167A" w:rsidP="007E0B52">
            <w:pPr>
              <w:ind w:left="317"/>
              <w:rPr>
                <w:szCs w:val="18"/>
              </w:rPr>
            </w:pPr>
          </w:p>
        </w:tc>
        <w:tc>
          <w:tcPr>
            <w:tcW w:w="6100" w:type="dxa"/>
            <w:tcPrChange w:id="1066" w:author="Marie-Helene" w:date="2017-10-05T11:33:00Z">
              <w:tcPr>
                <w:tcW w:w="5549" w:type="dxa"/>
              </w:tcPr>
            </w:tcPrChange>
          </w:tcPr>
          <w:p w:rsidR="0041167A" w:rsidRDefault="0041167A">
            <w:pPr>
              <w:rPr>
                <w:szCs w:val="18"/>
              </w:rPr>
            </w:pPr>
            <w:r>
              <w:rPr>
                <w:szCs w:val="18"/>
              </w:rPr>
              <w:t>The ToRs of the Committees have financial implications. Should be determined by the GA. Insert new clause:</w:t>
            </w:r>
          </w:p>
          <w:p w:rsidR="0041167A" w:rsidRPr="007E0B52" w:rsidRDefault="0041167A">
            <w:pPr>
              <w:rPr>
                <w:szCs w:val="18"/>
              </w:rPr>
            </w:pPr>
            <w:r>
              <w:rPr>
                <w:szCs w:val="18"/>
              </w:rPr>
              <w:t>“</w:t>
            </w:r>
            <w:r>
              <w:rPr>
                <w:szCs w:val="18"/>
                <w:u w:val="single"/>
              </w:rPr>
              <w:t>Determine the Terms of Reference for Committees and other subsidiary bodies;</w:t>
            </w:r>
            <w:r>
              <w:rPr>
                <w:szCs w:val="18"/>
              </w:rPr>
              <w:t>”</w:t>
            </w:r>
          </w:p>
        </w:tc>
        <w:tc>
          <w:tcPr>
            <w:tcW w:w="1968" w:type="dxa"/>
            <w:tcPrChange w:id="1067" w:author="Marie-Helene" w:date="2017-10-05T11:33:00Z">
              <w:tcPr>
                <w:tcW w:w="1704" w:type="dxa"/>
                <w:gridSpan w:val="2"/>
              </w:tcPr>
            </w:tcPrChange>
          </w:tcPr>
          <w:p w:rsidR="0041167A" w:rsidRPr="00AA6F89" w:rsidRDefault="0041167A">
            <w:pPr>
              <w:rPr>
                <w:szCs w:val="18"/>
              </w:rPr>
            </w:pPr>
            <w:r>
              <w:rPr>
                <w:szCs w:val="18"/>
              </w:rPr>
              <w:t>Japan</w:t>
            </w:r>
          </w:p>
        </w:tc>
      </w:tr>
      <w:tr w:rsidR="0041167A" w:rsidTr="0041167A">
        <w:trPr>
          <w:trPrChange w:id="1068" w:author="Marie-Helene" w:date="2017-10-05T11:33:00Z">
            <w:trPr>
              <w:gridAfter w:val="0"/>
            </w:trPr>
          </w:trPrChange>
        </w:trPr>
        <w:tc>
          <w:tcPr>
            <w:tcW w:w="1513" w:type="dxa"/>
            <w:tcPrChange w:id="1069" w:author="Marie-Helene" w:date="2017-10-05T11:33:00Z">
              <w:tcPr>
                <w:tcW w:w="1513" w:type="dxa"/>
              </w:tcPr>
            </w:tcPrChange>
          </w:tcPr>
          <w:p w:rsidR="0041167A" w:rsidRDefault="0041167A">
            <w:pPr>
              <w:rPr>
                <w:szCs w:val="18"/>
              </w:rPr>
            </w:pPr>
          </w:p>
        </w:tc>
        <w:tc>
          <w:tcPr>
            <w:tcW w:w="5253" w:type="dxa"/>
            <w:tcPrChange w:id="1070" w:author="Marie-Helene" w:date="2017-10-05T11:33:00Z">
              <w:tcPr>
                <w:tcW w:w="5253" w:type="dxa"/>
              </w:tcPr>
            </w:tcPrChange>
          </w:tcPr>
          <w:p w:rsidR="0041167A" w:rsidRPr="00315C54" w:rsidRDefault="0041167A">
            <w:pPr>
              <w:pStyle w:val="Paragraphedeliste"/>
              <w:numPr>
                <w:ilvl w:val="1"/>
                <w:numId w:val="26"/>
              </w:numPr>
              <w:ind w:left="755" w:hanging="425"/>
              <w:rPr>
                <w:szCs w:val="18"/>
              </w:rPr>
              <w:pPrChange w:id="1071" w:author="Marie-Helene" w:date="2017-10-05T17:30:00Z">
                <w:pPr>
                  <w:pStyle w:val="Paragraphedeliste"/>
                  <w:numPr>
                    <w:ilvl w:val="1"/>
                    <w:numId w:val="11"/>
                  </w:numPr>
                  <w:ind w:left="742" w:hanging="425"/>
                </w:pPr>
              </w:pPrChange>
            </w:pPr>
            <w:r w:rsidRPr="00315C54">
              <w:rPr>
                <w:szCs w:val="18"/>
              </w:rPr>
              <w:t xml:space="preserve">Decide on any other matters within the </w:t>
            </w:r>
            <w:del w:id="1072" w:author="Marie-Helene" w:date="2017-10-05T17:30:00Z">
              <w:r w:rsidRPr="00315C54" w:rsidDel="000B4678">
                <w:rPr>
                  <w:szCs w:val="18"/>
                </w:rPr>
                <w:delText xml:space="preserve">scope </w:delText>
              </w:r>
            </w:del>
            <w:ins w:id="1073" w:author="Marie-Helene" w:date="2017-10-05T17:30:00Z">
              <w:r w:rsidR="000B4678">
                <w:rPr>
                  <w:szCs w:val="18"/>
                </w:rPr>
                <w:t>aims and objectives</w:t>
              </w:r>
              <w:r w:rsidR="000B4678" w:rsidRPr="00315C54">
                <w:rPr>
                  <w:szCs w:val="18"/>
                </w:rPr>
                <w:t xml:space="preserve"> </w:t>
              </w:r>
            </w:ins>
            <w:r w:rsidRPr="00315C54">
              <w:rPr>
                <w:szCs w:val="18"/>
              </w:rPr>
              <w:t>of the Organization; and</w:t>
            </w:r>
          </w:p>
        </w:tc>
        <w:tc>
          <w:tcPr>
            <w:tcW w:w="6100" w:type="dxa"/>
            <w:tcPrChange w:id="1074" w:author="Marie-Helene" w:date="2017-10-05T11:33:00Z">
              <w:tcPr>
                <w:tcW w:w="5549" w:type="dxa"/>
              </w:tcPr>
            </w:tcPrChange>
          </w:tcPr>
          <w:p w:rsidR="0041167A" w:rsidRPr="00AA6F89" w:rsidRDefault="0041167A">
            <w:pPr>
              <w:rPr>
                <w:szCs w:val="18"/>
              </w:rPr>
            </w:pPr>
            <w:r>
              <w:rPr>
                <w:szCs w:val="18"/>
              </w:rPr>
              <w:t>Too broad. Authority to “decide” on matters should be clearly defined in the Convention. The powers of the Organization must be consistent with its aims and functions (be consultative and technical, do not adopt binding decisions).</w:t>
            </w:r>
          </w:p>
        </w:tc>
        <w:tc>
          <w:tcPr>
            <w:tcW w:w="1968" w:type="dxa"/>
            <w:tcPrChange w:id="1075" w:author="Marie-Helene" w:date="2017-10-05T11:33:00Z">
              <w:tcPr>
                <w:tcW w:w="1704" w:type="dxa"/>
                <w:gridSpan w:val="2"/>
              </w:tcPr>
            </w:tcPrChange>
          </w:tcPr>
          <w:p w:rsidR="0041167A" w:rsidRPr="00AA6F89" w:rsidRDefault="0041167A">
            <w:pPr>
              <w:rPr>
                <w:szCs w:val="18"/>
              </w:rPr>
            </w:pPr>
            <w:r>
              <w:rPr>
                <w:szCs w:val="18"/>
              </w:rPr>
              <w:t>USA</w:t>
            </w:r>
          </w:p>
        </w:tc>
      </w:tr>
      <w:tr w:rsidR="0041167A" w:rsidTr="00047211">
        <w:tblPrEx>
          <w:tblPrExChange w:id="1076" w:author="Marie-Helene" w:date="2017-10-05T17:32:00Z">
            <w:tblPrEx>
              <w:tblW w:w="14834" w:type="dxa"/>
            </w:tblPrEx>
          </w:tblPrExChange>
        </w:tblPrEx>
        <w:trPr>
          <w:trPrChange w:id="1077" w:author="Marie-Helene" w:date="2017-10-05T17:32:00Z">
            <w:trPr>
              <w:gridAfter w:val="0"/>
            </w:trPr>
          </w:trPrChange>
        </w:trPr>
        <w:tc>
          <w:tcPr>
            <w:tcW w:w="1513" w:type="dxa"/>
            <w:tcPrChange w:id="1078" w:author="Marie-Helene" w:date="2017-10-05T17:32:00Z">
              <w:tcPr>
                <w:tcW w:w="1513" w:type="dxa"/>
              </w:tcPr>
            </w:tcPrChange>
          </w:tcPr>
          <w:p w:rsidR="0041167A" w:rsidRDefault="0041167A">
            <w:pPr>
              <w:rPr>
                <w:szCs w:val="18"/>
              </w:rPr>
            </w:pPr>
          </w:p>
        </w:tc>
        <w:tc>
          <w:tcPr>
            <w:tcW w:w="5253" w:type="dxa"/>
            <w:tcPrChange w:id="1079" w:author="Marie-Helene" w:date="2017-10-05T17:32:00Z">
              <w:tcPr>
                <w:tcW w:w="5253" w:type="dxa"/>
              </w:tcPr>
            </w:tcPrChange>
          </w:tcPr>
          <w:p w:rsidR="0041167A" w:rsidDel="006E7BAA" w:rsidRDefault="0041167A">
            <w:pPr>
              <w:pStyle w:val="Paragraphedeliste"/>
              <w:numPr>
                <w:ilvl w:val="1"/>
                <w:numId w:val="26"/>
              </w:numPr>
              <w:ind w:left="755" w:hanging="425"/>
              <w:rPr>
                <w:del w:id="1080" w:author="Marie-Helene" w:date="2017-10-30T15:20:00Z"/>
                <w:szCs w:val="18"/>
              </w:rPr>
              <w:pPrChange w:id="1081" w:author="Marie-Hélène Grillet" w:date="2017-10-09T12:24:00Z">
                <w:pPr>
                  <w:pStyle w:val="Paragraphedeliste"/>
                  <w:numPr>
                    <w:ilvl w:val="1"/>
                    <w:numId w:val="11"/>
                  </w:numPr>
                  <w:ind w:left="742" w:hanging="425"/>
                </w:pPr>
              </w:pPrChange>
            </w:pPr>
            <w:del w:id="1082" w:author="Marie-Helene" w:date="2017-10-30T15:20:00Z">
              <w:r w:rsidRPr="00315C54" w:rsidDel="006E7BAA">
                <w:rPr>
                  <w:szCs w:val="18"/>
                </w:rPr>
                <w:delText>Delegate, where appropriate</w:delText>
              </w:r>
            </w:del>
            <w:del w:id="1083" w:author="Marie-Helene" w:date="2017-10-30T15:18:00Z">
              <w:r w:rsidRPr="00315C54" w:rsidDel="006E7BAA">
                <w:rPr>
                  <w:szCs w:val="18"/>
                </w:rPr>
                <w:delText xml:space="preserve"> and necessary</w:delText>
              </w:r>
            </w:del>
            <w:del w:id="1084" w:author="Marie-Helene" w:date="2017-10-30T15:20:00Z">
              <w:r w:rsidRPr="00315C54" w:rsidDel="006E7BAA">
                <w:rPr>
                  <w:szCs w:val="18"/>
                </w:rPr>
                <w:delText>, responsibilities to the Council.</w:delText>
              </w:r>
            </w:del>
          </w:p>
          <w:p w:rsidR="0041167A" w:rsidRPr="00401BBB" w:rsidRDefault="0041167A">
            <w:pPr>
              <w:pStyle w:val="Paragraphedeliste"/>
              <w:numPr>
                <w:ilvl w:val="1"/>
                <w:numId w:val="26"/>
              </w:numPr>
              <w:ind w:left="755" w:hanging="425"/>
              <w:rPr>
                <w:szCs w:val="18"/>
              </w:rPr>
              <w:pPrChange w:id="1085" w:author="Marie-Helene" w:date="2017-10-30T15:20:00Z">
                <w:pPr>
                  <w:ind w:left="317"/>
                </w:pPr>
              </w:pPrChange>
            </w:pPr>
          </w:p>
        </w:tc>
        <w:tc>
          <w:tcPr>
            <w:tcW w:w="6100" w:type="dxa"/>
            <w:tcPrChange w:id="1086" w:author="Marie-Helene" w:date="2017-10-05T17:32:00Z">
              <w:tcPr>
                <w:tcW w:w="5549" w:type="dxa"/>
              </w:tcPr>
            </w:tcPrChange>
          </w:tcPr>
          <w:p w:rsidR="0041167A" w:rsidRDefault="0085432D">
            <w:pPr>
              <w:rPr>
                <w:ins w:id="1087" w:author="Marie-Helene" w:date="2017-10-30T15:20:00Z"/>
                <w:szCs w:val="18"/>
              </w:rPr>
            </w:pPr>
            <w:r>
              <w:rPr>
                <w:szCs w:val="18"/>
              </w:rPr>
              <w:t>Remove “and necessary”</w:t>
            </w:r>
          </w:p>
          <w:p w:rsidR="006E7BAA" w:rsidRPr="00AA6F89" w:rsidRDefault="006E7BAA">
            <w:pPr>
              <w:rPr>
                <w:szCs w:val="18"/>
              </w:rPr>
            </w:pPr>
            <w:ins w:id="1088" w:author="Marie-Helene" w:date="2017-10-30T15:20:00Z">
              <w:r w:rsidRPr="006E7BAA">
                <w:rPr>
                  <w:color w:val="0070C0"/>
                  <w:szCs w:val="18"/>
                  <w:rPrChange w:id="1089" w:author="Marie-Helene" w:date="2017-10-30T15:20:00Z">
                    <w:rPr>
                      <w:szCs w:val="18"/>
                    </w:rPr>
                  </w:rPrChange>
                </w:rPr>
                <w:t>Introduced in 6.1</w:t>
              </w:r>
            </w:ins>
          </w:p>
        </w:tc>
        <w:tc>
          <w:tcPr>
            <w:tcW w:w="1968" w:type="dxa"/>
            <w:tcPrChange w:id="1090" w:author="Marie-Helene" w:date="2017-10-05T17:32:00Z">
              <w:tcPr>
                <w:tcW w:w="1704" w:type="dxa"/>
                <w:gridSpan w:val="2"/>
              </w:tcPr>
            </w:tcPrChange>
          </w:tcPr>
          <w:p w:rsidR="0041167A" w:rsidRPr="00AA6F89" w:rsidRDefault="000B4678">
            <w:pPr>
              <w:rPr>
                <w:szCs w:val="18"/>
              </w:rPr>
            </w:pPr>
            <w:r>
              <w:rPr>
                <w:szCs w:val="18"/>
              </w:rPr>
              <w:t>Canada</w:t>
            </w:r>
          </w:p>
        </w:tc>
      </w:tr>
      <w:tr w:rsidR="0041167A" w:rsidRPr="00A37A36" w:rsidTr="0041167A">
        <w:trPr>
          <w:trPrChange w:id="1091" w:author="Marie-Helene" w:date="2017-10-05T11:33:00Z">
            <w:trPr>
              <w:gridAfter w:val="0"/>
            </w:trPr>
          </w:trPrChange>
        </w:trPr>
        <w:tc>
          <w:tcPr>
            <w:tcW w:w="1513" w:type="dxa"/>
            <w:tcPrChange w:id="1092" w:author="Marie-Helene" w:date="2017-10-05T11:33:00Z">
              <w:tcPr>
                <w:tcW w:w="1513" w:type="dxa"/>
              </w:tcPr>
            </w:tcPrChange>
          </w:tcPr>
          <w:p w:rsidR="0041167A" w:rsidRDefault="0041167A">
            <w:pPr>
              <w:rPr>
                <w:b/>
                <w:szCs w:val="18"/>
              </w:rPr>
            </w:pPr>
          </w:p>
          <w:p w:rsidR="0041167A" w:rsidRPr="00B70F92" w:rsidRDefault="0041167A">
            <w:pPr>
              <w:rPr>
                <w:b/>
                <w:szCs w:val="18"/>
              </w:rPr>
            </w:pPr>
            <w:r w:rsidRPr="00B70F92">
              <w:rPr>
                <w:b/>
                <w:szCs w:val="18"/>
              </w:rPr>
              <w:t>7</w:t>
            </w:r>
          </w:p>
          <w:p w:rsidR="0041167A" w:rsidRPr="00B70F92" w:rsidRDefault="0041167A">
            <w:pPr>
              <w:rPr>
                <w:b/>
                <w:szCs w:val="18"/>
              </w:rPr>
            </w:pPr>
            <w:r w:rsidRPr="00B70F92">
              <w:rPr>
                <w:b/>
                <w:szCs w:val="18"/>
              </w:rPr>
              <w:t>The Council</w:t>
            </w:r>
          </w:p>
        </w:tc>
        <w:tc>
          <w:tcPr>
            <w:tcW w:w="5253" w:type="dxa"/>
            <w:tcPrChange w:id="1093" w:author="Marie-Helene" w:date="2017-10-05T11:33:00Z">
              <w:tcPr>
                <w:tcW w:w="5253" w:type="dxa"/>
              </w:tcPr>
            </w:tcPrChange>
          </w:tcPr>
          <w:p w:rsidR="0041167A" w:rsidRPr="00B70F92" w:rsidRDefault="0041167A" w:rsidP="00B70F92">
            <w:pPr>
              <w:rPr>
                <w:szCs w:val="18"/>
              </w:rPr>
            </w:pPr>
          </w:p>
          <w:p w:rsidR="0041167A" w:rsidRPr="00315C54" w:rsidRDefault="0041167A" w:rsidP="00C82D83">
            <w:pPr>
              <w:pStyle w:val="Paragraphedeliste"/>
              <w:numPr>
                <w:ilvl w:val="0"/>
                <w:numId w:val="12"/>
              </w:numPr>
              <w:ind w:left="317" w:hanging="317"/>
              <w:rPr>
                <w:szCs w:val="18"/>
              </w:rPr>
            </w:pPr>
            <w:r w:rsidRPr="00401BBB">
              <w:rPr>
                <w:szCs w:val="18"/>
              </w:rPr>
              <w:t>The Council is the executive organ of the Organization and shall be responsible for directing the activities of the Organization.</w:t>
            </w:r>
          </w:p>
        </w:tc>
        <w:tc>
          <w:tcPr>
            <w:tcW w:w="6100" w:type="dxa"/>
            <w:tcPrChange w:id="1094" w:author="Marie-Helene" w:date="2017-10-05T11:33:00Z">
              <w:tcPr>
                <w:tcW w:w="5549" w:type="dxa"/>
              </w:tcPr>
            </w:tcPrChange>
          </w:tcPr>
          <w:p w:rsidR="0041167A" w:rsidRDefault="0041167A">
            <w:pPr>
              <w:rPr>
                <w:szCs w:val="18"/>
              </w:rPr>
            </w:pPr>
          </w:p>
          <w:p w:rsidR="0041167A" w:rsidRPr="002F5E7D" w:rsidRDefault="0041167A">
            <w:pPr>
              <w:rPr>
                <w:b/>
                <w:szCs w:val="18"/>
              </w:rPr>
            </w:pPr>
            <w:r>
              <w:rPr>
                <w:szCs w:val="18"/>
              </w:rPr>
              <w:t xml:space="preserve">Explore ways to ensure </w:t>
            </w:r>
            <w:r>
              <w:rPr>
                <w:b/>
                <w:szCs w:val="18"/>
              </w:rPr>
              <w:t>regional balance.</w:t>
            </w:r>
          </w:p>
          <w:p w:rsidR="0041167A" w:rsidRDefault="0041167A">
            <w:pPr>
              <w:rPr>
                <w:szCs w:val="18"/>
              </w:rPr>
            </w:pPr>
          </w:p>
          <w:p w:rsidR="00D91A0E" w:rsidRDefault="00D91A0E">
            <w:pPr>
              <w:rPr>
                <w:szCs w:val="18"/>
              </w:rPr>
            </w:pPr>
            <w:r>
              <w:rPr>
                <w:szCs w:val="18"/>
              </w:rPr>
              <w:t>Ensure that the role of the General Assembly is reflected. Consider adding “... pursuant to the guidance of the General Assembly.”</w:t>
            </w:r>
          </w:p>
          <w:p w:rsidR="00D91A0E" w:rsidRDefault="00D91A0E">
            <w:pPr>
              <w:rPr>
                <w:szCs w:val="18"/>
              </w:rPr>
            </w:pPr>
          </w:p>
          <w:p w:rsidR="0041167A" w:rsidRDefault="0041167A">
            <w:pPr>
              <w:rPr>
                <w:szCs w:val="18"/>
              </w:rPr>
            </w:pPr>
            <w:r>
              <w:rPr>
                <w:szCs w:val="18"/>
              </w:rPr>
              <w:t>State clearly the need to observe the “</w:t>
            </w:r>
            <w:r w:rsidRPr="00E50739">
              <w:rPr>
                <w:b/>
                <w:szCs w:val="18"/>
              </w:rPr>
              <w:t>geographical distribution principle</w:t>
            </w:r>
            <w:r>
              <w:rPr>
                <w:szCs w:val="18"/>
              </w:rPr>
              <w:t>”.</w:t>
            </w:r>
          </w:p>
          <w:p w:rsidR="0041167A" w:rsidRDefault="0041167A">
            <w:pPr>
              <w:rPr>
                <w:szCs w:val="18"/>
              </w:rPr>
            </w:pPr>
          </w:p>
          <w:p w:rsidR="0041167A" w:rsidRDefault="0041167A">
            <w:pPr>
              <w:rPr>
                <w:szCs w:val="18"/>
              </w:rPr>
            </w:pPr>
            <w:r>
              <w:rPr>
                <w:szCs w:val="18"/>
              </w:rPr>
              <w:t>Crucial issues like composition, sessions, functions, authority, rules of procedures (including voting and decision making) should be in the Convention. Should have a clause on councillors’ term of office and possibility of re-election.</w:t>
            </w:r>
          </w:p>
          <w:p w:rsidR="0041167A" w:rsidRDefault="0041167A">
            <w:pPr>
              <w:rPr>
                <w:szCs w:val="18"/>
              </w:rPr>
            </w:pPr>
          </w:p>
          <w:p w:rsidR="0041167A" w:rsidRDefault="0041167A">
            <w:pPr>
              <w:rPr>
                <w:szCs w:val="18"/>
              </w:rPr>
            </w:pPr>
            <w:r>
              <w:rPr>
                <w:szCs w:val="18"/>
              </w:rPr>
              <w:t xml:space="preserve">Need </w:t>
            </w:r>
            <w:r w:rsidRPr="00E50739">
              <w:rPr>
                <w:b/>
                <w:szCs w:val="18"/>
              </w:rPr>
              <w:t>proportional regional representation</w:t>
            </w:r>
            <w:r>
              <w:rPr>
                <w:szCs w:val="18"/>
              </w:rPr>
              <w:t>.</w:t>
            </w:r>
          </w:p>
          <w:p w:rsidR="0041167A" w:rsidRDefault="0041167A">
            <w:pPr>
              <w:rPr>
                <w:szCs w:val="18"/>
              </w:rPr>
            </w:pPr>
          </w:p>
          <w:p w:rsidR="0041167A" w:rsidRDefault="0041167A">
            <w:pPr>
              <w:rPr>
                <w:szCs w:val="18"/>
              </w:rPr>
            </w:pPr>
            <w:r>
              <w:rPr>
                <w:szCs w:val="18"/>
              </w:rPr>
              <w:t>This article should contain general provisions only. Procedural details should be moved to the General Regulations.</w:t>
            </w:r>
          </w:p>
          <w:p w:rsidR="0041167A" w:rsidRDefault="0041167A">
            <w:pPr>
              <w:rPr>
                <w:szCs w:val="18"/>
              </w:rPr>
            </w:pPr>
          </w:p>
          <w:p w:rsidR="0041167A" w:rsidRDefault="0041167A">
            <w:pPr>
              <w:rPr>
                <w:ins w:id="1095" w:author="Marie-Helene" w:date="2017-10-05T17:34:00Z"/>
                <w:b/>
                <w:szCs w:val="18"/>
              </w:rPr>
            </w:pPr>
            <w:r>
              <w:rPr>
                <w:szCs w:val="18"/>
              </w:rPr>
              <w:t xml:space="preserve">Seek </w:t>
            </w:r>
            <w:r w:rsidRPr="00820155">
              <w:rPr>
                <w:b/>
                <w:szCs w:val="18"/>
              </w:rPr>
              <w:t>proportional regional representation</w:t>
            </w:r>
          </w:p>
          <w:p w:rsidR="00B807EA" w:rsidRPr="00B807EA" w:rsidRDefault="00B807EA">
            <w:pPr>
              <w:rPr>
                <w:b/>
                <w:color w:val="00548C"/>
                <w:szCs w:val="18"/>
                <w:rPrChange w:id="1096" w:author="Marie-Helene" w:date="2017-10-05T17:34:00Z">
                  <w:rPr>
                    <w:b/>
                    <w:szCs w:val="18"/>
                  </w:rPr>
                </w:rPrChange>
              </w:rPr>
            </w:pPr>
          </w:p>
          <w:p w:rsidR="00B807EA" w:rsidRPr="00AA6F89" w:rsidRDefault="00B807EA">
            <w:pPr>
              <w:rPr>
                <w:szCs w:val="18"/>
              </w:rPr>
            </w:pPr>
            <w:r w:rsidRPr="00B807EA">
              <w:rPr>
                <w:b/>
                <w:color w:val="00548C"/>
                <w:szCs w:val="18"/>
                <w:rPrChange w:id="1097" w:author="Marie-Helene" w:date="2017-10-05T17:34:00Z">
                  <w:rPr>
                    <w:b/>
                    <w:szCs w:val="18"/>
                  </w:rPr>
                </w:rPrChange>
              </w:rPr>
              <w:t>Geographical balance is a matter for the Diplomatic Conference.</w:t>
            </w:r>
          </w:p>
        </w:tc>
        <w:tc>
          <w:tcPr>
            <w:tcW w:w="1968" w:type="dxa"/>
            <w:tcPrChange w:id="1098" w:author="Marie-Helene" w:date="2017-10-05T11:33:00Z">
              <w:tcPr>
                <w:tcW w:w="1704" w:type="dxa"/>
                <w:gridSpan w:val="2"/>
              </w:tcPr>
            </w:tcPrChange>
          </w:tcPr>
          <w:p w:rsidR="0041167A" w:rsidRDefault="0041167A">
            <w:pPr>
              <w:rPr>
                <w:szCs w:val="18"/>
              </w:rPr>
            </w:pPr>
          </w:p>
          <w:p w:rsidR="0041167A" w:rsidRPr="00D75167" w:rsidRDefault="0041167A">
            <w:pPr>
              <w:rPr>
                <w:szCs w:val="18"/>
                <w:lang w:val="es-ES"/>
                <w:rPrChange w:id="1099" w:author="Marie-Hélène Grillet" w:date="2017-10-06T08:23:00Z">
                  <w:rPr>
                    <w:szCs w:val="18"/>
                  </w:rPr>
                </w:rPrChange>
              </w:rPr>
            </w:pPr>
            <w:r w:rsidRPr="00D75167">
              <w:rPr>
                <w:szCs w:val="18"/>
                <w:lang w:val="es-ES"/>
                <w:rPrChange w:id="1100" w:author="Marie-Hélène Grillet" w:date="2017-10-06T08:23:00Z">
                  <w:rPr>
                    <w:szCs w:val="18"/>
                  </w:rPr>
                </w:rPrChange>
              </w:rPr>
              <w:t>Argentina</w:t>
            </w:r>
          </w:p>
          <w:p w:rsidR="0041167A" w:rsidRPr="00D75167" w:rsidRDefault="0041167A">
            <w:pPr>
              <w:rPr>
                <w:szCs w:val="18"/>
                <w:lang w:val="es-ES"/>
                <w:rPrChange w:id="1101" w:author="Marie-Hélène Grillet" w:date="2017-10-06T08:23:00Z">
                  <w:rPr>
                    <w:szCs w:val="18"/>
                  </w:rPr>
                </w:rPrChange>
              </w:rPr>
            </w:pPr>
          </w:p>
          <w:p w:rsidR="00D91A0E" w:rsidRDefault="00D91A0E">
            <w:pPr>
              <w:rPr>
                <w:szCs w:val="18"/>
                <w:lang w:val="es-ES"/>
              </w:rPr>
            </w:pPr>
            <w:r>
              <w:rPr>
                <w:szCs w:val="18"/>
                <w:lang w:val="es-ES"/>
              </w:rPr>
              <w:t>Canada</w:t>
            </w:r>
          </w:p>
          <w:p w:rsidR="00D91A0E" w:rsidRDefault="00D91A0E">
            <w:pPr>
              <w:rPr>
                <w:szCs w:val="18"/>
                <w:lang w:val="es-ES"/>
              </w:rPr>
            </w:pPr>
          </w:p>
          <w:p w:rsidR="00D91A0E" w:rsidRDefault="00D91A0E">
            <w:pPr>
              <w:rPr>
                <w:szCs w:val="18"/>
                <w:lang w:val="es-ES"/>
              </w:rPr>
            </w:pPr>
          </w:p>
          <w:p w:rsidR="0041167A" w:rsidRPr="007623C6" w:rsidRDefault="0041167A">
            <w:pPr>
              <w:rPr>
                <w:szCs w:val="18"/>
                <w:lang w:val="es-ES"/>
              </w:rPr>
            </w:pPr>
            <w:r w:rsidRPr="007623C6">
              <w:rPr>
                <w:szCs w:val="18"/>
                <w:lang w:val="es-ES"/>
              </w:rPr>
              <w:t>Iran</w:t>
            </w:r>
          </w:p>
          <w:p w:rsidR="0041167A" w:rsidRPr="007623C6" w:rsidRDefault="0041167A">
            <w:pPr>
              <w:rPr>
                <w:szCs w:val="18"/>
                <w:lang w:val="es-ES"/>
              </w:rPr>
            </w:pPr>
          </w:p>
          <w:p w:rsidR="0041167A" w:rsidRPr="007623C6" w:rsidRDefault="0041167A">
            <w:pPr>
              <w:rPr>
                <w:szCs w:val="18"/>
                <w:lang w:val="es-ES"/>
              </w:rPr>
            </w:pPr>
            <w:r w:rsidRPr="007623C6">
              <w:rPr>
                <w:szCs w:val="18"/>
                <w:lang w:val="es-ES"/>
              </w:rPr>
              <w:t>Korea</w:t>
            </w:r>
          </w:p>
          <w:p w:rsidR="0041167A" w:rsidRPr="007623C6" w:rsidRDefault="0041167A">
            <w:pPr>
              <w:rPr>
                <w:szCs w:val="18"/>
                <w:lang w:val="es-ES"/>
              </w:rPr>
            </w:pPr>
          </w:p>
          <w:p w:rsidR="0041167A" w:rsidRPr="007623C6" w:rsidRDefault="0041167A">
            <w:pPr>
              <w:rPr>
                <w:szCs w:val="18"/>
                <w:lang w:val="es-ES"/>
              </w:rPr>
            </w:pPr>
          </w:p>
          <w:p w:rsidR="0041167A" w:rsidRPr="007623C6" w:rsidRDefault="0041167A">
            <w:pPr>
              <w:rPr>
                <w:szCs w:val="18"/>
                <w:lang w:val="es-ES"/>
              </w:rPr>
            </w:pPr>
          </w:p>
          <w:p w:rsidR="0041167A" w:rsidRPr="007623C6" w:rsidRDefault="0041167A">
            <w:pPr>
              <w:rPr>
                <w:szCs w:val="18"/>
                <w:lang w:val="es-ES"/>
              </w:rPr>
            </w:pPr>
            <w:r w:rsidRPr="007623C6">
              <w:rPr>
                <w:szCs w:val="18"/>
                <w:lang w:val="es-ES"/>
              </w:rPr>
              <w:t>Mexico</w:t>
            </w:r>
          </w:p>
          <w:p w:rsidR="0041167A" w:rsidRPr="007623C6" w:rsidRDefault="0041167A">
            <w:pPr>
              <w:rPr>
                <w:szCs w:val="18"/>
                <w:lang w:val="es-ES"/>
              </w:rPr>
            </w:pPr>
          </w:p>
          <w:p w:rsidR="0041167A" w:rsidRPr="007623C6" w:rsidRDefault="0041167A">
            <w:pPr>
              <w:rPr>
                <w:szCs w:val="18"/>
                <w:lang w:val="es-ES"/>
              </w:rPr>
            </w:pPr>
            <w:r w:rsidRPr="007623C6">
              <w:rPr>
                <w:szCs w:val="18"/>
                <w:lang w:val="es-ES"/>
              </w:rPr>
              <w:t>Russia</w:t>
            </w:r>
          </w:p>
          <w:p w:rsidR="0041167A" w:rsidRPr="007623C6" w:rsidRDefault="0041167A">
            <w:pPr>
              <w:rPr>
                <w:szCs w:val="18"/>
                <w:lang w:val="es-ES"/>
              </w:rPr>
            </w:pPr>
          </w:p>
          <w:p w:rsidR="0041167A" w:rsidRPr="007623C6" w:rsidRDefault="0041167A">
            <w:pPr>
              <w:rPr>
                <w:szCs w:val="18"/>
                <w:lang w:val="es-ES"/>
              </w:rPr>
            </w:pPr>
          </w:p>
          <w:p w:rsidR="0041167A" w:rsidRPr="007623C6" w:rsidRDefault="0041167A">
            <w:pPr>
              <w:rPr>
                <w:szCs w:val="18"/>
                <w:lang w:val="es-ES"/>
              </w:rPr>
            </w:pPr>
            <w:r w:rsidRPr="007623C6">
              <w:rPr>
                <w:szCs w:val="18"/>
                <w:lang w:val="es-ES"/>
              </w:rPr>
              <w:t>South Africa</w:t>
            </w:r>
          </w:p>
        </w:tc>
      </w:tr>
      <w:tr w:rsidR="0041167A" w:rsidTr="0041167A">
        <w:trPr>
          <w:trPrChange w:id="1102" w:author="Marie-Helene" w:date="2017-10-05T11:33:00Z">
            <w:trPr>
              <w:gridAfter w:val="0"/>
            </w:trPr>
          </w:trPrChange>
        </w:trPr>
        <w:tc>
          <w:tcPr>
            <w:tcW w:w="1513" w:type="dxa"/>
            <w:tcPrChange w:id="1103" w:author="Marie-Helene" w:date="2017-10-05T11:33:00Z">
              <w:tcPr>
                <w:tcW w:w="1513" w:type="dxa"/>
              </w:tcPr>
            </w:tcPrChange>
          </w:tcPr>
          <w:p w:rsidR="0041167A" w:rsidRPr="007623C6" w:rsidRDefault="0041167A">
            <w:pPr>
              <w:rPr>
                <w:szCs w:val="18"/>
                <w:lang w:val="es-ES"/>
              </w:rPr>
            </w:pPr>
          </w:p>
        </w:tc>
        <w:tc>
          <w:tcPr>
            <w:tcW w:w="5253" w:type="dxa"/>
            <w:tcPrChange w:id="1104" w:author="Marie-Helene" w:date="2017-10-05T11:33:00Z">
              <w:tcPr>
                <w:tcW w:w="5253" w:type="dxa"/>
              </w:tcPr>
            </w:tcPrChange>
          </w:tcPr>
          <w:p w:rsidR="0041167A" w:rsidRPr="00401BBB" w:rsidRDefault="00B807EA">
            <w:pPr>
              <w:pStyle w:val="Paragraphedeliste"/>
              <w:numPr>
                <w:ilvl w:val="0"/>
                <w:numId w:val="12"/>
              </w:numPr>
              <w:ind w:left="317" w:hanging="317"/>
              <w:rPr>
                <w:szCs w:val="18"/>
              </w:rPr>
            </w:pPr>
            <w:ins w:id="1105" w:author="Marie-Helene" w:date="2017-10-05T17:35:00Z">
              <w:r>
                <w:rPr>
                  <w:szCs w:val="18"/>
                </w:rPr>
                <w:t xml:space="preserve">The Council shall consist of the President and the Vice President and up to twenty </w:t>
              </w:r>
            </w:ins>
            <w:ins w:id="1106" w:author="Marie-Helene" w:date="2017-10-05T17:37:00Z">
              <w:r w:rsidR="005B4216">
                <w:rPr>
                  <w:szCs w:val="18"/>
                </w:rPr>
                <w:t>three</w:t>
              </w:r>
            </w:ins>
            <w:ins w:id="1107" w:author="Marie-Helene" w:date="2017-10-05T17:35:00Z">
              <w:r w:rsidR="005B4216">
                <w:rPr>
                  <w:szCs w:val="18"/>
                </w:rPr>
                <w:t xml:space="preserve"> (2</w:t>
              </w:r>
            </w:ins>
            <w:ins w:id="1108" w:author="Marie-Helene" w:date="2017-10-05T17:37:00Z">
              <w:r w:rsidR="005B4216">
                <w:rPr>
                  <w:szCs w:val="18"/>
                </w:rPr>
                <w:t>3</w:t>
              </w:r>
            </w:ins>
            <w:ins w:id="1109" w:author="Marie-Helene" w:date="2017-10-05T17:35:00Z">
              <w:r>
                <w:rPr>
                  <w:szCs w:val="18"/>
                </w:rPr>
                <w:t xml:space="preserve">) Councillors elected from amongst the </w:t>
              </w:r>
              <w:del w:id="1110" w:author="Marie-Hélène Grillet" w:date="2017-10-09T15:18:00Z">
                <w:r w:rsidDel="00D43C0D">
                  <w:rPr>
                    <w:szCs w:val="18"/>
                  </w:rPr>
                  <w:delText>Contracting Parties</w:delText>
                </w:r>
              </w:del>
            </w:ins>
            <w:ins w:id="1111" w:author="Marie-Hélène Grillet" w:date="2017-10-09T15:18:00Z">
              <w:r w:rsidR="00D43C0D">
                <w:rPr>
                  <w:szCs w:val="18"/>
                </w:rPr>
                <w:t>Member States</w:t>
              </w:r>
            </w:ins>
            <w:ins w:id="1112" w:author="Marie-Helene" w:date="2017-10-05T17:35:00Z">
              <w:r>
                <w:rPr>
                  <w:szCs w:val="18"/>
                </w:rPr>
                <w:t>.</w:t>
              </w:r>
            </w:ins>
            <w:del w:id="1113" w:author="Marie-Helene" w:date="2017-10-05T17:35:00Z">
              <w:r w:rsidR="0041167A" w:rsidRPr="00401BBB" w:rsidDel="00B807EA">
                <w:rPr>
                  <w:szCs w:val="18"/>
                </w:rPr>
                <w:delText>The Council shall consist of up to twenty three (23) Councillors elected from amongst the Contracting Parties and one (1) non-elected Councillor</w:delText>
              </w:r>
            </w:del>
            <w:del w:id="1114" w:author="Jon Price" w:date="2017-10-09T20:05:00Z">
              <w:r w:rsidR="0041167A" w:rsidRPr="00401BBB" w:rsidDel="009216B9">
                <w:rPr>
                  <w:szCs w:val="18"/>
                </w:rPr>
                <w:delText>.</w:delText>
              </w:r>
            </w:del>
          </w:p>
        </w:tc>
        <w:tc>
          <w:tcPr>
            <w:tcW w:w="6100" w:type="dxa"/>
            <w:tcPrChange w:id="1115" w:author="Marie-Helene" w:date="2017-10-05T11:33:00Z">
              <w:tcPr>
                <w:tcW w:w="5549" w:type="dxa"/>
              </w:tcPr>
            </w:tcPrChange>
          </w:tcPr>
          <w:p w:rsidR="001A6083" w:rsidRDefault="001A6083">
            <w:pPr>
              <w:rPr>
                <w:ins w:id="1116" w:author="Marie-Helene" w:date="2017-10-30T15:23:00Z"/>
                <w:szCs w:val="18"/>
              </w:rPr>
            </w:pPr>
            <w:r>
              <w:rPr>
                <w:szCs w:val="18"/>
              </w:rPr>
              <w:t>Consider at least a 2/3 majority for decision making. May be moved to the General Regulations.</w:t>
            </w:r>
          </w:p>
          <w:p w:rsidR="00521B2A" w:rsidRDefault="00521B2A">
            <w:pPr>
              <w:rPr>
                <w:szCs w:val="18"/>
              </w:rPr>
            </w:pPr>
            <w:ins w:id="1117" w:author="Marie-Helene" w:date="2017-10-30T15:23:00Z">
              <w:r>
                <w:rPr>
                  <w:szCs w:val="18"/>
                </w:rPr>
                <w:t>Take account of a potential growth of the Organization and a more modern approach to decision making.</w:t>
              </w:r>
            </w:ins>
          </w:p>
          <w:p w:rsidR="001A6083" w:rsidRDefault="001A6083">
            <w:pPr>
              <w:rPr>
                <w:szCs w:val="18"/>
              </w:rPr>
            </w:pPr>
          </w:p>
          <w:p w:rsidR="0041167A" w:rsidRDefault="0041167A">
            <w:pPr>
              <w:rPr>
                <w:szCs w:val="18"/>
              </w:rPr>
            </w:pPr>
            <w:r>
              <w:rPr>
                <w:szCs w:val="18"/>
              </w:rPr>
              <w:t>The number of Council members should be accurately defined.</w:t>
            </w:r>
          </w:p>
          <w:p w:rsidR="0041167A" w:rsidRDefault="0041167A">
            <w:pPr>
              <w:rPr>
                <w:szCs w:val="18"/>
              </w:rPr>
            </w:pPr>
          </w:p>
          <w:p w:rsidR="0041167A" w:rsidRDefault="0041167A">
            <w:pPr>
              <w:rPr>
                <w:szCs w:val="18"/>
              </w:rPr>
            </w:pPr>
            <w:r>
              <w:rPr>
                <w:szCs w:val="18"/>
              </w:rPr>
              <w:t>Provide clarifications about the seats on the Council.</w:t>
            </w:r>
          </w:p>
          <w:p w:rsidR="0041167A" w:rsidRDefault="0041167A">
            <w:pPr>
              <w:rPr>
                <w:szCs w:val="18"/>
              </w:rPr>
            </w:pPr>
          </w:p>
          <w:p w:rsidR="0041167A" w:rsidRDefault="0041167A">
            <w:pPr>
              <w:rPr>
                <w:szCs w:val="18"/>
              </w:rPr>
            </w:pPr>
            <w:r>
              <w:rPr>
                <w:szCs w:val="18"/>
              </w:rPr>
              <w:t>Delete provision for non-elected Councillor (no precedents in IGOs).</w:t>
            </w:r>
          </w:p>
          <w:p w:rsidR="0041167A" w:rsidRDefault="0041167A">
            <w:pPr>
              <w:rPr>
                <w:szCs w:val="18"/>
              </w:rPr>
            </w:pPr>
          </w:p>
          <w:p w:rsidR="0041167A" w:rsidRDefault="0041167A">
            <w:pPr>
              <w:rPr>
                <w:szCs w:val="18"/>
              </w:rPr>
            </w:pPr>
            <w:r>
              <w:rPr>
                <w:szCs w:val="18"/>
              </w:rPr>
              <w:t>(see 7.4) Proposed new 7.2:</w:t>
            </w:r>
          </w:p>
          <w:p w:rsidR="0041167A" w:rsidRDefault="0041167A">
            <w:pPr>
              <w:rPr>
                <w:szCs w:val="18"/>
              </w:rPr>
            </w:pPr>
            <w:r>
              <w:rPr>
                <w:szCs w:val="18"/>
              </w:rPr>
              <w:t>“The Council shall consist of the President and the Vice President and up to twenty two (22) Councillors elected from amongst the Contracting Parties.”</w:t>
            </w:r>
          </w:p>
          <w:p w:rsidR="0041167A" w:rsidRDefault="0041167A" w:rsidP="006C1D7C">
            <w:pPr>
              <w:rPr>
                <w:szCs w:val="18"/>
              </w:rPr>
            </w:pPr>
          </w:p>
          <w:p w:rsidR="0041167A" w:rsidRDefault="0041167A" w:rsidP="006C1D7C">
            <w:pPr>
              <w:rPr>
                <w:szCs w:val="18"/>
              </w:rPr>
            </w:pPr>
            <w:r>
              <w:rPr>
                <w:szCs w:val="18"/>
              </w:rPr>
              <w:t>Proposes to increase the number of seats by one, not to have an even number and thus avoid a draw at votes.</w:t>
            </w:r>
          </w:p>
          <w:p w:rsidR="0041167A" w:rsidRDefault="0041167A" w:rsidP="006C1D7C">
            <w:pPr>
              <w:rPr>
                <w:szCs w:val="18"/>
              </w:rPr>
            </w:pPr>
            <w:r>
              <w:rPr>
                <w:szCs w:val="18"/>
              </w:rPr>
              <w:t>Proposed amended text:</w:t>
            </w:r>
          </w:p>
          <w:p w:rsidR="0041167A" w:rsidRDefault="0041167A" w:rsidP="006C1D7C">
            <w:pPr>
              <w:rPr>
                <w:szCs w:val="18"/>
              </w:rPr>
            </w:pPr>
            <w:r>
              <w:rPr>
                <w:szCs w:val="18"/>
              </w:rPr>
              <w:t>“</w:t>
            </w:r>
            <w:r w:rsidRPr="00401BBB">
              <w:rPr>
                <w:szCs w:val="18"/>
              </w:rPr>
              <w:t xml:space="preserve">The Council shall consist of up to twenty </w:t>
            </w:r>
            <w:r w:rsidRPr="006C1D7C">
              <w:rPr>
                <w:strike/>
                <w:szCs w:val="18"/>
              </w:rPr>
              <w:t>three</w:t>
            </w:r>
            <w:r w:rsidRPr="00401BBB">
              <w:rPr>
                <w:szCs w:val="18"/>
              </w:rPr>
              <w:t xml:space="preserve"> </w:t>
            </w:r>
            <w:r>
              <w:rPr>
                <w:szCs w:val="18"/>
                <w:u w:val="single"/>
              </w:rPr>
              <w:t>four</w:t>
            </w:r>
            <w:r>
              <w:rPr>
                <w:szCs w:val="18"/>
              </w:rPr>
              <w:t xml:space="preserve"> </w:t>
            </w:r>
            <w:r w:rsidRPr="006C1D7C">
              <w:rPr>
                <w:strike/>
                <w:szCs w:val="18"/>
              </w:rPr>
              <w:t>(23)</w:t>
            </w:r>
            <w:r w:rsidRPr="00401BBB">
              <w:rPr>
                <w:szCs w:val="18"/>
              </w:rPr>
              <w:t xml:space="preserve"> </w:t>
            </w:r>
            <w:r w:rsidRPr="006C1D7C">
              <w:rPr>
                <w:strike/>
                <w:szCs w:val="18"/>
              </w:rPr>
              <w:t>Councillors</w:t>
            </w:r>
            <w:r w:rsidRPr="00401BBB">
              <w:rPr>
                <w:szCs w:val="18"/>
              </w:rPr>
              <w:t xml:space="preserve"> </w:t>
            </w:r>
            <w:r>
              <w:rPr>
                <w:szCs w:val="18"/>
                <w:u w:val="single"/>
              </w:rPr>
              <w:t xml:space="preserve">Member </w:t>
            </w:r>
            <w:r w:rsidRPr="006C1D7C">
              <w:rPr>
                <w:szCs w:val="18"/>
                <w:u w:val="single"/>
              </w:rPr>
              <w:t>States</w:t>
            </w:r>
            <w:r>
              <w:rPr>
                <w:szCs w:val="18"/>
              </w:rPr>
              <w:t xml:space="preserve"> </w:t>
            </w:r>
            <w:r w:rsidRPr="006C1D7C">
              <w:rPr>
                <w:szCs w:val="18"/>
              </w:rPr>
              <w:t>elected</w:t>
            </w:r>
            <w:r w:rsidRPr="00401BBB">
              <w:rPr>
                <w:szCs w:val="18"/>
              </w:rPr>
              <w:t xml:space="preserve"> from amongst the</w:t>
            </w:r>
            <w:r>
              <w:rPr>
                <w:szCs w:val="18"/>
              </w:rPr>
              <w:t xml:space="preserve"> </w:t>
            </w:r>
            <w:r>
              <w:rPr>
                <w:szCs w:val="18"/>
                <w:u w:val="single"/>
              </w:rPr>
              <w:t>IALA Member States</w:t>
            </w:r>
            <w:r w:rsidRPr="00401BBB">
              <w:rPr>
                <w:szCs w:val="18"/>
              </w:rPr>
              <w:t xml:space="preserve"> </w:t>
            </w:r>
            <w:r w:rsidRPr="006C1D7C">
              <w:rPr>
                <w:strike/>
                <w:szCs w:val="18"/>
              </w:rPr>
              <w:t>Contracting Parties</w:t>
            </w:r>
            <w:r w:rsidRPr="00401BBB">
              <w:rPr>
                <w:szCs w:val="18"/>
              </w:rPr>
              <w:t xml:space="preserve"> and one </w:t>
            </w:r>
            <w:r w:rsidRPr="006C1D7C">
              <w:rPr>
                <w:strike/>
                <w:szCs w:val="18"/>
              </w:rPr>
              <w:t>(1)</w:t>
            </w:r>
            <w:r w:rsidRPr="00401BBB">
              <w:rPr>
                <w:szCs w:val="18"/>
              </w:rPr>
              <w:t xml:space="preserve"> non-elected </w:t>
            </w:r>
            <w:r w:rsidRPr="006C1D7C">
              <w:rPr>
                <w:strike/>
                <w:szCs w:val="18"/>
              </w:rPr>
              <w:t>Councillor</w:t>
            </w:r>
            <w:r>
              <w:rPr>
                <w:strike/>
                <w:szCs w:val="18"/>
              </w:rPr>
              <w:t xml:space="preserve"> </w:t>
            </w:r>
            <w:r>
              <w:rPr>
                <w:szCs w:val="18"/>
                <w:u w:val="single"/>
              </w:rPr>
              <w:t>Member State, which shall be the hosting country of the Organization. All will be denominated Council members.</w:t>
            </w:r>
          </w:p>
          <w:p w:rsidR="0041167A" w:rsidRDefault="0041167A">
            <w:pPr>
              <w:rPr>
                <w:szCs w:val="18"/>
              </w:rPr>
            </w:pPr>
          </w:p>
          <w:p w:rsidR="0041167A" w:rsidRPr="006C1D7C" w:rsidRDefault="0041167A" w:rsidP="003613CD">
            <w:pPr>
              <w:rPr>
                <w:szCs w:val="18"/>
              </w:rPr>
            </w:pPr>
            <w:r>
              <w:rPr>
                <w:szCs w:val="18"/>
              </w:rPr>
              <w:t xml:space="preserve">Clarify: Council consisting of Contracting Parties only or also open to Affiliate members (especially private companies) </w:t>
            </w:r>
            <w:r>
              <w:rPr>
                <w:i/>
                <w:szCs w:val="18"/>
              </w:rPr>
              <w:t>They might mean “Associate” members.</w:t>
            </w:r>
          </w:p>
        </w:tc>
        <w:tc>
          <w:tcPr>
            <w:tcW w:w="1968" w:type="dxa"/>
            <w:tcPrChange w:id="1118" w:author="Marie-Helene" w:date="2017-10-05T11:33:00Z">
              <w:tcPr>
                <w:tcW w:w="1704" w:type="dxa"/>
                <w:gridSpan w:val="2"/>
              </w:tcPr>
            </w:tcPrChange>
          </w:tcPr>
          <w:p w:rsidR="001A6083" w:rsidRPr="006B6766" w:rsidRDefault="001A6083">
            <w:pPr>
              <w:rPr>
                <w:szCs w:val="18"/>
                <w:lang w:val="es-ES"/>
                <w:rPrChange w:id="1119" w:author="Marie-Hélène Grillet" w:date="2017-12-05T14:02:00Z">
                  <w:rPr>
                    <w:szCs w:val="18"/>
                  </w:rPr>
                </w:rPrChange>
              </w:rPr>
            </w:pPr>
            <w:r w:rsidRPr="006B6766">
              <w:rPr>
                <w:szCs w:val="18"/>
                <w:lang w:val="es-ES"/>
                <w:rPrChange w:id="1120" w:author="Marie-Hélène Grillet" w:date="2017-12-05T14:02:00Z">
                  <w:rPr>
                    <w:szCs w:val="18"/>
                  </w:rPr>
                </w:rPrChange>
              </w:rPr>
              <w:lastRenderedPageBreak/>
              <w:t>Canada</w:t>
            </w:r>
          </w:p>
          <w:p w:rsidR="001A6083" w:rsidRPr="006B6766" w:rsidRDefault="001A6083">
            <w:pPr>
              <w:rPr>
                <w:szCs w:val="18"/>
                <w:lang w:val="es-ES"/>
                <w:rPrChange w:id="1121" w:author="Marie-Hélène Grillet" w:date="2017-12-05T14:02:00Z">
                  <w:rPr>
                    <w:szCs w:val="18"/>
                  </w:rPr>
                </w:rPrChange>
              </w:rPr>
            </w:pPr>
          </w:p>
          <w:p w:rsidR="001A6083" w:rsidRPr="006B6766" w:rsidRDefault="00521B2A">
            <w:pPr>
              <w:rPr>
                <w:szCs w:val="18"/>
                <w:lang w:val="es-ES"/>
                <w:rPrChange w:id="1122" w:author="Marie-Hélène Grillet" w:date="2017-12-05T14:02:00Z">
                  <w:rPr>
                    <w:szCs w:val="18"/>
                  </w:rPr>
                </w:rPrChange>
              </w:rPr>
            </w:pPr>
            <w:ins w:id="1123" w:author="Marie-Helene" w:date="2017-10-30T15:24:00Z">
              <w:r w:rsidRPr="006B6766">
                <w:rPr>
                  <w:szCs w:val="18"/>
                  <w:lang w:val="es-ES"/>
                  <w:rPrChange w:id="1124" w:author="Marie-Hélène Grillet" w:date="2017-12-05T14:02:00Z">
                    <w:rPr>
                      <w:szCs w:val="18"/>
                    </w:rPr>
                  </w:rPrChange>
                </w:rPr>
                <w:t>Canada</w:t>
              </w:r>
            </w:ins>
          </w:p>
          <w:p w:rsidR="00521B2A" w:rsidRPr="006B6766" w:rsidRDefault="00521B2A">
            <w:pPr>
              <w:rPr>
                <w:ins w:id="1125" w:author="Marie-Helene" w:date="2017-10-30T15:24:00Z"/>
                <w:szCs w:val="18"/>
                <w:lang w:val="es-ES"/>
                <w:rPrChange w:id="1126" w:author="Marie-Hélène Grillet" w:date="2017-12-05T14:02:00Z">
                  <w:rPr>
                    <w:ins w:id="1127" w:author="Marie-Helene" w:date="2017-10-30T15:24:00Z"/>
                    <w:szCs w:val="18"/>
                  </w:rPr>
                </w:rPrChange>
              </w:rPr>
            </w:pPr>
          </w:p>
          <w:p w:rsidR="00521B2A" w:rsidRPr="006B6766" w:rsidRDefault="00521B2A">
            <w:pPr>
              <w:rPr>
                <w:ins w:id="1128" w:author="Marie-Helene" w:date="2017-10-30T15:24:00Z"/>
                <w:szCs w:val="18"/>
                <w:lang w:val="es-ES"/>
                <w:rPrChange w:id="1129" w:author="Marie-Hélène Grillet" w:date="2017-12-05T14:02:00Z">
                  <w:rPr>
                    <w:ins w:id="1130" w:author="Marie-Helene" w:date="2017-10-30T15:24:00Z"/>
                    <w:szCs w:val="18"/>
                  </w:rPr>
                </w:rPrChange>
              </w:rPr>
            </w:pPr>
          </w:p>
          <w:p w:rsidR="0041167A" w:rsidRPr="006B6766" w:rsidRDefault="0041167A">
            <w:pPr>
              <w:rPr>
                <w:szCs w:val="18"/>
                <w:lang w:val="es-ES"/>
                <w:rPrChange w:id="1131" w:author="Marie-Hélène Grillet" w:date="2017-12-05T14:02:00Z">
                  <w:rPr>
                    <w:szCs w:val="18"/>
                  </w:rPr>
                </w:rPrChange>
              </w:rPr>
            </w:pPr>
            <w:r w:rsidRPr="006B6766">
              <w:rPr>
                <w:szCs w:val="18"/>
                <w:lang w:val="es-ES"/>
                <w:rPrChange w:id="1132" w:author="Marie-Hélène Grillet" w:date="2017-12-05T14:02:00Z">
                  <w:rPr>
                    <w:szCs w:val="18"/>
                  </w:rPr>
                </w:rPrChange>
              </w:rPr>
              <w:t>Denmark</w:t>
            </w:r>
          </w:p>
          <w:p w:rsidR="0041167A" w:rsidRPr="006B6766" w:rsidRDefault="0041167A">
            <w:pPr>
              <w:rPr>
                <w:szCs w:val="18"/>
                <w:lang w:val="es-ES"/>
                <w:rPrChange w:id="1133" w:author="Marie-Hélène Grillet" w:date="2017-12-05T14:02:00Z">
                  <w:rPr>
                    <w:szCs w:val="18"/>
                  </w:rPr>
                </w:rPrChange>
              </w:rPr>
            </w:pPr>
          </w:p>
          <w:p w:rsidR="0041167A" w:rsidRPr="006B6766" w:rsidRDefault="0041167A">
            <w:pPr>
              <w:rPr>
                <w:szCs w:val="18"/>
                <w:lang w:val="es-ES"/>
                <w:rPrChange w:id="1134" w:author="Marie-Hélène Grillet" w:date="2017-12-05T14:02:00Z">
                  <w:rPr>
                    <w:szCs w:val="18"/>
                  </w:rPr>
                </w:rPrChange>
              </w:rPr>
            </w:pPr>
            <w:r w:rsidRPr="006B6766">
              <w:rPr>
                <w:szCs w:val="18"/>
                <w:lang w:val="es-ES"/>
                <w:rPrChange w:id="1135" w:author="Marie-Hélène Grillet" w:date="2017-12-05T14:02:00Z">
                  <w:rPr>
                    <w:szCs w:val="18"/>
                  </w:rPr>
                </w:rPrChange>
              </w:rPr>
              <w:t>Iran</w:t>
            </w:r>
          </w:p>
          <w:p w:rsidR="0041167A" w:rsidRPr="006B6766" w:rsidRDefault="0041167A">
            <w:pPr>
              <w:rPr>
                <w:szCs w:val="18"/>
                <w:lang w:val="es-ES"/>
                <w:rPrChange w:id="1136" w:author="Marie-Hélène Grillet" w:date="2017-12-05T14:02:00Z">
                  <w:rPr>
                    <w:szCs w:val="18"/>
                  </w:rPr>
                </w:rPrChange>
              </w:rPr>
            </w:pPr>
          </w:p>
          <w:p w:rsidR="0041167A" w:rsidRPr="006B6766" w:rsidRDefault="0041167A">
            <w:pPr>
              <w:rPr>
                <w:szCs w:val="18"/>
                <w:lang w:val="es-ES"/>
                <w:rPrChange w:id="1137" w:author="Marie-Hélène Grillet" w:date="2017-12-05T14:02:00Z">
                  <w:rPr>
                    <w:szCs w:val="18"/>
                  </w:rPr>
                </w:rPrChange>
              </w:rPr>
            </w:pPr>
            <w:r w:rsidRPr="006B6766">
              <w:rPr>
                <w:szCs w:val="18"/>
                <w:lang w:val="es-ES"/>
                <w:rPrChange w:id="1138" w:author="Marie-Hélène Grillet" w:date="2017-12-05T14:02:00Z">
                  <w:rPr>
                    <w:szCs w:val="18"/>
                  </w:rPr>
                </w:rPrChange>
              </w:rPr>
              <w:t>Korea</w:t>
            </w:r>
          </w:p>
          <w:p w:rsidR="0041167A" w:rsidRPr="006B6766" w:rsidRDefault="0041167A">
            <w:pPr>
              <w:rPr>
                <w:szCs w:val="18"/>
                <w:lang w:val="es-ES"/>
                <w:rPrChange w:id="1139" w:author="Marie-Hélène Grillet" w:date="2017-12-05T14:02:00Z">
                  <w:rPr>
                    <w:szCs w:val="18"/>
                  </w:rPr>
                </w:rPrChange>
              </w:rPr>
            </w:pPr>
          </w:p>
          <w:p w:rsidR="0041167A" w:rsidRPr="006B6766" w:rsidRDefault="0041167A">
            <w:pPr>
              <w:rPr>
                <w:szCs w:val="18"/>
                <w:lang w:val="es-ES"/>
                <w:rPrChange w:id="1140" w:author="Marie-Hélène Grillet" w:date="2017-12-05T14:02:00Z">
                  <w:rPr>
                    <w:szCs w:val="18"/>
                  </w:rPr>
                </w:rPrChange>
              </w:rPr>
            </w:pPr>
            <w:r w:rsidRPr="006B6766">
              <w:rPr>
                <w:szCs w:val="18"/>
                <w:lang w:val="es-ES"/>
                <w:rPrChange w:id="1141" w:author="Marie-Hélène Grillet" w:date="2017-12-05T14:02:00Z">
                  <w:rPr>
                    <w:szCs w:val="18"/>
                  </w:rPr>
                </w:rPrChange>
              </w:rPr>
              <w:t>Norway</w:t>
            </w:r>
          </w:p>
          <w:p w:rsidR="0041167A" w:rsidRPr="006B6766" w:rsidRDefault="0041167A">
            <w:pPr>
              <w:rPr>
                <w:szCs w:val="18"/>
                <w:lang w:val="es-ES"/>
                <w:rPrChange w:id="1142" w:author="Marie-Hélène Grillet" w:date="2017-12-05T14:02:00Z">
                  <w:rPr>
                    <w:szCs w:val="18"/>
                  </w:rPr>
                </w:rPrChange>
              </w:rPr>
            </w:pPr>
          </w:p>
          <w:p w:rsidR="0041167A" w:rsidRPr="006B6766" w:rsidRDefault="0041167A">
            <w:pPr>
              <w:rPr>
                <w:szCs w:val="18"/>
                <w:lang w:val="es-ES"/>
                <w:rPrChange w:id="1143" w:author="Marie-Hélène Grillet" w:date="2017-12-05T14:02:00Z">
                  <w:rPr>
                    <w:szCs w:val="18"/>
                  </w:rPr>
                </w:rPrChange>
              </w:rPr>
            </w:pPr>
          </w:p>
          <w:p w:rsidR="0041167A" w:rsidRPr="006B6766" w:rsidRDefault="0041167A">
            <w:pPr>
              <w:rPr>
                <w:szCs w:val="18"/>
                <w:lang w:val="es-ES"/>
                <w:rPrChange w:id="1144" w:author="Marie-Hélène Grillet" w:date="2017-12-05T14:02:00Z">
                  <w:rPr>
                    <w:szCs w:val="18"/>
                  </w:rPr>
                </w:rPrChange>
              </w:rPr>
            </w:pPr>
          </w:p>
          <w:p w:rsidR="0041167A" w:rsidRDefault="0041167A">
            <w:pPr>
              <w:rPr>
                <w:szCs w:val="18"/>
              </w:rPr>
            </w:pPr>
            <w:r>
              <w:rPr>
                <w:szCs w:val="18"/>
              </w:rPr>
              <w:t>Spain</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Pr="00AA6F89" w:rsidRDefault="0041167A">
            <w:pPr>
              <w:rPr>
                <w:szCs w:val="18"/>
              </w:rPr>
            </w:pPr>
            <w:r>
              <w:rPr>
                <w:szCs w:val="18"/>
              </w:rPr>
              <w:t>Tunisia</w:t>
            </w:r>
          </w:p>
        </w:tc>
      </w:tr>
      <w:tr w:rsidR="0041167A" w:rsidTr="00D22884">
        <w:tc>
          <w:tcPr>
            <w:tcW w:w="1513" w:type="dxa"/>
          </w:tcPr>
          <w:p w:rsidR="0041167A" w:rsidRDefault="0041167A">
            <w:pPr>
              <w:rPr>
                <w:szCs w:val="18"/>
              </w:rPr>
            </w:pPr>
          </w:p>
        </w:tc>
        <w:tc>
          <w:tcPr>
            <w:tcW w:w="5253" w:type="dxa"/>
          </w:tcPr>
          <w:p w:rsidR="0041167A" w:rsidRPr="00401BBB" w:rsidRDefault="0041167A">
            <w:pPr>
              <w:pStyle w:val="Paragraphedeliste"/>
              <w:numPr>
                <w:ilvl w:val="0"/>
                <w:numId w:val="12"/>
              </w:numPr>
              <w:ind w:left="317" w:hanging="317"/>
              <w:rPr>
                <w:szCs w:val="18"/>
              </w:rPr>
            </w:pPr>
            <w:del w:id="1145" w:author="Marie-Helene" w:date="2017-10-05T17:40:00Z">
              <w:r w:rsidRPr="00401BBB" w:rsidDel="00D22884">
                <w:rPr>
                  <w:szCs w:val="18"/>
                </w:rPr>
                <w:delText xml:space="preserve">Elected </w:delText>
              </w:r>
            </w:del>
            <w:r w:rsidRPr="00401BBB">
              <w:rPr>
                <w:szCs w:val="18"/>
              </w:rPr>
              <w:t xml:space="preserve">Councillors shall be elected by ballot </w:t>
            </w:r>
            <w:del w:id="1146" w:author="Marie-Helene" w:date="2017-10-05T17:45:00Z">
              <w:r w:rsidRPr="00401BBB" w:rsidDel="00D22884">
                <w:rPr>
                  <w:szCs w:val="18"/>
                </w:rPr>
                <w:delText>by</w:delText>
              </w:r>
            </w:del>
            <w:del w:id="1147" w:author="Marie-Hélène Grillet" w:date="2017-10-09T15:19:00Z">
              <w:r w:rsidRPr="00401BBB" w:rsidDel="00D43C0D">
                <w:rPr>
                  <w:szCs w:val="18"/>
                </w:rPr>
                <w:delText xml:space="preserve"> </w:delText>
              </w:r>
            </w:del>
            <w:ins w:id="1148" w:author="Marie-Helene" w:date="2017-10-05T17:45:00Z">
              <w:r w:rsidR="00D22884">
                <w:rPr>
                  <w:szCs w:val="18"/>
                </w:rPr>
                <w:t xml:space="preserve">at each regular </w:t>
              </w:r>
            </w:ins>
            <w:ins w:id="1149" w:author="Marie-Helene" w:date="2017-10-30T15:37:00Z">
              <w:r w:rsidR="006A227E">
                <w:rPr>
                  <w:szCs w:val="18"/>
                </w:rPr>
                <w:t>session</w:t>
              </w:r>
            </w:ins>
            <w:ins w:id="1150" w:author="Marie-Helene" w:date="2017-10-05T17:45:00Z">
              <w:r w:rsidR="00D22884">
                <w:rPr>
                  <w:szCs w:val="18"/>
                </w:rPr>
                <w:t xml:space="preserve"> of </w:t>
              </w:r>
            </w:ins>
            <w:r w:rsidRPr="00401BBB">
              <w:rPr>
                <w:szCs w:val="18"/>
              </w:rPr>
              <w:t>the General Assembly in accordance with the General Regulations.</w:t>
            </w:r>
          </w:p>
        </w:tc>
        <w:tc>
          <w:tcPr>
            <w:tcW w:w="6100" w:type="dxa"/>
          </w:tcPr>
          <w:p w:rsidR="00D22884" w:rsidRPr="00D22884" w:rsidRDefault="00D22884">
            <w:pPr>
              <w:rPr>
                <w:szCs w:val="18"/>
              </w:rPr>
            </w:pPr>
            <w:r w:rsidRPr="00D22884">
              <w:rPr>
                <w:szCs w:val="18"/>
              </w:rPr>
              <w:t>State Council elected at regular meetings of the General Assembly</w:t>
            </w:r>
          </w:p>
          <w:p w:rsidR="00D22884" w:rsidRPr="00D22884" w:rsidRDefault="00D22884">
            <w:pPr>
              <w:rPr>
                <w:szCs w:val="18"/>
              </w:rPr>
            </w:pPr>
          </w:p>
          <w:p w:rsidR="0041167A" w:rsidRDefault="0041167A">
            <w:pPr>
              <w:rPr>
                <w:szCs w:val="18"/>
              </w:rPr>
            </w:pPr>
            <w:r>
              <w:rPr>
                <w:szCs w:val="18"/>
              </w:rPr>
              <w:t>(see 7.4) Proposed new 7.3:</w:t>
            </w:r>
          </w:p>
          <w:p w:rsidR="0041167A" w:rsidRDefault="0041167A" w:rsidP="003E659D">
            <w:pPr>
              <w:rPr>
                <w:szCs w:val="18"/>
              </w:rPr>
            </w:pPr>
            <w:r>
              <w:rPr>
                <w:szCs w:val="18"/>
              </w:rPr>
              <w:t>“</w:t>
            </w:r>
            <w:r w:rsidRPr="00401BBB">
              <w:rPr>
                <w:szCs w:val="18"/>
              </w:rPr>
              <w:t>Councillors shall be elected by ballot by the General Assembly in accordance with the General Regulations.</w:t>
            </w:r>
            <w:r>
              <w:rPr>
                <w:szCs w:val="18"/>
              </w:rPr>
              <w:t>”</w:t>
            </w:r>
          </w:p>
          <w:p w:rsidR="0041167A" w:rsidRDefault="0041167A" w:rsidP="003E659D">
            <w:pPr>
              <w:rPr>
                <w:szCs w:val="18"/>
              </w:rPr>
            </w:pPr>
          </w:p>
          <w:p w:rsidR="0041167A" w:rsidRPr="00AA6F89" w:rsidRDefault="0041167A" w:rsidP="003E659D">
            <w:pPr>
              <w:rPr>
                <w:szCs w:val="18"/>
              </w:rPr>
            </w:pPr>
            <w:r>
              <w:rPr>
                <w:szCs w:val="18"/>
              </w:rPr>
              <w:t>Replace “Elected Councillors” with “Council members”.</w:t>
            </w:r>
          </w:p>
        </w:tc>
        <w:tc>
          <w:tcPr>
            <w:tcW w:w="1968" w:type="dxa"/>
          </w:tcPr>
          <w:p w:rsidR="00D22884" w:rsidRDefault="00D22884">
            <w:pPr>
              <w:rPr>
                <w:szCs w:val="18"/>
              </w:rPr>
            </w:pPr>
            <w:r>
              <w:rPr>
                <w:szCs w:val="18"/>
              </w:rPr>
              <w:t>Canada</w:t>
            </w:r>
          </w:p>
          <w:p w:rsidR="00D22884" w:rsidRDefault="00D22884">
            <w:pPr>
              <w:rPr>
                <w:szCs w:val="18"/>
              </w:rPr>
            </w:pPr>
          </w:p>
          <w:p w:rsidR="0041167A" w:rsidRDefault="0041167A">
            <w:pPr>
              <w:rPr>
                <w:szCs w:val="18"/>
              </w:rPr>
            </w:pPr>
            <w:r>
              <w:rPr>
                <w:szCs w:val="18"/>
              </w:rPr>
              <w:t>Norway</w:t>
            </w:r>
          </w:p>
          <w:p w:rsidR="0041167A" w:rsidRDefault="0041167A">
            <w:pPr>
              <w:rPr>
                <w:szCs w:val="18"/>
              </w:rPr>
            </w:pPr>
          </w:p>
          <w:p w:rsidR="0041167A" w:rsidRDefault="0041167A">
            <w:pPr>
              <w:rPr>
                <w:szCs w:val="18"/>
              </w:rPr>
            </w:pPr>
          </w:p>
          <w:p w:rsidR="0041167A" w:rsidRDefault="0041167A">
            <w:pPr>
              <w:rPr>
                <w:szCs w:val="18"/>
              </w:rPr>
            </w:pPr>
          </w:p>
          <w:p w:rsidR="0041167A" w:rsidRPr="00AA6F89" w:rsidRDefault="0041167A">
            <w:pPr>
              <w:rPr>
                <w:szCs w:val="18"/>
              </w:rPr>
            </w:pPr>
            <w:r>
              <w:rPr>
                <w:szCs w:val="18"/>
              </w:rPr>
              <w:t>Spain</w:t>
            </w:r>
          </w:p>
        </w:tc>
      </w:tr>
      <w:tr w:rsidR="0041167A" w:rsidTr="0041167A">
        <w:trPr>
          <w:trPrChange w:id="1151" w:author="Marie-Helene" w:date="2017-10-05T11:33:00Z">
            <w:trPr>
              <w:gridAfter w:val="0"/>
            </w:trPr>
          </w:trPrChange>
        </w:trPr>
        <w:tc>
          <w:tcPr>
            <w:tcW w:w="1513" w:type="dxa"/>
            <w:tcPrChange w:id="1152" w:author="Marie-Helene" w:date="2017-10-05T11:33:00Z">
              <w:tcPr>
                <w:tcW w:w="1513" w:type="dxa"/>
              </w:tcPr>
            </w:tcPrChange>
          </w:tcPr>
          <w:p w:rsidR="0041167A" w:rsidRDefault="0041167A">
            <w:pPr>
              <w:rPr>
                <w:szCs w:val="18"/>
              </w:rPr>
            </w:pPr>
          </w:p>
        </w:tc>
        <w:tc>
          <w:tcPr>
            <w:tcW w:w="5253" w:type="dxa"/>
            <w:tcPrChange w:id="1153" w:author="Marie-Helene" w:date="2017-10-05T11:33:00Z">
              <w:tcPr>
                <w:tcW w:w="5253" w:type="dxa"/>
              </w:tcPr>
            </w:tcPrChange>
          </w:tcPr>
          <w:p w:rsidR="0041167A" w:rsidRPr="00DE738B" w:rsidRDefault="0041167A">
            <w:pPr>
              <w:rPr>
                <w:szCs w:val="18"/>
              </w:rPr>
              <w:pPrChange w:id="1154" w:author="Marie-Helene" w:date="2017-10-05T17:40:00Z">
                <w:pPr>
                  <w:pStyle w:val="Paragraphedeliste"/>
                  <w:numPr>
                    <w:numId w:val="12"/>
                  </w:numPr>
                  <w:ind w:left="317" w:hanging="317"/>
                </w:pPr>
              </w:pPrChange>
            </w:pPr>
            <w:del w:id="1155" w:author="Marie-Helene" w:date="2017-10-05T17:40:00Z">
              <w:r w:rsidRPr="00D22884" w:rsidDel="00D22884">
                <w:rPr>
                  <w:szCs w:val="18"/>
                </w:rPr>
                <w:delText>The Contracting Party of the State in which the seat of the Organization is located (“Host Nation”) shall be the non-elected Councillor.</w:delText>
              </w:r>
            </w:del>
          </w:p>
        </w:tc>
        <w:tc>
          <w:tcPr>
            <w:tcW w:w="6100" w:type="dxa"/>
            <w:tcPrChange w:id="1156" w:author="Marie-Helene" w:date="2017-10-05T11:33:00Z">
              <w:tcPr>
                <w:tcW w:w="5549" w:type="dxa"/>
              </w:tcPr>
            </w:tcPrChange>
          </w:tcPr>
          <w:p w:rsidR="0041167A" w:rsidRDefault="0041167A">
            <w:pPr>
              <w:rPr>
                <w:szCs w:val="18"/>
              </w:rPr>
            </w:pPr>
            <w:r>
              <w:rPr>
                <w:szCs w:val="18"/>
              </w:rPr>
              <w:t>Consider procedures similar to IMO and IHO for allocating a seat to the Host nation.</w:t>
            </w:r>
          </w:p>
          <w:p w:rsidR="0041167A" w:rsidRDefault="0041167A">
            <w:pPr>
              <w:rPr>
                <w:szCs w:val="18"/>
              </w:rPr>
            </w:pPr>
          </w:p>
          <w:p w:rsidR="0041167A" w:rsidRDefault="0041167A">
            <w:pPr>
              <w:rPr>
                <w:b/>
                <w:szCs w:val="18"/>
              </w:rPr>
            </w:pPr>
            <w:r>
              <w:rPr>
                <w:b/>
                <w:szCs w:val="18"/>
              </w:rPr>
              <w:t>Remove</w:t>
            </w:r>
          </w:p>
          <w:p w:rsidR="0041167A" w:rsidRDefault="0041167A">
            <w:pPr>
              <w:rPr>
                <w:b/>
                <w:szCs w:val="18"/>
              </w:rPr>
            </w:pPr>
          </w:p>
          <w:p w:rsidR="0041167A" w:rsidRPr="003E659D" w:rsidRDefault="0041167A">
            <w:pPr>
              <w:rPr>
                <w:szCs w:val="18"/>
              </w:rPr>
            </w:pPr>
            <w:r>
              <w:rPr>
                <w:b/>
                <w:szCs w:val="18"/>
              </w:rPr>
              <w:t>Remove</w:t>
            </w:r>
            <w:r>
              <w:rPr>
                <w:szCs w:val="18"/>
              </w:rPr>
              <w:t xml:space="preserve">. No seat allocated to the Host country in other IGOs. Ensure Councillors are elected on an equal basis, ensure </w:t>
            </w:r>
            <w:r w:rsidRPr="00223044">
              <w:rPr>
                <w:b/>
                <w:szCs w:val="18"/>
              </w:rPr>
              <w:t>geographical representation</w:t>
            </w:r>
            <w:r>
              <w:rPr>
                <w:szCs w:val="18"/>
              </w:rPr>
              <w:t>.</w:t>
            </w:r>
          </w:p>
          <w:p w:rsidR="0041167A" w:rsidRDefault="0041167A">
            <w:pPr>
              <w:rPr>
                <w:szCs w:val="18"/>
              </w:rPr>
            </w:pPr>
          </w:p>
          <w:p w:rsidR="0041167A" w:rsidRDefault="0041167A">
            <w:pPr>
              <w:rPr>
                <w:szCs w:val="18"/>
              </w:rPr>
            </w:pPr>
            <w:r>
              <w:rPr>
                <w:szCs w:val="18"/>
              </w:rPr>
              <w:t>Remove: inserted in 7.2.</w:t>
            </w:r>
          </w:p>
          <w:p w:rsidR="0041167A" w:rsidRDefault="0041167A">
            <w:pPr>
              <w:rPr>
                <w:szCs w:val="18"/>
              </w:rPr>
            </w:pPr>
          </w:p>
          <w:p w:rsidR="0041167A" w:rsidRPr="00AA6F89" w:rsidRDefault="0041167A">
            <w:pPr>
              <w:rPr>
                <w:szCs w:val="18"/>
              </w:rPr>
            </w:pPr>
            <w:r w:rsidRPr="003E659D">
              <w:rPr>
                <w:b/>
                <w:szCs w:val="18"/>
              </w:rPr>
              <w:t>Remove</w:t>
            </w:r>
            <w:r>
              <w:rPr>
                <w:szCs w:val="18"/>
              </w:rPr>
              <w:t>. The election process should apply to Contracting Parties.</w:t>
            </w:r>
          </w:p>
        </w:tc>
        <w:tc>
          <w:tcPr>
            <w:tcW w:w="1968" w:type="dxa"/>
            <w:tcPrChange w:id="1157" w:author="Marie-Helene" w:date="2017-10-05T11:33:00Z">
              <w:tcPr>
                <w:tcW w:w="1704" w:type="dxa"/>
                <w:gridSpan w:val="2"/>
              </w:tcPr>
            </w:tcPrChange>
          </w:tcPr>
          <w:p w:rsidR="0041167A" w:rsidRDefault="0041167A">
            <w:pPr>
              <w:rPr>
                <w:szCs w:val="18"/>
              </w:rPr>
            </w:pPr>
            <w:r>
              <w:rPr>
                <w:szCs w:val="18"/>
              </w:rPr>
              <w:t>Iran</w:t>
            </w:r>
          </w:p>
          <w:p w:rsidR="0041167A" w:rsidRDefault="0041167A">
            <w:pPr>
              <w:rPr>
                <w:szCs w:val="18"/>
              </w:rPr>
            </w:pPr>
          </w:p>
          <w:p w:rsidR="0041167A" w:rsidRDefault="0041167A">
            <w:pPr>
              <w:rPr>
                <w:szCs w:val="18"/>
              </w:rPr>
            </w:pPr>
          </w:p>
          <w:p w:rsidR="0041167A" w:rsidRDefault="0041167A">
            <w:pPr>
              <w:rPr>
                <w:szCs w:val="18"/>
              </w:rPr>
            </w:pPr>
            <w:r>
              <w:rPr>
                <w:szCs w:val="18"/>
              </w:rPr>
              <w:t>Korea</w:t>
            </w:r>
          </w:p>
          <w:p w:rsidR="0041167A" w:rsidRDefault="0041167A">
            <w:pPr>
              <w:rPr>
                <w:szCs w:val="18"/>
              </w:rPr>
            </w:pPr>
          </w:p>
          <w:p w:rsidR="0041167A" w:rsidRDefault="0041167A">
            <w:pPr>
              <w:rPr>
                <w:szCs w:val="18"/>
              </w:rPr>
            </w:pPr>
            <w:r>
              <w:rPr>
                <w:szCs w:val="18"/>
              </w:rPr>
              <w:t>Norway</w:t>
            </w:r>
          </w:p>
          <w:p w:rsidR="0041167A" w:rsidRDefault="0041167A">
            <w:pPr>
              <w:rPr>
                <w:szCs w:val="18"/>
              </w:rPr>
            </w:pPr>
          </w:p>
          <w:p w:rsidR="0041167A" w:rsidRDefault="0041167A">
            <w:pPr>
              <w:rPr>
                <w:szCs w:val="18"/>
              </w:rPr>
            </w:pPr>
          </w:p>
          <w:p w:rsidR="0041167A" w:rsidRDefault="0041167A">
            <w:pPr>
              <w:rPr>
                <w:szCs w:val="18"/>
              </w:rPr>
            </w:pPr>
            <w:r>
              <w:rPr>
                <w:szCs w:val="18"/>
              </w:rPr>
              <w:t>Spain</w:t>
            </w:r>
          </w:p>
          <w:p w:rsidR="0041167A" w:rsidRDefault="0041167A">
            <w:pPr>
              <w:rPr>
                <w:szCs w:val="18"/>
              </w:rPr>
            </w:pPr>
          </w:p>
          <w:p w:rsidR="0041167A" w:rsidRPr="00AA6F89" w:rsidRDefault="0041167A">
            <w:pPr>
              <w:rPr>
                <w:szCs w:val="18"/>
              </w:rPr>
            </w:pPr>
            <w:r>
              <w:rPr>
                <w:szCs w:val="18"/>
              </w:rPr>
              <w:t>Sweden</w:t>
            </w:r>
          </w:p>
        </w:tc>
      </w:tr>
      <w:tr w:rsidR="0041167A" w:rsidTr="00211BE5">
        <w:tc>
          <w:tcPr>
            <w:tcW w:w="1513" w:type="dxa"/>
          </w:tcPr>
          <w:p w:rsidR="0041167A" w:rsidRDefault="0041167A">
            <w:pPr>
              <w:rPr>
                <w:szCs w:val="18"/>
              </w:rPr>
            </w:pPr>
          </w:p>
        </w:tc>
        <w:tc>
          <w:tcPr>
            <w:tcW w:w="5253" w:type="dxa"/>
          </w:tcPr>
          <w:p w:rsidR="0041167A" w:rsidRPr="00401BBB" w:rsidRDefault="0041167A" w:rsidP="00D43C0D">
            <w:pPr>
              <w:pStyle w:val="Paragraphedeliste"/>
              <w:numPr>
                <w:ilvl w:val="0"/>
                <w:numId w:val="12"/>
              </w:numPr>
              <w:ind w:left="317" w:hanging="317"/>
              <w:rPr>
                <w:szCs w:val="18"/>
              </w:rPr>
            </w:pPr>
            <w:r w:rsidRPr="00401BBB">
              <w:rPr>
                <w:szCs w:val="18"/>
              </w:rPr>
              <w:t>At the Council</w:t>
            </w:r>
            <w:r w:rsidRPr="00EB7ED5">
              <w:rPr>
                <w:color w:val="FF0000"/>
                <w:szCs w:val="18"/>
                <w:u w:val="single"/>
              </w:rPr>
              <w:t>,</w:t>
            </w:r>
            <w:r w:rsidRPr="00401BBB">
              <w:rPr>
                <w:szCs w:val="18"/>
              </w:rPr>
              <w:t xml:space="preserve"> </w:t>
            </w:r>
            <w:del w:id="1158" w:author="Marie-Helene" w:date="2017-10-05T17:40:00Z">
              <w:r w:rsidRPr="00401BBB" w:rsidDel="00D22884">
                <w:rPr>
                  <w:szCs w:val="18"/>
                </w:rPr>
                <w:delText>Contracting Parties</w:delText>
              </w:r>
            </w:del>
            <w:ins w:id="1159" w:author="Marie-Helene" w:date="2017-10-05T17:40:00Z">
              <w:r w:rsidR="00D22884">
                <w:rPr>
                  <w:szCs w:val="18"/>
                </w:rPr>
                <w:t>Member States</w:t>
              </w:r>
            </w:ins>
            <w:r w:rsidRPr="00401BBB">
              <w:rPr>
                <w:szCs w:val="18"/>
              </w:rPr>
              <w:t xml:space="preserve"> shall preferably be represented by the head of a national authority legally responsible for the regulation, provision, maintenance or operation of </w:t>
            </w:r>
            <w:ins w:id="1160" w:author="Marie-Helene" w:date="2017-10-05T17:48:00Z">
              <w:r w:rsidR="00D22884">
                <w:rPr>
                  <w:szCs w:val="18"/>
                </w:rPr>
                <w:t>M</w:t>
              </w:r>
            </w:ins>
            <w:del w:id="1161" w:author="Marie-Helene" w:date="2017-10-05T17:48:00Z">
              <w:r w:rsidRPr="00401BBB" w:rsidDel="00D22884">
                <w:rPr>
                  <w:szCs w:val="18"/>
                </w:rPr>
                <w:delText>m</w:delText>
              </w:r>
            </w:del>
            <w:r w:rsidRPr="00401BBB">
              <w:rPr>
                <w:szCs w:val="18"/>
              </w:rPr>
              <w:t xml:space="preserve">arine </w:t>
            </w:r>
            <w:del w:id="1162" w:author="Marie-Helene" w:date="2017-10-05T17:48:00Z">
              <w:r w:rsidRPr="00401BBB" w:rsidDel="00D22884">
                <w:rPr>
                  <w:szCs w:val="18"/>
                </w:rPr>
                <w:delText>a</w:delText>
              </w:r>
            </w:del>
            <w:ins w:id="1163" w:author="Marie-Helene" w:date="2017-10-05T17:48:00Z">
              <w:r w:rsidR="00D22884">
                <w:rPr>
                  <w:szCs w:val="18"/>
                </w:rPr>
                <w:t>A</w:t>
              </w:r>
            </w:ins>
            <w:r w:rsidRPr="00401BBB">
              <w:rPr>
                <w:szCs w:val="18"/>
              </w:rPr>
              <w:t xml:space="preserve">ids to </w:t>
            </w:r>
            <w:ins w:id="1164" w:author="Marie-Helene" w:date="2017-10-05T17:48:00Z">
              <w:r w:rsidR="00D22884">
                <w:rPr>
                  <w:szCs w:val="18"/>
                </w:rPr>
                <w:t>N</w:t>
              </w:r>
            </w:ins>
            <w:del w:id="1165" w:author="Marie-Helene" w:date="2017-10-05T17:48:00Z">
              <w:r w:rsidRPr="00401BBB" w:rsidDel="00D22884">
                <w:rPr>
                  <w:szCs w:val="18"/>
                </w:rPr>
                <w:delText>n</w:delText>
              </w:r>
            </w:del>
            <w:r w:rsidRPr="00401BBB">
              <w:rPr>
                <w:szCs w:val="18"/>
              </w:rPr>
              <w:t xml:space="preserve">avigation of that </w:t>
            </w:r>
            <w:del w:id="1166" w:author="Marie-Helene" w:date="2017-10-05T17:48:00Z">
              <w:r w:rsidRPr="00401BBB" w:rsidDel="00D22884">
                <w:rPr>
                  <w:szCs w:val="18"/>
                </w:rPr>
                <w:delText>Contracting Party</w:delText>
              </w:r>
            </w:del>
            <w:ins w:id="1167" w:author="Marie-Helene" w:date="2017-10-05T17:48:00Z">
              <w:r w:rsidR="00D22884">
                <w:rPr>
                  <w:szCs w:val="18"/>
                </w:rPr>
                <w:t>Member State</w:t>
              </w:r>
            </w:ins>
            <w:r w:rsidRPr="00401BBB">
              <w:rPr>
                <w:szCs w:val="18"/>
              </w:rPr>
              <w:t>, or his or her representative.</w:t>
            </w:r>
          </w:p>
        </w:tc>
        <w:tc>
          <w:tcPr>
            <w:tcW w:w="6100" w:type="dxa"/>
          </w:tcPr>
          <w:p w:rsidR="00FB3B44" w:rsidRDefault="00FB3B44" w:rsidP="000151C4">
            <w:pPr>
              <w:rPr>
                <w:szCs w:val="18"/>
              </w:rPr>
            </w:pPr>
            <w:r>
              <w:rPr>
                <w:szCs w:val="18"/>
              </w:rPr>
              <w:t>Suggest deleting “regulation”</w:t>
            </w:r>
          </w:p>
          <w:p w:rsidR="00FB3B44" w:rsidRDefault="00FB3B44" w:rsidP="000151C4">
            <w:pPr>
              <w:rPr>
                <w:szCs w:val="18"/>
              </w:rPr>
            </w:pPr>
          </w:p>
          <w:p w:rsidR="0041167A" w:rsidRDefault="0041167A" w:rsidP="000151C4">
            <w:pPr>
              <w:rPr>
                <w:szCs w:val="18"/>
              </w:rPr>
            </w:pPr>
            <w:r>
              <w:rPr>
                <w:szCs w:val="18"/>
              </w:rPr>
              <w:t>Editorial (</w:t>
            </w:r>
            <w:r w:rsidR="00211BE5">
              <w:rPr>
                <w:szCs w:val="18"/>
              </w:rPr>
              <w:t>comma after Council</w:t>
            </w:r>
            <w:r>
              <w:rPr>
                <w:szCs w:val="18"/>
              </w:rPr>
              <w:t>)</w:t>
            </w:r>
          </w:p>
          <w:p w:rsidR="0041167A" w:rsidRDefault="0041167A" w:rsidP="000151C4">
            <w:pPr>
              <w:rPr>
                <w:szCs w:val="18"/>
              </w:rPr>
            </w:pPr>
          </w:p>
          <w:p w:rsidR="0041167A" w:rsidRDefault="0041167A" w:rsidP="000151C4">
            <w:pPr>
              <w:rPr>
                <w:szCs w:val="18"/>
              </w:rPr>
            </w:pPr>
            <w:r>
              <w:rPr>
                <w:szCs w:val="18"/>
              </w:rPr>
              <w:t>Delete “preferably” and make it mandatory.</w:t>
            </w:r>
          </w:p>
          <w:p w:rsidR="0041167A" w:rsidRDefault="0041167A" w:rsidP="000151C4">
            <w:pPr>
              <w:rPr>
                <w:szCs w:val="18"/>
              </w:rPr>
            </w:pPr>
          </w:p>
          <w:p w:rsidR="0041167A" w:rsidRPr="00AA6F89" w:rsidRDefault="0041167A" w:rsidP="000151C4">
            <w:pPr>
              <w:rPr>
                <w:szCs w:val="18"/>
              </w:rPr>
            </w:pPr>
            <w:r>
              <w:rPr>
                <w:szCs w:val="18"/>
              </w:rPr>
              <w:lastRenderedPageBreak/>
              <w:t>Replace “At the Council Contracting Parties” with “Council members”.</w:t>
            </w:r>
          </w:p>
        </w:tc>
        <w:tc>
          <w:tcPr>
            <w:tcW w:w="1968" w:type="dxa"/>
          </w:tcPr>
          <w:p w:rsidR="00FB3B44" w:rsidRDefault="00FB3B44">
            <w:pPr>
              <w:rPr>
                <w:szCs w:val="18"/>
              </w:rPr>
            </w:pPr>
            <w:r>
              <w:rPr>
                <w:szCs w:val="18"/>
              </w:rPr>
              <w:lastRenderedPageBreak/>
              <w:t>Canada</w:t>
            </w:r>
          </w:p>
          <w:p w:rsidR="00FB3B44" w:rsidRDefault="00FB3B44">
            <w:pPr>
              <w:rPr>
                <w:szCs w:val="18"/>
              </w:rPr>
            </w:pPr>
          </w:p>
          <w:p w:rsidR="0041167A" w:rsidRDefault="0041167A">
            <w:pPr>
              <w:rPr>
                <w:szCs w:val="18"/>
              </w:rPr>
            </w:pPr>
            <w:r>
              <w:rPr>
                <w:szCs w:val="18"/>
              </w:rPr>
              <w:t>Japan</w:t>
            </w:r>
          </w:p>
          <w:p w:rsidR="0041167A" w:rsidRDefault="0041167A">
            <w:pPr>
              <w:rPr>
                <w:szCs w:val="18"/>
              </w:rPr>
            </w:pPr>
          </w:p>
          <w:p w:rsidR="0041167A" w:rsidRPr="00ED7A0C" w:rsidRDefault="0041167A">
            <w:pPr>
              <w:rPr>
                <w:szCs w:val="18"/>
              </w:rPr>
            </w:pPr>
            <w:r w:rsidRPr="00ED7A0C">
              <w:rPr>
                <w:szCs w:val="18"/>
              </w:rPr>
              <w:t>Korea</w:t>
            </w:r>
          </w:p>
          <w:p w:rsidR="0041167A" w:rsidRDefault="0041167A">
            <w:pPr>
              <w:rPr>
                <w:szCs w:val="18"/>
                <w:highlight w:val="yellow"/>
              </w:rPr>
            </w:pPr>
          </w:p>
          <w:p w:rsidR="0041167A" w:rsidRPr="00AA6F89" w:rsidRDefault="0038473A">
            <w:pPr>
              <w:rPr>
                <w:szCs w:val="18"/>
              </w:rPr>
            </w:pPr>
            <w:r w:rsidRPr="0038473A">
              <w:rPr>
                <w:szCs w:val="18"/>
              </w:rPr>
              <w:lastRenderedPageBreak/>
              <w:t>Spain</w:t>
            </w:r>
          </w:p>
        </w:tc>
      </w:tr>
      <w:tr w:rsidR="0041167A" w:rsidTr="005B3293">
        <w:tc>
          <w:tcPr>
            <w:tcW w:w="1513" w:type="dxa"/>
          </w:tcPr>
          <w:p w:rsidR="0041167A" w:rsidRDefault="0041167A">
            <w:pPr>
              <w:rPr>
                <w:szCs w:val="18"/>
              </w:rPr>
            </w:pPr>
          </w:p>
        </w:tc>
        <w:tc>
          <w:tcPr>
            <w:tcW w:w="5253" w:type="dxa"/>
          </w:tcPr>
          <w:p w:rsidR="0041167A" w:rsidRPr="00DE738B" w:rsidRDefault="0041167A">
            <w:pPr>
              <w:ind w:left="1080"/>
              <w:rPr>
                <w:szCs w:val="18"/>
              </w:rPr>
              <w:pPrChange w:id="1168" w:author="Marie-Helene" w:date="2017-10-05T17:51:00Z">
                <w:pPr/>
              </w:pPrChange>
            </w:pPr>
          </w:p>
        </w:tc>
        <w:tc>
          <w:tcPr>
            <w:tcW w:w="6100" w:type="dxa"/>
          </w:tcPr>
          <w:p w:rsidR="0041167A" w:rsidRDefault="0041167A">
            <w:pPr>
              <w:rPr>
                <w:szCs w:val="18"/>
              </w:rPr>
            </w:pPr>
            <w:r>
              <w:rPr>
                <w:szCs w:val="18"/>
              </w:rPr>
              <w:t>All Contracting Parties should be able to attend. Add new clause:</w:t>
            </w:r>
          </w:p>
          <w:p w:rsidR="0041167A" w:rsidRDefault="0041167A">
            <w:pPr>
              <w:rPr>
                <w:szCs w:val="18"/>
              </w:rPr>
            </w:pPr>
            <w:r>
              <w:rPr>
                <w:szCs w:val="18"/>
              </w:rPr>
              <w:t>“</w:t>
            </w:r>
            <w:r>
              <w:rPr>
                <w:szCs w:val="18"/>
                <w:u w:val="single"/>
              </w:rPr>
              <w:t>The Council shall invite any Contracting Party which is not a Council member to participate, without vote, in its deliberations on any matter of particular concern to that Contracting Party.</w:t>
            </w:r>
            <w:r>
              <w:rPr>
                <w:szCs w:val="18"/>
              </w:rPr>
              <w:t>”</w:t>
            </w:r>
          </w:p>
          <w:p w:rsidR="0031780B" w:rsidRPr="00AD0645" w:rsidRDefault="0031780B">
            <w:pPr>
              <w:rPr>
                <w:szCs w:val="18"/>
              </w:rPr>
            </w:pPr>
            <w:r w:rsidRPr="0031780B">
              <w:rPr>
                <w:color w:val="00548C"/>
                <w:szCs w:val="18"/>
                <w:rPrChange w:id="1169" w:author="Marie-Helene" w:date="2017-10-05T17:53:00Z">
                  <w:rPr>
                    <w:szCs w:val="18"/>
                  </w:rPr>
                </w:rPrChange>
              </w:rPr>
              <w:t>Keep in General Regulations.</w:t>
            </w:r>
          </w:p>
        </w:tc>
        <w:tc>
          <w:tcPr>
            <w:tcW w:w="1968" w:type="dxa"/>
          </w:tcPr>
          <w:p w:rsidR="0041167A" w:rsidRPr="00AA6F89" w:rsidRDefault="0041167A">
            <w:pPr>
              <w:rPr>
                <w:szCs w:val="18"/>
              </w:rPr>
            </w:pPr>
            <w:r>
              <w:rPr>
                <w:szCs w:val="18"/>
              </w:rPr>
              <w:t>Japan</w:t>
            </w:r>
            <w:r w:rsidR="005B3293">
              <w:rPr>
                <w:szCs w:val="18"/>
              </w:rPr>
              <w:t xml:space="preserve"> (supported by Canada, which did not suggest any wording.)</w:t>
            </w:r>
          </w:p>
        </w:tc>
      </w:tr>
      <w:tr w:rsidR="0041167A" w:rsidTr="0041167A">
        <w:trPr>
          <w:trPrChange w:id="1170" w:author="Marie-Helene" w:date="2017-10-05T11:33:00Z">
            <w:trPr>
              <w:gridAfter w:val="0"/>
            </w:trPr>
          </w:trPrChange>
        </w:trPr>
        <w:tc>
          <w:tcPr>
            <w:tcW w:w="1513" w:type="dxa"/>
            <w:tcPrChange w:id="1171" w:author="Marie-Helene" w:date="2017-10-05T11:33:00Z">
              <w:tcPr>
                <w:tcW w:w="1513" w:type="dxa"/>
              </w:tcPr>
            </w:tcPrChange>
          </w:tcPr>
          <w:p w:rsidR="0041167A" w:rsidRDefault="0041167A">
            <w:pPr>
              <w:rPr>
                <w:szCs w:val="18"/>
              </w:rPr>
            </w:pPr>
          </w:p>
        </w:tc>
        <w:tc>
          <w:tcPr>
            <w:tcW w:w="5253" w:type="dxa"/>
            <w:tcPrChange w:id="1172" w:author="Marie-Helene" w:date="2017-10-05T11:33:00Z">
              <w:tcPr>
                <w:tcW w:w="5253" w:type="dxa"/>
              </w:tcPr>
            </w:tcPrChange>
          </w:tcPr>
          <w:p w:rsidR="0041167A" w:rsidRPr="00401BBB" w:rsidRDefault="0041167A" w:rsidP="00C82D83">
            <w:pPr>
              <w:pStyle w:val="Paragraphedeliste"/>
              <w:numPr>
                <w:ilvl w:val="0"/>
                <w:numId w:val="12"/>
              </w:numPr>
              <w:ind w:left="317" w:hanging="317"/>
              <w:rPr>
                <w:szCs w:val="18"/>
              </w:rPr>
            </w:pPr>
            <w:r>
              <w:rPr>
                <w:szCs w:val="18"/>
              </w:rPr>
              <w:t>The Council shall:</w:t>
            </w:r>
          </w:p>
        </w:tc>
        <w:tc>
          <w:tcPr>
            <w:tcW w:w="6100" w:type="dxa"/>
            <w:tcPrChange w:id="1173" w:author="Marie-Helene" w:date="2017-10-05T11:33:00Z">
              <w:tcPr>
                <w:tcW w:w="5549" w:type="dxa"/>
              </w:tcPr>
            </w:tcPrChange>
          </w:tcPr>
          <w:p w:rsidR="0041167A" w:rsidRPr="00AA6F89" w:rsidRDefault="0041167A">
            <w:pPr>
              <w:rPr>
                <w:szCs w:val="18"/>
              </w:rPr>
            </w:pPr>
          </w:p>
        </w:tc>
        <w:tc>
          <w:tcPr>
            <w:tcW w:w="1968" w:type="dxa"/>
            <w:tcPrChange w:id="1174" w:author="Marie-Helene" w:date="2017-10-05T11:33:00Z">
              <w:tcPr>
                <w:tcW w:w="1704" w:type="dxa"/>
                <w:gridSpan w:val="2"/>
              </w:tcPr>
            </w:tcPrChange>
          </w:tcPr>
          <w:p w:rsidR="0041167A" w:rsidRPr="00AA6F89" w:rsidRDefault="0041167A">
            <w:pPr>
              <w:rPr>
                <w:szCs w:val="18"/>
              </w:rPr>
            </w:pPr>
          </w:p>
        </w:tc>
      </w:tr>
      <w:tr w:rsidR="0041167A" w:rsidTr="0041167A">
        <w:trPr>
          <w:trPrChange w:id="1175" w:author="Marie-Helene" w:date="2017-10-05T11:33:00Z">
            <w:trPr>
              <w:gridAfter w:val="0"/>
            </w:trPr>
          </w:trPrChange>
        </w:trPr>
        <w:tc>
          <w:tcPr>
            <w:tcW w:w="1513" w:type="dxa"/>
            <w:tcPrChange w:id="1176" w:author="Marie-Helene" w:date="2017-10-05T11:33:00Z">
              <w:tcPr>
                <w:tcW w:w="1513" w:type="dxa"/>
              </w:tcPr>
            </w:tcPrChange>
          </w:tcPr>
          <w:p w:rsidR="0041167A" w:rsidRDefault="0041167A">
            <w:pPr>
              <w:rPr>
                <w:szCs w:val="18"/>
              </w:rPr>
            </w:pPr>
          </w:p>
        </w:tc>
        <w:tc>
          <w:tcPr>
            <w:tcW w:w="5253" w:type="dxa"/>
            <w:tcPrChange w:id="1177" w:author="Marie-Helene" w:date="2017-10-05T11:33:00Z">
              <w:tcPr>
                <w:tcW w:w="5253" w:type="dxa"/>
              </w:tcPr>
            </w:tcPrChange>
          </w:tcPr>
          <w:p w:rsidR="0041167A" w:rsidRPr="00D75167" w:rsidRDefault="0041167A">
            <w:pPr>
              <w:ind w:left="317"/>
              <w:rPr>
                <w:szCs w:val="18"/>
              </w:rPr>
              <w:pPrChange w:id="1178" w:author="Marie-Helene" w:date="2017-10-05T17:53:00Z">
                <w:pPr>
                  <w:pStyle w:val="Paragraphedeliste"/>
                  <w:numPr>
                    <w:ilvl w:val="1"/>
                    <w:numId w:val="12"/>
                  </w:numPr>
                  <w:ind w:left="742" w:hanging="425"/>
                </w:pPr>
              </w:pPrChange>
            </w:pPr>
            <w:del w:id="1179" w:author="Marie-Helene" w:date="2017-10-05T17:53:00Z">
              <w:r w:rsidRPr="00321A00" w:rsidDel="00321A00">
                <w:rPr>
                  <w:szCs w:val="18"/>
                </w:rPr>
                <w:delText>Elect the President and the Vice President from amongst its members</w:delText>
              </w:r>
              <w:r w:rsidRPr="00D75167" w:rsidDel="00321A00">
                <w:rPr>
                  <w:szCs w:val="18"/>
                </w:rPr>
                <w:delText>;</w:delText>
              </w:r>
            </w:del>
          </w:p>
        </w:tc>
        <w:tc>
          <w:tcPr>
            <w:tcW w:w="6100" w:type="dxa"/>
            <w:tcPrChange w:id="1180" w:author="Marie-Helene" w:date="2017-10-05T11:33:00Z">
              <w:tcPr>
                <w:tcW w:w="5549" w:type="dxa"/>
              </w:tcPr>
            </w:tcPrChange>
          </w:tcPr>
          <w:p w:rsidR="0041167A" w:rsidRDefault="0041167A">
            <w:pPr>
              <w:rPr>
                <w:szCs w:val="18"/>
              </w:rPr>
            </w:pPr>
            <w:r>
              <w:rPr>
                <w:szCs w:val="18"/>
              </w:rPr>
              <w:t xml:space="preserve">Delete. Should be </w:t>
            </w:r>
            <w:r w:rsidRPr="001C0B45">
              <w:rPr>
                <w:b/>
                <w:szCs w:val="18"/>
              </w:rPr>
              <w:t>elected by the General Assembly</w:t>
            </w:r>
            <w:r>
              <w:rPr>
                <w:szCs w:val="18"/>
              </w:rPr>
              <w:t>.</w:t>
            </w:r>
          </w:p>
          <w:p w:rsidR="0041167A" w:rsidRDefault="0041167A">
            <w:pPr>
              <w:rPr>
                <w:szCs w:val="18"/>
              </w:rPr>
            </w:pPr>
          </w:p>
          <w:p w:rsidR="0041167A" w:rsidRDefault="0041167A">
            <w:pPr>
              <w:rPr>
                <w:szCs w:val="18"/>
              </w:rPr>
            </w:pPr>
            <w:r>
              <w:rPr>
                <w:szCs w:val="18"/>
              </w:rPr>
              <w:t xml:space="preserve">Delete. The President and the Vice President should be </w:t>
            </w:r>
            <w:r w:rsidRPr="00CE46DD">
              <w:rPr>
                <w:b/>
                <w:szCs w:val="18"/>
              </w:rPr>
              <w:t>elected by the General Assembly</w:t>
            </w:r>
            <w:r>
              <w:rPr>
                <w:szCs w:val="18"/>
              </w:rPr>
              <w:t xml:space="preserve"> from amongst the Contracting Parties.</w:t>
            </w:r>
          </w:p>
          <w:p w:rsidR="0041167A" w:rsidRDefault="0041167A">
            <w:pPr>
              <w:rPr>
                <w:szCs w:val="18"/>
              </w:rPr>
            </w:pPr>
          </w:p>
          <w:p w:rsidR="0041167A" w:rsidRPr="00AA6F89" w:rsidRDefault="0041167A">
            <w:pPr>
              <w:rPr>
                <w:szCs w:val="18"/>
              </w:rPr>
            </w:pPr>
            <w:r>
              <w:rPr>
                <w:szCs w:val="18"/>
              </w:rPr>
              <w:t xml:space="preserve">The President should be </w:t>
            </w:r>
            <w:r w:rsidRPr="00CE46DD">
              <w:rPr>
                <w:b/>
                <w:szCs w:val="18"/>
              </w:rPr>
              <w:t>elected by the General Assembly</w:t>
            </w:r>
            <w:r>
              <w:rPr>
                <w:szCs w:val="18"/>
              </w:rPr>
              <w:t>.</w:t>
            </w:r>
          </w:p>
        </w:tc>
        <w:tc>
          <w:tcPr>
            <w:tcW w:w="1968" w:type="dxa"/>
            <w:tcPrChange w:id="1181" w:author="Marie-Helene" w:date="2017-10-05T11:33:00Z">
              <w:tcPr>
                <w:tcW w:w="1704" w:type="dxa"/>
                <w:gridSpan w:val="2"/>
              </w:tcPr>
            </w:tcPrChange>
          </w:tcPr>
          <w:p w:rsidR="0041167A" w:rsidRDefault="0041167A">
            <w:pPr>
              <w:rPr>
                <w:szCs w:val="18"/>
              </w:rPr>
            </w:pPr>
            <w:r>
              <w:rPr>
                <w:szCs w:val="18"/>
              </w:rPr>
              <w:t>Japan + Korea</w:t>
            </w:r>
          </w:p>
          <w:p w:rsidR="0041167A" w:rsidRDefault="0041167A">
            <w:pPr>
              <w:rPr>
                <w:szCs w:val="18"/>
              </w:rPr>
            </w:pPr>
          </w:p>
          <w:p w:rsidR="0041167A" w:rsidRDefault="0041167A">
            <w:pPr>
              <w:rPr>
                <w:szCs w:val="18"/>
              </w:rPr>
            </w:pPr>
            <w:r>
              <w:rPr>
                <w:szCs w:val="18"/>
              </w:rPr>
              <w:t>Norway</w:t>
            </w:r>
          </w:p>
          <w:p w:rsidR="0041167A" w:rsidRDefault="0041167A">
            <w:pPr>
              <w:rPr>
                <w:szCs w:val="18"/>
              </w:rPr>
            </w:pPr>
          </w:p>
          <w:p w:rsidR="0041167A" w:rsidRDefault="0041167A">
            <w:pPr>
              <w:rPr>
                <w:szCs w:val="18"/>
              </w:rPr>
            </w:pPr>
          </w:p>
          <w:p w:rsidR="0041167A" w:rsidRPr="00AA6F89" w:rsidRDefault="0041167A">
            <w:pPr>
              <w:rPr>
                <w:szCs w:val="18"/>
              </w:rPr>
            </w:pPr>
            <w:r>
              <w:rPr>
                <w:szCs w:val="18"/>
              </w:rPr>
              <w:t>Russia</w:t>
            </w:r>
          </w:p>
        </w:tc>
      </w:tr>
      <w:tr w:rsidR="0041167A" w:rsidTr="0041167A">
        <w:trPr>
          <w:trPrChange w:id="1182" w:author="Marie-Helene" w:date="2017-10-05T11:33:00Z">
            <w:trPr>
              <w:gridAfter w:val="0"/>
            </w:trPr>
          </w:trPrChange>
        </w:trPr>
        <w:tc>
          <w:tcPr>
            <w:tcW w:w="1513" w:type="dxa"/>
            <w:tcPrChange w:id="1183" w:author="Marie-Helene" w:date="2017-10-05T11:33:00Z">
              <w:tcPr>
                <w:tcW w:w="1513" w:type="dxa"/>
              </w:tcPr>
            </w:tcPrChange>
          </w:tcPr>
          <w:p w:rsidR="0041167A" w:rsidRDefault="0041167A">
            <w:pPr>
              <w:rPr>
                <w:szCs w:val="18"/>
              </w:rPr>
            </w:pPr>
          </w:p>
        </w:tc>
        <w:tc>
          <w:tcPr>
            <w:tcW w:w="5253" w:type="dxa"/>
            <w:tcPrChange w:id="1184" w:author="Marie-Helene" w:date="2017-10-05T11:33:00Z">
              <w:tcPr>
                <w:tcW w:w="5253" w:type="dxa"/>
              </w:tcPr>
            </w:tcPrChange>
          </w:tcPr>
          <w:p w:rsidR="0041167A" w:rsidRPr="00202398" w:rsidRDefault="0041167A" w:rsidP="00C82D83">
            <w:pPr>
              <w:pStyle w:val="Paragraphedeliste"/>
              <w:numPr>
                <w:ilvl w:val="1"/>
                <w:numId w:val="12"/>
              </w:numPr>
              <w:ind w:left="742" w:hanging="425"/>
              <w:rPr>
                <w:szCs w:val="18"/>
              </w:rPr>
            </w:pPr>
            <w:r w:rsidRPr="00202398">
              <w:rPr>
                <w:szCs w:val="18"/>
              </w:rPr>
              <w:t>Exercise such responsibilities as may be delegated to it by the General Assembly;</w:t>
            </w:r>
          </w:p>
        </w:tc>
        <w:tc>
          <w:tcPr>
            <w:tcW w:w="6100" w:type="dxa"/>
            <w:tcPrChange w:id="1185" w:author="Marie-Helene" w:date="2017-10-05T11:33:00Z">
              <w:tcPr>
                <w:tcW w:w="5549" w:type="dxa"/>
              </w:tcPr>
            </w:tcPrChange>
          </w:tcPr>
          <w:p w:rsidR="0041167A" w:rsidRPr="00AA6F89" w:rsidRDefault="0041167A">
            <w:pPr>
              <w:rPr>
                <w:szCs w:val="18"/>
              </w:rPr>
            </w:pPr>
          </w:p>
        </w:tc>
        <w:tc>
          <w:tcPr>
            <w:tcW w:w="1968" w:type="dxa"/>
            <w:tcPrChange w:id="1186" w:author="Marie-Helene" w:date="2017-10-05T11:33:00Z">
              <w:tcPr>
                <w:tcW w:w="1704" w:type="dxa"/>
                <w:gridSpan w:val="2"/>
              </w:tcPr>
            </w:tcPrChange>
          </w:tcPr>
          <w:p w:rsidR="0041167A" w:rsidRPr="00AA6F89" w:rsidRDefault="0041167A">
            <w:pPr>
              <w:rPr>
                <w:szCs w:val="18"/>
              </w:rPr>
            </w:pPr>
          </w:p>
        </w:tc>
      </w:tr>
      <w:tr w:rsidR="0041167A" w:rsidTr="0041167A">
        <w:trPr>
          <w:trPrChange w:id="1187" w:author="Marie-Helene" w:date="2017-10-05T11:33:00Z">
            <w:trPr>
              <w:gridAfter w:val="0"/>
            </w:trPr>
          </w:trPrChange>
        </w:trPr>
        <w:tc>
          <w:tcPr>
            <w:tcW w:w="1513" w:type="dxa"/>
            <w:tcPrChange w:id="1188" w:author="Marie-Helene" w:date="2017-10-05T11:33:00Z">
              <w:tcPr>
                <w:tcW w:w="1513" w:type="dxa"/>
              </w:tcPr>
            </w:tcPrChange>
          </w:tcPr>
          <w:p w:rsidR="0041167A" w:rsidRDefault="0041167A">
            <w:pPr>
              <w:rPr>
                <w:szCs w:val="18"/>
              </w:rPr>
            </w:pPr>
          </w:p>
        </w:tc>
        <w:tc>
          <w:tcPr>
            <w:tcW w:w="5253" w:type="dxa"/>
            <w:tcPrChange w:id="1189" w:author="Marie-Helene" w:date="2017-10-05T11:33:00Z">
              <w:tcPr>
                <w:tcW w:w="5253" w:type="dxa"/>
              </w:tcPr>
            </w:tcPrChange>
          </w:tcPr>
          <w:p w:rsidR="0041167A" w:rsidRPr="00202398" w:rsidRDefault="0041167A" w:rsidP="00F361D8">
            <w:pPr>
              <w:pStyle w:val="Paragraphedeliste"/>
              <w:numPr>
                <w:ilvl w:val="1"/>
                <w:numId w:val="12"/>
              </w:numPr>
              <w:ind w:left="742" w:hanging="425"/>
              <w:rPr>
                <w:szCs w:val="18"/>
              </w:rPr>
            </w:pPr>
            <w:r w:rsidRPr="00202398">
              <w:rPr>
                <w:szCs w:val="18"/>
              </w:rPr>
              <w:t xml:space="preserve">Coordinate the activities of the Organization within the framework of the overall policy, the strategic vision and the </w:t>
            </w:r>
            <w:ins w:id="1190" w:author="Marie-Helene" w:date="2017-10-05T17:20:00Z">
              <w:r w:rsidR="00F361D8">
                <w:rPr>
                  <w:szCs w:val="18"/>
                </w:rPr>
                <w:t xml:space="preserve">outline </w:t>
              </w:r>
            </w:ins>
            <w:r w:rsidRPr="00202398">
              <w:rPr>
                <w:szCs w:val="18"/>
              </w:rPr>
              <w:t>budget</w:t>
            </w:r>
            <w:del w:id="1191" w:author="Marie-Helene" w:date="2017-10-05T17:20:00Z">
              <w:r w:rsidRPr="00202398" w:rsidDel="00F361D8">
                <w:rPr>
                  <w:szCs w:val="18"/>
                </w:rPr>
                <w:delText xml:space="preserve"> estimates</w:delText>
              </w:r>
            </w:del>
            <w:r w:rsidRPr="00202398">
              <w:rPr>
                <w:szCs w:val="18"/>
              </w:rPr>
              <w:t>, as decided by the General Assembly;</w:t>
            </w:r>
          </w:p>
        </w:tc>
        <w:tc>
          <w:tcPr>
            <w:tcW w:w="6100" w:type="dxa"/>
            <w:tcPrChange w:id="1192" w:author="Marie-Helene" w:date="2017-10-05T11:33:00Z">
              <w:tcPr>
                <w:tcW w:w="5549" w:type="dxa"/>
              </w:tcPr>
            </w:tcPrChange>
          </w:tcPr>
          <w:p w:rsidR="0041167A" w:rsidRPr="00AA6F89" w:rsidRDefault="0041167A">
            <w:pPr>
              <w:rPr>
                <w:szCs w:val="18"/>
              </w:rPr>
            </w:pPr>
          </w:p>
        </w:tc>
        <w:tc>
          <w:tcPr>
            <w:tcW w:w="1968" w:type="dxa"/>
            <w:tcPrChange w:id="1193" w:author="Marie-Helene" w:date="2017-10-05T11:33:00Z">
              <w:tcPr>
                <w:tcW w:w="1704" w:type="dxa"/>
                <w:gridSpan w:val="2"/>
              </w:tcPr>
            </w:tcPrChange>
          </w:tcPr>
          <w:p w:rsidR="0041167A" w:rsidRPr="00AA6F89" w:rsidRDefault="0041167A">
            <w:pPr>
              <w:rPr>
                <w:szCs w:val="18"/>
              </w:rPr>
            </w:pPr>
          </w:p>
        </w:tc>
      </w:tr>
      <w:tr w:rsidR="0041167A" w:rsidRPr="00A55DA8" w:rsidTr="0041167A">
        <w:trPr>
          <w:trPrChange w:id="1194" w:author="Marie-Helene" w:date="2017-10-05T11:33:00Z">
            <w:trPr>
              <w:gridAfter w:val="0"/>
            </w:trPr>
          </w:trPrChange>
        </w:trPr>
        <w:tc>
          <w:tcPr>
            <w:tcW w:w="1513" w:type="dxa"/>
            <w:tcPrChange w:id="1195" w:author="Marie-Helene" w:date="2017-10-05T11:33:00Z">
              <w:tcPr>
                <w:tcW w:w="1513" w:type="dxa"/>
              </w:tcPr>
            </w:tcPrChange>
          </w:tcPr>
          <w:p w:rsidR="0041167A" w:rsidRDefault="0041167A">
            <w:pPr>
              <w:rPr>
                <w:szCs w:val="18"/>
              </w:rPr>
            </w:pPr>
          </w:p>
        </w:tc>
        <w:tc>
          <w:tcPr>
            <w:tcW w:w="5253" w:type="dxa"/>
            <w:tcPrChange w:id="1196" w:author="Marie-Helene" w:date="2017-10-05T11:33:00Z">
              <w:tcPr>
                <w:tcW w:w="5253" w:type="dxa"/>
              </w:tcPr>
            </w:tcPrChange>
          </w:tcPr>
          <w:p w:rsidR="0041167A" w:rsidRPr="00202398" w:rsidRDefault="0041167A" w:rsidP="00C82D83">
            <w:pPr>
              <w:pStyle w:val="Paragraphedeliste"/>
              <w:numPr>
                <w:ilvl w:val="1"/>
                <w:numId w:val="12"/>
              </w:numPr>
              <w:ind w:left="742" w:hanging="425"/>
              <w:rPr>
                <w:szCs w:val="18"/>
              </w:rPr>
            </w:pPr>
            <w:r w:rsidRPr="00202398">
              <w:rPr>
                <w:szCs w:val="18"/>
              </w:rPr>
              <w:t>Approve the annual budget and accounts and the annual report;</w:t>
            </w:r>
          </w:p>
        </w:tc>
        <w:tc>
          <w:tcPr>
            <w:tcW w:w="6100" w:type="dxa"/>
            <w:tcPrChange w:id="1197" w:author="Marie-Helene" w:date="2017-10-05T11:33:00Z">
              <w:tcPr>
                <w:tcW w:w="5549" w:type="dxa"/>
              </w:tcPr>
            </w:tcPrChange>
          </w:tcPr>
          <w:p w:rsidR="0041167A" w:rsidRDefault="0041167A">
            <w:pPr>
              <w:rPr>
                <w:szCs w:val="18"/>
              </w:rPr>
            </w:pPr>
            <w:r>
              <w:rPr>
                <w:szCs w:val="18"/>
              </w:rPr>
              <w:t>General Assembly should approve a rolling budget, which is streamlined and managed on an annual basis by Council.</w:t>
            </w:r>
          </w:p>
          <w:p w:rsidR="0041167A" w:rsidRDefault="0041167A">
            <w:pPr>
              <w:rPr>
                <w:szCs w:val="18"/>
              </w:rPr>
            </w:pPr>
          </w:p>
          <w:p w:rsidR="0041167A" w:rsidRDefault="0041167A">
            <w:pPr>
              <w:rPr>
                <w:szCs w:val="18"/>
              </w:rPr>
            </w:pPr>
            <w:r>
              <w:rPr>
                <w:szCs w:val="18"/>
              </w:rPr>
              <w:t>Mention that the accounts are externally audited.</w:t>
            </w:r>
            <w:ins w:id="1198" w:author="Marie-Helene" w:date="2017-10-05T17:54:00Z">
              <w:r w:rsidR="00321A00">
                <w:rPr>
                  <w:szCs w:val="18"/>
                </w:rPr>
                <w:t xml:space="preserve"> </w:t>
              </w:r>
            </w:ins>
          </w:p>
          <w:p w:rsidR="0041167A" w:rsidRDefault="0041167A">
            <w:pPr>
              <w:rPr>
                <w:szCs w:val="18"/>
              </w:rPr>
            </w:pPr>
          </w:p>
          <w:p w:rsidR="0041167A" w:rsidRPr="00FE2A81" w:rsidRDefault="0041167A">
            <w:pPr>
              <w:rPr>
                <w:szCs w:val="18"/>
              </w:rPr>
            </w:pPr>
            <w:r>
              <w:rPr>
                <w:szCs w:val="18"/>
              </w:rPr>
              <w:t xml:space="preserve">Draft developed by Council for </w:t>
            </w:r>
            <w:r w:rsidRPr="00B70F92">
              <w:rPr>
                <w:b/>
                <w:szCs w:val="18"/>
              </w:rPr>
              <w:t>approval by the General Assembly</w:t>
            </w:r>
            <w:r>
              <w:rPr>
                <w:szCs w:val="18"/>
              </w:rPr>
              <w:t>.</w:t>
            </w:r>
          </w:p>
          <w:p w:rsidR="0041167A" w:rsidRDefault="0041167A">
            <w:pPr>
              <w:rPr>
                <w:szCs w:val="18"/>
              </w:rPr>
            </w:pPr>
          </w:p>
          <w:p w:rsidR="0041167A" w:rsidRDefault="0041167A">
            <w:pPr>
              <w:rPr>
                <w:szCs w:val="18"/>
              </w:rPr>
            </w:pPr>
            <w:r w:rsidRPr="00873C84">
              <w:rPr>
                <w:b/>
                <w:szCs w:val="18"/>
              </w:rPr>
              <w:t>Budget</w:t>
            </w:r>
            <w:r>
              <w:rPr>
                <w:szCs w:val="18"/>
              </w:rPr>
              <w:t xml:space="preserve"> should be </w:t>
            </w:r>
            <w:r w:rsidRPr="00873C84">
              <w:rPr>
                <w:b/>
                <w:szCs w:val="18"/>
              </w:rPr>
              <w:t>approved by the General Assembly</w:t>
            </w:r>
            <w:r>
              <w:rPr>
                <w:szCs w:val="18"/>
              </w:rPr>
              <w:t>.</w:t>
            </w:r>
          </w:p>
          <w:p w:rsidR="0041167A" w:rsidRDefault="0041167A">
            <w:pPr>
              <w:rPr>
                <w:szCs w:val="18"/>
              </w:rPr>
            </w:pPr>
          </w:p>
          <w:p w:rsidR="0041167A" w:rsidRDefault="0041167A">
            <w:pPr>
              <w:rPr>
                <w:szCs w:val="18"/>
              </w:rPr>
            </w:pPr>
            <w:r>
              <w:rPr>
                <w:szCs w:val="18"/>
              </w:rPr>
              <w:t>Clarifications needed on the relationship between the powers of the General Assembly and of the Council for the financial management of the General Assembly, including the determination of the contribution rates.</w:t>
            </w:r>
          </w:p>
          <w:p w:rsidR="0041167A" w:rsidRDefault="0041167A">
            <w:pPr>
              <w:rPr>
                <w:szCs w:val="18"/>
              </w:rPr>
            </w:pPr>
          </w:p>
          <w:p w:rsidR="0041167A" w:rsidRDefault="0041167A">
            <w:pPr>
              <w:rPr>
                <w:szCs w:val="18"/>
              </w:rPr>
            </w:pPr>
            <w:r>
              <w:rPr>
                <w:szCs w:val="18"/>
              </w:rPr>
              <w:t xml:space="preserve">Member States should control the </w:t>
            </w:r>
            <w:r w:rsidRPr="00A55DA8">
              <w:rPr>
                <w:b/>
                <w:szCs w:val="18"/>
              </w:rPr>
              <w:t>budget</w:t>
            </w:r>
            <w:r>
              <w:rPr>
                <w:szCs w:val="18"/>
              </w:rPr>
              <w:t xml:space="preserve"> through the </w:t>
            </w:r>
            <w:r w:rsidRPr="00A55DA8">
              <w:rPr>
                <w:b/>
                <w:szCs w:val="18"/>
              </w:rPr>
              <w:t>General Assembly</w:t>
            </w:r>
            <w:r>
              <w:rPr>
                <w:szCs w:val="18"/>
              </w:rPr>
              <w:t>. Council ensure that it is properly managed.</w:t>
            </w:r>
          </w:p>
          <w:p w:rsidR="0041167A" w:rsidRDefault="0041167A">
            <w:pPr>
              <w:rPr>
                <w:szCs w:val="18"/>
              </w:rPr>
            </w:pPr>
            <w:r>
              <w:rPr>
                <w:szCs w:val="18"/>
              </w:rPr>
              <w:t>Suggest replacement text:</w:t>
            </w:r>
          </w:p>
          <w:p w:rsidR="0041167A" w:rsidRDefault="0041167A">
            <w:pPr>
              <w:rPr>
                <w:szCs w:val="18"/>
              </w:rPr>
            </w:pPr>
            <w:r>
              <w:rPr>
                <w:szCs w:val="18"/>
              </w:rPr>
              <w:t>“Approve the multi annual budget framework with a horizon of four years and review the degree of compliance of the framework to the previous period.”</w:t>
            </w:r>
          </w:p>
          <w:p w:rsidR="0041167A" w:rsidRDefault="0041167A">
            <w:pPr>
              <w:rPr>
                <w:szCs w:val="18"/>
              </w:rPr>
            </w:pPr>
          </w:p>
          <w:p w:rsidR="0041167A" w:rsidRPr="00AA6F89" w:rsidRDefault="0041167A">
            <w:pPr>
              <w:rPr>
                <w:szCs w:val="18"/>
              </w:rPr>
            </w:pPr>
            <w:r>
              <w:rPr>
                <w:szCs w:val="18"/>
              </w:rPr>
              <w:t xml:space="preserve">The </w:t>
            </w:r>
            <w:r w:rsidRPr="008C38D2">
              <w:rPr>
                <w:b/>
                <w:szCs w:val="18"/>
              </w:rPr>
              <w:t>annual budget</w:t>
            </w:r>
            <w:r>
              <w:rPr>
                <w:szCs w:val="18"/>
              </w:rPr>
              <w:t xml:space="preserve"> should be </w:t>
            </w:r>
            <w:r w:rsidRPr="008C38D2">
              <w:rPr>
                <w:b/>
                <w:szCs w:val="18"/>
              </w:rPr>
              <w:t>approved by the General Assembly</w:t>
            </w:r>
            <w:r>
              <w:rPr>
                <w:szCs w:val="18"/>
              </w:rPr>
              <w:t>.</w:t>
            </w:r>
          </w:p>
        </w:tc>
        <w:tc>
          <w:tcPr>
            <w:tcW w:w="1968" w:type="dxa"/>
            <w:tcPrChange w:id="1199" w:author="Marie-Helene" w:date="2017-10-05T11:33:00Z">
              <w:tcPr>
                <w:tcW w:w="1704" w:type="dxa"/>
                <w:gridSpan w:val="2"/>
              </w:tcPr>
            </w:tcPrChange>
          </w:tcPr>
          <w:p w:rsidR="0041167A" w:rsidRDefault="0041167A">
            <w:pPr>
              <w:rPr>
                <w:szCs w:val="18"/>
                <w:lang w:val="es-ES"/>
              </w:rPr>
            </w:pPr>
            <w:r>
              <w:rPr>
                <w:szCs w:val="18"/>
                <w:lang w:val="es-ES"/>
              </w:rPr>
              <w:t>Australia</w:t>
            </w:r>
          </w:p>
          <w:p w:rsidR="0041167A" w:rsidRDefault="0041167A">
            <w:pPr>
              <w:rPr>
                <w:szCs w:val="18"/>
                <w:lang w:val="es-ES"/>
              </w:rPr>
            </w:pPr>
          </w:p>
          <w:p w:rsidR="0041167A" w:rsidRDefault="0041167A">
            <w:pPr>
              <w:rPr>
                <w:szCs w:val="18"/>
                <w:lang w:val="es-ES"/>
              </w:rPr>
            </w:pPr>
          </w:p>
          <w:p w:rsidR="0041167A" w:rsidRPr="00A55DA8" w:rsidRDefault="0041167A">
            <w:pPr>
              <w:rPr>
                <w:szCs w:val="18"/>
                <w:lang w:val="es-ES"/>
              </w:rPr>
            </w:pPr>
            <w:r w:rsidRPr="00A55DA8">
              <w:rPr>
                <w:szCs w:val="18"/>
                <w:lang w:val="es-ES"/>
              </w:rPr>
              <w:t>Mexico</w:t>
            </w:r>
          </w:p>
          <w:p w:rsidR="0041167A" w:rsidRPr="00A55DA8" w:rsidRDefault="0041167A">
            <w:pPr>
              <w:rPr>
                <w:szCs w:val="18"/>
                <w:lang w:val="es-ES"/>
              </w:rPr>
            </w:pPr>
          </w:p>
          <w:p w:rsidR="0041167A" w:rsidRPr="00A55DA8" w:rsidRDefault="0041167A">
            <w:pPr>
              <w:rPr>
                <w:szCs w:val="18"/>
                <w:lang w:val="es-ES"/>
              </w:rPr>
            </w:pPr>
            <w:r w:rsidRPr="00A55DA8">
              <w:rPr>
                <w:szCs w:val="18"/>
                <w:lang w:val="es-ES"/>
              </w:rPr>
              <w:t>Mexico</w:t>
            </w:r>
          </w:p>
          <w:p w:rsidR="0041167A" w:rsidRPr="00A55DA8" w:rsidRDefault="0041167A">
            <w:pPr>
              <w:rPr>
                <w:szCs w:val="18"/>
                <w:lang w:val="es-ES"/>
              </w:rPr>
            </w:pPr>
          </w:p>
          <w:p w:rsidR="0041167A" w:rsidRPr="00A55DA8" w:rsidRDefault="0041167A">
            <w:pPr>
              <w:rPr>
                <w:szCs w:val="18"/>
                <w:lang w:val="es-ES"/>
              </w:rPr>
            </w:pPr>
            <w:r w:rsidRPr="00A55DA8">
              <w:rPr>
                <w:szCs w:val="18"/>
                <w:lang w:val="es-ES"/>
              </w:rPr>
              <w:t>Romania</w:t>
            </w:r>
          </w:p>
          <w:p w:rsidR="0041167A" w:rsidRPr="00A55DA8" w:rsidRDefault="0041167A">
            <w:pPr>
              <w:rPr>
                <w:szCs w:val="18"/>
                <w:lang w:val="es-ES"/>
              </w:rPr>
            </w:pPr>
          </w:p>
          <w:p w:rsidR="0041167A" w:rsidRPr="00A55DA8" w:rsidRDefault="0041167A">
            <w:pPr>
              <w:rPr>
                <w:szCs w:val="18"/>
                <w:lang w:val="es-ES"/>
              </w:rPr>
            </w:pPr>
            <w:r w:rsidRPr="00A55DA8">
              <w:rPr>
                <w:szCs w:val="18"/>
                <w:lang w:val="es-ES"/>
              </w:rPr>
              <w:t>Russia</w:t>
            </w:r>
          </w:p>
          <w:p w:rsidR="0041167A" w:rsidRPr="00A55DA8" w:rsidRDefault="0041167A">
            <w:pPr>
              <w:rPr>
                <w:szCs w:val="18"/>
                <w:lang w:val="es-ES"/>
              </w:rPr>
            </w:pPr>
          </w:p>
          <w:p w:rsidR="0041167A" w:rsidRPr="00A55DA8" w:rsidRDefault="0041167A">
            <w:pPr>
              <w:rPr>
                <w:szCs w:val="18"/>
                <w:lang w:val="es-ES"/>
              </w:rPr>
            </w:pPr>
          </w:p>
          <w:p w:rsidR="0041167A" w:rsidRPr="00A55DA8" w:rsidRDefault="0041167A">
            <w:pPr>
              <w:rPr>
                <w:szCs w:val="18"/>
                <w:lang w:val="es-ES"/>
              </w:rPr>
            </w:pPr>
          </w:p>
          <w:p w:rsidR="0041167A" w:rsidRDefault="0041167A">
            <w:pPr>
              <w:rPr>
                <w:szCs w:val="18"/>
                <w:lang w:val="es-ES"/>
              </w:rPr>
            </w:pPr>
            <w:r>
              <w:rPr>
                <w:szCs w:val="18"/>
                <w:lang w:val="es-ES"/>
              </w:rPr>
              <w:t>Spain</w:t>
            </w:r>
          </w:p>
          <w:p w:rsidR="0041167A" w:rsidRDefault="0041167A">
            <w:pPr>
              <w:rPr>
                <w:szCs w:val="18"/>
                <w:lang w:val="es-ES"/>
              </w:rPr>
            </w:pPr>
          </w:p>
          <w:p w:rsidR="0041167A" w:rsidRDefault="0041167A">
            <w:pPr>
              <w:rPr>
                <w:szCs w:val="18"/>
                <w:lang w:val="es-ES"/>
              </w:rPr>
            </w:pPr>
          </w:p>
          <w:p w:rsidR="0041167A" w:rsidRDefault="0041167A">
            <w:pPr>
              <w:rPr>
                <w:szCs w:val="18"/>
                <w:lang w:val="es-ES"/>
              </w:rPr>
            </w:pPr>
          </w:p>
          <w:p w:rsidR="0041167A" w:rsidRDefault="0041167A">
            <w:pPr>
              <w:rPr>
                <w:szCs w:val="18"/>
                <w:lang w:val="es-ES"/>
              </w:rPr>
            </w:pPr>
          </w:p>
          <w:p w:rsidR="0041167A" w:rsidRDefault="0041167A">
            <w:pPr>
              <w:rPr>
                <w:szCs w:val="18"/>
                <w:lang w:val="es-ES"/>
              </w:rPr>
            </w:pPr>
          </w:p>
          <w:p w:rsidR="0041167A" w:rsidRPr="00A55DA8" w:rsidRDefault="0041167A">
            <w:pPr>
              <w:rPr>
                <w:szCs w:val="18"/>
                <w:lang w:val="es-ES"/>
              </w:rPr>
            </w:pPr>
            <w:r w:rsidRPr="00A55DA8">
              <w:rPr>
                <w:szCs w:val="18"/>
                <w:lang w:val="es-ES"/>
              </w:rPr>
              <w:t>Tunisia</w:t>
            </w:r>
          </w:p>
        </w:tc>
      </w:tr>
      <w:tr w:rsidR="0041167A" w:rsidTr="0041167A">
        <w:trPr>
          <w:trPrChange w:id="1200" w:author="Marie-Helene" w:date="2017-10-05T11:33:00Z">
            <w:trPr>
              <w:gridAfter w:val="0"/>
            </w:trPr>
          </w:trPrChange>
        </w:trPr>
        <w:tc>
          <w:tcPr>
            <w:tcW w:w="1513" w:type="dxa"/>
            <w:tcPrChange w:id="1201" w:author="Marie-Helene" w:date="2017-10-05T11:33:00Z">
              <w:tcPr>
                <w:tcW w:w="1513" w:type="dxa"/>
              </w:tcPr>
            </w:tcPrChange>
          </w:tcPr>
          <w:p w:rsidR="0041167A" w:rsidRPr="00A55DA8" w:rsidRDefault="0041167A">
            <w:pPr>
              <w:rPr>
                <w:szCs w:val="18"/>
                <w:lang w:val="es-ES"/>
              </w:rPr>
            </w:pPr>
          </w:p>
        </w:tc>
        <w:tc>
          <w:tcPr>
            <w:tcW w:w="5253" w:type="dxa"/>
            <w:tcPrChange w:id="1202" w:author="Marie-Helene" w:date="2017-10-05T11:33:00Z">
              <w:tcPr>
                <w:tcW w:w="5253" w:type="dxa"/>
              </w:tcPr>
            </w:tcPrChange>
          </w:tcPr>
          <w:p w:rsidR="00D37F9D" w:rsidRPr="00D75167" w:rsidRDefault="0041167A">
            <w:pPr>
              <w:ind w:left="317"/>
              <w:rPr>
                <w:szCs w:val="18"/>
              </w:rPr>
              <w:pPrChange w:id="1203" w:author="Marie-Helene" w:date="2017-10-30T16:23:00Z">
                <w:pPr>
                  <w:pStyle w:val="Paragraphedeliste"/>
                  <w:numPr>
                    <w:ilvl w:val="1"/>
                    <w:numId w:val="12"/>
                  </w:numPr>
                  <w:ind w:left="742" w:hanging="425"/>
                </w:pPr>
              </w:pPrChange>
            </w:pPr>
            <w:del w:id="1204" w:author="Marie-Helene" w:date="2017-10-05T17:56:00Z">
              <w:r w:rsidRPr="00321A00" w:rsidDel="00321A00">
                <w:rPr>
                  <w:szCs w:val="18"/>
                </w:rPr>
                <w:delText>Determine the rate of contributions for Contracting Parties and members;</w:delText>
              </w:r>
            </w:del>
          </w:p>
        </w:tc>
        <w:tc>
          <w:tcPr>
            <w:tcW w:w="6100" w:type="dxa"/>
            <w:tcPrChange w:id="1205" w:author="Marie-Helene" w:date="2017-10-05T11:33:00Z">
              <w:tcPr>
                <w:tcW w:w="5549" w:type="dxa"/>
              </w:tcPr>
            </w:tcPrChange>
          </w:tcPr>
          <w:p w:rsidR="0041167A" w:rsidRDefault="0041167A">
            <w:pPr>
              <w:rPr>
                <w:szCs w:val="18"/>
              </w:rPr>
            </w:pPr>
            <w:r>
              <w:rPr>
                <w:szCs w:val="18"/>
              </w:rPr>
              <w:t>Should allow for Council to set the actual rate in accordance with the General Regulations, which themselves could be expanded on this point.</w:t>
            </w:r>
          </w:p>
          <w:p w:rsidR="0041167A" w:rsidRDefault="0041167A">
            <w:pPr>
              <w:rPr>
                <w:szCs w:val="18"/>
              </w:rPr>
            </w:pPr>
          </w:p>
          <w:p w:rsidR="0041167A" w:rsidRDefault="0041167A">
            <w:pPr>
              <w:rPr>
                <w:szCs w:val="18"/>
              </w:rPr>
            </w:pPr>
            <w:r>
              <w:rPr>
                <w:szCs w:val="18"/>
              </w:rPr>
              <w:t>Delete. Should be determined by the General Assembly.</w:t>
            </w:r>
          </w:p>
          <w:p w:rsidR="0041167A" w:rsidRDefault="0041167A">
            <w:pPr>
              <w:rPr>
                <w:szCs w:val="18"/>
              </w:rPr>
            </w:pPr>
          </w:p>
          <w:p w:rsidR="0041167A" w:rsidRDefault="0041167A">
            <w:pPr>
              <w:rPr>
                <w:szCs w:val="18"/>
              </w:rPr>
            </w:pPr>
            <w:r>
              <w:rPr>
                <w:szCs w:val="18"/>
              </w:rPr>
              <w:t xml:space="preserve">Clarifications needed on the relationship between the powers of the General Assembly and of the Council for the financial management of the General </w:t>
            </w:r>
            <w:r>
              <w:rPr>
                <w:szCs w:val="18"/>
              </w:rPr>
              <w:lastRenderedPageBreak/>
              <w:t>Assembly, including the determination of the contribution rates.</w:t>
            </w:r>
          </w:p>
          <w:p w:rsidR="0041167A" w:rsidRDefault="0041167A">
            <w:pPr>
              <w:rPr>
                <w:szCs w:val="18"/>
              </w:rPr>
            </w:pPr>
          </w:p>
          <w:p w:rsidR="0041167A" w:rsidRDefault="0041167A" w:rsidP="001A232A">
            <w:pPr>
              <w:rPr>
                <w:szCs w:val="18"/>
              </w:rPr>
            </w:pPr>
            <w:r>
              <w:rPr>
                <w:szCs w:val="18"/>
              </w:rPr>
              <w:t>Keep contributions and fees under the supervision of the Member States and keep increases under a controlled way, limit the maximum increase.</w:t>
            </w:r>
          </w:p>
          <w:p w:rsidR="0041167A" w:rsidRDefault="0041167A" w:rsidP="001A232A">
            <w:pPr>
              <w:rPr>
                <w:szCs w:val="18"/>
              </w:rPr>
            </w:pPr>
            <w:r>
              <w:rPr>
                <w:szCs w:val="18"/>
              </w:rPr>
              <w:t>Proposed replacement text:</w:t>
            </w:r>
          </w:p>
          <w:p w:rsidR="0041167A" w:rsidRPr="00AA6F89" w:rsidRDefault="0041167A" w:rsidP="001A232A">
            <w:pPr>
              <w:rPr>
                <w:szCs w:val="18"/>
              </w:rPr>
            </w:pPr>
            <w:r>
              <w:rPr>
                <w:szCs w:val="18"/>
              </w:rPr>
              <w:t>“Approve the rate of contributions for Member States and fees for partners to be incorporated in the multiannual budget project, which cannot be modified during the period of validity of the mentioned draft, and cannot get over a percentage of 20% of those approved for the previous period.”</w:t>
            </w:r>
          </w:p>
        </w:tc>
        <w:tc>
          <w:tcPr>
            <w:tcW w:w="1968" w:type="dxa"/>
            <w:tcPrChange w:id="1206" w:author="Marie-Helene" w:date="2017-10-05T11:33:00Z">
              <w:tcPr>
                <w:tcW w:w="1704" w:type="dxa"/>
                <w:gridSpan w:val="2"/>
              </w:tcPr>
            </w:tcPrChange>
          </w:tcPr>
          <w:p w:rsidR="0041167A" w:rsidRDefault="0041167A">
            <w:pPr>
              <w:rPr>
                <w:szCs w:val="18"/>
              </w:rPr>
            </w:pPr>
            <w:r>
              <w:rPr>
                <w:szCs w:val="18"/>
              </w:rPr>
              <w:lastRenderedPageBreak/>
              <w:t>Australia</w:t>
            </w:r>
          </w:p>
          <w:p w:rsidR="0041167A" w:rsidRDefault="0041167A">
            <w:pPr>
              <w:rPr>
                <w:szCs w:val="18"/>
              </w:rPr>
            </w:pPr>
          </w:p>
          <w:p w:rsidR="0041167A" w:rsidRDefault="0041167A">
            <w:pPr>
              <w:rPr>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r>
              <w:rPr>
                <w:szCs w:val="18"/>
              </w:rPr>
              <w:t>Russia</w:t>
            </w:r>
          </w:p>
          <w:p w:rsidR="0041167A" w:rsidRDefault="0041167A">
            <w:pPr>
              <w:rPr>
                <w:szCs w:val="18"/>
              </w:rPr>
            </w:pPr>
          </w:p>
          <w:p w:rsidR="0041167A" w:rsidRDefault="0041167A">
            <w:pPr>
              <w:rPr>
                <w:szCs w:val="18"/>
              </w:rPr>
            </w:pPr>
          </w:p>
          <w:p w:rsidR="0041167A" w:rsidRDefault="0041167A">
            <w:pPr>
              <w:rPr>
                <w:szCs w:val="18"/>
              </w:rPr>
            </w:pPr>
          </w:p>
          <w:p w:rsidR="0041167A" w:rsidRPr="00AA6F89" w:rsidRDefault="0041167A">
            <w:pPr>
              <w:rPr>
                <w:szCs w:val="18"/>
              </w:rPr>
            </w:pPr>
            <w:r>
              <w:rPr>
                <w:szCs w:val="18"/>
              </w:rPr>
              <w:t>Spain</w:t>
            </w:r>
          </w:p>
        </w:tc>
      </w:tr>
      <w:tr w:rsidR="0041167A" w:rsidTr="0041167A">
        <w:trPr>
          <w:trPrChange w:id="1207" w:author="Marie-Helene" w:date="2017-10-05T11:33:00Z">
            <w:trPr>
              <w:gridAfter w:val="0"/>
            </w:trPr>
          </w:trPrChange>
        </w:trPr>
        <w:tc>
          <w:tcPr>
            <w:tcW w:w="1513" w:type="dxa"/>
            <w:tcPrChange w:id="1208" w:author="Marie-Helene" w:date="2017-10-05T11:33:00Z">
              <w:tcPr>
                <w:tcW w:w="1513" w:type="dxa"/>
              </w:tcPr>
            </w:tcPrChange>
          </w:tcPr>
          <w:p w:rsidR="0041167A" w:rsidRDefault="0041167A">
            <w:pPr>
              <w:rPr>
                <w:szCs w:val="18"/>
              </w:rPr>
            </w:pPr>
          </w:p>
        </w:tc>
        <w:tc>
          <w:tcPr>
            <w:tcW w:w="5253" w:type="dxa"/>
            <w:tcPrChange w:id="1209" w:author="Marie-Helene" w:date="2017-10-05T11:33:00Z">
              <w:tcPr>
                <w:tcW w:w="5253" w:type="dxa"/>
              </w:tcPr>
            </w:tcPrChange>
          </w:tcPr>
          <w:p w:rsidR="0041167A" w:rsidRPr="00202398" w:rsidRDefault="0041167A" w:rsidP="00C82D83">
            <w:pPr>
              <w:pStyle w:val="Paragraphedeliste"/>
              <w:numPr>
                <w:ilvl w:val="1"/>
                <w:numId w:val="12"/>
              </w:numPr>
              <w:ind w:left="742" w:hanging="425"/>
              <w:rPr>
                <w:szCs w:val="18"/>
              </w:rPr>
            </w:pPr>
            <w:r w:rsidRPr="00687E1C">
              <w:rPr>
                <w:szCs w:val="18"/>
              </w:rPr>
              <w:t>Convene the General Assembly;</w:t>
            </w:r>
          </w:p>
        </w:tc>
        <w:tc>
          <w:tcPr>
            <w:tcW w:w="6100" w:type="dxa"/>
            <w:tcPrChange w:id="1210" w:author="Marie-Helene" w:date="2017-10-05T11:33:00Z">
              <w:tcPr>
                <w:tcW w:w="5549" w:type="dxa"/>
              </w:tcPr>
            </w:tcPrChange>
          </w:tcPr>
          <w:p w:rsidR="0041167A" w:rsidRPr="00AA6F89" w:rsidRDefault="0041167A">
            <w:pPr>
              <w:rPr>
                <w:szCs w:val="18"/>
              </w:rPr>
            </w:pPr>
          </w:p>
        </w:tc>
        <w:tc>
          <w:tcPr>
            <w:tcW w:w="1968" w:type="dxa"/>
            <w:tcPrChange w:id="1211" w:author="Marie-Helene" w:date="2017-10-05T11:33:00Z">
              <w:tcPr>
                <w:tcW w:w="1704" w:type="dxa"/>
                <w:gridSpan w:val="2"/>
              </w:tcPr>
            </w:tcPrChange>
          </w:tcPr>
          <w:p w:rsidR="0041167A" w:rsidRPr="00AA6F89" w:rsidRDefault="0041167A">
            <w:pPr>
              <w:rPr>
                <w:szCs w:val="18"/>
              </w:rPr>
            </w:pPr>
          </w:p>
        </w:tc>
      </w:tr>
      <w:tr w:rsidR="0041167A" w:rsidTr="0041167A">
        <w:trPr>
          <w:trPrChange w:id="1212" w:author="Marie-Helene" w:date="2017-10-05T11:33:00Z">
            <w:trPr>
              <w:gridAfter w:val="0"/>
            </w:trPr>
          </w:trPrChange>
        </w:trPr>
        <w:tc>
          <w:tcPr>
            <w:tcW w:w="1513" w:type="dxa"/>
            <w:tcPrChange w:id="1213" w:author="Marie-Helene" w:date="2017-10-05T11:33:00Z">
              <w:tcPr>
                <w:tcW w:w="1513" w:type="dxa"/>
              </w:tcPr>
            </w:tcPrChange>
          </w:tcPr>
          <w:p w:rsidR="0041167A" w:rsidRDefault="0041167A">
            <w:pPr>
              <w:rPr>
                <w:szCs w:val="18"/>
              </w:rPr>
            </w:pPr>
          </w:p>
        </w:tc>
        <w:tc>
          <w:tcPr>
            <w:tcW w:w="5253" w:type="dxa"/>
            <w:tcPrChange w:id="1214" w:author="Marie-Helene" w:date="2017-10-05T11:33:00Z">
              <w:tcPr>
                <w:tcW w:w="5253" w:type="dxa"/>
              </w:tcPr>
            </w:tcPrChange>
          </w:tcPr>
          <w:p w:rsidR="0041167A" w:rsidRPr="00687E1C" w:rsidRDefault="0041167A" w:rsidP="00C82D83">
            <w:pPr>
              <w:pStyle w:val="Paragraphedeliste"/>
              <w:numPr>
                <w:ilvl w:val="1"/>
                <w:numId w:val="12"/>
              </w:numPr>
              <w:ind w:left="742" w:hanging="425"/>
              <w:rPr>
                <w:szCs w:val="18"/>
              </w:rPr>
            </w:pPr>
            <w:r w:rsidRPr="00687E1C">
              <w:rPr>
                <w:szCs w:val="18"/>
              </w:rPr>
              <w:t>Report to the General Assembly on the work of the Organization;</w:t>
            </w:r>
          </w:p>
        </w:tc>
        <w:tc>
          <w:tcPr>
            <w:tcW w:w="6100" w:type="dxa"/>
            <w:tcPrChange w:id="1215" w:author="Marie-Helene" w:date="2017-10-05T11:33:00Z">
              <w:tcPr>
                <w:tcW w:w="5549" w:type="dxa"/>
              </w:tcPr>
            </w:tcPrChange>
          </w:tcPr>
          <w:p w:rsidR="0041167A" w:rsidRPr="00AA6F89" w:rsidRDefault="0041167A">
            <w:pPr>
              <w:rPr>
                <w:szCs w:val="18"/>
              </w:rPr>
            </w:pPr>
          </w:p>
        </w:tc>
        <w:tc>
          <w:tcPr>
            <w:tcW w:w="1968" w:type="dxa"/>
            <w:tcPrChange w:id="1216" w:author="Marie-Helene" w:date="2017-10-05T11:33:00Z">
              <w:tcPr>
                <w:tcW w:w="1704" w:type="dxa"/>
                <w:gridSpan w:val="2"/>
              </w:tcPr>
            </w:tcPrChange>
          </w:tcPr>
          <w:p w:rsidR="0041167A" w:rsidRPr="00AA6F89" w:rsidRDefault="0041167A">
            <w:pPr>
              <w:rPr>
                <w:szCs w:val="18"/>
              </w:rPr>
            </w:pPr>
          </w:p>
        </w:tc>
      </w:tr>
      <w:tr w:rsidR="0041167A" w:rsidTr="0041167A">
        <w:trPr>
          <w:trPrChange w:id="1217" w:author="Marie-Helene" w:date="2017-10-05T11:33:00Z">
            <w:trPr>
              <w:gridAfter w:val="0"/>
            </w:trPr>
          </w:trPrChange>
        </w:trPr>
        <w:tc>
          <w:tcPr>
            <w:tcW w:w="1513" w:type="dxa"/>
            <w:tcPrChange w:id="1218" w:author="Marie-Helene" w:date="2017-10-05T11:33:00Z">
              <w:tcPr>
                <w:tcW w:w="1513" w:type="dxa"/>
              </w:tcPr>
            </w:tcPrChange>
          </w:tcPr>
          <w:p w:rsidR="0041167A" w:rsidRDefault="0041167A">
            <w:pPr>
              <w:rPr>
                <w:szCs w:val="18"/>
              </w:rPr>
            </w:pPr>
          </w:p>
        </w:tc>
        <w:tc>
          <w:tcPr>
            <w:tcW w:w="5253" w:type="dxa"/>
            <w:tcPrChange w:id="1219" w:author="Marie-Helene" w:date="2017-10-05T11:33:00Z">
              <w:tcPr>
                <w:tcW w:w="5253" w:type="dxa"/>
              </w:tcPr>
            </w:tcPrChange>
          </w:tcPr>
          <w:p w:rsidR="0041167A" w:rsidRPr="00321A00" w:rsidRDefault="0041167A">
            <w:pPr>
              <w:ind w:left="317"/>
              <w:rPr>
                <w:szCs w:val="18"/>
              </w:rPr>
              <w:pPrChange w:id="1220" w:author="Marie-Helene" w:date="2017-10-05T17:59:00Z">
                <w:pPr>
                  <w:pStyle w:val="Paragraphedeliste"/>
                  <w:numPr>
                    <w:ilvl w:val="1"/>
                    <w:numId w:val="12"/>
                  </w:numPr>
                  <w:ind w:left="742" w:hanging="425"/>
                </w:pPr>
              </w:pPrChange>
            </w:pPr>
            <w:del w:id="1221" w:author="Marie-Helene" w:date="2017-10-05T17:59:00Z">
              <w:r w:rsidRPr="00321A00" w:rsidDel="00321A00">
                <w:rPr>
                  <w:szCs w:val="18"/>
                </w:rPr>
                <w:delText>Appoint a Secretary-General in accordance with the General Regulations;</w:delText>
              </w:r>
            </w:del>
          </w:p>
        </w:tc>
        <w:tc>
          <w:tcPr>
            <w:tcW w:w="6100" w:type="dxa"/>
            <w:tcPrChange w:id="1222" w:author="Marie-Helene" w:date="2017-10-05T11:33:00Z">
              <w:tcPr>
                <w:tcW w:w="5549" w:type="dxa"/>
              </w:tcPr>
            </w:tcPrChange>
          </w:tcPr>
          <w:p w:rsidR="0041167A" w:rsidRPr="00631FD8" w:rsidRDefault="0041167A">
            <w:pPr>
              <w:rPr>
                <w:szCs w:val="18"/>
              </w:rPr>
            </w:pPr>
            <w:r>
              <w:rPr>
                <w:szCs w:val="18"/>
              </w:rPr>
              <w:t xml:space="preserve">“...Secretary-general </w:t>
            </w:r>
            <w:r>
              <w:rPr>
                <w:szCs w:val="18"/>
                <w:u w:val="single"/>
              </w:rPr>
              <w:t>of the Organization</w:t>
            </w:r>
            <w:r>
              <w:rPr>
                <w:szCs w:val="18"/>
              </w:rPr>
              <w:t>...”</w:t>
            </w:r>
          </w:p>
          <w:p w:rsidR="0041167A" w:rsidRDefault="0041167A">
            <w:pPr>
              <w:rPr>
                <w:szCs w:val="18"/>
              </w:rPr>
            </w:pPr>
          </w:p>
          <w:p w:rsidR="0041167A" w:rsidRDefault="0041167A">
            <w:pPr>
              <w:rPr>
                <w:szCs w:val="18"/>
              </w:rPr>
            </w:pPr>
            <w:r>
              <w:rPr>
                <w:szCs w:val="18"/>
              </w:rPr>
              <w:t>Move the appointment procedure from the General Regulations to the Convention.</w:t>
            </w:r>
          </w:p>
          <w:p w:rsidR="0041167A" w:rsidRDefault="0041167A">
            <w:pPr>
              <w:rPr>
                <w:szCs w:val="18"/>
              </w:rPr>
            </w:pPr>
          </w:p>
          <w:p w:rsidR="0041167A" w:rsidRDefault="0041167A">
            <w:pPr>
              <w:rPr>
                <w:szCs w:val="18"/>
              </w:rPr>
            </w:pPr>
            <w:r>
              <w:rPr>
                <w:szCs w:val="18"/>
              </w:rPr>
              <w:t>The Secretary-General should be elected by the General Assembly.</w:t>
            </w:r>
          </w:p>
          <w:p w:rsidR="0041167A" w:rsidRDefault="0041167A">
            <w:pPr>
              <w:rPr>
                <w:szCs w:val="18"/>
              </w:rPr>
            </w:pPr>
          </w:p>
          <w:p w:rsidR="0041167A" w:rsidRPr="00AA6F89" w:rsidRDefault="0041167A">
            <w:pPr>
              <w:rPr>
                <w:szCs w:val="18"/>
              </w:rPr>
            </w:pPr>
            <w:r>
              <w:rPr>
                <w:szCs w:val="18"/>
              </w:rPr>
              <w:t>Remove.</w:t>
            </w:r>
          </w:p>
        </w:tc>
        <w:tc>
          <w:tcPr>
            <w:tcW w:w="1968" w:type="dxa"/>
            <w:tcPrChange w:id="1223" w:author="Marie-Helene" w:date="2017-10-05T11:33:00Z">
              <w:tcPr>
                <w:tcW w:w="1704" w:type="dxa"/>
                <w:gridSpan w:val="2"/>
              </w:tcPr>
            </w:tcPrChange>
          </w:tcPr>
          <w:p w:rsidR="0041167A" w:rsidRDefault="0041167A">
            <w:pPr>
              <w:rPr>
                <w:szCs w:val="18"/>
              </w:rPr>
            </w:pPr>
            <w:r>
              <w:rPr>
                <w:szCs w:val="18"/>
              </w:rPr>
              <w:t>Japan</w:t>
            </w:r>
          </w:p>
          <w:p w:rsidR="0041167A" w:rsidRDefault="0041167A">
            <w:pPr>
              <w:rPr>
                <w:szCs w:val="18"/>
              </w:rPr>
            </w:pPr>
          </w:p>
          <w:p w:rsidR="0041167A" w:rsidRDefault="0041167A">
            <w:pPr>
              <w:rPr>
                <w:szCs w:val="18"/>
              </w:rPr>
            </w:pPr>
            <w:r>
              <w:rPr>
                <w:szCs w:val="18"/>
              </w:rPr>
              <w:t>Korea</w:t>
            </w:r>
          </w:p>
          <w:p w:rsidR="0041167A" w:rsidRDefault="0041167A">
            <w:pPr>
              <w:rPr>
                <w:szCs w:val="18"/>
              </w:rPr>
            </w:pPr>
          </w:p>
          <w:p w:rsidR="0041167A" w:rsidRDefault="0041167A">
            <w:pPr>
              <w:rPr>
                <w:szCs w:val="18"/>
              </w:rPr>
            </w:pPr>
          </w:p>
          <w:p w:rsidR="0041167A" w:rsidRDefault="0041167A">
            <w:pPr>
              <w:rPr>
                <w:szCs w:val="18"/>
              </w:rPr>
            </w:pPr>
            <w:r>
              <w:rPr>
                <w:szCs w:val="18"/>
              </w:rPr>
              <w:t>Russia</w:t>
            </w:r>
          </w:p>
          <w:p w:rsidR="0041167A" w:rsidRDefault="0041167A">
            <w:pPr>
              <w:rPr>
                <w:szCs w:val="18"/>
              </w:rPr>
            </w:pPr>
          </w:p>
          <w:p w:rsidR="0041167A" w:rsidRPr="00AA6F89" w:rsidRDefault="0041167A">
            <w:pPr>
              <w:rPr>
                <w:szCs w:val="18"/>
              </w:rPr>
            </w:pPr>
            <w:r>
              <w:rPr>
                <w:szCs w:val="18"/>
              </w:rPr>
              <w:t>Spain</w:t>
            </w:r>
          </w:p>
        </w:tc>
      </w:tr>
      <w:tr w:rsidR="0041167A" w:rsidTr="0041167A">
        <w:trPr>
          <w:trPrChange w:id="1224" w:author="Marie-Helene" w:date="2017-10-05T11:33:00Z">
            <w:trPr>
              <w:gridAfter w:val="0"/>
            </w:trPr>
          </w:trPrChange>
        </w:trPr>
        <w:tc>
          <w:tcPr>
            <w:tcW w:w="1513" w:type="dxa"/>
            <w:tcPrChange w:id="1225" w:author="Marie-Helene" w:date="2017-10-05T11:33:00Z">
              <w:tcPr>
                <w:tcW w:w="1513" w:type="dxa"/>
              </w:tcPr>
            </w:tcPrChange>
          </w:tcPr>
          <w:p w:rsidR="0041167A" w:rsidRDefault="0041167A">
            <w:pPr>
              <w:rPr>
                <w:szCs w:val="18"/>
              </w:rPr>
            </w:pPr>
          </w:p>
        </w:tc>
        <w:tc>
          <w:tcPr>
            <w:tcW w:w="5253" w:type="dxa"/>
            <w:tcPrChange w:id="1226" w:author="Marie-Helene" w:date="2017-10-05T11:33:00Z">
              <w:tcPr>
                <w:tcW w:w="5253" w:type="dxa"/>
              </w:tcPr>
            </w:tcPrChange>
          </w:tcPr>
          <w:p w:rsidR="0041167A" w:rsidRPr="00687E1C" w:rsidRDefault="0041167A">
            <w:pPr>
              <w:pStyle w:val="Paragraphedeliste"/>
              <w:numPr>
                <w:ilvl w:val="1"/>
                <w:numId w:val="12"/>
              </w:numPr>
              <w:ind w:left="742" w:hanging="425"/>
              <w:rPr>
                <w:szCs w:val="18"/>
              </w:rPr>
            </w:pPr>
            <w:r w:rsidRPr="00687E1C">
              <w:rPr>
                <w:szCs w:val="18"/>
              </w:rPr>
              <w:t xml:space="preserve">Review </w:t>
            </w:r>
            <w:del w:id="1227" w:author="Marie-Helene" w:date="2017-10-30T16:19:00Z">
              <w:r w:rsidRPr="00D0647C" w:rsidDel="00D0647C">
                <w:rPr>
                  <w:szCs w:val="18"/>
                </w:rPr>
                <w:delText>proposals</w:delText>
              </w:r>
              <w:r w:rsidRPr="00687E1C" w:rsidDel="00D0647C">
                <w:rPr>
                  <w:szCs w:val="18"/>
                </w:rPr>
                <w:delText xml:space="preserve"> </w:delText>
              </w:r>
            </w:del>
            <w:ins w:id="1228" w:author="Marie-Helene" w:date="2017-10-30T16:19:00Z">
              <w:r w:rsidR="00D0647C">
                <w:rPr>
                  <w:szCs w:val="18"/>
                </w:rPr>
                <w:t>papers</w:t>
              </w:r>
              <w:r w:rsidR="00D0647C" w:rsidRPr="00687E1C">
                <w:rPr>
                  <w:szCs w:val="18"/>
                </w:rPr>
                <w:t xml:space="preserve"> </w:t>
              </w:r>
            </w:ins>
            <w:r w:rsidRPr="00687E1C">
              <w:rPr>
                <w:szCs w:val="18"/>
              </w:rPr>
              <w:t>submitted to it in accordance with the General Regulations;</w:t>
            </w:r>
          </w:p>
        </w:tc>
        <w:tc>
          <w:tcPr>
            <w:tcW w:w="6100" w:type="dxa"/>
            <w:tcPrChange w:id="1229" w:author="Marie-Helene" w:date="2017-10-05T11:33:00Z">
              <w:tcPr>
                <w:tcW w:w="5549" w:type="dxa"/>
              </w:tcPr>
            </w:tcPrChange>
          </w:tcPr>
          <w:p w:rsidR="0041167A" w:rsidRPr="00AA6F89" w:rsidRDefault="00D0647C">
            <w:pPr>
              <w:rPr>
                <w:szCs w:val="18"/>
              </w:rPr>
            </w:pPr>
            <w:ins w:id="1230" w:author="Marie-Helene" w:date="2017-10-30T16:19:00Z">
              <w:r>
                <w:rPr>
                  <w:szCs w:val="18"/>
                </w:rPr>
                <w:t>Clarify (ref. General Regulations on organisation of Council meetings)</w:t>
              </w:r>
            </w:ins>
          </w:p>
        </w:tc>
        <w:tc>
          <w:tcPr>
            <w:tcW w:w="1968" w:type="dxa"/>
            <w:tcPrChange w:id="1231" w:author="Marie-Helene" w:date="2017-10-05T11:33:00Z">
              <w:tcPr>
                <w:tcW w:w="1704" w:type="dxa"/>
                <w:gridSpan w:val="2"/>
              </w:tcPr>
            </w:tcPrChange>
          </w:tcPr>
          <w:p w:rsidR="0041167A" w:rsidRPr="00AA6F89" w:rsidRDefault="00D0647C">
            <w:pPr>
              <w:rPr>
                <w:szCs w:val="18"/>
              </w:rPr>
            </w:pPr>
            <w:ins w:id="1232" w:author="Marie-Helene" w:date="2017-10-30T16:19:00Z">
              <w:r>
                <w:rPr>
                  <w:szCs w:val="18"/>
                </w:rPr>
                <w:t>Canada</w:t>
              </w:r>
            </w:ins>
          </w:p>
        </w:tc>
      </w:tr>
      <w:tr w:rsidR="0041167A" w:rsidTr="0041167A">
        <w:trPr>
          <w:trPrChange w:id="1233" w:author="Marie-Helene" w:date="2017-10-05T11:33:00Z">
            <w:trPr>
              <w:gridAfter w:val="0"/>
            </w:trPr>
          </w:trPrChange>
        </w:trPr>
        <w:tc>
          <w:tcPr>
            <w:tcW w:w="1513" w:type="dxa"/>
            <w:tcPrChange w:id="1234" w:author="Marie-Helene" w:date="2017-10-05T11:33:00Z">
              <w:tcPr>
                <w:tcW w:w="1513" w:type="dxa"/>
              </w:tcPr>
            </w:tcPrChange>
          </w:tcPr>
          <w:p w:rsidR="0041167A" w:rsidRDefault="0041167A">
            <w:pPr>
              <w:rPr>
                <w:szCs w:val="18"/>
              </w:rPr>
            </w:pPr>
          </w:p>
        </w:tc>
        <w:tc>
          <w:tcPr>
            <w:tcW w:w="5253" w:type="dxa"/>
            <w:tcPrChange w:id="1235" w:author="Marie-Helene" w:date="2017-10-05T11:33:00Z">
              <w:tcPr>
                <w:tcW w:w="5253" w:type="dxa"/>
              </w:tcPr>
            </w:tcPrChange>
          </w:tcPr>
          <w:p w:rsidR="0041167A" w:rsidRPr="00687E1C" w:rsidRDefault="0041167A" w:rsidP="00C82D83">
            <w:pPr>
              <w:pStyle w:val="Paragraphedeliste"/>
              <w:numPr>
                <w:ilvl w:val="1"/>
                <w:numId w:val="12"/>
              </w:numPr>
              <w:ind w:left="742" w:hanging="425"/>
              <w:rPr>
                <w:szCs w:val="18"/>
              </w:rPr>
            </w:pPr>
            <w:r w:rsidRPr="00687E1C">
              <w:rPr>
                <w:szCs w:val="18"/>
              </w:rPr>
              <w:t>Refer to the General Assembly all matters requiring decision by the General Assembly;</w:t>
            </w:r>
          </w:p>
        </w:tc>
        <w:tc>
          <w:tcPr>
            <w:tcW w:w="6100" w:type="dxa"/>
            <w:tcPrChange w:id="1236" w:author="Marie-Helene" w:date="2017-10-05T11:33:00Z">
              <w:tcPr>
                <w:tcW w:w="5549" w:type="dxa"/>
              </w:tcPr>
            </w:tcPrChange>
          </w:tcPr>
          <w:p w:rsidR="0041167A" w:rsidRPr="00AA6F89" w:rsidRDefault="0041167A">
            <w:pPr>
              <w:rPr>
                <w:szCs w:val="18"/>
              </w:rPr>
            </w:pPr>
          </w:p>
        </w:tc>
        <w:tc>
          <w:tcPr>
            <w:tcW w:w="1968" w:type="dxa"/>
            <w:tcPrChange w:id="1237" w:author="Marie-Helene" w:date="2017-10-05T11:33:00Z">
              <w:tcPr>
                <w:tcW w:w="1704" w:type="dxa"/>
                <w:gridSpan w:val="2"/>
              </w:tcPr>
            </w:tcPrChange>
          </w:tcPr>
          <w:p w:rsidR="0041167A" w:rsidRPr="00AA6F89" w:rsidRDefault="0041167A">
            <w:pPr>
              <w:rPr>
                <w:szCs w:val="18"/>
              </w:rPr>
            </w:pPr>
          </w:p>
        </w:tc>
      </w:tr>
      <w:tr w:rsidR="0041167A" w:rsidTr="009E6CE9">
        <w:tc>
          <w:tcPr>
            <w:tcW w:w="1513" w:type="dxa"/>
          </w:tcPr>
          <w:p w:rsidR="0041167A" w:rsidRDefault="0041167A">
            <w:pPr>
              <w:rPr>
                <w:szCs w:val="18"/>
              </w:rPr>
            </w:pPr>
          </w:p>
        </w:tc>
        <w:tc>
          <w:tcPr>
            <w:tcW w:w="5253" w:type="dxa"/>
          </w:tcPr>
          <w:p w:rsidR="0041167A" w:rsidRPr="00687E1C" w:rsidRDefault="0041167A" w:rsidP="009E6CE9">
            <w:pPr>
              <w:pStyle w:val="Paragraphedeliste"/>
              <w:numPr>
                <w:ilvl w:val="1"/>
                <w:numId w:val="12"/>
              </w:numPr>
              <w:ind w:left="742" w:hanging="425"/>
              <w:rPr>
                <w:szCs w:val="18"/>
              </w:rPr>
            </w:pPr>
            <w:r w:rsidRPr="00687E1C">
              <w:rPr>
                <w:szCs w:val="18"/>
              </w:rPr>
              <w:t xml:space="preserve">Approve recommendations, guidelines, manuals and other appropriate </w:t>
            </w:r>
            <w:del w:id="1238" w:author="Marie-Helene" w:date="2017-10-05T18:05:00Z">
              <w:r w:rsidRPr="00687E1C" w:rsidDel="009E6CE9">
                <w:rPr>
                  <w:szCs w:val="18"/>
                </w:rPr>
                <w:delText>papers</w:delText>
              </w:r>
            </w:del>
            <w:ins w:id="1239" w:author="Marie-Helene" w:date="2017-10-05T18:05:00Z">
              <w:r w:rsidR="009E6CE9">
                <w:rPr>
                  <w:szCs w:val="18"/>
                </w:rPr>
                <w:t>documents</w:t>
              </w:r>
            </w:ins>
            <w:r w:rsidRPr="00687E1C">
              <w:rPr>
                <w:szCs w:val="18"/>
              </w:rPr>
              <w:t>;</w:t>
            </w:r>
          </w:p>
        </w:tc>
        <w:tc>
          <w:tcPr>
            <w:tcW w:w="6100" w:type="dxa"/>
          </w:tcPr>
          <w:p w:rsidR="0041167A" w:rsidRDefault="0041167A">
            <w:pPr>
              <w:rPr>
                <w:szCs w:val="18"/>
              </w:rPr>
            </w:pPr>
            <w:r>
              <w:rPr>
                <w:szCs w:val="18"/>
              </w:rPr>
              <w:t>Change to:</w:t>
            </w:r>
          </w:p>
          <w:p w:rsidR="009E6CE9" w:rsidRPr="009E6CE9" w:rsidRDefault="0041167A" w:rsidP="009E6CE9">
            <w:pPr>
              <w:rPr>
                <w:color w:val="00548C"/>
                <w:szCs w:val="18"/>
              </w:rPr>
            </w:pPr>
            <w:r>
              <w:rPr>
                <w:szCs w:val="18"/>
              </w:rPr>
              <w:t>“</w:t>
            </w:r>
            <w:r w:rsidRPr="00687E1C">
              <w:rPr>
                <w:szCs w:val="18"/>
              </w:rPr>
              <w:t xml:space="preserve">Approve recommendations, guidelines, manuals and other </w:t>
            </w:r>
            <w:r w:rsidRPr="00A35382">
              <w:rPr>
                <w:strike/>
                <w:szCs w:val="18"/>
              </w:rPr>
              <w:t>appropriate papers</w:t>
            </w:r>
            <w:r>
              <w:rPr>
                <w:szCs w:val="18"/>
              </w:rPr>
              <w:t xml:space="preserve"> </w:t>
            </w:r>
            <w:r>
              <w:rPr>
                <w:szCs w:val="18"/>
                <w:u w:val="single"/>
              </w:rPr>
              <w:t>suitable instruments</w:t>
            </w:r>
            <w:r w:rsidRPr="009E6CE9">
              <w:rPr>
                <w:color w:val="00548C"/>
                <w:szCs w:val="18"/>
              </w:rPr>
              <w:t>;</w:t>
            </w:r>
            <w:r w:rsidR="009E6CE9" w:rsidRPr="009E6CE9">
              <w:rPr>
                <w:color w:val="00548C"/>
                <w:szCs w:val="18"/>
              </w:rPr>
              <w:t xml:space="preserve"> Give flexibility to approve papers outside the IALA document structure.</w:t>
            </w:r>
          </w:p>
          <w:p w:rsidR="0041167A" w:rsidRPr="00AA6F89" w:rsidRDefault="0041167A">
            <w:pPr>
              <w:rPr>
                <w:szCs w:val="18"/>
              </w:rPr>
            </w:pPr>
            <w:r>
              <w:rPr>
                <w:szCs w:val="18"/>
              </w:rPr>
              <w:t>Specify the range of issues covered by the recommendations and guidelines, and their legal powers. Have them approved by the General Assembly (little understanding of which body is the main one in taking final decisions and which authority develops these guidelines).</w:t>
            </w:r>
            <w:ins w:id="1240" w:author="Marie-Helene" w:date="2017-10-05T18:07:00Z">
              <w:r w:rsidR="009E6CE9">
                <w:rPr>
                  <w:szCs w:val="18"/>
                </w:rPr>
                <w:t xml:space="preserve"> </w:t>
              </w:r>
            </w:ins>
          </w:p>
        </w:tc>
        <w:tc>
          <w:tcPr>
            <w:tcW w:w="1968" w:type="dxa"/>
          </w:tcPr>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Default="0041167A">
            <w:pPr>
              <w:rPr>
                <w:szCs w:val="18"/>
              </w:rPr>
            </w:pPr>
          </w:p>
          <w:p w:rsidR="0041167A" w:rsidRPr="00AA6F89" w:rsidRDefault="0041167A">
            <w:pPr>
              <w:rPr>
                <w:szCs w:val="18"/>
              </w:rPr>
            </w:pPr>
            <w:r>
              <w:rPr>
                <w:szCs w:val="18"/>
              </w:rPr>
              <w:t>Russia</w:t>
            </w:r>
          </w:p>
        </w:tc>
      </w:tr>
      <w:tr w:rsidR="0041167A" w:rsidTr="0041167A">
        <w:trPr>
          <w:trPrChange w:id="1241" w:author="Marie-Helene" w:date="2017-10-05T11:33:00Z">
            <w:trPr>
              <w:gridAfter w:val="0"/>
            </w:trPr>
          </w:trPrChange>
        </w:trPr>
        <w:tc>
          <w:tcPr>
            <w:tcW w:w="1513" w:type="dxa"/>
            <w:tcPrChange w:id="1242" w:author="Marie-Helene" w:date="2017-10-05T11:33:00Z">
              <w:tcPr>
                <w:tcW w:w="1513" w:type="dxa"/>
              </w:tcPr>
            </w:tcPrChange>
          </w:tcPr>
          <w:p w:rsidR="0041167A" w:rsidRDefault="0041167A">
            <w:pPr>
              <w:rPr>
                <w:szCs w:val="18"/>
              </w:rPr>
            </w:pPr>
          </w:p>
        </w:tc>
        <w:tc>
          <w:tcPr>
            <w:tcW w:w="5253" w:type="dxa"/>
            <w:tcPrChange w:id="1243" w:author="Marie-Helene" w:date="2017-10-05T11:33:00Z">
              <w:tcPr>
                <w:tcW w:w="5253" w:type="dxa"/>
              </w:tcPr>
            </w:tcPrChange>
          </w:tcPr>
          <w:p w:rsidR="0041167A" w:rsidRPr="00687E1C" w:rsidRDefault="0041167A" w:rsidP="00CC0F40">
            <w:pPr>
              <w:pStyle w:val="Paragraphedeliste"/>
              <w:numPr>
                <w:ilvl w:val="1"/>
                <w:numId w:val="12"/>
              </w:numPr>
              <w:ind w:left="742" w:hanging="425"/>
              <w:rPr>
                <w:szCs w:val="18"/>
              </w:rPr>
            </w:pPr>
            <w:r w:rsidRPr="00687E1C">
              <w:rPr>
                <w:szCs w:val="18"/>
              </w:rPr>
              <w:t>Approve submissions to</w:t>
            </w:r>
            <w:ins w:id="1244" w:author="Jon Price" w:date="2017-10-09T20:07:00Z">
              <w:r w:rsidR="009216B9">
                <w:rPr>
                  <w:szCs w:val="18"/>
                </w:rPr>
                <w:t>,</w:t>
              </w:r>
            </w:ins>
            <w:r w:rsidRPr="00687E1C">
              <w:rPr>
                <w:szCs w:val="18"/>
              </w:rPr>
              <w:t xml:space="preserve"> </w:t>
            </w:r>
            <w:ins w:id="1245" w:author="Marie-Helene" w:date="2017-10-06T10:22:00Z">
              <w:r w:rsidR="00CC0F40">
                <w:rPr>
                  <w:szCs w:val="18"/>
                </w:rPr>
                <w:t xml:space="preserve">and </w:t>
              </w:r>
            </w:ins>
            <w:ins w:id="1246" w:author="Marie-Helene" w:date="2017-10-06T10:24:00Z">
              <w:r w:rsidR="00666930">
                <w:rPr>
                  <w:szCs w:val="18"/>
                </w:rPr>
                <w:t xml:space="preserve">formal </w:t>
              </w:r>
            </w:ins>
            <w:ins w:id="1247" w:author="Marie-Helene" w:date="2017-10-06T10:23:00Z">
              <w:r w:rsidR="00CC0F40">
                <w:rPr>
                  <w:szCs w:val="18"/>
                </w:rPr>
                <w:t>agreements</w:t>
              </w:r>
            </w:ins>
            <w:ins w:id="1248" w:author="Marie-Helene" w:date="2017-10-06T10:22:00Z">
              <w:r w:rsidR="00CC0F40">
                <w:rPr>
                  <w:szCs w:val="18"/>
                </w:rPr>
                <w:t xml:space="preserve"> with</w:t>
              </w:r>
            </w:ins>
            <w:ins w:id="1249" w:author="Jon Price" w:date="2017-10-09T20:07:00Z">
              <w:r w:rsidR="009216B9">
                <w:rPr>
                  <w:szCs w:val="18"/>
                </w:rPr>
                <w:t>,</w:t>
              </w:r>
            </w:ins>
            <w:ins w:id="1250" w:author="Marie-Helene" w:date="2017-10-06T10:22:00Z">
              <w:r w:rsidR="00CC0F40">
                <w:rPr>
                  <w:szCs w:val="18"/>
                </w:rPr>
                <w:t xml:space="preserve"> </w:t>
              </w:r>
            </w:ins>
            <w:r w:rsidRPr="00687E1C">
              <w:rPr>
                <w:szCs w:val="18"/>
              </w:rPr>
              <w:t>other organizations;</w:t>
            </w:r>
          </w:p>
        </w:tc>
        <w:tc>
          <w:tcPr>
            <w:tcW w:w="6100" w:type="dxa"/>
            <w:tcPrChange w:id="1251" w:author="Marie-Helene" w:date="2017-10-05T11:33:00Z">
              <w:tcPr>
                <w:tcW w:w="5549" w:type="dxa"/>
              </w:tcPr>
            </w:tcPrChange>
          </w:tcPr>
          <w:p w:rsidR="0041167A" w:rsidRPr="00AA6F89" w:rsidRDefault="00CC0F40">
            <w:pPr>
              <w:rPr>
                <w:szCs w:val="18"/>
              </w:rPr>
            </w:pPr>
            <w:r w:rsidRPr="00CC0F40">
              <w:rPr>
                <w:color w:val="00558C"/>
                <w:szCs w:val="18"/>
                <w:rPrChange w:id="1252" w:author="Marie-Helene" w:date="2017-10-06T10:24:00Z">
                  <w:rPr>
                    <w:szCs w:val="18"/>
                  </w:rPr>
                </w:rPrChange>
              </w:rPr>
              <w:t>e.g to cover MoUs with other IGOs (comment from Korea in Article 11.3).</w:t>
            </w:r>
          </w:p>
        </w:tc>
        <w:tc>
          <w:tcPr>
            <w:tcW w:w="1968" w:type="dxa"/>
            <w:tcPrChange w:id="1253" w:author="Marie-Helene" w:date="2017-10-05T11:33:00Z">
              <w:tcPr>
                <w:tcW w:w="1704" w:type="dxa"/>
                <w:gridSpan w:val="2"/>
              </w:tcPr>
            </w:tcPrChange>
          </w:tcPr>
          <w:p w:rsidR="0041167A" w:rsidRPr="00AA6F89" w:rsidRDefault="0041167A">
            <w:pPr>
              <w:rPr>
                <w:szCs w:val="18"/>
              </w:rPr>
            </w:pPr>
          </w:p>
        </w:tc>
      </w:tr>
      <w:tr w:rsidR="0041167A" w:rsidTr="0041167A">
        <w:trPr>
          <w:trPrChange w:id="1254" w:author="Marie-Helene" w:date="2017-10-05T11:33:00Z">
            <w:trPr>
              <w:gridAfter w:val="0"/>
            </w:trPr>
          </w:trPrChange>
        </w:trPr>
        <w:tc>
          <w:tcPr>
            <w:tcW w:w="1513" w:type="dxa"/>
            <w:tcPrChange w:id="1255" w:author="Marie-Helene" w:date="2017-10-05T11:33:00Z">
              <w:tcPr>
                <w:tcW w:w="1513" w:type="dxa"/>
              </w:tcPr>
            </w:tcPrChange>
          </w:tcPr>
          <w:p w:rsidR="0041167A" w:rsidRDefault="0041167A">
            <w:pPr>
              <w:rPr>
                <w:szCs w:val="18"/>
              </w:rPr>
            </w:pPr>
          </w:p>
        </w:tc>
        <w:tc>
          <w:tcPr>
            <w:tcW w:w="5253" w:type="dxa"/>
            <w:tcPrChange w:id="1256" w:author="Marie-Helene" w:date="2017-10-05T11:33:00Z">
              <w:tcPr>
                <w:tcW w:w="5253" w:type="dxa"/>
              </w:tcPr>
            </w:tcPrChange>
          </w:tcPr>
          <w:p w:rsidR="0041167A" w:rsidRPr="00687E1C" w:rsidRDefault="00C55175" w:rsidP="001E2A23">
            <w:pPr>
              <w:pStyle w:val="Paragraphedeliste"/>
              <w:numPr>
                <w:ilvl w:val="1"/>
                <w:numId w:val="12"/>
              </w:numPr>
              <w:ind w:left="742" w:hanging="425"/>
              <w:rPr>
                <w:szCs w:val="18"/>
              </w:rPr>
            </w:pPr>
            <w:ins w:id="1257" w:author="Marie-Helene" w:date="2017-10-30T16:39:00Z">
              <w:r>
                <w:rPr>
                  <w:szCs w:val="18"/>
                </w:rPr>
                <w:t xml:space="preserve">Establish </w:t>
              </w:r>
            </w:ins>
            <w:ins w:id="1258" w:author="Marie-Helene" w:date="2017-10-30T16:38:00Z">
              <w:r w:rsidRPr="00687E1C">
                <w:rPr>
                  <w:szCs w:val="18"/>
                </w:rPr>
                <w:t xml:space="preserve">Committees and other subsidiary bodies </w:t>
              </w:r>
            </w:ins>
            <w:ins w:id="1259" w:author="Marie-Helene" w:date="2017-10-30T16:39:00Z">
              <w:r>
                <w:rPr>
                  <w:szCs w:val="18"/>
                </w:rPr>
                <w:t xml:space="preserve">and </w:t>
              </w:r>
            </w:ins>
            <w:del w:id="1260" w:author="Marie-Helene" w:date="2017-10-30T16:39:00Z">
              <w:r w:rsidR="0041167A" w:rsidRPr="00687E1C" w:rsidDel="00C55175">
                <w:rPr>
                  <w:szCs w:val="18"/>
                </w:rPr>
                <w:delText>D</w:delText>
              </w:r>
            </w:del>
            <w:del w:id="1261" w:author="Marie-Helene" w:date="2017-10-31T16:41:00Z">
              <w:r w:rsidR="0041167A" w:rsidRPr="00687E1C" w:rsidDel="001E2A23">
                <w:rPr>
                  <w:szCs w:val="18"/>
                </w:rPr>
                <w:delText>etermine</w:delText>
              </w:r>
            </w:del>
            <w:ins w:id="1262" w:author="Marie-Helene" w:date="2017-10-31T16:41:00Z">
              <w:r w:rsidR="001E2A23">
                <w:rPr>
                  <w:szCs w:val="18"/>
                </w:rPr>
                <w:t xml:space="preserve">review and </w:t>
              </w:r>
            </w:ins>
            <w:ins w:id="1263" w:author="Marie-Helene" w:date="2017-10-31T16:42:00Z">
              <w:r w:rsidR="001E2A23">
                <w:rPr>
                  <w:szCs w:val="18"/>
                </w:rPr>
                <w:t>approve</w:t>
              </w:r>
            </w:ins>
            <w:r w:rsidR="0041167A" w:rsidRPr="00687E1C">
              <w:rPr>
                <w:szCs w:val="18"/>
              </w:rPr>
              <w:t xml:space="preserve"> the</w:t>
            </w:r>
            <w:ins w:id="1264" w:author="Marie-Helene" w:date="2017-10-30T16:40:00Z">
              <w:r>
                <w:rPr>
                  <w:szCs w:val="18"/>
                </w:rPr>
                <w:t>ir</w:t>
              </w:r>
            </w:ins>
            <w:r w:rsidR="0041167A" w:rsidRPr="00687E1C">
              <w:rPr>
                <w:szCs w:val="18"/>
              </w:rPr>
              <w:t xml:space="preserve"> </w:t>
            </w:r>
            <w:ins w:id="1265" w:author="Marie-Helene" w:date="2017-10-30T16:40:00Z">
              <w:r>
                <w:rPr>
                  <w:szCs w:val="18"/>
                </w:rPr>
                <w:t xml:space="preserve">respective </w:t>
              </w:r>
            </w:ins>
            <w:r w:rsidR="0041167A" w:rsidRPr="00687E1C">
              <w:rPr>
                <w:szCs w:val="18"/>
              </w:rPr>
              <w:t>terms of reference</w:t>
            </w:r>
            <w:del w:id="1266" w:author="Marie-Helene" w:date="2017-10-30T16:40:00Z">
              <w:r w:rsidR="0041167A" w:rsidRPr="00687E1C" w:rsidDel="00C55175">
                <w:rPr>
                  <w:szCs w:val="18"/>
                </w:rPr>
                <w:delText xml:space="preserve"> for </w:delText>
              </w:r>
            </w:del>
            <w:ins w:id="1267" w:author="Marie-Hélène Grillet" w:date="2017-10-09T15:19:00Z">
              <w:del w:id="1268" w:author="Marie-Helene" w:date="2017-10-30T16:40:00Z">
                <w:r w:rsidR="00D43C0D" w:rsidDel="00C55175">
                  <w:rPr>
                    <w:szCs w:val="18"/>
                  </w:rPr>
                  <w:delText>C</w:delText>
                </w:r>
              </w:del>
            </w:ins>
            <w:del w:id="1269" w:author="Marie-Helene" w:date="2017-10-30T16:40:00Z">
              <w:r w:rsidR="0041167A" w:rsidRPr="00687E1C" w:rsidDel="00C55175">
                <w:rPr>
                  <w:szCs w:val="18"/>
                </w:rPr>
                <w:delText>committees and other subsidiary bodies</w:delText>
              </w:r>
            </w:del>
            <w:r w:rsidR="0041167A" w:rsidRPr="00687E1C">
              <w:rPr>
                <w:szCs w:val="18"/>
              </w:rPr>
              <w:t>;</w:t>
            </w:r>
          </w:p>
        </w:tc>
        <w:tc>
          <w:tcPr>
            <w:tcW w:w="6100" w:type="dxa"/>
            <w:tcPrChange w:id="1270" w:author="Marie-Helene" w:date="2017-10-05T11:33:00Z">
              <w:tcPr>
                <w:tcW w:w="5549" w:type="dxa"/>
              </w:tcPr>
            </w:tcPrChange>
          </w:tcPr>
          <w:p w:rsidR="0041167A" w:rsidRDefault="0041167A">
            <w:pPr>
              <w:rPr>
                <w:szCs w:val="18"/>
              </w:rPr>
            </w:pPr>
            <w:r>
              <w:rPr>
                <w:szCs w:val="18"/>
              </w:rPr>
              <w:t>Remove. (see comment above 6.7(h)).</w:t>
            </w:r>
          </w:p>
          <w:p w:rsidR="0041167A" w:rsidRDefault="0041167A">
            <w:pPr>
              <w:rPr>
                <w:szCs w:val="18"/>
              </w:rPr>
            </w:pPr>
          </w:p>
          <w:p w:rsidR="0041167A" w:rsidRPr="00AA6F89" w:rsidRDefault="0041167A">
            <w:pPr>
              <w:rPr>
                <w:szCs w:val="18"/>
              </w:rPr>
            </w:pPr>
            <w:r>
              <w:rPr>
                <w:szCs w:val="18"/>
              </w:rPr>
              <w:t>Arguable (Committees seem to determine them themselves).</w:t>
            </w:r>
          </w:p>
        </w:tc>
        <w:tc>
          <w:tcPr>
            <w:tcW w:w="1968" w:type="dxa"/>
            <w:tcPrChange w:id="1271" w:author="Marie-Helene" w:date="2017-10-05T11:33:00Z">
              <w:tcPr>
                <w:tcW w:w="1704" w:type="dxa"/>
                <w:gridSpan w:val="2"/>
              </w:tcPr>
            </w:tcPrChange>
          </w:tcPr>
          <w:p w:rsidR="0041167A" w:rsidRDefault="0041167A">
            <w:pPr>
              <w:rPr>
                <w:szCs w:val="18"/>
              </w:rPr>
            </w:pPr>
            <w:r>
              <w:rPr>
                <w:szCs w:val="18"/>
              </w:rPr>
              <w:t>Japan</w:t>
            </w:r>
          </w:p>
          <w:p w:rsidR="0041167A" w:rsidRDefault="0041167A">
            <w:pPr>
              <w:rPr>
                <w:szCs w:val="18"/>
              </w:rPr>
            </w:pPr>
          </w:p>
          <w:p w:rsidR="0041167A" w:rsidRPr="00AA6F89" w:rsidRDefault="0041167A">
            <w:pPr>
              <w:rPr>
                <w:szCs w:val="18"/>
              </w:rPr>
            </w:pPr>
            <w:r>
              <w:rPr>
                <w:szCs w:val="18"/>
              </w:rPr>
              <w:t>Russia</w:t>
            </w:r>
          </w:p>
        </w:tc>
      </w:tr>
      <w:tr w:rsidR="00455A41" w:rsidTr="0041167A">
        <w:trPr>
          <w:ins w:id="1272" w:author="Marie-Helene" w:date="2017-10-30T16:43:00Z"/>
        </w:trPr>
        <w:tc>
          <w:tcPr>
            <w:tcW w:w="1513" w:type="dxa"/>
          </w:tcPr>
          <w:p w:rsidR="00455A41" w:rsidRDefault="00455A41">
            <w:pPr>
              <w:rPr>
                <w:ins w:id="1273" w:author="Marie-Helene" w:date="2017-10-30T16:43:00Z"/>
                <w:szCs w:val="18"/>
              </w:rPr>
            </w:pPr>
          </w:p>
        </w:tc>
        <w:tc>
          <w:tcPr>
            <w:tcW w:w="5253" w:type="dxa"/>
          </w:tcPr>
          <w:p w:rsidR="00455A41" w:rsidRPr="00687E1C" w:rsidDel="00D37F9D" w:rsidRDefault="00455A41" w:rsidP="00D37F9D">
            <w:pPr>
              <w:pStyle w:val="Paragraphedeliste"/>
              <w:numPr>
                <w:ilvl w:val="1"/>
                <w:numId w:val="12"/>
              </w:numPr>
              <w:ind w:left="742" w:hanging="425"/>
              <w:rPr>
                <w:ins w:id="1274" w:author="Marie-Helene" w:date="2017-10-30T16:43:00Z"/>
                <w:szCs w:val="18"/>
              </w:rPr>
            </w:pPr>
            <w:ins w:id="1275" w:author="Marie-Helene" w:date="2017-10-30T16:43:00Z">
              <w:r>
                <w:rPr>
                  <w:szCs w:val="18"/>
                </w:rPr>
                <w:t>Terminate Committees and other subsidiary bodies;</w:t>
              </w:r>
            </w:ins>
          </w:p>
        </w:tc>
        <w:tc>
          <w:tcPr>
            <w:tcW w:w="6100" w:type="dxa"/>
          </w:tcPr>
          <w:p w:rsidR="00455A41" w:rsidRPr="00AA6F89" w:rsidRDefault="00455A41">
            <w:pPr>
              <w:rPr>
                <w:ins w:id="1276" w:author="Marie-Helene" w:date="2017-10-30T16:43:00Z"/>
                <w:szCs w:val="18"/>
              </w:rPr>
            </w:pPr>
          </w:p>
        </w:tc>
        <w:tc>
          <w:tcPr>
            <w:tcW w:w="1968" w:type="dxa"/>
          </w:tcPr>
          <w:p w:rsidR="00455A41" w:rsidRPr="00AA6F89" w:rsidRDefault="00455A41">
            <w:pPr>
              <w:rPr>
                <w:ins w:id="1277" w:author="Marie-Helene" w:date="2017-10-30T16:43:00Z"/>
                <w:szCs w:val="18"/>
              </w:rPr>
            </w:pPr>
          </w:p>
        </w:tc>
      </w:tr>
      <w:tr w:rsidR="0041167A" w:rsidTr="0041167A">
        <w:trPr>
          <w:trPrChange w:id="1278" w:author="Marie-Helene" w:date="2017-10-05T11:33:00Z">
            <w:trPr>
              <w:gridAfter w:val="0"/>
            </w:trPr>
          </w:trPrChange>
        </w:trPr>
        <w:tc>
          <w:tcPr>
            <w:tcW w:w="1513" w:type="dxa"/>
            <w:tcPrChange w:id="1279" w:author="Marie-Helene" w:date="2017-10-05T11:33:00Z">
              <w:tcPr>
                <w:tcW w:w="1513" w:type="dxa"/>
              </w:tcPr>
            </w:tcPrChange>
          </w:tcPr>
          <w:p w:rsidR="0041167A" w:rsidRDefault="0041167A">
            <w:pPr>
              <w:rPr>
                <w:szCs w:val="18"/>
              </w:rPr>
            </w:pPr>
          </w:p>
        </w:tc>
        <w:tc>
          <w:tcPr>
            <w:tcW w:w="5253" w:type="dxa"/>
            <w:tcPrChange w:id="1280" w:author="Marie-Helene" w:date="2017-10-05T11:33:00Z">
              <w:tcPr>
                <w:tcW w:w="5253" w:type="dxa"/>
              </w:tcPr>
            </w:tcPrChange>
          </w:tcPr>
          <w:p w:rsidR="0041167A" w:rsidRPr="00687E1C" w:rsidRDefault="0041167A">
            <w:pPr>
              <w:pStyle w:val="Paragraphedeliste"/>
              <w:numPr>
                <w:ilvl w:val="1"/>
                <w:numId w:val="12"/>
              </w:numPr>
              <w:ind w:left="742" w:hanging="425"/>
              <w:rPr>
                <w:szCs w:val="18"/>
              </w:rPr>
            </w:pPr>
            <w:del w:id="1281" w:author="Marie-Helene" w:date="2017-10-30T16:29:00Z">
              <w:r w:rsidRPr="00687E1C" w:rsidDel="00D37F9D">
                <w:rPr>
                  <w:szCs w:val="18"/>
                </w:rPr>
                <w:delText xml:space="preserve">Approve </w:delText>
              </w:r>
            </w:del>
            <w:ins w:id="1282" w:author="Marie-Helene" w:date="2017-10-30T16:30:00Z">
              <w:r w:rsidR="00D37F9D">
                <w:rPr>
                  <w:szCs w:val="18"/>
                </w:rPr>
                <w:t>R</w:t>
              </w:r>
              <w:r w:rsidR="00D37F9D" w:rsidRPr="00687E1C">
                <w:rPr>
                  <w:szCs w:val="18"/>
                </w:rPr>
                <w:t xml:space="preserve">eview </w:t>
              </w:r>
            </w:ins>
            <w:r w:rsidRPr="00687E1C">
              <w:rPr>
                <w:szCs w:val="18"/>
              </w:rPr>
              <w:t xml:space="preserve">and </w:t>
            </w:r>
            <w:ins w:id="1283" w:author="Marie-Helene" w:date="2017-10-30T16:30:00Z">
              <w:r w:rsidR="00D37F9D">
                <w:rPr>
                  <w:szCs w:val="18"/>
                </w:rPr>
                <w:t xml:space="preserve">adopt </w:t>
              </w:r>
            </w:ins>
            <w:del w:id="1284" w:author="Marie-Helene" w:date="2017-10-30T16:30:00Z">
              <w:r w:rsidRPr="00687E1C" w:rsidDel="00D37F9D">
                <w:rPr>
                  <w:szCs w:val="18"/>
                </w:rPr>
                <w:delText xml:space="preserve">review </w:delText>
              </w:r>
            </w:del>
            <w:r w:rsidRPr="00687E1C">
              <w:rPr>
                <w:szCs w:val="18"/>
              </w:rPr>
              <w:t>the work programmes of the Committees; and</w:t>
            </w:r>
          </w:p>
        </w:tc>
        <w:tc>
          <w:tcPr>
            <w:tcW w:w="6100" w:type="dxa"/>
            <w:tcPrChange w:id="1285" w:author="Marie-Helene" w:date="2017-10-05T11:33:00Z">
              <w:tcPr>
                <w:tcW w:w="5549" w:type="dxa"/>
              </w:tcPr>
            </w:tcPrChange>
          </w:tcPr>
          <w:p w:rsidR="0041167A" w:rsidRPr="00AA6F89" w:rsidRDefault="0041167A">
            <w:pPr>
              <w:rPr>
                <w:szCs w:val="18"/>
              </w:rPr>
            </w:pPr>
          </w:p>
        </w:tc>
        <w:tc>
          <w:tcPr>
            <w:tcW w:w="1968" w:type="dxa"/>
            <w:tcPrChange w:id="1286" w:author="Marie-Helene" w:date="2017-10-05T11:33:00Z">
              <w:tcPr>
                <w:tcW w:w="1704" w:type="dxa"/>
                <w:gridSpan w:val="2"/>
              </w:tcPr>
            </w:tcPrChange>
          </w:tcPr>
          <w:p w:rsidR="0041167A" w:rsidRPr="00AA6F89" w:rsidRDefault="0041167A">
            <w:pPr>
              <w:rPr>
                <w:szCs w:val="18"/>
              </w:rPr>
            </w:pPr>
          </w:p>
        </w:tc>
      </w:tr>
      <w:tr w:rsidR="0041167A" w:rsidTr="0041167A">
        <w:trPr>
          <w:trPrChange w:id="1287" w:author="Marie-Helene" w:date="2017-10-05T11:33:00Z">
            <w:trPr>
              <w:gridAfter w:val="0"/>
            </w:trPr>
          </w:trPrChange>
        </w:trPr>
        <w:tc>
          <w:tcPr>
            <w:tcW w:w="1513" w:type="dxa"/>
            <w:tcPrChange w:id="1288" w:author="Marie-Helene" w:date="2017-10-05T11:33:00Z">
              <w:tcPr>
                <w:tcW w:w="1513" w:type="dxa"/>
              </w:tcPr>
            </w:tcPrChange>
          </w:tcPr>
          <w:p w:rsidR="0041167A" w:rsidRDefault="0041167A">
            <w:pPr>
              <w:rPr>
                <w:szCs w:val="18"/>
              </w:rPr>
            </w:pPr>
          </w:p>
        </w:tc>
        <w:tc>
          <w:tcPr>
            <w:tcW w:w="5253" w:type="dxa"/>
            <w:tcPrChange w:id="1289" w:author="Marie-Helene" w:date="2017-10-05T11:33:00Z">
              <w:tcPr>
                <w:tcW w:w="5253" w:type="dxa"/>
              </w:tcPr>
            </w:tcPrChange>
          </w:tcPr>
          <w:p w:rsidR="0041167A" w:rsidRDefault="0041167A" w:rsidP="00C82D83">
            <w:pPr>
              <w:pStyle w:val="Paragraphedeliste"/>
              <w:numPr>
                <w:ilvl w:val="1"/>
                <w:numId w:val="12"/>
              </w:numPr>
              <w:ind w:left="742" w:hanging="425"/>
              <w:rPr>
                <w:szCs w:val="18"/>
              </w:rPr>
            </w:pPr>
            <w:r w:rsidRPr="00687E1C">
              <w:rPr>
                <w:szCs w:val="18"/>
              </w:rPr>
              <w:t xml:space="preserve">Decide the venue and the year of the Organization’s </w:t>
            </w:r>
            <w:ins w:id="1290" w:author="Marie-Hélène Grillet" w:date="2017-10-09T15:20:00Z">
              <w:r w:rsidR="00D43C0D">
                <w:rPr>
                  <w:szCs w:val="18"/>
                </w:rPr>
                <w:t>c</w:t>
              </w:r>
            </w:ins>
            <w:del w:id="1291" w:author="Marie-Hélène Grillet" w:date="2017-10-09T15:19:00Z">
              <w:r w:rsidRPr="00687E1C" w:rsidDel="00D43C0D">
                <w:rPr>
                  <w:szCs w:val="18"/>
                </w:rPr>
                <w:delText>C</w:delText>
              </w:r>
            </w:del>
            <w:r w:rsidRPr="00687E1C">
              <w:rPr>
                <w:szCs w:val="18"/>
              </w:rPr>
              <w:t>onferences and symposia as described in the General Regulations.</w:t>
            </w:r>
          </w:p>
          <w:p w:rsidR="0041167A" w:rsidRPr="00687E1C" w:rsidRDefault="0041167A" w:rsidP="00687E1C">
            <w:pPr>
              <w:ind w:left="317"/>
              <w:rPr>
                <w:szCs w:val="18"/>
              </w:rPr>
            </w:pPr>
          </w:p>
        </w:tc>
        <w:tc>
          <w:tcPr>
            <w:tcW w:w="6100" w:type="dxa"/>
            <w:tcPrChange w:id="1292" w:author="Marie-Helene" w:date="2017-10-05T11:33:00Z">
              <w:tcPr>
                <w:tcW w:w="5549" w:type="dxa"/>
              </w:tcPr>
            </w:tcPrChange>
          </w:tcPr>
          <w:p w:rsidR="0041167A" w:rsidRPr="00AA6F89" w:rsidRDefault="0041167A">
            <w:pPr>
              <w:rPr>
                <w:szCs w:val="18"/>
              </w:rPr>
            </w:pPr>
          </w:p>
        </w:tc>
        <w:tc>
          <w:tcPr>
            <w:tcW w:w="1968" w:type="dxa"/>
            <w:tcPrChange w:id="1293" w:author="Marie-Helene" w:date="2017-10-05T11:33:00Z">
              <w:tcPr>
                <w:tcW w:w="1704" w:type="dxa"/>
                <w:gridSpan w:val="2"/>
              </w:tcPr>
            </w:tcPrChange>
          </w:tcPr>
          <w:p w:rsidR="0041167A" w:rsidRPr="00AA6F89" w:rsidRDefault="0041167A">
            <w:pPr>
              <w:rPr>
                <w:szCs w:val="18"/>
              </w:rPr>
            </w:pPr>
          </w:p>
        </w:tc>
      </w:tr>
      <w:tr w:rsidR="0041167A" w:rsidTr="00C106CE">
        <w:tc>
          <w:tcPr>
            <w:tcW w:w="1513" w:type="dxa"/>
          </w:tcPr>
          <w:p w:rsidR="0041167A" w:rsidRDefault="0041167A" w:rsidP="00687E1C">
            <w:pPr>
              <w:rPr>
                <w:b/>
                <w:szCs w:val="18"/>
              </w:rPr>
            </w:pPr>
          </w:p>
          <w:p w:rsidR="0041167A" w:rsidRPr="00B70F92" w:rsidRDefault="0041167A" w:rsidP="00687E1C">
            <w:pPr>
              <w:rPr>
                <w:b/>
                <w:szCs w:val="18"/>
              </w:rPr>
            </w:pPr>
            <w:r w:rsidRPr="00B70F92">
              <w:rPr>
                <w:b/>
                <w:szCs w:val="18"/>
              </w:rPr>
              <w:lastRenderedPageBreak/>
              <w:t>8</w:t>
            </w:r>
          </w:p>
          <w:p w:rsidR="0041167A" w:rsidRPr="00B70F92" w:rsidRDefault="0041167A" w:rsidP="00687E1C">
            <w:pPr>
              <w:rPr>
                <w:b/>
                <w:szCs w:val="18"/>
              </w:rPr>
            </w:pPr>
            <w:r w:rsidRPr="00B70F92">
              <w:rPr>
                <w:b/>
                <w:szCs w:val="18"/>
              </w:rPr>
              <w:t>Committees and Other Subsidiary Bodies</w:t>
            </w:r>
          </w:p>
        </w:tc>
        <w:tc>
          <w:tcPr>
            <w:tcW w:w="5253" w:type="dxa"/>
          </w:tcPr>
          <w:p w:rsidR="0041167A" w:rsidRDefault="0041167A" w:rsidP="00687E1C">
            <w:pPr>
              <w:ind w:left="33"/>
              <w:rPr>
                <w:szCs w:val="18"/>
              </w:rPr>
            </w:pPr>
          </w:p>
          <w:p w:rsidR="00C55175" w:rsidDel="00455A41" w:rsidRDefault="0041167A">
            <w:pPr>
              <w:ind w:left="33"/>
              <w:rPr>
                <w:del w:id="1294" w:author="Marie-Helene" w:date="2017-10-30T16:42:00Z"/>
                <w:szCs w:val="18"/>
              </w:rPr>
            </w:pPr>
            <w:r w:rsidRPr="00687E1C">
              <w:rPr>
                <w:szCs w:val="18"/>
              </w:rPr>
              <w:lastRenderedPageBreak/>
              <w:t>Committees and other subsidiary bodies</w:t>
            </w:r>
            <w:ins w:id="1295" w:author="Marie-Helene" w:date="2017-10-30T16:41:00Z">
              <w:r w:rsidR="00455A41">
                <w:rPr>
                  <w:szCs w:val="18"/>
                </w:rPr>
                <w:t xml:space="preserve"> shall</w:t>
              </w:r>
            </w:ins>
            <w:r w:rsidRPr="00687E1C">
              <w:rPr>
                <w:szCs w:val="18"/>
              </w:rPr>
              <w:t xml:space="preserve"> </w:t>
            </w:r>
            <w:del w:id="1296" w:author="Marie-Helene" w:date="2017-10-30T16:38:00Z">
              <w:r w:rsidRPr="00687E1C" w:rsidDel="00C55175">
                <w:rPr>
                  <w:szCs w:val="18"/>
                </w:rPr>
                <w:delText xml:space="preserve">may be established by the </w:delText>
              </w:r>
            </w:del>
            <w:del w:id="1297" w:author="Marie-Helene" w:date="2017-10-05T18:14:00Z">
              <w:r w:rsidRPr="00687E1C" w:rsidDel="00C106CE">
                <w:rPr>
                  <w:szCs w:val="18"/>
                </w:rPr>
                <w:delText xml:space="preserve">General Assembly or the </w:delText>
              </w:r>
            </w:del>
            <w:del w:id="1298" w:author="Marie-Helene" w:date="2017-10-30T16:38:00Z">
              <w:r w:rsidRPr="00687E1C" w:rsidDel="00C55175">
                <w:rPr>
                  <w:szCs w:val="18"/>
                </w:rPr>
                <w:delText xml:space="preserve">Council to </w:delText>
              </w:r>
            </w:del>
            <w:r w:rsidRPr="00687E1C">
              <w:rPr>
                <w:szCs w:val="18"/>
              </w:rPr>
              <w:t>support the endeavours of the Organization and shall operate in accordance with this Convention and the General Regulations.</w:t>
            </w:r>
          </w:p>
          <w:p w:rsidR="0041167A" w:rsidRPr="00687E1C" w:rsidRDefault="0041167A">
            <w:pPr>
              <w:rPr>
                <w:szCs w:val="18"/>
              </w:rPr>
              <w:pPrChange w:id="1299" w:author="Marie-Helene" w:date="2017-10-30T16:42:00Z">
                <w:pPr>
                  <w:ind w:left="33"/>
                </w:pPr>
              </w:pPrChange>
            </w:pPr>
          </w:p>
        </w:tc>
        <w:tc>
          <w:tcPr>
            <w:tcW w:w="6100" w:type="dxa"/>
          </w:tcPr>
          <w:p w:rsidR="0041167A" w:rsidRDefault="0041167A">
            <w:pPr>
              <w:rPr>
                <w:szCs w:val="18"/>
              </w:rPr>
            </w:pPr>
          </w:p>
          <w:p w:rsidR="007C36C7" w:rsidRDefault="007C36C7">
            <w:pPr>
              <w:rPr>
                <w:szCs w:val="18"/>
              </w:rPr>
            </w:pPr>
            <w:r>
              <w:rPr>
                <w:szCs w:val="18"/>
              </w:rPr>
              <w:lastRenderedPageBreak/>
              <w:t xml:space="preserve">Ensure the Convention is consistent and clear on </w:t>
            </w:r>
            <w:r w:rsidR="00D37F9D">
              <w:rPr>
                <w:szCs w:val="18"/>
              </w:rPr>
              <w:t>who</w:t>
            </w:r>
            <w:r>
              <w:rPr>
                <w:szCs w:val="18"/>
              </w:rPr>
              <w:t xml:space="preserve"> may establish Committees and other bodies.</w:t>
            </w:r>
          </w:p>
          <w:p w:rsidR="007C36C7" w:rsidRDefault="007C36C7">
            <w:pPr>
              <w:rPr>
                <w:szCs w:val="18"/>
              </w:rPr>
            </w:pPr>
          </w:p>
          <w:p w:rsidR="0041167A" w:rsidRDefault="0041167A">
            <w:pPr>
              <w:rPr>
                <w:szCs w:val="18"/>
              </w:rPr>
            </w:pPr>
            <w:r>
              <w:rPr>
                <w:szCs w:val="18"/>
              </w:rPr>
              <w:t>Delete “or the Council”. (Committees established by GA)</w:t>
            </w:r>
          </w:p>
          <w:p w:rsidR="0041167A" w:rsidRDefault="0041167A">
            <w:pPr>
              <w:rPr>
                <w:szCs w:val="18"/>
              </w:rPr>
            </w:pPr>
          </w:p>
          <w:p w:rsidR="0041167A" w:rsidRPr="00C106CE" w:rsidRDefault="0041167A">
            <w:pPr>
              <w:rPr>
                <w:color w:val="00548C"/>
                <w:szCs w:val="18"/>
              </w:rPr>
            </w:pPr>
            <w:r>
              <w:rPr>
                <w:szCs w:val="18"/>
              </w:rPr>
              <w:t>Not clear. A mechanism of subordination between the General Assembly is needed, taking account of the provisions in 7.6 (m), and should appear in the Convention.</w:t>
            </w:r>
          </w:p>
          <w:p w:rsidR="00C106CE" w:rsidRPr="00C106CE" w:rsidRDefault="00C106CE">
            <w:pPr>
              <w:rPr>
                <w:color w:val="00548C"/>
                <w:szCs w:val="18"/>
              </w:rPr>
            </w:pPr>
            <w:r w:rsidRPr="00C106CE">
              <w:rPr>
                <w:color w:val="00548C"/>
                <w:szCs w:val="18"/>
              </w:rPr>
              <w:t>Committees and other bodies report to the Council.</w:t>
            </w:r>
          </w:p>
          <w:p w:rsidR="0041167A" w:rsidRDefault="0041167A">
            <w:pPr>
              <w:rPr>
                <w:szCs w:val="18"/>
              </w:rPr>
            </w:pPr>
          </w:p>
          <w:p w:rsidR="0041167A" w:rsidRPr="00C106CE" w:rsidRDefault="0041167A" w:rsidP="001F60BA">
            <w:pPr>
              <w:rPr>
                <w:color w:val="00548C"/>
                <w:szCs w:val="18"/>
                <w:rPrChange w:id="1300" w:author="Marie-Helene" w:date="2017-10-05T18:17:00Z">
                  <w:rPr>
                    <w:szCs w:val="18"/>
                  </w:rPr>
                </w:rPrChange>
              </w:rPr>
            </w:pPr>
            <w:r>
              <w:rPr>
                <w:szCs w:val="18"/>
              </w:rPr>
              <w:t>To facilitate interaction between Member States (exchange on national experiences and circumstances), add at the end of the Article: “When feasible, they will all be located or hold sessions in different Member States.”</w:t>
            </w:r>
          </w:p>
          <w:p w:rsidR="00C106CE" w:rsidRPr="00C106CE" w:rsidRDefault="00C106CE" w:rsidP="001F60BA">
            <w:pPr>
              <w:rPr>
                <w:color w:val="00548C"/>
                <w:szCs w:val="18"/>
                <w:rPrChange w:id="1301" w:author="Marie-Helene" w:date="2017-10-05T18:16:00Z">
                  <w:rPr>
                    <w:szCs w:val="18"/>
                  </w:rPr>
                </w:rPrChange>
              </w:rPr>
            </w:pPr>
            <w:r w:rsidRPr="00C106CE">
              <w:rPr>
                <w:color w:val="00548C"/>
                <w:szCs w:val="18"/>
              </w:rPr>
              <w:t xml:space="preserve">Would adversely impact </w:t>
            </w:r>
            <w:ins w:id="1302" w:author="Jon Price" w:date="2017-10-09T20:14:00Z">
              <w:r w:rsidR="001F230C">
                <w:rPr>
                  <w:color w:val="00548C"/>
                  <w:szCs w:val="18"/>
                </w:rPr>
                <w:t xml:space="preserve">on </w:t>
              </w:r>
            </w:ins>
            <w:r w:rsidRPr="00C106CE">
              <w:rPr>
                <w:color w:val="00548C"/>
                <w:szCs w:val="18"/>
              </w:rPr>
              <w:t>the finances of the Organization.</w:t>
            </w:r>
          </w:p>
        </w:tc>
        <w:tc>
          <w:tcPr>
            <w:tcW w:w="1968" w:type="dxa"/>
          </w:tcPr>
          <w:p w:rsidR="0041167A" w:rsidRDefault="0041167A">
            <w:pPr>
              <w:rPr>
                <w:szCs w:val="18"/>
              </w:rPr>
            </w:pPr>
          </w:p>
          <w:p w:rsidR="007C36C7" w:rsidRDefault="007C36C7">
            <w:pPr>
              <w:rPr>
                <w:szCs w:val="18"/>
              </w:rPr>
            </w:pPr>
            <w:r>
              <w:rPr>
                <w:szCs w:val="18"/>
              </w:rPr>
              <w:lastRenderedPageBreak/>
              <w:t>Canada</w:t>
            </w:r>
          </w:p>
          <w:p w:rsidR="007C36C7" w:rsidRDefault="007C36C7">
            <w:pPr>
              <w:rPr>
                <w:szCs w:val="18"/>
              </w:rPr>
            </w:pPr>
          </w:p>
          <w:p w:rsidR="007C36C7" w:rsidRDefault="007C36C7">
            <w:pPr>
              <w:rPr>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r>
              <w:rPr>
                <w:szCs w:val="18"/>
              </w:rPr>
              <w:t>Russia</w:t>
            </w:r>
          </w:p>
          <w:p w:rsidR="0041167A" w:rsidRDefault="0041167A">
            <w:pPr>
              <w:rPr>
                <w:szCs w:val="18"/>
              </w:rPr>
            </w:pPr>
          </w:p>
          <w:p w:rsidR="0041167A" w:rsidRDefault="0041167A">
            <w:pPr>
              <w:rPr>
                <w:szCs w:val="18"/>
              </w:rPr>
            </w:pPr>
          </w:p>
          <w:p w:rsidR="0041167A" w:rsidRDefault="0041167A">
            <w:pPr>
              <w:rPr>
                <w:szCs w:val="18"/>
              </w:rPr>
            </w:pPr>
          </w:p>
          <w:p w:rsidR="00A608D9" w:rsidRDefault="00A608D9">
            <w:pPr>
              <w:rPr>
                <w:szCs w:val="18"/>
              </w:rPr>
            </w:pPr>
          </w:p>
          <w:p w:rsidR="0041167A" w:rsidRPr="00AA6F89" w:rsidRDefault="0041167A">
            <w:pPr>
              <w:rPr>
                <w:szCs w:val="18"/>
              </w:rPr>
            </w:pPr>
            <w:r>
              <w:rPr>
                <w:szCs w:val="18"/>
              </w:rPr>
              <w:t>Spain</w:t>
            </w:r>
          </w:p>
        </w:tc>
      </w:tr>
      <w:tr w:rsidR="0041167A" w:rsidTr="00067620">
        <w:tc>
          <w:tcPr>
            <w:tcW w:w="1513" w:type="dxa"/>
          </w:tcPr>
          <w:p w:rsidR="0041167A" w:rsidRPr="00B70F92" w:rsidRDefault="0041167A">
            <w:pPr>
              <w:rPr>
                <w:b/>
                <w:szCs w:val="18"/>
              </w:rPr>
            </w:pPr>
            <w:r w:rsidRPr="00B70F92">
              <w:rPr>
                <w:b/>
                <w:szCs w:val="18"/>
              </w:rPr>
              <w:lastRenderedPageBreak/>
              <w:t>9</w:t>
            </w:r>
          </w:p>
          <w:p w:rsidR="0041167A" w:rsidRPr="00B70F92" w:rsidRDefault="0041167A">
            <w:pPr>
              <w:rPr>
                <w:b/>
                <w:szCs w:val="18"/>
              </w:rPr>
            </w:pPr>
            <w:r w:rsidRPr="00B70F92">
              <w:rPr>
                <w:b/>
                <w:szCs w:val="18"/>
              </w:rPr>
              <w:t>Secretariat</w:t>
            </w:r>
          </w:p>
        </w:tc>
        <w:tc>
          <w:tcPr>
            <w:tcW w:w="5253" w:type="dxa"/>
          </w:tcPr>
          <w:p w:rsidR="0041167A" w:rsidRPr="00B70F92" w:rsidRDefault="0041167A" w:rsidP="00B70F92">
            <w:pPr>
              <w:ind w:left="33"/>
              <w:rPr>
                <w:szCs w:val="18"/>
              </w:rPr>
            </w:pPr>
          </w:p>
          <w:p w:rsidR="0041167A" w:rsidRPr="00687E1C" w:rsidRDefault="0041167A" w:rsidP="00C82D83">
            <w:pPr>
              <w:pStyle w:val="Paragraphedeliste"/>
              <w:numPr>
                <w:ilvl w:val="0"/>
                <w:numId w:val="13"/>
              </w:numPr>
              <w:ind w:left="317" w:hanging="284"/>
              <w:rPr>
                <w:szCs w:val="18"/>
              </w:rPr>
            </w:pPr>
            <w:r w:rsidRPr="00687E1C">
              <w:rPr>
                <w:szCs w:val="18"/>
              </w:rPr>
              <w:t>The permanent Secretariat of the Organization shall be comprised of the Secretary-General and such technical and administrative staff as may be required for the work of the Organization</w:t>
            </w:r>
            <w:ins w:id="1303" w:author="Marie-Helene" w:date="2017-10-30T16:50:00Z">
              <w:r w:rsidR="00A53EE1">
                <w:rPr>
                  <w:szCs w:val="18"/>
                </w:rPr>
                <w:t xml:space="preserve"> within the approved budget</w:t>
              </w:r>
              <w:r w:rsidR="009A013C">
                <w:rPr>
                  <w:szCs w:val="18"/>
                </w:rPr>
                <w:t>ary fra</w:t>
              </w:r>
              <w:r w:rsidR="009C3EA3">
                <w:rPr>
                  <w:szCs w:val="18"/>
                </w:rPr>
                <w:t>mework</w:t>
              </w:r>
            </w:ins>
            <w:r w:rsidRPr="00687E1C">
              <w:rPr>
                <w:szCs w:val="18"/>
              </w:rPr>
              <w:t>.</w:t>
            </w:r>
          </w:p>
        </w:tc>
        <w:tc>
          <w:tcPr>
            <w:tcW w:w="6100" w:type="dxa"/>
          </w:tcPr>
          <w:p w:rsidR="0041167A" w:rsidRDefault="0041167A">
            <w:pPr>
              <w:rPr>
                <w:szCs w:val="18"/>
              </w:rPr>
            </w:pPr>
          </w:p>
          <w:p w:rsidR="00D75167" w:rsidRDefault="00D75167">
            <w:pPr>
              <w:rPr>
                <w:szCs w:val="18"/>
              </w:rPr>
            </w:pPr>
            <w:r>
              <w:rPr>
                <w:szCs w:val="18"/>
              </w:rPr>
              <w:t>Limit budgetary implications of hiring staff, add “Within the approved budgetary framework”.</w:t>
            </w:r>
          </w:p>
          <w:p w:rsidR="00067620" w:rsidRPr="00067620" w:rsidRDefault="00067620">
            <w:pPr>
              <w:rPr>
                <w:color w:val="00558C"/>
                <w:szCs w:val="18"/>
              </w:rPr>
            </w:pPr>
            <w:r w:rsidRPr="00067620">
              <w:rPr>
                <w:color w:val="00558C"/>
                <w:szCs w:val="18"/>
              </w:rPr>
              <w:t>All activities are to be conducted within</w:t>
            </w:r>
            <w:ins w:id="1304" w:author="Jon Price" w:date="2017-10-09T20:14:00Z">
              <w:r w:rsidR="001F230C">
                <w:rPr>
                  <w:color w:val="00558C"/>
                  <w:szCs w:val="18"/>
                </w:rPr>
                <w:t xml:space="preserve"> </w:t>
              </w:r>
            </w:ins>
            <w:del w:id="1305" w:author="Jon Price" w:date="2017-10-09T20:14:00Z">
              <w:r w:rsidRPr="00067620" w:rsidDel="001F230C">
                <w:rPr>
                  <w:color w:val="00558C"/>
                  <w:szCs w:val="18"/>
                </w:rPr>
                <w:delText xml:space="preserve"> the </w:delText>
              </w:r>
            </w:del>
            <w:r w:rsidRPr="00067620">
              <w:rPr>
                <w:color w:val="00558C"/>
                <w:szCs w:val="18"/>
              </w:rPr>
              <w:t>budget.</w:t>
            </w:r>
          </w:p>
          <w:p w:rsidR="00D75167" w:rsidRDefault="00D75167">
            <w:pPr>
              <w:rPr>
                <w:szCs w:val="18"/>
              </w:rPr>
            </w:pPr>
          </w:p>
          <w:p w:rsidR="0041167A" w:rsidRDefault="0041167A">
            <w:pPr>
              <w:rPr>
                <w:szCs w:val="18"/>
              </w:rPr>
            </w:pPr>
            <w:r>
              <w:rPr>
                <w:szCs w:val="18"/>
              </w:rPr>
              <w:t>Keep neutrality of the Secretariat (article 56 of IMO Convention). Add:</w:t>
            </w:r>
          </w:p>
          <w:p w:rsidR="0041167A" w:rsidRPr="00067620" w:rsidRDefault="0041167A">
            <w:pPr>
              <w:rPr>
                <w:color w:val="00558C"/>
                <w:szCs w:val="18"/>
              </w:rPr>
            </w:pPr>
            <w:r>
              <w:rPr>
                <w:szCs w:val="18"/>
              </w:rPr>
              <w:t>“In the performance of their duties, the Secretary-general and the staff shall not seek or receive instructions from any Government of from any authority external to the Organization. They shall refrain from any action which might reflect on their position as international officials. Each contracting Party on its part undertakes to respect the exclusively international character of the responsibilities of the Secretary-General and the staff and not to seek to influence them in the discharge of their responsibilities.”</w:t>
            </w:r>
          </w:p>
          <w:p w:rsidR="00067620" w:rsidRPr="00067620" w:rsidRDefault="00067620">
            <w:pPr>
              <w:rPr>
                <w:color w:val="00558C"/>
                <w:szCs w:val="18"/>
              </w:rPr>
            </w:pPr>
            <w:r w:rsidRPr="00067620">
              <w:rPr>
                <w:color w:val="00558C"/>
                <w:szCs w:val="18"/>
              </w:rPr>
              <w:t>In General Regulations.</w:t>
            </w:r>
          </w:p>
          <w:p w:rsidR="0041167A" w:rsidRDefault="0041167A">
            <w:pPr>
              <w:rPr>
                <w:szCs w:val="18"/>
              </w:rPr>
            </w:pPr>
          </w:p>
          <w:p w:rsidR="0041167A" w:rsidRPr="00AA6F89" w:rsidRDefault="0041167A">
            <w:pPr>
              <w:rPr>
                <w:szCs w:val="18"/>
              </w:rPr>
            </w:pPr>
            <w:r>
              <w:rPr>
                <w:szCs w:val="18"/>
              </w:rPr>
              <w:t>Add at the end of 9.1: “, if approved, case by case, by the Council.”</w:t>
            </w:r>
          </w:p>
        </w:tc>
        <w:tc>
          <w:tcPr>
            <w:tcW w:w="1968" w:type="dxa"/>
          </w:tcPr>
          <w:p w:rsidR="0041167A" w:rsidRDefault="0041167A">
            <w:pPr>
              <w:rPr>
                <w:szCs w:val="18"/>
              </w:rPr>
            </w:pPr>
          </w:p>
          <w:p w:rsidR="00D75167" w:rsidRDefault="00D75167">
            <w:pPr>
              <w:rPr>
                <w:szCs w:val="18"/>
              </w:rPr>
            </w:pPr>
            <w:r>
              <w:rPr>
                <w:szCs w:val="18"/>
              </w:rPr>
              <w:t>Canada</w:t>
            </w:r>
          </w:p>
          <w:p w:rsidR="00D75167" w:rsidRDefault="00D75167">
            <w:pPr>
              <w:rPr>
                <w:szCs w:val="18"/>
              </w:rPr>
            </w:pPr>
          </w:p>
          <w:p w:rsidR="00D75167" w:rsidRDefault="00D75167">
            <w:pPr>
              <w:rPr>
                <w:szCs w:val="18"/>
              </w:rPr>
            </w:pPr>
          </w:p>
          <w:p w:rsidR="002B23B0" w:rsidRDefault="002B23B0">
            <w:pPr>
              <w:rPr>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2B23B0" w:rsidRDefault="002B23B0">
            <w:pPr>
              <w:rPr>
                <w:szCs w:val="18"/>
              </w:rPr>
            </w:pPr>
          </w:p>
          <w:p w:rsidR="0041167A" w:rsidRPr="00AA6F89" w:rsidRDefault="0041167A">
            <w:pPr>
              <w:rPr>
                <w:szCs w:val="18"/>
              </w:rPr>
            </w:pPr>
            <w:r>
              <w:rPr>
                <w:szCs w:val="18"/>
              </w:rPr>
              <w:t>Spain</w:t>
            </w:r>
          </w:p>
        </w:tc>
      </w:tr>
      <w:tr w:rsidR="0041167A" w:rsidTr="0041167A">
        <w:trPr>
          <w:trPrChange w:id="1306" w:author="Marie-Helene" w:date="2017-10-05T11:33:00Z">
            <w:trPr>
              <w:gridAfter w:val="0"/>
            </w:trPr>
          </w:trPrChange>
        </w:trPr>
        <w:tc>
          <w:tcPr>
            <w:tcW w:w="1513" w:type="dxa"/>
            <w:tcPrChange w:id="1307" w:author="Marie-Helene" w:date="2017-10-05T11:33:00Z">
              <w:tcPr>
                <w:tcW w:w="1513" w:type="dxa"/>
              </w:tcPr>
            </w:tcPrChange>
          </w:tcPr>
          <w:p w:rsidR="0041167A" w:rsidRDefault="0041167A">
            <w:pPr>
              <w:rPr>
                <w:szCs w:val="18"/>
              </w:rPr>
            </w:pPr>
          </w:p>
        </w:tc>
        <w:tc>
          <w:tcPr>
            <w:tcW w:w="5253" w:type="dxa"/>
            <w:tcPrChange w:id="1308" w:author="Marie-Helene" w:date="2017-10-05T11:33:00Z">
              <w:tcPr>
                <w:tcW w:w="5253" w:type="dxa"/>
              </w:tcPr>
            </w:tcPrChange>
          </w:tcPr>
          <w:p w:rsidR="0041167A" w:rsidRPr="00687E1C" w:rsidRDefault="0041167A">
            <w:pPr>
              <w:pStyle w:val="Paragraphedeliste"/>
              <w:numPr>
                <w:ilvl w:val="1"/>
                <w:numId w:val="13"/>
              </w:numPr>
              <w:ind w:left="742" w:hanging="425"/>
              <w:rPr>
                <w:szCs w:val="18"/>
              </w:rPr>
            </w:pPr>
            <w:r w:rsidRPr="00687E1C">
              <w:rPr>
                <w:szCs w:val="18"/>
              </w:rPr>
              <w:t xml:space="preserve">The </w:t>
            </w:r>
            <w:ins w:id="1309" w:author="Marie-Helene" w:date="2017-10-30T16:55:00Z">
              <w:r w:rsidR="00EF448C">
                <w:rPr>
                  <w:szCs w:val="18"/>
                </w:rPr>
                <w:t xml:space="preserve">term of the </w:t>
              </w:r>
            </w:ins>
            <w:r w:rsidRPr="00687E1C">
              <w:rPr>
                <w:szCs w:val="18"/>
              </w:rPr>
              <w:t xml:space="preserve">Secretary-General shall be </w:t>
            </w:r>
            <w:del w:id="1310" w:author="Marie-Helene" w:date="2017-10-06T09:11:00Z">
              <w:r w:rsidRPr="00687E1C" w:rsidDel="00067620">
                <w:rPr>
                  <w:szCs w:val="18"/>
                </w:rPr>
                <w:delText xml:space="preserve">appointed </w:delText>
              </w:r>
            </w:del>
            <w:ins w:id="1311" w:author="Marie-Helene" w:date="2017-10-06T09:11:00Z">
              <w:del w:id="1312" w:author="Jon Price" w:date="2017-10-09T20:16:00Z">
                <w:r w:rsidR="00067620" w:rsidDel="000E58FD">
                  <w:rPr>
                    <w:szCs w:val="18"/>
                  </w:rPr>
                  <w:delText>by the Member States</w:delText>
                </w:r>
                <w:r w:rsidR="00067620" w:rsidRPr="00687E1C" w:rsidDel="000E58FD">
                  <w:rPr>
                    <w:szCs w:val="18"/>
                  </w:rPr>
                  <w:delText xml:space="preserve"> </w:delText>
                </w:r>
              </w:del>
            </w:ins>
            <w:r w:rsidRPr="00687E1C">
              <w:rPr>
                <w:szCs w:val="18"/>
              </w:rPr>
              <w:t xml:space="preserve">for </w:t>
            </w:r>
            <w:del w:id="1313" w:author="Marie-Helene" w:date="2017-10-30T16:55:00Z">
              <w:r w:rsidRPr="00687E1C" w:rsidDel="00EF448C">
                <w:rPr>
                  <w:szCs w:val="18"/>
                </w:rPr>
                <w:delText xml:space="preserve">a term of </w:delText>
              </w:r>
            </w:del>
            <w:del w:id="1314" w:author="Marie-Helene" w:date="2017-10-30T16:48:00Z">
              <w:r w:rsidRPr="00687E1C" w:rsidDel="00A53EE1">
                <w:rPr>
                  <w:szCs w:val="18"/>
                </w:rPr>
                <w:delText xml:space="preserve">four </w:delText>
              </w:r>
            </w:del>
            <w:ins w:id="1315" w:author="Marie-Helene" w:date="2017-10-30T16:48:00Z">
              <w:r w:rsidR="00A53EE1">
                <w:rPr>
                  <w:szCs w:val="18"/>
                </w:rPr>
                <w:t>three</w:t>
              </w:r>
              <w:r w:rsidR="00A53EE1" w:rsidRPr="00687E1C">
                <w:rPr>
                  <w:szCs w:val="18"/>
                </w:rPr>
                <w:t xml:space="preserve"> </w:t>
              </w:r>
            </w:ins>
            <w:r w:rsidRPr="00687E1C">
              <w:rPr>
                <w:szCs w:val="18"/>
              </w:rPr>
              <w:t>years</w:t>
            </w:r>
            <w:ins w:id="1316" w:author="Marie-Helene" w:date="2017-10-30T17:00:00Z">
              <w:r w:rsidR="00EF448C">
                <w:rPr>
                  <w:szCs w:val="18"/>
                </w:rPr>
                <w:t>. The Secretary-General may be re-elected</w:t>
              </w:r>
            </w:ins>
            <w:ins w:id="1317" w:author="Marie-Helene" w:date="2017-10-30T16:58:00Z">
              <w:r w:rsidR="00EF448C">
                <w:rPr>
                  <w:szCs w:val="18"/>
                </w:rPr>
                <w:t xml:space="preserve"> </w:t>
              </w:r>
            </w:ins>
            <w:ins w:id="1318" w:author="Marie-Helene" w:date="2017-10-30T16:57:00Z">
              <w:r w:rsidR="00EF448C" w:rsidRPr="00EF448C">
                <w:rPr>
                  <w:szCs w:val="18"/>
                </w:rPr>
                <w:t>for</w:t>
              </w:r>
            </w:ins>
            <w:ins w:id="1319" w:author="Marie-Helene" w:date="2017-10-30T16:59:00Z">
              <w:r w:rsidR="00EF448C">
                <w:rPr>
                  <w:szCs w:val="18"/>
                </w:rPr>
                <w:t xml:space="preserve"> up</w:t>
              </w:r>
            </w:ins>
            <w:ins w:id="1320" w:author="Marie-Helene" w:date="2017-10-30T16:57:00Z">
              <w:r w:rsidR="00EF448C" w:rsidRPr="00EF448C">
                <w:rPr>
                  <w:szCs w:val="18"/>
                </w:rPr>
                <w:t xml:space="preserve"> </w:t>
              </w:r>
            </w:ins>
            <w:ins w:id="1321" w:author="Marie-Helene" w:date="2017-10-30T16:59:00Z">
              <w:r w:rsidR="00EF448C">
                <w:rPr>
                  <w:szCs w:val="18"/>
                </w:rPr>
                <w:t xml:space="preserve">to </w:t>
              </w:r>
            </w:ins>
            <w:ins w:id="1322" w:author="Marie-Helene" w:date="2017-10-30T16:57:00Z">
              <w:r w:rsidR="00EF448C" w:rsidRPr="00EF448C">
                <w:rPr>
                  <w:szCs w:val="18"/>
                </w:rPr>
                <w:t xml:space="preserve">two </w:t>
              </w:r>
            </w:ins>
            <w:ins w:id="1323" w:author="Marie-Helene" w:date="2017-10-30T16:58:00Z">
              <w:r w:rsidR="00EF448C" w:rsidRPr="00280FB0">
                <w:rPr>
                  <w:szCs w:val="18"/>
                </w:rPr>
                <w:t>additional</w:t>
              </w:r>
              <w:r w:rsidR="00EF448C">
                <w:rPr>
                  <w:szCs w:val="18"/>
                </w:rPr>
                <w:t xml:space="preserve"> consecutive </w:t>
              </w:r>
            </w:ins>
            <w:ins w:id="1324" w:author="Marie-Helene" w:date="2017-10-30T16:57:00Z">
              <w:r w:rsidR="00EF448C">
                <w:rPr>
                  <w:szCs w:val="18"/>
                </w:rPr>
                <w:t xml:space="preserve">terms </w:t>
              </w:r>
            </w:ins>
            <w:ins w:id="1325" w:author="Marie-Helene" w:date="2017-10-30T17:00:00Z">
              <w:r w:rsidR="00EF448C">
                <w:rPr>
                  <w:szCs w:val="18"/>
                </w:rPr>
                <w:t>of three years each;</w:t>
              </w:r>
            </w:ins>
            <w:del w:id="1326" w:author="Marie-Helene" w:date="2017-10-30T16:59:00Z">
              <w:r w:rsidRPr="00687E1C" w:rsidDel="00EF448C">
                <w:rPr>
                  <w:szCs w:val="18"/>
                </w:rPr>
                <w:delText xml:space="preserve"> </w:delText>
              </w:r>
            </w:del>
            <w:del w:id="1327" w:author="Marie-Helene" w:date="2017-10-30T16:57:00Z">
              <w:r w:rsidRPr="00687E1C" w:rsidDel="00EF448C">
                <w:rPr>
                  <w:szCs w:val="18"/>
                </w:rPr>
                <w:delText xml:space="preserve">and may be reappointed </w:delText>
              </w:r>
            </w:del>
            <w:ins w:id="1328" w:author="Jon Price" w:date="2017-10-09T20:07:00Z">
              <w:del w:id="1329" w:author="Marie-Helene" w:date="2017-10-30T16:57:00Z">
                <w:r w:rsidR="001F230C" w:rsidDel="00EF448C">
                  <w:rPr>
                    <w:szCs w:val="18"/>
                  </w:rPr>
                  <w:delText xml:space="preserve">re-elected </w:delText>
                </w:r>
              </w:del>
            </w:ins>
            <w:del w:id="1330" w:author="Marie-Helene" w:date="2017-10-30T16:57:00Z">
              <w:r w:rsidRPr="00687E1C" w:rsidDel="00EF448C">
                <w:rPr>
                  <w:szCs w:val="18"/>
                </w:rPr>
                <w:delText xml:space="preserve">for one additional term not exceeding </w:delText>
              </w:r>
            </w:del>
            <w:del w:id="1331" w:author="Marie-Helene" w:date="2017-10-30T16:48:00Z">
              <w:r w:rsidRPr="00687E1C" w:rsidDel="00A53EE1">
                <w:rPr>
                  <w:szCs w:val="18"/>
                </w:rPr>
                <w:delText xml:space="preserve">four </w:delText>
              </w:r>
            </w:del>
            <w:del w:id="1332" w:author="Marie-Helene" w:date="2017-10-30T16:57:00Z">
              <w:r w:rsidRPr="00687E1C" w:rsidDel="00EF448C">
                <w:rPr>
                  <w:szCs w:val="18"/>
                </w:rPr>
                <w:delText>years;</w:delText>
              </w:r>
            </w:del>
          </w:p>
        </w:tc>
        <w:tc>
          <w:tcPr>
            <w:tcW w:w="6100" w:type="dxa"/>
            <w:tcPrChange w:id="1333" w:author="Marie-Helene" w:date="2017-10-05T11:33:00Z">
              <w:tcPr>
                <w:tcW w:w="5549" w:type="dxa"/>
              </w:tcPr>
            </w:tcPrChange>
          </w:tcPr>
          <w:p w:rsidR="005D25AD" w:rsidRDefault="005D25AD">
            <w:pPr>
              <w:rPr>
                <w:szCs w:val="18"/>
              </w:rPr>
            </w:pPr>
            <w:r>
              <w:rPr>
                <w:szCs w:val="18"/>
              </w:rPr>
              <w:t>Make reference to who is appointing the Secretary-General</w:t>
            </w:r>
          </w:p>
          <w:p w:rsidR="005D25AD" w:rsidRPr="000E58FD" w:rsidRDefault="000E58FD">
            <w:pPr>
              <w:rPr>
                <w:color w:val="2E74B5" w:themeColor="accent1" w:themeShade="BF"/>
                <w:szCs w:val="18"/>
                <w:rPrChange w:id="1334" w:author="Jon Price" w:date="2017-10-09T20:17:00Z">
                  <w:rPr>
                    <w:szCs w:val="18"/>
                  </w:rPr>
                </w:rPrChange>
              </w:rPr>
            </w:pPr>
            <w:ins w:id="1335" w:author="Jon Price" w:date="2017-10-09T20:17:00Z">
              <w:r w:rsidRPr="000E58FD">
                <w:rPr>
                  <w:color w:val="2E74B5" w:themeColor="accent1" w:themeShade="BF"/>
                  <w:szCs w:val="18"/>
                  <w:rPrChange w:id="1336" w:author="Jon Price" w:date="2017-10-09T20:17:00Z">
                    <w:rPr>
                      <w:szCs w:val="18"/>
                    </w:rPr>
                  </w:rPrChange>
                </w:rPr>
                <w:t>See Article 6.8 (e)</w:t>
              </w:r>
            </w:ins>
          </w:p>
          <w:p w:rsidR="0041167A" w:rsidRDefault="0041167A">
            <w:pPr>
              <w:rPr>
                <w:szCs w:val="18"/>
              </w:rPr>
            </w:pPr>
            <w:r>
              <w:rPr>
                <w:szCs w:val="18"/>
              </w:rPr>
              <w:t>Proposed amended text:</w:t>
            </w:r>
          </w:p>
          <w:p w:rsidR="0041167A" w:rsidRPr="00AA6F89" w:rsidRDefault="0041167A">
            <w:pPr>
              <w:rPr>
                <w:szCs w:val="18"/>
              </w:rPr>
            </w:pPr>
            <w:r>
              <w:rPr>
                <w:szCs w:val="18"/>
              </w:rPr>
              <w:t>“</w:t>
            </w:r>
            <w:r w:rsidRPr="00687E1C">
              <w:rPr>
                <w:szCs w:val="18"/>
              </w:rPr>
              <w:t xml:space="preserve">The </w:t>
            </w:r>
            <w:r w:rsidRPr="003E6FC1">
              <w:rPr>
                <w:b/>
                <w:szCs w:val="18"/>
              </w:rPr>
              <w:t>Secretary-General</w:t>
            </w:r>
            <w:r w:rsidRPr="00687E1C">
              <w:rPr>
                <w:szCs w:val="18"/>
              </w:rPr>
              <w:t xml:space="preserve"> shall be </w:t>
            </w:r>
            <w:r w:rsidRPr="003E6FC1">
              <w:rPr>
                <w:strike/>
                <w:szCs w:val="18"/>
              </w:rPr>
              <w:t>appointed</w:t>
            </w:r>
            <w:r w:rsidRPr="00687E1C">
              <w:rPr>
                <w:szCs w:val="18"/>
              </w:rPr>
              <w:t xml:space="preserve"> </w:t>
            </w:r>
            <w:r w:rsidRPr="003E6FC1">
              <w:rPr>
                <w:b/>
                <w:szCs w:val="18"/>
                <w:u w:val="single"/>
              </w:rPr>
              <w:t>elected</w:t>
            </w:r>
            <w:r>
              <w:rPr>
                <w:szCs w:val="18"/>
                <w:u w:val="single"/>
              </w:rPr>
              <w:t xml:space="preserve"> by the Member States at the General </w:t>
            </w:r>
            <w:r w:rsidRPr="003E6FC1">
              <w:rPr>
                <w:szCs w:val="18"/>
                <w:u w:val="single"/>
              </w:rPr>
              <w:t>Assembly</w:t>
            </w:r>
            <w:r>
              <w:rPr>
                <w:szCs w:val="18"/>
              </w:rPr>
              <w:t xml:space="preserve"> </w:t>
            </w:r>
            <w:r w:rsidRPr="003E6FC1">
              <w:rPr>
                <w:szCs w:val="18"/>
              </w:rPr>
              <w:t>for</w:t>
            </w:r>
            <w:r w:rsidRPr="00687E1C">
              <w:rPr>
                <w:szCs w:val="18"/>
              </w:rPr>
              <w:t xml:space="preserve"> a term of four years and may be reappointed for one additional term not exceeding four years;</w:t>
            </w:r>
          </w:p>
        </w:tc>
        <w:tc>
          <w:tcPr>
            <w:tcW w:w="1968" w:type="dxa"/>
            <w:tcPrChange w:id="1337" w:author="Marie-Helene" w:date="2017-10-05T11:33:00Z">
              <w:tcPr>
                <w:tcW w:w="1704" w:type="dxa"/>
                <w:gridSpan w:val="2"/>
              </w:tcPr>
            </w:tcPrChange>
          </w:tcPr>
          <w:p w:rsidR="005D25AD" w:rsidRDefault="005D25AD">
            <w:pPr>
              <w:rPr>
                <w:szCs w:val="18"/>
              </w:rPr>
            </w:pPr>
            <w:r>
              <w:rPr>
                <w:szCs w:val="18"/>
              </w:rPr>
              <w:t>Canada</w:t>
            </w:r>
          </w:p>
          <w:p w:rsidR="005D25AD" w:rsidRDefault="005D25AD">
            <w:pPr>
              <w:rPr>
                <w:szCs w:val="18"/>
              </w:rPr>
            </w:pPr>
          </w:p>
          <w:p w:rsidR="0041167A" w:rsidRPr="00AA6F89" w:rsidRDefault="0041167A">
            <w:pPr>
              <w:rPr>
                <w:szCs w:val="18"/>
              </w:rPr>
            </w:pPr>
            <w:r>
              <w:rPr>
                <w:szCs w:val="18"/>
              </w:rPr>
              <w:t>Spain</w:t>
            </w:r>
          </w:p>
        </w:tc>
      </w:tr>
      <w:tr w:rsidR="0041167A" w:rsidTr="0015312A">
        <w:tc>
          <w:tcPr>
            <w:tcW w:w="1513" w:type="dxa"/>
          </w:tcPr>
          <w:p w:rsidR="0041167A" w:rsidRDefault="0041167A">
            <w:pPr>
              <w:rPr>
                <w:szCs w:val="18"/>
              </w:rPr>
            </w:pPr>
          </w:p>
        </w:tc>
        <w:tc>
          <w:tcPr>
            <w:tcW w:w="5253" w:type="dxa"/>
          </w:tcPr>
          <w:p w:rsidR="0041167A" w:rsidRPr="00687E1C" w:rsidRDefault="0041167A" w:rsidP="00C82D83">
            <w:pPr>
              <w:pStyle w:val="Paragraphedeliste"/>
              <w:numPr>
                <w:ilvl w:val="1"/>
                <w:numId w:val="13"/>
              </w:numPr>
              <w:ind w:left="742" w:hanging="425"/>
              <w:rPr>
                <w:szCs w:val="18"/>
              </w:rPr>
            </w:pPr>
            <w:r w:rsidRPr="00687E1C">
              <w:rPr>
                <w:szCs w:val="18"/>
              </w:rPr>
              <w:t xml:space="preserve">The Secretary-General shall be responsible for the day to day management of the Organization, subject to any guidance issued by </w:t>
            </w:r>
            <w:del w:id="1338" w:author="Jon Price" w:date="2017-10-09T20:18:00Z">
              <w:r w:rsidRPr="00687E1C" w:rsidDel="000E58FD">
                <w:rPr>
                  <w:szCs w:val="18"/>
                </w:rPr>
                <w:delText xml:space="preserve">the Council or </w:delText>
              </w:r>
            </w:del>
            <w:r w:rsidRPr="00687E1C">
              <w:rPr>
                <w:szCs w:val="18"/>
              </w:rPr>
              <w:t>the General Assembly</w:t>
            </w:r>
            <w:ins w:id="1339" w:author="Jon Price" w:date="2017-10-09T20:18:00Z">
              <w:r w:rsidR="000E58FD" w:rsidRPr="00687E1C">
                <w:rPr>
                  <w:szCs w:val="18"/>
                </w:rPr>
                <w:t xml:space="preserve"> </w:t>
              </w:r>
              <w:r w:rsidR="000E58FD">
                <w:rPr>
                  <w:szCs w:val="18"/>
                </w:rPr>
                <w:t xml:space="preserve">or </w:t>
              </w:r>
              <w:r w:rsidR="000E58FD" w:rsidRPr="00687E1C">
                <w:rPr>
                  <w:szCs w:val="18"/>
                </w:rPr>
                <w:t>the Council</w:t>
              </w:r>
            </w:ins>
            <w:r w:rsidRPr="00687E1C">
              <w:rPr>
                <w:szCs w:val="18"/>
              </w:rPr>
              <w:t>;</w:t>
            </w:r>
          </w:p>
        </w:tc>
        <w:tc>
          <w:tcPr>
            <w:tcW w:w="6100" w:type="dxa"/>
          </w:tcPr>
          <w:p w:rsidR="0041167A" w:rsidRPr="0015312A" w:rsidRDefault="0041167A">
            <w:pPr>
              <w:rPr>
                <w:color w:val="00558C"/>
                <w:szCs w:val="18"/>
                <w:rPrChange w:id="1340" w:author="Marie-Helene" w:date="2017-10-06T09:13:00Z">
                  <w:rPr>
                    <w:szCs w:val="18"/>
                  </w:rPr>
                </w:rPrChange>
              </w:rPr>
            </w:pPr>
            <w:r>
              <w:rPr>
                <w:szCs w:val="18"/>
              </w:rPr>
              <w:t>Proposal: “The Secretary-General shall be the Chief Administrative Officer”</w:t>
            </w:r>
          </w:p>
          <w:p w:rsidR="0015312A" w:rsidRPr="00AA6F89" w:rsidRDefault="0015312A" w:rsidP="0015312A">
            <w:pPr>
              <w:rPr>
                <w:szCs w:val="18"/>
              </w:rPr>
            </w:pPr>
            <w:r w:rsidRPr="0015312A">
              <w:rPr>
                <w:color w:val="00558C"/>
                <w:szCs w:val="18"/>
                <w:rPrChange w:id="1341" w:author="Marie-Helene" w:date="2017-10-06T09:13:00Z">
                  <w:rPr>
                    <w:szCs w:val="18"/>
                  </w:rPr>
                </w:rPrChange>
              </w:rPr>
              <w:t xml:space="preserve">The Secretary General’s role is to be the </w:t>
            </w:r>
            <w:r>
              <w:rPr>
                <w:color w:val="00558C"/>
                <w:szCs w:val="18"/>
              </w:rPr>
              <w:t>legal representative and c</w:t>
            </w:r>
            <w:r w:rsidRPr="0015312A">
              <w:rPr>
                <w:color w:val="00558C"/>
                <w:szCs w:val="18"/>
              </w:rPr>
              <w:t xml:space="preserve">hief </w:t>
            </w:r>
            <w:r>
              <w:rPr>
                <w:color w:val="00558C"/>
                <w:szCs w:val="18"/>
              </w:rPr>
              <w:t>e</w:t>
            </w:r>
            <w:r w:rsidRPr="0015312A">
              <w:rPr>
                <w:color w:val="00558C"/>
                <w:szCs w:val="18"/>
              </w:rPr>
              <w:t>xecutive.</w:t>
            </w:r>
            <w:r>
              <w:rPr>
                <w:color w:val="00558C"/>
                <w:szCs w:val="18"/>
              </w:rPr>
              <w:t xml:space="preserve"> </w:t>
            </w:r>
          </w:p>
        </w:tc>
        <w:tc>
          <w:tcPr>
            <w:tcW w:w="1968" w:type="dxa"/>
          </w:tcPr>
          <w:p w:rsidR="0041167A" w:rsidRPr="00AA6F89" w:rsidRDefault="0041167A">
            <w:pPr>
              <w:rPr>
                <w:szCs w:val="18"/>
              </w:rPr>
            </w:pPr>
            <w:r>
              <w:rPr>
                <w:szCs w:val="18"/>
              </w:rPr>
              <w:t>Russia</w:t>
            </w:r>
          </w:p>
        </w:tc>
      </w:tr>
      <w:tr w:rsidR="0041167A" w:rsidTr="0041167A">
        <w:trPr>
          <w:trPrChange w:id="1342" w:author="Marie-Helene" w:date="2017-10-05T11:33:00Z">
            <w:trPr>
              <w:gridAfter w:val="0"/>
            </w:trPr>
          </w:trPrChange>
        </w:trPr>
        <w:tc>
          <w:tcPr>
            <w:tcW w:w="1513" w:type="dxa"/>
            <w:tcPrChange w:id="1343" w:author="Marie-Helene" w:date="2017-10-05T11:33:00Z">
              <w:tcPr>
                <w:tcW w:w="1513" w:type="dxa"/>
              </w:tcPr>
            </w:tcPrChange>
          </w:tcPr>
          <w:p w:rsidR="0041167A" w:rsidRDefault="0041167A">
            <w:pPr>
              <w:rPr>
                <w:szCs w:val="18"/>
              </w:rPr>
            </w:pPr>
          </w:p>
        </w:tc>
        <w:tc>
          <w:tcPr>
            <w:tcW w:w="5253" w:type="dxa"/>
            <w:tcPrChange w:id="1344" w:author="Marie-Helene" w:date="2017-10-05T11:33:00Z">
              <w:tcPr>
                <w:tcW w:w="5253" w:type="dxa"/>
              </w:tcPr>
            </w:tcPrChange>
          </w:tcPr>
          <w:p w:rsidR="0041167A" w:rsidRPr="008E0FD2" w:rsidRDefault="0041167A" w:rsidP="008E0FD2">
            <w:pPr>
              <w:ind w:left="317"/>
              <w:rPr>
                <w:szCs w:val="18"/>
              </w:rPr>
            </w:pPr>
          </w:p>
        </w:tc>
        <w:tc>
          <w:tcPr>
            <w:tcW w:w="6100" w:type="dxa"/>
            <w:tcPrChange w:id="1345" w:author="Marie-Helene" w:date="2017-10-05T11:33:00Z">
              <w:tcPr>
                <w:tcW w:w="5549" w:type="dxa"/>
              </w:tcPr>
            </w:tcPrChange>
          </w:tcPr>
          <w:p w:rsidR="0041167A" w:rsidRDefault="0041167A">
            <w:pPr>
              <w:rPr>
                <w:szCs w:val="18"/>
              </w:rPr>
            </w:pPr>
            <w:r>
              <w:rPr>
                <w:szCs w:val="18"/>
              </w:rPr>
              <w:t>Insert (c):</w:t>
            </w:r>
          </w:p>
          <w:p w:rsidR="0041167A" w:rsidRPr="00710C23" w:rsidRDefault="0041167A">
            <w:pPr>
              <w:rPr>
                <w:color w:val="00558C"/>
                <w:szCs w:val="18"/>
                <w:rPrChange w:id="1346" w:author="Marie-Helene" w:date="2017-10-06T09:16:00Z">
                  <w:rPr>
                    <w:szCs w:val="18"/>
                  </w:rPr>
                </w:rPrChange>
              </w:rPr>
            </w:pPr>
            <w:r>
              <w:rPr>
                <w:szCs w:val="18"/>
              </w:rPr>
              <w:t>“There will be geographical rotation for the position of Secretary-General;</w:t>
            </w:r>
          </w:p>
          <w:p w:rsidR="00710C23" w:rsidRDefault="00710C23">
            <w:pPr>
              <w:rPr>
                <w:ins w:id="1347" w:author="Marie-Helene" w:date="2017-10-30T17:03:00Z"/>
                <w:color w:val="00558C"/>
                <w:szCs w:val="18"/>
              </w:rPr>
            </w:pPr>
            <w:r w:rsidRPr="00710C23">
              <w:rPr>
                <w:color w:val="00558C"/>
                <w:szCs w:val="18"/>
                <w:rPrChange w:id="1348" w:author="Marie-Helene" w:date="2017-10-06T09:16:00Z">
                  <w:rPr>
                    <w:szCs w:val="18"/>
                  </w:rPr>
                </w:rPrChange>
              </w:rPr>
              <w:t>Should be best person for the position.</w:t>
            </w:r>
          </w:p>
          <w:p w:rsidR="00EF3090" w:rsidRDefault="00EF3090">
            <w:pPr>
              <w:rPr>
                <w:szCs w:val="18"/>
              </w:rPr>
            </w:pPr>
            <w:ins w:id="1349" w:author="Marie-Helene" w:date="2017-10-30T17:03:00Z">
              <w:r>
                <w:rPr>
                  <w:color w:val="00558C"/>
                  <w:szCs w:val="18"/>
                </w:rPr>
                <w:t>Comment less relevant now that Secretary-General is elected.</w:t>
              </w:r>
            </w:ins>
          </w:p>
        </w:tc>
        <w:tc>
          <w:tcPr>
            <w:tcW w:w="1968" w:type="dxa"/>
            <w:tcPrChange w:id="1350" w:author="Marie-Helene" w:date="2017-10-05T11:33:00Z">
              <w:tcPr>
                <w:tcW w:w="1704" w:type="dxa"/>
                <w:gridSpan w:val="2"/>
              </w:tcPr>
            </w:tcPrChange>
          </w:tcPr>
          <w:p w:rsidR="0041167A" w:rsidRDefault="0041167A">
            <w:pPr>
              <w:rPr>
                <w:szCs w:val="18"/>
              </w:rPr>
            </w:pPr>
            <w:r>
              <w:rPr>
                <w:szCs w:val="18"/>
              </w:rPr>
              <w:t>Spain</w:t>
            </w:r>
          </w:p>
        </w:tc>
      </w:tr>
      <w:tr w:rsidR="0041167A" w:rsidTr="0041167A">
        <w:trPr>
          <w:trPrChange w:id="1351" w:author="Marie-Helene" w:date="2017-10-05T11:33:00Z">
            <w:trPr>
              <w:gridAfter w:val="0"/>
            </w:trPr>
          </w:trPrChange>
        </w:trPr>
        <w:tc>
          <w:tcPr>
            <w:tcW w:w="1513" w:type="dxa"/>
            <w:tcPrChange w:id="1352" w:author="Marie-Helene" w:date="2017-10-05T11:33:00Z">
              <w:tcPr>
                <w:tcW w:w="1513" w:type="dxa"/>
              </w:tcPr>
            </w:tcPrChange>
          </w:tcPr>
          <w:p w:rsidR="0041167A" w:rsidRDefault="0041167A">
            <w:pPr>
              <w:rPr>
                <w:szCs w:val="18"/>
              </w:rPr>
            </w:pPr>
          </w:p>
        </w:tc>
        <w:tc>
          <w:tcPr>
            <w:tcW w:w="5253" w:type="dxa"/>
            <w:tcPrChange w:id="1353" w:author="Marie-Helene" w:date="2017-10-05T11:33:00Z">
              <w:tcPr>
                <w:tcW w:w="5253" w:type="dxa"/>
              </w:tcPr>
            </w:tcPrChange>
          </w:tcPr>
          <w:p w:rsidR="0041167A" w:rsidRPr="008E0FD2" w:rsidRDefault="0041167A" w:rsidP="008E0FD2">
            <w:pPr>
              <w:ind w:left="317"/>
              <w:rPr>
                <w:szCs w:val="18"/>
              </w:rPr>
            </w:pPr>
          </w:p>
        </w:tc>
        <w:tc>
          <w:tcPr>
            <w:tcW w:w="6100" w:type="dxa"/>
            <w:tcPrChange w:id="1354" w:author="Marie-Helene" w:date="2017-10-05T11:33:00Z">
              <w:tcPr>
                <w:tcW w:w="5549" w:type="dxa"/>
              </w:tcPr>
            </w:tcPrChange>
          </w:tcPr>
          <w:p w:rsidR="0041167A" w:rsidRDefault="0041167A">
            <w:pPr>
              <w:rPr>
                <w:szCs w:val="18"/>
              </w:rPr>
            </w:pPr>
            <w:r>
              <w:rPr>
                <w:szCs w:val="18"/>
              </w:rPr>
              <w:t>Insert (d):</w:t>
            </w:r>
          </w:p>
          <w:p w:rsidR="0041167A" w:rsidRPr="00EA53AB" w:rsidRDefault="0041167A">
            <w:pPr>
              <w:rPr>
                <w:color w:val="00558C"/>
                <w:szCs w:val="18"/>
                <w:rPrChange w:id="1355" w:author="Marie-Helene" w:date="2017-10-06T09:17:00Z">
                  <w:rPr>
                    <w:szCs w:val="18"/>
                  </w:rPr>
                </w:rPrChange>
              </w:rPr>
            </w:pPr>
            <w:r>
              <w:rPr>
                <w:szCs w:val="18"/>
              </w:rPr>
              <w:t>“The Council members shall not be able to present candidates for the position of Secretary-General.”</w:t>
            </w:r>
          </w:p>
          <w:p w:rsidR="00EA53AB" w:rsidRDefault="00EA53AB">
            <w:pPr>
              <w:rPr>
                <w:szCs w:val="18"/>
              </w:rPr>
            </w:pPr>
            <w:r w:rsidRPr="00EA53AB">
              <w:rPr>
                <w:color w:val="00558C"/>
                <w:szCs w:val="18"/>
                <w:rPrChange w:id="1356" w:author="Marie-Helene" w:date="2017-10-06T09:17:00Z">
                  <w:rPr>
                    <w:szCs w:val="18"/>
                  </w:rPr>
                </w:rPrChange>
              </w:rPr>
              <w:lastRenderedPageBreak/>
              <w:t>Will be covered in the General Regulations.</w:t>
            </w:r>
          </w:p>
        </w:tc>
        <w:tc>
          <w:tcPr>
            <w:tcW w:w="1968" w:type="dxa"/>
            <w:tcPrChange w:id="1357" w:author="Marie-Helene" w:date="2017-10-05T11:33:00Z">
              <w:tcPr>
                <w:tcW w:w="1704" w:type="dxa"/>
                <w:gridSpan w:val="2"/>
              </w:tcPr>
            </w:tcPrChange>
          </w:tcPr>
          <w:p w:rsidR="0041167A" w:rsidRDefault="0041167A">
            <w:pPr>
              <w:rPr>
                <w:szCs w:val="18"/>
              </w:rPr>
            </w:pPr>
            <w:r>
              <w:rPr>
                <w:szCs w:val="18"/>
              </w:rPr>
              <w:lastRenderedPageBreak/>
              <w:t>Spain</w:t>
            </w:r>
          </w:p>
        </w:tc>
      </w:tr>
      <w:tr w:rsidR="0041167A" w:rsidTr="00A15FC9">
        <w:tc>
          <w:tcPr>
            <w:tcW w:w="1513" w:type="dxa"/>
          </w:tcPr>
          <w:p w:rsidR="0041167A" w:rsidRDefault="0041167A">
            <w:pPr>
              <w:rPr>
                <w:szCs w:val="18"/>
              </w:rPr>
            </w:pPr>
          </w:p>
        </w:tc>
        <w:tc>
          <w:tcPr>
            <w:tcW w:w="5253" w:type="dxa"/>
          </w:tcPr>
          <w:p w:rsidR="0041167A" w:rsidRPr="00687E1C" w:rsidRDefault="0041167A" w:rsidP="00C82D83">
            <w:pPr>
              <w:pStyle w:val="Paragraphedeliste"/>
              <w:numPr>
                <w:ilvl w:val="0"/>
                <w:numId w:val="13"/>
              </w:numPr>
              <w:ind w:left="317" w:hanging="284"/>
              <w:rPr>
                <w:szCs w:val="18"/>
              </w:rPr>
            </w:pPr>
            <w:r w:rsidRPr="00687E1C">
              <w:rPr>
                <w:szCs w:val="18"/>
              </w:rPr>
              <w:t>The staff of the Secretariat shall be appointed by the Secretary-General on such terms and to perform such duties as the Secretary-General may determine.</w:t>
            </w:r>
          </w:p>
        </w:tc>
        <w:tc>
          <w:tcPr>
            <w:tcW w:w="6100" w:type="dxa"/>
          </w:tcPr>
          <w:p w:rsidR="00E31FA4" w:rsidRDefault="00E31FA4">
            <w:pPr>
              <w:rPr>
                <w:szCs w:val="18"/>
              </w:rPr>
            </w:pPr>
            <w:r>
              <w:rPr>
                <w:szCs w:val="18"/>
              </w:rPr>
              <w:t>Suggest adding at the end: “to fulfil the aims and functions of the Organization.”</w:t>
            </w:r>
          </w:p>
          <w:p w:rsidR="00E31FA4" w:rsidRPr="00A15FC9" w:rsidRDefault="00A15FC9">
            <w:pPr>
              <w:rPr>
                <w:color w:val="00558C"/>
                <w:szCs w:val="18"/>
              </w:rPr>
            </w:pPr>
            <w:r w:rsidRPr="00A15FC9">
              <w:rPr>
                <w:color w:val="00558C"/>
                <w:szCs w:val="18"/>
              </w:rPr>
              <w:t>Not necessarily needed.</w:t>
            </w:r>
          </w:p>
          <w:p w:rsidR="002B23B0" w:rsidRDefault="002B23B0">
            <w:pPr>
              <w:rPr>
                <w:szCs w:val="18"/>
              </w:rPr>
            </w:pPr>
          </w:p>
          <w:p w:rsidR="0041167A" w:rsidRDefault="0041167A">
            <w:pPr>
              <w:rPr>
                <w:szCs w:val="18"/>
              </w:rPr>
            </w:pPr>
            <w:r>
              <w:rPr>
                <w:szCs w:val="18"/>
              </w:rPr>
              <w:t>Should be a sub-paragraph of 9.1</w:t>
            </w:r>
          </w:p>
          <w:p w:rsidR="0041167A" w:rsidRPr="00A15FC9" w:rsidRDefault="00A15FC9">
            <w:pPr>
              <w:rPr>
                <w:color w:val="00558C"/>
                <w:szCs w:val="18"/>
              </w:rPr>
            </w:pPr>
            <w:r w:rsidRPr="00A15FC9">
              <w:rPr>
                <w:color w:val="00558C"/>
                <w:szCs w:val="18"/>
              </w:rPr>
              <w:t>Part of a logical sequence going down from SG to Secretariat.</w:t>
            </w:r>
          </w:p>
          <w:p w:rsidR="002B23B0" w:rsidRDefault="002B23B0">
            <w:pPr>
              <w:rPr>
                <w:szCs w:val="18"/>
              </w:rPr>
            </w:pPr>
          </w:p>
          <w:p w:rsidR="0041167A" w:rsidRPr="00AA6F89" w:rsidRDefault="0041167A">
            <w:pPr>
              <w:rPr>
                <w:szCs w:val="18"/>
              </w:rPr>
            </w:pPr>
            <w:r>
              <w:rPr>
                <w:szCs w:val="18"/>
              </w:rPr>
              <w:t>Secretary-General to seek Council’s approval for the appointment of the staff. Add that the Secretary-general and the staff should act in good faith.</w:t>
            </w:r>
          </w:p>
        </w:tc>
        <w:tc>
          <w:tcPr>
            <w:tcW w:w="1968" w:type="dxa"/>
          </w:tcPr>
          <w:p w:rsidR="00E31FA4" w:rsidRDefault="00E31FA4">
            <w:pPr>
              <w:rPr>
                <w:szCs w:val="18"/>
              </w:rPr>
            </w:pPr>
            <w:r>
              <w:rPr>
                <w:szCs w:val="18"/>
              </w:rPr>
              <w:t>Canada</w:t>
            </w:r>
          </w:p>
          <w:p w:rsidR="00E31FA4" w:rsidRDefault="00E31FA4">
            <w:pPr>
              <w:rPr>
                <w:szCs w:val="18"/>
              </w:rPr>
            </w:pPr>
          </w:p>
          <w:p w:rsidR="002B23B0" w:rsidRDefault="002B23B0">
            <w:pPr>
              <w:rPr>
                <w:szCs w:val="18"/>
              </w:rPr>
            </w:pPr>
          </w:p>
          <w:p w:rsidR="0041167A" w:rsidRDefault="0041167A">
            <w:pPr>
              <w:rPr>
                <w:szCs w:val="18"/>
              </w:rPr>
            </w:pPr>
            <w:r>
              <w:rPr>
                <w:szCs w:val="18"/>
              </w:rPr>
              <w:t>Japan</w:t>
            </w:r>
          </w:p>
          <w:p w:rsidR="0041167A" w:rsidRDefault="0041167A">
            <w:pPr>
              <w:rPr>
                <w:szCs w:val="18"/>
              </w:rPr>
            </w:pPr>
          </w:p>
          <w:p w:rsidR="002B23B0" w:rsidRDefault="002B23B0">
            <w:pPr>
              <w:rPr>
                <w:szCs w:val="18"/>
              </w:rPr>
            </w:pPr>
          </w:p>
          <w:p w:rsidR="0041167A" w:rsidRPr="00AA6F89" w:rsidRDefault="0041167A">
            <w:pPr>
              <w:rPr>
                <w:szCs w:val="18"/>
              </w:rPr>
            </w:pPr>
            <w:r>
              <w:rPr>
                <w:szCs w:val="18"/>
              </w:rPr>
              <w:t>Korea</w:t>
            </w:r>
          </w:p>
        </w:tc>
      </w:tr>
      <w:tr w:rsidR="0041167A" w:rsidTr="001A4C4E">
        <w:tc>
          <w:tcPr>
            <w:tcW w:w="1513" w:type="dxa"/>
          </w:tcPr>
          <w:p w:rsidR="0041167A" w:rsidRDefault="0041167A">
            <w:pPr>
              <w:rPr>
                <w:szCs w:val="18"/>
              </w:rPr>
            </w:pPr>
          </w:p>
        </w:tc>
        <w:tc>
          <w:tcPr>
            <w:tcW w:w="5253" w:type="dxa"/>
          </w:tcPr>
          <w:p w:rsidR="0041167A" w:rsidRPr="00687E1C" w:rsidRDefault="0041167A" w:rsidP="001E126B">
            <w:pPr>
              <w:pStyle w:val="Paragraphedeliste"/>
              <w:numPr>
                <w:ilvl w:val="0"/>
                <w:numId w:val="13"/>
              </w:numPr>
              <w:ind w:left="317" w:hanging="284"/>
              <w:rPr>
                <w:szCs w:val="18"/>
              </w:rPr>
            </w:pPr>
            <w:r>
              <w:rPr>
                <w:szCs w:val="18"/>
              </w:rPr>
              <w:t>The Secretariat shall:</w:t>
            </w:r>
          </w:p>
        </w:tc>
        <w:tc>
          <w:tcPr>
            <w:tcW w:w="6100" w:type="dxa"/>
          </w:tcPr>
          <w:p w:rsidR="0041167A" w:rsidRPr="00A15FC9" w:rsidRDefault="0041167A">
            <w:pPr>
              <w:rPr>
                <w:color w:val="00558C"/>
                <w:szCs w:val="18"/>
                <w:rPrChange w:id="1358" w:author="Marie-Helene" w:date="2017-10-06T09:22:00Z">
                  <w:rPr>
                    <w:szCs w:val="18"/>
                  </w:rPr>
                </w:rPrChange>
              </w:rPr>
            </w:pPr>
            <w:r>
              <w:rPr>
                <w:szCs w:val="18"/>
              </w:rPr>
              <w:t>Provide for maximum implication of the Member States in the design and implementation of measures concerning the Secretariat, as a way to both increase the control of the expenses of the Secretariat and give it an enhanced authority through the direct support of the Council members to its activities.</w:t>
            </w:r>
          </w:p>
          <w:p w:rsidR="00A15FC9" w:rsidRPr="00FB2020" w:rsidRDefault="001A4C4E">
            <w:pPr>
              <w:rPr>
                <w:szCs w:val="18"/>
              </w:rPr>
            </w:pPr>
            <w:r w:rsidRPr="00FB2020">
              <w:rPr>
                <w:color w:val="00558C"/>
                <w:szCs w:val="18"/>
              </w:rPr>
              <w:t xml:space="preserve">Please </w:t>
            </w:r>
            <w:r w:rsidR="00FB2020" w:rsidRPr="00FB2020">
              <w:rPr>
                <w:color w:val="00558C"/>
                <w:szCs w:val="18"/>
              </w:rPr>
              <w:t xml:space="preserve">provide an explanation before or </w:t>
            </w:r>
            <w:r w:rsidR="00A15FC9" w:rsidRPr="00FB2020">
              <w:rPr>
                <w:color w:val="00558C"/>
                <w:szCs w:val="18"/>
              </w:rPr>
              <w:t xml:space="preserve">at </w:t>
            </w:r>
            <w:r w:rsidR="00FB2020" w:rsidRPr="00FB2020">
              <w:rPr>
                <w:color w:val="00558C"/>
                <w:szCs w:val="18"/>
              </w:rPr>
              <w:t>EX</w:t>
            </w:r>
            <w:r w:rsidR="00A15FC9" w:rsidRPr="00FB2020">
              <w:rPr>
                <w:color w:val="00558C"/>
                <w:szCs w:val="18"/>
              </w:rPr>
              <w:t>LAP</w:t>
            </w:r>
            <w:r w:rsidR="00FB2020" w:rsidRPr="00FB2020">
              <w:rPr>
                <w:color w:val="00558C"/>
                <w:szCs w:val="18"/>
              </w:rPr>
              <w:t>3</w:t>
            </w:r>
            <w:r w:rsidR="00A15FC9" w:rsidRPr="00FB2020">
              <w:rPr>
                <w:color w:val="00558C"/>
                <w:szCs w:val="18"/>
              </w:rPr>
              <w:t>.</w:t>
            </w:r>
          </w:p>
        </w:tc>
        <w:tc>
          <w:tcPr>
            <w:tcW w:w="1968" w:type="dxa"/>
          </w:tcPr>
          <w:p w:rsidR="0041167A" w:rsidRPr="00AA6F89" w:rsidRDefault="0041167A">
            <w:pPr>
              <w:rPr>
                <w:szCs w:val="18"/>
              </w:rPr>
            </w:pPr>
            <w:r>
              <w:rPr>
                <w:szCs w:val="18"/>
              </w:rPr>
              <w:t>Spain</w:t>
            </w:r>
          </w:p>
        </w:tc>
      </w:tr>
      <w:tr w:rsidR="0041167A" w:rsidTr="0041167A">
        <w:trPr>
          <w:trPrChange w:id="1359" w:author="Marie-Helene" w:date="2017-10-05T11:33:00Z">
            <w:trPr>
              <w:gridAfter w:val="0"/>
            </w:trPr>
          </w:trPrChange>
        </w:trPr>
        <w:tc>
          <w:tcPr>
            <w:tcW w:w="1513" w:type="dxa"/>
            <w:tcPrChange w:id="1360" w:author="Marie-Helene" w:date="2017-10-05T11:33:00Z">
              <w:tcPr>
                <w:tcW w:w="1513" w:type="dxa"/>
              </w:tcPr>
            </w:tcPrChange>
          </w:tcPr>
          <w:p w:rsidR="0041167A" w:rsidRDefault="0041167A">
            <w:pPr>
              <w:rPr>
                <w:szCs w:val="18"/>
              </w:rPr>
            </w:pPr>
          </w:p>
        </w:tc>
        <w:tc>
          <w:tcPr>
            <w:tcW w:w="5253" w:type="dxa"/>
            <w:tcPrChange w:id="1361" w:author="Marie-Helene" w:date="2017-10-05T11:33:00Z">
              <w:tcPr>
                <w:tcW w:w="5253" w:type="dxa"/>
              </w:tcPr>
            </w:tcPrChange>
          </w:tcPr>
          <w:p w:rsidR="0041167A" w:rsidRPr="00687E1C" w:rsidRDefault="0041167A" w:rsidP="00C82D83">
            <w:pPr>
              <w:pStyle w:val="Paragraphedeliste"/>
              <w:numPr>
                <w:ilvl w:val="1"/>
                <w:numId w:val="13"/>
              </w:numPr>
              <w:ind w:left="742" w:hanging="425"/>
              <w:rPr>
                <w:szCs w:val="18"/>
              </w:rPr>
            </w:pPr>
            <w:r w:rsidRPr="00687E1C">
              <w:rPr>
                <w:szCs w:val="18"/>
              </w:rPr>
              <w:t>Maintain all such records as may be necessary for the efficient discharge of the work of the Organization and shall prepare, collect, and circulate any documentation that may be required;</w:t>
            </w:r>
          </w:p>
        </w:tc>
        <w:tc>
          <w:tcPr>
            <w:tcW w:w="6100" w:type="dxa"/>
            <w:tcPrChange w:id="1362" w:author="Marie-Helene" w:date="2017-10-05T11:33:00Z">
              <w:tcPr>
                <w:tcW w:w="5549" w:type="dxa"/>
              </w:tcPr>
            </w:tcPrChange>
          </w:tcPr>
          <w:p w:rsidR="0041167A" w:rsidRPr="00AA6F89" w:rsidRDefault="0041167A">
            <w:pPr>
              <w:rPr>
                <w:szCs w:val="18"/>
              </w:rPr>
            </w:pPr>
          </w:p>
        </w:tc>
        <w:tc>
          <w:tcPr>
            <w:tcW w:w="1968" w:type="dxa"/>
            <w:tcPrChange w:id="1363" w:author="Marie-Helene" w:date="2017-10-05T11:33:00Z">
              <w:tcPr>
                <w:tcW w:w="1704" w:type="dxa"/>
                <w:gridSpan w:val="2"/>
              </w:tcPr>
            </w:tcPrChange>
          </w:tcPr>
          <w:p w:rsidR="0041167A" w:rsidRPr="00AA6F89" w:rsidRDefault="0041167A">
            <w:pPr>
              <w:rPr>
                <w:szCs w:val="18"/>
              </w:rPr>
            </w:pPr>
          </w:p>
        </w:tc>
      </w:tr>
      <w:tr w:rsidR="0041167A" w:rsidTr="00832B8B">
        <w:tc>
          <w:tcPr>
            <w:tcW w:w="1513" w:type="dxa"/>
          </w:tcPr>
          <w:p w:rsidR="0041167A" w:rsidRDefault="0041167A">
            <w:pPr>
              <w:rPr>
                <w:szCs w:val="18"/>
              </w:rPr>
            </w:pPr>
          </w:p>
        </w:tc>
        <w:tc>
          <w:tcPr>
            <w:tcW w:w="5253" w:type="dxa"/>
          </w:tcPr>
          <w:p w:rsidR="0041167A" w:rsidRPr="00687E1C" w:rsidRDefault="0041167A" w:rsidP="00C82D83">
            <w:pPr>
              <w:pStyle w:val="Paragraphedeliste"/>
              <w:numPr>
                <w:ilvl w:val="1"/>
                <w:numId w:val="13"/>
              </w:numPr>
              <w:ind w:left="742" w:hanging="425"/>
              <w:rPr>
                <w:szCs w:val="18"/>
              </w:rPr>
            </w:pPr>
            <w:del w:id="1364" w:author="Marie-Helene" w:date="2017-10-06T09:24:00Z">
              <w:r w:rsidRPr="00687E1C" w:rsidDel="00832B8B">
                <w:rPr>
                  <w:szCs w:val="18"/>
                </w:rPr>
                <w:delText xml:space="preserve">Manage </w:delText>
              </w:r>
            </w:del>
            <w:ins w:id="1365" w:author="Marie-Helene" w:date="2017-10-06T09:24:00Z">
              <w:r w:rsidR="00832B8B">
                <w:rPr>
                  <w:szCs w:val="18"/>
                </w:rPr>
                <w:t>Administer</w:t>
              </w:r>
              <w:r w:rsidR="00832B8B" w:rsidRPr="00687E1C">
                <w:rPr>
                  <w:szCs w:val="18"/>
                </w:rPr>
                <w:t xml:space="preserve"> </w:t>
              </w:r>
            </w:ins>
            <w:r w:rsidRPr="00687E1C">
              <w:rPr>
                <w:szCs w:val="18"/>
              </w:rPr>
              <w:t>the Organization’s finances under the direction of the Council, in accordance with the General Regulations;</w:t>
            </w:r>
          </w:p>
        </w:tc>
        <w:tc>
          <w:tcPr>
            <w:tcW w:w="6100" w:type="dxa"/>
          </w:tcPr>
          <w:p w:rsidR="0041167A" w:rsidRDefault="0041167A">
            <w:pPr>
              <w:rPr>
                <w:szCs w:val="18"/>
              </w:rPr>
            </w:pPr>
            <w:r>
              <w:rPr>
                <w:szCs w:val="18"/>
              </w:rPr>
              <w:t>Administration of finances should be given to an independent body, to control the expenses incurred by the Secretariat itself.</w:t>
            </w:r>
          </w:p>
          <w:p w:rsidR="0041167A" w:rsidRPr="00832B8B" w:rsidRDefault="00832B8B">
            <w:pPr>
              <w:rPr>
                <w:color w:val="00558C"/>
                <w:szCs w:val="18"/>
              </w:rPr>
            </w:pPr>
            <w:r w:rsidRPr="00832B8B">
              <w:rPr>
                <w:color w:val="00558C"/>
                <w:szCs w:val="18"/>
              </w:rPr>
              <w:t>Overseen by FAC and an external auditor.</w:t>
            </w:r>
          </w:p>
          <w:p w:rsidR="003B5C20" w:rsidRDefault="003B5C20" w:rsidP="008E0FD2">
            <w:pPr>
              <w:rPr>
                <w:szCs w:val="18"/>
              </w:rPr>
            </w:pPr>
          </w:p>
          <w:p w:rsidR="0041167A" w:rsidRPr="00AA6F89" w:rsidRDefault="0041167A" w:rsidP="008E0FD2">
            <w:pPr>
              <w:rPr>
                <w:szCs w:val="18"/>
              </w:rPr>
            </w:pPr>
            <w:r>
              <w:rPr>
                <w:szCs w:val="18"/>
              </w:rPr>
              <w:t>Proposal: “Administer” instead of “Manage” (consistency with comment on 9.1 (b).</w:t>
            </w:r>
          </w:p>
        </w:tc>
        <w:tc>
          <w:tcPr>
            <w:tcW w:w="1968" w:type="dxa"/>
          </w:tcPr>
          <w:p w:rsidR="0041167A" w:rsidRDefault="0041167A">
            <w:pPr>
              <w:rPr>
                <w:szCs w:val="18"/>
              </w:rPr>
            </w:pPr>
            <w:r>
              <w:rPr>
                <w:szCs w:val="18"/>
              </w:rPr>
              <w:t>Mexico</w:t>
            </w:r>
          </w:p>
          <w:p w:rsidR="0041167A" w:rsidRDefault="0041167A">
            <w:pPr>
              <w:rPr>
                <w:szCs w:val="18"/>
              </w:rPr>
            </w:pPr>
          </w:p>
          <w:p w:rsidR="0041167A" w:rsidRDefault="0041167A">
            <w:pPr>
              <w:rPr>
                <w:szCs w:val="18"/>
              </w:rPr>
            </w:pPr>
          </w:p>
          <w:p w:rsidR="003B5C20" w:rsidRDefault="003B5C20">
            <w:pPr>
              <w:rPr>
                <w:szCs w:val="18"/>
              </w:rPr>
            </w:pPr>
          </w:p>
          <w:p w:rsidR="0041167A" w:rsidRPr="00AA6F89" w:rsidRDefault="0041167A">
            <w:pPr>
              <w:rPr>
                <w:szCs w:val="18"/>
              </w:rPr>
            </w:pPr>
            <w:r>
              <w:rPr>
                <w:szCs w:val="18"/>
              </w:rPr>
              <w:t>Russia</w:t>
            </w:r>
          </w:p>
        </w:tc>
      </w:tr>
      <w:tr w:rsidR="0041167A" w:rsidTr="0041167A">
        <w:trPr>
          <w:trPrChange w:id="1366" w:author="Marie-Helene" w:date="2017-10-05T11:33:00Z">
            <w:trPr>
              <w:gridAfter w:val="0"/>
            </w:trPr>
          </w:trPrChange>
        </w:trPr>
        <w:tc>
          <w:tcPr>
            <w:tcW w:w="1513" w:type="dxa"/>
            <w:tcPrChange w:id="1367" w:author="Marie-Helene" w:date="2017-10-05T11:33:00Z">
              <w:tcPr>
                <w:tcW w:w="1513" w:type="dxa"/>
              </w:tcPr>
            </w:tcPrChange>
          </w:tcPr>
          <w:p w:rsidR="0041167A" w:rsidRDefault="0041167A">
            <w:pPr>
              <w:rPr>
                <w:szCs w:val="18"/>
              </w:rPr>
            </w:pPr>
          </w:p>
        </w:tc>
        <w:tc>
          <w:tcPr>
            <w:tcW w:w="5253" w:type="dxa"/>
            <w:tcPrChange w:id="1368" w:author="Marie-Helene" w:date="2017-10-05T11:33:00Z">
              <w:tcPr>
                <w:tcW w:w="5253" w:type="dxa"/>
              </w:tcPr>
            </w:tcPrChange>
          </w:tcPr>
          <w:p w:rsidR="0041167A" w:rsidRPr="00687E1C" w:rsidRDefault="0041167A" w:rsidP="00C82D83">
            <w:pPr>
              <w:pStyle w:val="Paragraphedeliste"/>
              <w:numPr>
                <w:ilvl w:val="1"/>
                <w:numId w:val="13"/>
              </w:numPr>
              <w:ind w:left="742" w:hanging="425"/>
              <w:rPr>
                <w:szCs w:val="18"/>
              </w:rPr>
            </w:pPr>
            <w:r w:rsidRPr="00687E1C">
              <w:rPr>
                <w:szCs w:val="18"/>
              </w:rPr>
              <w:t xml:space="preserve">Prepare the annual budget </w:t>
            </w:r>
            <w:ins w:id="1369" w:author="Marie-Helene" w:date="2017-10-06T09:24:00Z">
              <w:r w:rsidR="00EF29CF">
                <w:rPr>
                  <w:szCs w:val="18"/>
                </w:rPr>
                <w:t xml:space="preserve">proposal </w:t>
              </w:r>
            </w:ins>
            <w:r w:rsidRPr="00687E1C">
              <w:rPr>
                <w:szCs w:val="18"/>
              </w:rPr>
              <w:t>and accounts for submission to the Council;</w:t>
            </w:r>
          </w:p>
        </w:tc>
        <w:tc>
          <w:tcPr>
            <w:tcW w:w="6100" w:type="dxa"/>
            <w:tcPrChange w:id="1370" w:author="Marie-Helene" w:date="2017-10-05T11:33:00Z">
              <w:tcPr>
                <w:tcW w:w="5549" w:type="dxa"/>
              </w:tcPr>
            </w:tcPrChange>
          </w:tcPr>
          <w:p w:rsidR="0041167A" w:rsidRPr="00AA6F89" w:rsidRDefault="00ED6A6E" w:rsidP="00ED6A6E">
            <w:pPr>
              <w:rPr>
                <w:szCs w:val="18"/>
              </w:rPr>
            </w:pPr>
            <w:r>
              <w:rPr>
                <w:szCs w:val="18"/>
              </w:rPr>
              <w:t>The budget is not decided by the Secretariat. Amend to read: “</w:t>
            </w:r>
            <w:r w:rsidRPr="00687E1C">
              <w:rPr>
                <w:szCs w:val="18"/>
              </w:rPr>
              <w:t>Prepare the annual budget</w:t>
            </w:r>
            <w:r>
              <w:rPr>
                <w:szCs w:val="18"/>
              </w:rPr>
              <w:t xml:space="preserve"> </w:t>
            </w:r>
            <w:r>
              <w:rPr>
                <w:szCs w:val="18"/>
                <w:u w:val="single"/>
              </w:rPr>
              <w:t>proposal</w:t>
            </w:r>
            <w:r w:rsidRPr="00687E1C">
              <w:rPr>
                <w:szCs w:val="18"/>
              </w:rPr>
              <w:t xml:space="preserve"> and accounts for submission to </w:t>
            </w:r>
            <w:r>
              <w:rPr>
                <w:szCs w:val="18"/>
              </w:rPr>
              <w:t>[organ entitled to approve the budget]”</w:t>
            </w:r>
          </w:p>
        </w:tc>
        <w:tc>
          <w:tcPr>
            <w:tcW w:w="1968" w:type="dxa"/>
            <w:tcPrChange w:id="1371" w:author="Marie-Helene" w:date="2017-10-05T11:33:00Z">
              <w:tcPr>
                <w:tcW w:w="1704" w:type="dxa"/>
                <w:gridSpan w:val="2"/>
              </w:tcPr>
            </w:tcPrChange>
          </w:tcPr>
          <w:p w:rsidR="0041167A" w:rsidRPr="00AA6F89" w:rsidRDefault="00ED6A6E">
            <w:pPr>
              <w:rPr>
                <w:szCs w:val="18"/>
              </w:rPr>
            </w:pPr>
            <w:r>
              <w:rPr>
                <w:szCs w:val="18"/>
              </w:rPr>
              <w:t>Canada</w:t>
            </w:r>
          </w:p>
        </w:tc>
      </w:tr>
      <w:tr w:rsidR="0041167A" w:rsidTr="002A758A">
        <w:tc>
          <w:tcPr>
            <w:tcW w:w="1513" w:type="dxa"/>
          </w:tcPr>
          <w:p w:rsidR="0041167A" w:rsidRDefault="0041167A">
            <w:pPr>
              <w:rPr>
                <w:szCs w:val="18"/>
              </w:rPr>
            </w:pPr>
          </w:p>
        </w:tc>
        <w:tc>
          <w:tcPr>
            <w:tcW w:w="5253" w:type="dxa"/>
          </w:tcPr>
          <w:p w:rsidR="0041167A" w:rsidRPr="00687E1C" w:rsidRDefault="0041167A">
            <w:pPr>
              <w:pStyle w:val="Paragraphedeliste"/>
              <w:numPr>
                <w:ilvl w:val="1"/>
                <w:numId w:val="13"/>
              </w:numPr>
              <w:ind w:left="742" w:hanging="425"/>
              <w:rPr>
                <w:szCs w:val="18"/>
              </w:rPr>
              <w:pPrChange w:id="1372" w:author="Marie-Helene" w:date="2017-10-06T09:29:00Z">
                <w:pPr>
                  <w:pStyle w:val="Paragraphedeliste"/>
                  <w:numPr>
                    <w:ilvl w:val="1"/>
                    <w:numId w:val="13"/>
                  </w:numPr>
                  <w:ind w:left="1440" w:hanging="360"/>
                </w:pPr>
              </w:pPrChange>
            </w:pPr>
            <w:r w:rsidRPr="00687E1C">
              <w:rPr>
                <w:szCs w:val="18"/>
              </w:rPr>
              <w:t xml:space="preserve">Keep </w:t>
            </w:r>
            <w:del w:id="1373" w:author="Marie-Helene" w:date="2017-10-06T09:27:00Z">
              <w:r w:rsidRPr="00687E1C" w:rsidDel="002D18DA">
                <w:rPr>
                  <w:szCs w:val="18"/>
                </w:rPr>
                <w:delText>Contracting Parties</w:delText>
              </w:r>
            </w:del>
            <w:ins w:id="1374" w:author="Marie-Helene" w:date="2017-10-06T09:27:00Z">
              <w:r w:rsidR="002D18DA">
                <w:rPr>
                  <w:szCs w:val="18"/>
                </w:rPr>
                <w:t>Member States</w:t>
              </w:r>
            </w:ins>
            <w:ins w:id="1375" w:author="Marie-Helene" w:date="2017-10-06T09:29:00Z">
              <w:r w:rsidR="00A63DBB">
                <w:rPr>
                  <w:szCs w:val="18"/>
                </w:rPr>
                <w:t xml:space="preserve">, </w:t>
              </w:r>
            </w:ins>
            <w:del w:id="1376" w:author="Marie-Helene" w:date="2017-10-06T09:28:00Z">
              <w:r w:rsidRPr="00687E1C" w:rsidDel="00A63DBB">
                <w:rPr>
                  <w:szCs w:val="18"/>
                </w:rPr>
                <w:delText xml:space="preserve"> and</w:delText>
              </w:r>
            </w:del>
            <w:r w:rsidRPr="00687E1C">
              <w:rPr>
                <w:szCs w:val="18"/>
              </w:rPr>
              <w:t xml:space="preserve"> </w:t>
            </w:r>
            <w:ins w:id="1377" w:author="Marie-Helene" w:date="2017-10-06T09:27:00Z">
              <w:r w:rsidR="005C52D9">
                <w:rPr>
                  <w:szCs w:val="18"/>
                </w:rPr>
                <w:t>M</w:t>
              </w:r>
            </w:ins>
            <w:del w:id="1378" w:author="Marie-Helene" w:date="2017-10-06T09:27:00Z">
              <w:r w:rsidRPr="00687E1C" w:rsidDel="005C52D9">
                <w:rPr>
                  <w:szCs w:val="18"/>
                </w:rPr>
                <w:delText>m</w:delText>
              </w:r>
            </w:del>
            <w:r w:rsidRPr="00687E1C">
              <w:rPr>
                <w:szCs w:val="18"/>
              </w:rPr>
              <w:t xml:space="preserve">embers </w:t>
            </w:r>
            <w:ins w:id="1379" w:author="Marie-Helene" w:date="2017-10-06T09:29:00Z">
              <w:r w:rsidR="00A63DBB">
                <w:rPr>
                  <w:szCs w:val="18"/>
                </w:rPr>
                <w:t xml:space="preserve">and other organizations </w:t>
              </w:r>
            </w:ins>
            <w:r w:rsidRPr="00687E1C">
              <w:rPr>
                <w:szCs w:val="18"/>
              </w:rPr>
              <w:t>informed with respect to the activities of the Organization;</w:t>
            </w:r>
          </w:p>
        </w:tc>
        <w:tc>
          <w:tcPr>
            <w:tcW w:w="6100" w:type="dxa"/>
          </w:tcPr>
          <w:p w:rsidR="00EA73DE" w:rsidRDefault="00EA73DE" w:rsidP="001E126B">
            <w:pPr>
              <w:rPr>
                <w:szCs w:val="18"/>
              </w:rPr>
            </w:pPr>
            <w:r>
              <w:rPr>
                <w:szCs w:val="18"/>
              </w:rPr>
              <w:t>Suggest adding: “as approved by the Council”.</w:t>
            </w:r>
          </w:p>
          <w:p w:rsidR="00EA73DE" w:rsidRPr="002A758A" w:rsidRDefault="002A758A" w:rsidP="001E126B">
            <w:pPr>
              <w:rPr>
                <w:color w:val="00558C"/>
                <w:szCs w:val="18"/>
              </w:rPr>
            </w:pPr>
            <w:r w:rsidRPr="002A758A">
              <w:rPr>
                <w:color w:val="00558C"/>
                <w:szCs w:val="18"/>
              </w:rPr>
              <w:t>Actions needing Council’s approval are mentioned elsewhere (eg. 7.</w:t>
            </w:r>
            <w:r w:rsidR="00E85989">
              <w:rPr>
                <w:color w:val="00558C"/>
                <w:szCs w:val="18"/>
              </w:rPr>
              <w:t>5</w:t>
            </w:r>
            <w:r w:rsidRPr="002A758A">
              <w:rPr>
                <w:color w:val="00558C"/>
                <w:szCs w:val="18"/>
              </w:rPr>
              <w:t>)</w:t>
            </w:r>
          </w:p>
          <w:p w:rsidR="003205C6" w:rsidRDefault="003205C6" w:rsidP="001E126B">
            <w:pPr>
              <w:rPr>
                <w:szCs w:val="18"/>
              </w:rPr>
            </w:pPr>
          </w:p>
          <w:p w:rsidR="0041167A" w:rsidRDefault="0041167A" w:rsidP="001E126B">
            <w:pPr>
              <w:rPr>
                <w:szCs w:val="18"/>
              </w:rPr>
            </w:pPr>
            <w:r>
              <w:rPr>
                <w:szCs w:val="18"/>
              </w:rPr>
              <w:t>Amend to read: ““</w:t>
            </w:r>
            <w:r w:rsidRPr="00687E1C">
              <w:rPr>
                <w:szCs w:val="18"/>
              </w:rPr>
              <w:t>Keep Contracting Parties</w:t>
            </w:r>
            <w:r>
              <w:rPr>
                <w:szCs w:val="18"/>
                <w:u w:val="single"/>
              </w:rPr>
              <w:t>, Associate Members and Affiliate Members</w:t>
            </w:r>
            <w:r w:rsidRPr="00687E1C">
              <w:rPr>
                <w:szCs w:val="18"/>
              </w:rPr>
              <w:t xml:space="preserve"> </w:t>
            </w:r>
            <w:r w:rsidRPr="00755FAC">
              <w:rPr>
                <w:strike/>
                <w:szCs w:val="18"/>
              </w:rPr>
              <w:t>and members</w:t>
            </w:r>
            <w:r w:rsidRPr="00687E1C">
              <w:rPr>
                <w:szCs w:val="18"/>
              </w:rPr>
              <w:t xml:space="preserve"> informed with respect to the activities of the Organization;</w:t>
            </w:r>
            <w:r>
              <w:rPr>
                <w:szCs w:val="18"/>
              </w:rPr>
              <w:t>”</w:t>
            </w:r>
          </w:p>
          <w:p w:rsidR="0041167A" w:rsidRDefault="0041167A" w:rsidP="001E126B">
            <w:pPr>
              <w:rPr>
                <w:szCs w:val="18"/>
              </w:rPr>
            </w:pPr>
          </w:p>
          <w:p w:rsidR="0041167A" w:rsidRPr="00AA6F89" w:rsidRDefault="0041167A" w:rsidP="001E126B">
            <w:pPr>
              <w:rPr>
                <w:szCs w:val="18"/>
              </w:rPr>
            </w:pPr>
            <w:r>
              <w:rPr>
                <w:szCs w:val="18"/>
              </w:rPr>
              <w:t>Amend to read: “</w:t>
            </w:r>
            <w:r w:rsidRPr="00687E1C">
              <w:rPr>
                <w:szCs w:val="18"/>
              </w:rPr>
              <w:t>Keep Contracting Parties</w:t>
            </w:r>
            <w:r w:rsidRPr="001E126B">
              <w:rPr>
                <w:szCs w:val="18"/>
                <w:u w:val="single"/>
              </w:rPr>
              <w:t>,</w:t>
            </w:r>
            <w:r>
              <w:rPr>
                <w:szCs w:val="18"/>
              </w:rPr>
              <w:t xml:space="preserve"> </w:t>
            </w:r>
            <w:r w:rsidRPr="00687E1C">
              <w:rPr>
                <w:szCs w:val="18"/>
              </w:rPr>
              <w:t xml:space="preserve">members </w:t>
            </w:r>
            <w:r w:rsidRPr="001E126B">
              <w:rPr>
                <w:szCs w:val="18"/>
                <w:u w:val="single"/>
              </w:rPr>
              <w:t>and other related Organizations</w:t>
            </w:r>
            <w:r>
              <w:rPr>
                <w:szCs w:val="18"/>
              </w:rPr>
              <w:t xml:space="preserve"> </w:t>
            </w:r>
            <w:r w:rsidRPr="00687E1C">
              <w:rPr>
                <w:szCs w:val="18"/>
              </w:rPr>
              <w:t>informed with respect to the activities of the Organization;</w:t>
            </w:r>
            <w:r>
              <w:rPr>
                <w:szCs w:val="18"/>
              </w:rPr>
              <w:t>”</w:t>
            </w:r>
          </w:p>
        </w:tc>
        <w:tc>
          <w:tcPr>
            <w:tcW w:w="1968" w:type="dxa"/>
          </w:tcPr>
          <w:p w:rsidR="00EA73DE" w:rsidRDefault="00EA73DE">
            <w:pPr>
              <w:rPr>
                <w:szCs w:val="18"/>
              </w:rPr>
            </w:pPr>
            <w:r>
              <w:rPr>
                <w:szCs w:val="18"/>
              </w:rPr>
              <w:t>Canada</w:t>
            </w:r>
          </w:p>
          <w:p w:rsidR="00EA73DE" w:rsidRDefault="00EA73DE">
            <w:pPr>
              <w:rPr>
                <w:szCs w:val="18"/>
              </w:rPr>
            </w:pPr>
          </w:p>
          <w:p w:rsidR="003205C6" w:rsidRDefault="003205C6">
            <w:pPr>
              <w:rPr>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p>
          <w:p w:rsidR="0041167A" w:rsidRDefault="0041167A">
            <w:pPr>
              <w:rPr>
                <w:szCs w:val="18"/>
              </w:rPr>
            </w:pPr>
          </w:p>
          <w:p w:rsidR="0041167A" w:rsidRPr="00AA6F89" w:rsidRDefault="0041167A">
            <w:pPr>
              <w:rPr>
                <w:szCs w:val="18"/>
              </w:rPr>
            </w:pPr>
            <w:r>
              <w:rPr>
                <w:szCs w:val="18"/>
              </w:rPr>
              <w:t>South Africa</w:t>
            </w:r>
          </w:p>
        </w:tc>
      </w:tr>
      <w:tr w:rsidR="0041167A" w:rsidTr="0041167A">
        <w:trPr>
          <w:trPrChange w:id="1380" w:author="Marie-Helene" w:date="2017-10-05T11:33:00Z">
            <w:trPr>
              <w:gridAfter w:val="0"/>
            </w:trPr>
          </w:trPrChange>
        </w:trPr>
        <w:tc>
          <w:tcPr>
            <w:tcW w:w="1513" w:type="dxa"/>
            <w:tcPrChange w:id="1381" w:author="Marie-Helene" w:date="2017-10-05T11:33:00Z">
              <w:tcPr>
                <w:tcW w:w="1513" w:type="dxa"/>
              </w:tcPr>
            </w:tcPrChange>
          </w:tcPr>
          <w:p w:rsidR="0041167A" w:rsidRDefault="0041167A">
            <w:pPr>
              <w:rPr>
                <w:szCs w:val="18"/>
              </w:rPr>
            </w:pPr>
          </w:p>
        </w:tc>
        <w:tc>
          <w:tcPr>
            <w:tcW w:w="5253" w:type="dxa"/>
            <w:tcPrChange w:id="1382" w:author="Marie-Helene" w:date="2017-10-05T11:33:00Z">
              <w:tcPr>
                <w:tcW w:w="5253" w:type="dxa"/>
              </w:tcPr>
            </w:tcPrChange>
          </w:tcPr>
          <w:p w:rsidR="0041167A" w:rsidRPr="00687E1C" w:rsidRDefault="0041167A" w:rsidP="00C82D83">
            <w:pPr>
              <w:pStyle w:val="Paragraphedeliste"/>
              <w:numPr>
                <w:ilvl w:val="1"/>
                <w:numId w:val="13"/>
              </w:numPr>
              <w:ind w:left="742" w:hanging="425"/>
              <w:rPr>
                <w:szCs w:val="18"/>
              </w:rPr>
            </w:pPr>
            <w:r w:rsidRPr="00687E1C">
              <w:rPr>
                <w:szCs w:val="18"/>
              </w:rPr>
              <w:t>Organize and support meetings of the General Assembly, the Council and Committees and other subsidiary bodies;</w:t>
            </w:r>
          </w:p>
        </w:tc>
        <w:tc>
          <w:tcPr>
            <w:tcW w:w="6100" w:type="dxa"/>
            <w:tcPrChange w:id="1383" w:author="Marie-Helene" w:date="2017-10-05T11:33:00Z">
              <w:tcPr>
                <w:tcW w:w="5549" w:type="dxa"/>
              </w:tcPr>
            </w:tcPrChange>
          </w:tcPr>
          <w:p w:rsidR="0041167A" w:rsidRPr="00AA6F89" w:rsidRDefault="0041167A">
            <w:pPr>
              <w:rPr>
                <w:szCs w:val="18"/>
              </w:rPr>
            </w:pPr>
          </w:p>
        </w:tc>
        <w:tc>
          <w:tcPr>
            <w:tcW w:w="1968" w:type="dxa"/>
            <w:tcPrChange w:id="1384" w:author="Marie-Helene" w:date="2017-10-05T11:33:00Z">
              <w:tcPr>
                <w:tcW w:w="1704" w:type="dxa"/>
                <w:gridSpan w:val="2"/>
              </w:tcPr>
            </w:tcPrChange>
          </w:tcPr>
          <w:p w:rsidR="0041167A" w:rsidRPr="00AA6F89" w:rsidRDefault="0041167A">
            <w:pPr>
              <w:rPr>
                <w:szCs w:val="18"/>
              </w:rPr>
            </w:pPr>
          </w:p>
        </w:tc>
      </w:tr>
      <w:tr w:rsidR="0041167A" w:rsidTr="0041167A">
        <w:trPr>
          <w:trPrChange w:id="1385" w:author="Marie-Helene" w:date="2017-10-05T11:33:00Z">
            <w:trPr>
              <w:gridAfter w:val="0"/>
            </w:trPr>
          </w:trPrChange>
        </w:trPr>
        <w:tc>
          <w:tcPr>
            <w:tcW w:w="1513" w:type="dxa"/>
            <w:tcPrChange w:id="1386" w:author="Marie-Helene" w:date="2017-10-05T11:33:00Z">
              <w:tcPr>
                <w:tcW w:w="1513" w:type="dxa"/>
              </w:tcPr>
            </w:tcPrChange>
          </w:tcPr>
          <w:p w:rsidR="0041167A" w:rsidRDefault="0041167A">
            <w:pPr>
              <w:rPr>
                <w:szCs w:val="18"/>
              </w:rPr>
            </w:pPr>
          </w:p>
        </w:tc>
        <w:tc>
          <w:tcPr>
            <w:tcW w:w="5253" w:type="dxa"/>
            <w:tcPrChange w:id="1387" w:author="Marie-Helene" w:date="2017-10-05T11:33:00Z">
              <w:tcPr>
                <w:tcW w:w="5253" w:type="dxa"/>
              </w:tcPr>
            </w:tcPrChange>
          </w:tcPr>
          <w:p w:rsidR="0041167A" w:rsidRPr="00687E1C" w:rsidRDefault="0041167A">
            <w:pPr>
              <w:pStyle w:val="Paragraphedeliste"/>
              <w:numPr>
                <w:ilvl w:val="1"/>
                <w:numId w:val="13"/>
              </w:numPr>
              <w:ind w:left="742" w:hanging="425"/>
              <w:rPr>
                <w:szCs w:val="18"/>
              </w:rPr>
            </w:pPr>
            <w:r w:rsidRPr="00687E1C">
              <w:rPr>
                <w:szCs w:val="18"/>
              </w:rPr>
              <w:t>Organize</w:t>
            </w:r>
            <w:ins w:id="1388" w:author="Marie-Helene" w:date="2017-10-30T17:08:00Z">
              <w:r w:rsidR="00173947">
                <w:rPr>
                  <w:szCs w:val="18"/>
                </w:rPr>
                <w:t xml:space="preserve"> and support</w:t>
              </w:r>
            </w:ins>
            <w:r w:rsidRPr="00687E1C">
              <w:rPr>
                <w:szCs w:val="18"/>
              </w:rPr>
              <w:t xml:space="preserve"> conferences and symposia</w:t>
            </w:r>
            <w:ins w:id="1389" w:author="Marie-Helene" w:date="2017-10-30T17:12:00Z">
              <w:r w:rsidR="0050427C">
                <w:rPr>
                  <w:szCs w:val="18"/>
                </w:rPr>
                <w:t xml:space="preserve"> as approved by Council</w:t>
              </w:r>
            </w:ins>
            <w:r w:rsidRPr="00687E1C">
              <w:rPr>
                <w:szCs w:val="18"/>
              </w:rPr>
              <w:t xml:space="preserve">, </w:t>
            </w:r>
            <w:del w:id="1390" w:author="Marie-Helene" w:date="2017-10-30T17:13:00Z">
              <w:r w:rsidRPr="00687E1C" w:rsidDel="0050427C">
                <w:rPr>
                  <w:szCs w:val="18"/>
                </w:rPr>
                <w:delText>seminars, workshops and other events; and</w:delText>
              </w:r>
            </w:del>
          </w:p>
        </w:tc>
        <w:tc>
          <w:tcPr>
            <w:tcW w:w="6100" w:type="dxa"/>
            <w:tcPrChange w:id="1391" w:author="Marie-Helene" w:date="2017-10-05T11:33:00Z">
              <w:tcPr>
                <w:tcW w:w="5549" w:type="dxa"/>
              </w:tcPr>
            </w:tcPrChange>
          </w:tcPr>
          <w:p w:rsidR="0041167A" w:rsidRDefault="00034A9B">
            <w:pPr>
              <w:rPr>
                <w:szCs w:val="18"/>
              </w:rPr>
            </w:pPr>
            <w:r>
              <w:rPr>
                <w:szCs w:val="18"/>
              </w:rPr>
              <w:t>Add “as approved by Council.</w:t>
            </w:r>
          </w:p>
          <w:p w:rsidR="00034A9B" w:rsidRPr="00034A9B" w:rsidRDefault="00034A9B" w:rsidP="001B4797">
            <w:pPr>
              <w:rPr>
                <w:color w:val="00558C"/>
                <w:szCs w:val="18"/>
                <w:rPrChange w:id="1392" w:author="Marie-Helene" w:date="2017-10-06T09:32:00Z">
                  <w:rPr>
                    <w:szCs w:val="18"/>
                  </w:rPr>
                </w:rPrChange>
              </w:rPr>
            </w:pPr>
            <w:r w:rsidRPr="00034A9B">
              <w:rPr>
                <w:color w:val="00558C"/>
                <w:szCs w:val="18"/>
              </w:rPr>
              <w:t xml:space="preserve">Conferences and Symposia covered in Article 7.6(o). </w:t>
            </w:r>
            <w:r w:rsidR="001B4797" w:rsidRPr="001B4797">
              <w:rPr>
                <w:color w:val="00558C"/>
                <w:szCs w:val="18"/>
              </w:rPr>
              <w:t>Workshops and Seminars are part of the ordinary work of the Committees.</w:t>
            </w:r>
          </w:p>
        </w:tc>
        <w:tc>
          <w:tcPr>
            <w:tcW w:w="1968" w:type="dxa"/>
            <w:tcPrChange w:id="1393" w:author="Marie-Helene" w:date="2017-10-05T11:33:00Z">
              <w:tcPr>
                <w:tcW w:w="1704" w:type="dxa"/>
                <w:gridSpan w:val="2"/>
              </w:tcPr>
            </w:tcPrChange>
          </w:tcPr>
          <w:p w:rsidR="0041167A" w:rsidRPr="00AA6F89" w:rsidRDefault="00034A9B">
            <w:pPr>
              <w:rPr>
                <w:szCs w:val="18"/>
              </w:rPr>
            </w:pPr>
            <w:r>
              <w:rPr>
                <w:szCs w:val="18"/>
              </w:rPr>
              <w:t>Canada</w:t>
            </w:r>
          </w:p>
        </w:tc>
      </w:tr>
      <w:tr w:rsidR="0050427C" w:rsidTr="0041167A">
        <w:trPr>
          <w:ins w:id="1394" w:author="Marie-Helene" w:date="2017-10-30T17:13:00Z"/>
        </w:trPr>
        <w:tc>
          <w:tcPr>
            <w:tcW w:w="1513" w:type="dxa"/>
          </w:tcPr>
          <w:p w:rsidR="0050427C" w:rsidRDefault="0050427C">
            <w:pPr>
              <w:rPr>
                <w:ins w:id="1395" w:author="Marie-Helene" w:date="2017-10-30T17:13:00Z"/>
                <w:szCs w:val="18"/>
              </w:rPr>
            </w:pPr>
          </w:p>
        </w:tc>
        <w:tc>
          <w:tcPr>
            <w:tcW w:w="5253" w:type="dxa"/>
          </w:tcPr>
          <w:p w:rsidR="0050427C" w:rsidRPr="00687E1C" w:rsidRDefault="0050427C" w:rsidP="00C82D83">
            <w:pPr>
              <w:pStyle w:val="Paragraphedeliste"/>
              <w:numPr>
                <w:ilvl w:val="1"/>
                <w:numId w:val="13"/>
              </w:numPr>
              <w:ind w:left="742" w:hanging="425"/>
              <w:rPr>
                <w:ins w:id="1396" w:author="Marie-Helene" w:date="2017-10-30T17:13:00Z"/>
                <w:szCs w:val="18"/>
              </w:rPr>
            </w:pPr>
            <w:ins w:id="1397" w:author="Marie-Helene" w:date="2017-10-30T17:13:00Z">
              <w:r>
                <w:rPr>
                  <w:szCs w:val="18"/>
                </w:rPr>
                <w:t xml:space="preserve">Organize and support </w:t>
              </w:r>
              <w:r w:rsidRPr="00687E1C">
                <w:rPr>
                  <w:szCs w:val="18"/>
                </w:rPr>
                <w:t>seminars, workshops and other events; and</w:t>
              </w:r>
            </w:ins>
          </w:p>
        </w:tc>
        <w:tc>
          <w:tcPr>
            <w:tcW w:w="6100" w:type="dxa"/>
          </w:tcPr>
          <w:p w:rsidR="0050427C" w:rsidRDefault="0050427C">
            <w:pPr>
              <w:rPr>
                <w:ins w:id="1398" w:author="Marie-Helene" w:date="2017-10-30T17:13:00Z"/>
                <w:szCs w:val="18"/>
              </w:rPr>
            </w:pPr>
            <w:ins w:id="1399" w:author="Marie-Helene" w:date="2017-10-30T17:14:00Z">
              <w:r>
                <w:rPr>
                  <w:szCs w:val="18"/>
                </w:rPr>
                <w:t xml:space="preserve">Seminars, workshops and other events </w:t>
              </w:r>
            </w:ins>
            <w:ins w:id="1400" w:author="Marie-Helene" w:date="2017-10-30T17:13:00Z">
              <w:r>
                <w:rPr>
                  <w:szCs w:val="18"/>
                </w:rPr>
                <w:t>ot mentioned in the duties of the Council: new sub article.</w:t>
              </w:r>
            </w:ins>
          </w:p>
        </w:tc>
        <w:tc>
          <w:tcPr>
            <w:tcW w:w="1968" w:type="dxa"/>
          </w:tcPr>
          <w:p w:rsidR="0050427C" w:rsidRDefault="0050427C">
            <w:pPr>
              <w:rPr>
                <w:ins w:id="1401" w:author="Marie-Helene" w:date="2017-10-30T17:13:00Z"/>
                <w:szCs w:val="18"/>
              </w:rPr>
            </w:pPr>
            <w:ins w:id="1402" w:author="Marie-Helene" w:date="2017-10-30T17:14:00Z">
              <w:r>
                <w:rPr>
                  <w:szCs w:val="18"/>
                </w:rPr>
                <w:t>Canada</w:t>
              </w:r>
            </w:ins>
          </w:p>
        </w:tc>
      </w:tr>
      <w:tr w:rsidR="0041167A" w:rsidTr="0041167A">
        <w:trPr>
          <w:trPrChange w:id="1403" w:author="Marie-Helene" w:date="2017-10-05T11:33:00Z">
            <w:trPr>
              <w:gridAfter w:val="0"/>
            </w:trPr>
          </w:trPrChange>
        </w:trPr>
        <w:tc>
          <w:tcPr>
            <w:tcW w:w="1513" w:type="dxa"/>
            <w:tcPrChange w:id="1404" w:author="Marie-Helene" w:date="2017-10-05T11:33:00Z">
              <w:tcPr>
                <w:tcW w:w="1513" w:type="dxa"/>
              </w:tcPr>
            </w:tcPrChange>
          </w:tcPr>
          <w:p w:rsidR="0041167A" w:rsidRDefault="0041167A">
            <w:pPr>
              <w:rPr>
                <w:szCs w:val="18"/>
              </w:rPr>
            </w:pPr>
          </w:p>
        </w:tc>
        <w:tc>
          <w:tcPr>
            <w:tcW w:w="5253" w:type="dxa"/>
            <w:tcPrChange w:id="1405" w:author="Marie-Helene" w:date="2017-10-05T11:33:00Z">
              <w:tcPr>
                <w:tcW w:w="5253" w:type="dxa"/>
              </w:tcPr>
            </w:tcPrChange>
          </w:tcPr>
          <w:p w:rsidR="0041167A" w:rsidRDefault="0041167A" w:rsidP="00C82D83">
            <w:pPr>
              <w:pStyle w:val="Paragraphedeliste"/>
              <w:numPr>
                <w:ilvl w:val="1"/>
                <w:numId w:val="13"/>
              </w:numPr>
              <w:ind w:left="742" w:hanging="425"/>
              <w:rPr>
                <w:szCs w:val="18"/>
              </w:rPr>
            </w:pPr>
            <w:r w:rsidRPr="00687E1C">
              <w:rPr>
                <w:szCs w:val="18"/>
              </w:rPr>
              <w:t xml:space="preserve">Perform such other tasks as may be assigned by </w:t>
            </w:r>
            <w:del w:id="1406" w:author="Marie-Helene" w:date="2017-10-06T09:40:00Z">
              <w:r w:rsidRPr="00687E1C" w:rsidDel="00556A07">
                <w:rPr>
                  <w:szCs w:val="18"/>
                </w:rPr>
                <w:delText xml:space="preserve">the </w:delText>
              </w:r>
            </w:del>
            <w:ins w:id="1407" w:author="Marie-Helene" w:date="2017-10-06T09:40:00Z">
              <w:r w:rsidR="00556A07">
                <w:rPr>
                  <w:szCs w:val="18"/>
                </w:rPr>
                <w:t>this</w:t>
              </w:r>
              <w:r w:rsidR="00556A07" w:rsidRPr="00687E1C">
                <w:rPr>
                  <w:szCs w:val="18"/>
                </w:rPr>
                <w:t xml:space="preserve"> </w:t>
              </w:r>
            </w:ins>
            <w:r w:rsidRPr="00687E1C">
              <w:rPr>
                <w:szCs w:val="18"/>
              </w:rPr>
              <w:t xml:space="preserve">Convention, the General Regulations, the General </w:t>
            </w:r>
            <w:r w:rsidRPr="00687E1C">
              <w:rPr>
                <w:szCs w:val="18"/>
              </w:rPr>
              <w:lastRenderedPageBreak/>
              <w:t>Assembly or the Council.</w:t>
            </w:r>
          </w:p>
          <w:p w:rsidR="0041167A" w:rsidRPr="00D06EC8" w:rsidRDefault="0041167A" w:rsidP="00D06EC8">
            <w:pPr>
              <w:ind w:left="317"/>
              <w:rPr>
                <w:szCs w:val="18"/>
              </w:rPr>
            </w:pPr>
          </w:p>
        </w:tc>
        <w:tc>
          <w:tcPr>
            <w:tcW w:w="6100" w:type="dxa"/>
            <w:tcPrChange w:id="1408" w:author="Marie-Helene" w:date="2017-10-05T11:33:00Z">
              <w:tcPr>
                <w:tcW w:w="5549" w:type="dxa"/>
              </w:tcPr>
            </w:tcPrChange>
          </w:tcPr>
          <w:p w:rsidR="0041167A" w:rsidRPr="00AA6F89" w:rsidRDefault="0041167A">
            <w:pPr>
              <w:rPr>
                <w:szCs w:val="18"/>
              </w:rPr>
            </w:pPr>
            <w:r>
              <w:rPr>
                <w:szCs w:val="18"/>
              </w:rPr>
              <w:lastRenderedPageBreak/>
              <w:t>Replace “the Convention” with “</w:t>
            </w:r>
            <w:r w:rsidRPr="00F643E7">
              <w:rPr>
                <w:szCs w:val="18"/>
                <w:u w:val="single"/>
              </w:rPr>
              <w:t>this</w:t>
            </w:r>
            <w:r>
              <w:rPr>
                <w:szCs w:val="18"/>
              </w:rPr>
              <w:t xml:space="preserve"> Convention”.</w:t>
            </w:r>
          </w:p>
        </w:tc>
        <w:tc>
          <w:tcPr>
            <w:tcW w:w="1968" w:type="dxa"/>
            <w:tcPrChange w:id="1409" w:author="Marie-Helene" w:date="2017-10-05T11:33:00Z">
              <w:tcPr>
                <w:tcW w:w="1704" w:type="dxa"/>
                <w:gridSpan w:val="2"/>
              </w:tcPr>
            </w:tcPrChange>
          </w:tcPr>
          <w:p w:rsidR="0041167A" w:rsidRPr="00AA6F89" w:rsidRDefault="0041167A">
            <w:pPr>
              <w:rPr>
                <w:szCs w:val="18"/>
              </w:rPr>
            </w:pPr>
            <w:r>
              <w:rPr>
                <w:szCs w:val="18"/>
              </w:rPr>
              <w:t>Japan</w:t>
            </w:r>
          </w:p>
        </w:tc>
      </w:tr>
      <w:tr w:rsidR="0041167A" w:rsidTr="00752947">
        <w:tc>
          <w:tcPr>
            <w:tcW w:w="1513" w:type="dxa"/>
          </w:tcPr>
          <w:p w:rsidR="0041167A" w:rsidRDefault="0041167A">
            <w:pPr>
              <w:rPr>
                <w:b/>
                <w:szCs w:val="18"/>
              </w:rPr>
            </w:pPr>
          </w:p>
          <w:p w:rsidR="0041167A" w:rsidRPr="00B70F92" w:rsidRDefault="0041167A">
            <w:pPr>
              <w:rPr>
                <w:b/>
                <w:szCs w:val="18"/>
              </w:rPr>
            </w:pPr>
            <w:r w:rsidRPr="00B70F92">
              <w:rPr>
                <w:b/>
                <w:szCs w:val="18"/>
              </w:rPr>
              <w:t>10</w:t>
            </w:r>
          </w:p>
          <w:p w:rsidR="0041167A" w:rsidRPr="00B70F92" w:rsidRDefault="0041167A">
            <w:pPr>
              <w:rPr>
                <w:b/>
                <w:szCs w:val="18"/>
              </w:rPr>
            </w:pPr>
            <w:r w:rsidRPr="00B70F92">
              <w:rPr>
                <w:b/>
                <w:szCs w:val="18"/>
              </w:rPr>
              <w:t>Funding and Expenditure</w:t>
            </w:r>
          </w:p>
        </w:tc>
        <w:tc>
          <w:tcPr>
            <w:tcW w:w="5253" w:type="dxa"/>
          </w:tcPr>
          <w:p w:rsidR="0041167A" w:rsidRPr="00B70F92" w:rsidRDefault="0041167A" w:rsidP="00B70F92">
            <w:pPr>
              <w:rPr>
                <w:szCs w:val="18"/>
              </w:rPr>
            </w:pPr>
          </w:p>
          <w:p w:rsidR="0041167A" w:rsidRPr="00687E1C" w:rsidRDefault="0041167A" w:rsidP="00752947">
            <w:pPr>
              <w:pStyle w:val="Paragraphedeliste"/>
              <w:numPr>
                <w:ilvl w:val="0"/>
                <w:numId w:val="14"/>
              </w:numPr>
              <w:ind w:left="317" w:hanging="317"/>
              <w:rPr>
                <w:szCs w:val="18"/>
              </w:rPr>
            </w:pPr>
            <w:r w:rsidRPr="00A93477">
              <w:rPr>
                <w:szCs w:val="18"/>
              </w:rPr>
              <w:t xml:space="preserve">The expenditure available for the functioning of the Organization shall </w:t>
            </w:r>
            <w:del w:id="1410" w:author="Marie-Helene" w:date="2017-10-06T09:44:00Z">
              <w:r w:rsidRPr="00A93477" w:rsidDel="00752947">
                <w:rPr>
                  <w:szCs w:val="18"/>
                </w:rPr>
                <w:delText>meet the amount of</w:delText>
              </w:r>
            </w:del>
            <w:ins w:id="1411" w:author="Marie-Helene" w:date="2017-10-06T09:44:00Z">
              <w:r w:rsidR="00A75F4A">
                <w:rPr>
                  <w:szCs w:val="18"/>
                </w:rPr>
                <w:t>be</w:t>
              </w:r>
              <w:r w:rsidR="00752947">
                <w:rPr>
                  <w:szCs w:val="18"/>
                </w:rPr>
                <w:t xml:space="preserve"> met by the</w:t>
              </w:r>
            </w:ins>
            <w:r w:rsidRPr="00A93477">
              <w:rPr>
                <w:szCs w:val="18"/>
              </w:rPr>
              <w:t xml:space="preserve"> financial resources provided by:</w:t>
            </w:r>
          </w:p>
        </w:tc>
        <w:tc>
          <w:tcPr>
            <w:tcW w:w="6100" w:type="dxa"/>
          </w:tcPr>
          <w:p w:rsidR="0041167A" w:rsidRDefault="0041167A">
            <w:pPr>
              <w:rPr>
                <w:szCs w:val="18"/>
              </w:rPr>
            </w:pPr>
          </w:p>
          <w:p w:rsidR="0041167A" w:rsidRDefault="0041167A">
            <w:pPr>
              <w:rPr>
                <w:szCs w:val="18"/>
              </w:rPr>
            </w:pPr>
            <w:r>
              <w:rPr>
                <w:szCs w:val="18"/>
              </w:rPr>
              <w:t>Need to know how much should be paid to the Organization to be created.</w:t>
            </w:r>
          </w:p>
          <w:p w:rsidR="0041167A" w:rsidRPr="00752947" w:rsidRDefault="00752947">
            <w:pPr>
              <w:rPr>
                <w:color w:val="00558C"/>
                <w:szCs w:val="18"/>
              </w:rPr>
            </w:pPr>
            <w:r>
              <w:rPr>
                <w:color w:val="00558C"/>
                <w:szCs w:val="18"/>
              </w:rPr>
              <w:t xml:space="preserve">It is not expected that there will be </w:t>
            </w:r>
            <w:r w:rsidR="004B3DDC">
              <w:rPr>
                <w:color w:val="00558C"/>
                <w:szCs w:val="18"/>
              </w:rPr>
              <w:t>any additional</w:t>
            </w:r>
            <w:r>
              <w:rPr>
                <w:color w:val="00558C"/>
                <w:szCs w:val="18"/>
              </w:rPr>
              <w:t xml:space="preserve"> contributions or fees at the inception of IALA as an IGO.</w:t>
            </w:r>
          </w:p>
          <w:p w:rsidR="004B3DDC" w:rsidRDefault="004B3DDC">
            <w:pPr>
              <w:rPr>
                <w:szCs w:val="18"/>
              </w:rPr>
            </w:pPr>
          </w:p>
          <w:p w:rsidR="00033C58" w:rsidRDefault="00033C58">
            <w:pPr>
              <w:rPr>
                <w:szCs w:val="18"/>
              </w:rPr>
            </w:pPr>
            <w:r>
              <w:rPr>
                <w:szCs w:val="18"/>
              </w:rPr>
              <w:t>Suggest improving the language: “</w:t>
            </w:r>
            <w:r w:rsidRPr="00A93477">
              <w:rPr>
                <w:szCs w:val="18"/>
              </w:rPr>
              <w:t xml:space="preserve">The expenditure available for the functioning of the Organization shall </w:t>
            </w:r>
            <w:r w:rsidRPr="00033C58">
              <w:rPr>
                <w:strike/>
                <w:szCs w:val="18"/>
                <w:rPrChange w:id="1412" w:author="Marie-Hélène Grillet" w:date="2017-10-06T08:31:00Z">
                  <w:rPr>
                    <w:szCs w:val="18"/>
                  </w:rPr>
                </w:rPrChange>
              </w:rPr>
              <w:t>meet the amount of</w:t>
            </w:r>
            <w:r w:rsidRPr="00A93477">
              <w:rPr>
                <w:szCs w:val="18"/>
              </w:rPr>
              <w:t xml:space="preserve"> </w:t>
            </w:r>
            <w:r>
              <w:rPr>
                <w:szCs w:val="18"/>
              </w:rPr>
              <w:t xml:space="preserve"> </w:t>
            </w:r>
            <w:r>
              <w:rPr>
                <w:szCs w:val="18"/>
                <w:u w:val="single"/>
              </w:rPr>
              <w:t>be met by the</w:t>
            </w:r>
            <w:r>
              <w:rPr>
                <w:szCs w:val="18"/>
              </w:rPr>
              <w:t xml:space="preserve"> </w:t>
            </w:r>
            <w:r w:rsidRPr="00A93477">
              <w:rPr>
                <w:szCs w:val="18"/>
              </w:rPr>
              <w:t>financial resources provided by</w:t>
            </w:r>
            <w:r>
              <w:rPr>
                <w:szCs w:val="18"/>
              </w:rPr>
              <w:t>”</w:t>
            </w:r>
          </w:p>
          <w:p w:rsidR="00033C58" w:rsidRDefault="00033C58">
            <w:pPr>
              <w:rPr>
                <w:szCs w:val="18"/>
              </w:rPr>
            </w:pPr>
          </w:p>
          <w:p w:rsidR="0041167A" w:rsidRDefault="0041167A">
            <w:pPr>
              <w:rPr>
                <w:szCs w:val="18"/>
              </w:rPr>
            </w:pPr>
            <w:r>
              <w:rPr>
                <w:szCs w:val="18"/>
              </w:rPr>
              <w:t>Article 10 should clearly identify the GA and Council authorities with regard to budget handling.</w:t>
            </w:r>
          </w:p>
          <w:p w:rsidR="0041167A" w:rsidRPr="00AA6F89" w:rsidRDefault="0041167A">
            <w:pPr>
              <w:rPr>
                <w:szCs w:val="18"/>
              </w:rPr>
            </w:pPr>
          </w:p>
        </w:tc>
        <w:tc>
          <w:tcPr>
            <w:tcW w:w="1968" w:type="dxa"/>
          </w:tcPr>
          <w:p w:rsidR="0041167A" w:rsidRDefault="0041167A">
            <w:pPr>
              <w:rPr>
                <w:szCs w:val="18"/>
              </w:rPr>
            </w:pPr>
          </w:p>
          <w:p w:rsidR="0041167A" w:rsidRDefault="0041167A">
            <w:pPr>
              <w:rPr>
                <w:szCs w:val="18"/>
              </w:rPr>
            </w:pPr>
            <w:r>
              <w:rPr>
                <w:szCs w:val="18"/>
              </w:rPr>
              <w:t>Argentina</w:t>
            </w:r>
          </w:p>
          <w:p w:rsidR="0041167A" w:rsidRDefault="0041167A">
            <w:pPr>
              <w:rPr>
                <w:szCs w:val="18"/>
              </w:rPr>
            </w:pPr>
          </w:p>
          <w:p w:rsidR="004B3DDC" w:rsidRDefault="004B3DDC">
            <w:pPr>
              <w:rPr>
                <w:szCs w:val="18"/>
              </w:rPr>
            </w:pPr>
          </w:p>
          <w:p w:rsidR="004B3DDC" w:rsidRDefault="004B3DDC">
            <w:pPr>
              <w:rPr>
                <w:szCs w:val="18"/>
              </w:rPr>
            </w:pPr>
          </w:p>
          <w:p w:rsidR="00033C58" w:rsidRDefault="00033C58">
            <w:pPr>
              <w:rPr>
                <w:szCs w:val="18"/>
              </w:rPr>
            </w:pPr>
            <w:r>
              <w:rPr>
                <w:szCs w:val="18"/>
              </w:rPr>
              <w:t>Canada</w:t>
            </w:r>
          </w:p>
          <w:p w:rsidR="00033C58" w:rsidRDefault="00033C58">
            <w:pPr>
              <w:rPr>
                <w:szCs w:val="18"/>
              </w:rPr>
            </w:pPr>
          </w:p>
          <w:p w:rsidR="00033C58" w:rsidRDefault="00033C58">
            <w:pPr>
              <w:rPr>
                <w:szCs w:val="18"/>
              </w:rPr>
            </w:pPr>
          </w:p>
          <w:p w:rsidR="00033C58" w:rsidRDefault="00033C58">
            <w:pPr>
              <w:rPr>
                <w:szCs w:val="18"/>
              </w:rPr>
            </w:pPr>
          </w:p>
          <w:p w:rsidR="0041167A" w:rsidRPr="00AA6F89" w:rsidRDefault="0041167A">
            <w:pPr>
              <w:rPr>
                <w:szCs w:val="18"/>
              </w:rPr>
            </w:pPr>
            <w:r>
              <w:rPr>
                <w:szCs w:val="18"/>
              </w:rPr>
              <w:t>Korea</w:t>
            </w:r>
          </w:p>
        </w:tc>
      </w:tr>
      <w:tr w:rsidR="0041167A" w:rsidTr="006B352A">
        <w:tc>
          <w:tcPr>
            <w:tcW w:w="1513" w:type="dxa"/>
          </w:tcPr>
          <w:p w:rsidR="0041167A" w:rsidRDefault="0041167A">
            <w:pPr>
              <w:rPr>
                <w:szCs w:val="18"/>
              </w:rPr>
            </w:pPr>
          </w:p>
        </w:tc>
        <w:tc>
          <w:tcPr>
            <w:tcW w:w="5253" w:type="dxa"/>
          </w:tcPr>
          <w:p w:rsidR="0041167A" w:rsidRPr="00A93477" w:rsidRDefault="0041167A" w:rsidP="00C82D83">
            <w:pPr>
              <w:pStyle w:val="Paragraphedeliste"/>
              <w:numPr>
                <w:ilvl w:val="0"/>
                <w:numId w:val="15"/>
              </w:numPr>
              <w:ind w:left="742" w:hanging="425"/>
              <w:rPr>
                <w:szCs w:val="18"/>
              </w:rPr>
            </w:pPr>
            <w:del w:id="1413" w:author="Marie-Helene" w:date="2017-10-06T09:45:00Z">
              <w:r w:rsidDel="000608E1">
                <w:rPr>
                  <w:szCs w:val="18"/>
                </w:rPr>
                <w:delText>Contracting Party</w:delText>
              </w:r>
            </w:del>
            <w:ins w:id="1414" w:author="Marie-Helene" w:date="2017-10-06T09:45:00Z">
              <w:r w:rsidR="000608E1">
                <w:rPr>
                  <w:szCs w:val="18"/>
                </w:rPr>
                <w:t>Member State</w:t>
              </w:r>
            </w:ins>
            <w:r>
              <w:rPr>
                <w:szCs w:val="18"/>
              </w:rPr>
              <w:t xml:space="preserve"> contributions;</w:t>
            </w:r>
          </w:p>
        </w:tc>
        <w:tc>
          <w:tcPr>
            <w:tcW w:w="6100" w:type="dxa"/>
          </w:tcPr>
          <w:p w:rsidR="0041167A" w:rsidRDefault="0041167A">
            <w:pPr>
              <w:rPr>
                <w:szCs w:val="18"/>
              </w:rPr>
            </w:pPr>
            <w:r>
              <w:rPr>
                <w:szCs w:val="18"/>
              </w:rPr>
              <w:t>“Contributions of Contracting Parties”</w:t>
            </w:r>
          </w:p>
          <w:p w:rsidR="0041167A" w:rsidRDefault="0041167A">
            <w:pPr>
              <w:rPr>
                <w:szCs w:val="18"/>
              </w:rPr>
            </w:pPr>
          </w:p>
          <w:p w:rsidR="0041167A" w:rsidRDefault="0041167A">
            <w:pPr>
              <w:rPr>
                <w:szCs w:val="18"/>
              </w:rPr>
            </w:pPr>
            <w:r>
              <w:rPr>
                <w:szCs w:val="18"/>
              </w:rPr>
              <w:t>No mention of who will be the Contracting Parties and the members regarding the payment of contributions and fees (current National members become Associate members).</w:t>
            </w:r>
            <w:ins w:id="1415" w:author="Marie-Helene" w:date="2017-10-06T09:47:00Z">
              <w:r w:rsidR="000608E1" w:rsidRPr="00E85989">
                <w:rPr>
                  <w:szCs w:val="18"/>
                </w:rPr>
                <w:t xml:space="preserve"> </w:t>
              </w:r>
            </w:ins>
            <w:r w:rsidR="00E85989" w:rsidRPr="00E85989">
              <w:rPr>
                <w:color w:val="00558C"/>
                <w:szCs w:val="18"/>
              </w:rPr>
              <w:t xml:space="preserve">Please provide an </w:t>
            </w:r>
            <w:r w:rsidR="000608E1" w:rsidRPr="00E85989">
              <w:rPr>
                <w:color w:val="00558C"/>
                <w:szCs w:val="18"/>
              </w:rPr>
              <w:t>explanation</w:t>
            </w:r>
            <w:r w:rsidR="00E85989" w:rsidRPr="00E85989">
              <w:rPr>
                <w:color w:val="00558C"/>
                <w:szCs w:val="18"/>
              </w:rPr>
              <w:t xml:space="preserve"> before or </w:t>
            </w:r>
            <w:r w:rsidR="000608E1" w:rsidRPr="00E85989">
              <w:rPr>
                <w:color w:val="00558C"/>
                <w:szCs w:val="18"/>
              </w:rPr>
              <w:t xml:space="preserve">at </w:t>
            </w:r>
            <w:r w:rsidR="00E85989">
              <w:rPr>
                <w:color w:val="00558C"/>
                <w:szCs w:val="18"/>
              </w:rPr>
              <w:t>EX</w:t>
            </w:r>
            <w:r w:rsidR="000608E1" w:rsidRPr="00E85989">
              <w:rPr>
                <w:color w:val="00558C"/>
                <w:szCs w:val="18"/>
              </w:rPr>
              <w:t>LAP3.</w:t>
            </w:r>
          </w:p>
          <w:p w:rsidR="0041167A" w:rsidRDefault="0041167A">
            <w:pPr>
              <w:rPr>
                <w:szCs w:val="18"/>
              </w:rPr>
            </w:pPr>
          </w:p>
          <w:p w:rsidR="0041167A" w:rsidRPr="00AA6F89" w:rsidRDefault="0041167A">
            <w:pPr>
              <w:rPr>
                <w:szCs w:val="18"/>
              </w:rPr>
            </w:pPr>
            <w:r>
              <w:rPr>
                <w:szCs w:val="18"/>
              </w:rPr>
              <w:t>Replace “Contracting Party” with “Member State”.</w:t>
            </w:r>
          </w:p>
        </w:tc>
        <w:tc>
          <w:tcPr>
            <w:tcW w:w="1968" w:type="dxa"/>
          </w:tcPr>
          <w:p w:rsidR="0041167A" w:rsidRDefault="0041167A">
            <w:pPr>
              <w:rPr>
                <w:szCs w:val="18"/>
              </w:rPr>
            </w:pPr>
            <w:r>
              <w:rPr>
                <w:szCs w:val="18"/>
              </w:rPr>
              <w:t>Japan</w:t>
            </w:r>
          </w:p>
          <w:p w:rsidR="0041167A" w:rsidRDefault="0041167A">
            <w:pPr>
              <w:rPr>
                <w:szCs w:val="18"/>
              </w:rPr>
            </w:pPr>
          </w:p>
          <w:p w:rsidR="0041167A" w:rsidRDefault="0041167A">
            <w:pPr>
              <w:rPr>
                <w:szCs w:val="18"/>
              </w:rPr>
            </w:pPr>
            <w:r>
              <w:rPr>
                <w:szCs w:val="18"/>
              </w:rPr>
              <w:t>Mexico</w:t>
            </w:r>
          </w:p>
          <w:p w:rsidR="0041167A" w:rsidRDefault="0041167A">
            <w:pPr>
              <w:rPr>
                <w:szCs w:val="18"/>
              </w:rPr>
            </w:pPr>
          </w:p>
          <w:p w:rsidR="0041167A" w:rsidRDefault="0041167A">
            <w:pPr>
              <w:rPr>
                <w:szCs w:val="18"/>
              </w:rPr>
            </w:pPr>
          </w:p>
          <w:p w:rsidR="0041167A" w:rsidRDefault="0041167A">
            <w:pPr>
              <w:rPr>
                <w:szCs w:val="18"/>
              </w:rPr>
            </w:pPr>
          </w:p>
          <w:p w:rsidR="0041167A" w:rsidRPr="00AA6F89" w:rsidRDefault="0041167A">
            <w:pPr>
              <w:rPr>
                <w:szCs w:val="18"/>
              </w:rPr>
            </w:pPr>
            <w:r>
              <w:rPr>
                <w:szCs w:val="18"/>
              </w:rPr>
              <w:t>Spain</w:t>
            </w:r>
          </w:p>
        </w:tc>
      </w:tr>
      <w:tr w:rsidR="0041167A" w:rsidTr="0041167A">
        <w:trPr>
          <w:trPrChange w:id="1416" w:author="Marie-Helene" w:date="2017-10-05T11:33:00Z">
            <w:trPr>
              <w:gridAfter w:val="0"/>
            </w:trPr>
          </w:trPrChange>
        </w:trPr>
        <w:tc>
          <w:tcPr>
            <w:tcW w:w="1513" w:type="dxa"/>
            <w:tcPrChange w:id="1417" w:author="Marie-Helene" w:date="2017-10-05T11:33:00Z">
              <w:tcPr>
                <w:tcW w:w="1513" w:type="dxa"/>
              </w:tcPr>
            </w:tcPrChange>
          </w:tcPr>
          <w:p w:rsidR="0041167A" w:rsidRDefault="0041167A">
            <w:pPr>
              <w:rPr>
                <w:szCs w:val="18"/>
              </w:rPr>
            </w:pPr>
          </w:p>
        </w:tc>
        <w:tc>
          <w:tcPr>
            <w:tcW w:w="5253" w:type="dxa"/>
            <w:tcPrChange w:id="1418" w:author="Marie-Helene" w:date="2017-10-05T11:33:00Z">
              <w:tcPr>
                <w:tcW w:w="5253" w:type="dxa"/>
              </w:tcPr>
            </w:tcPrChange>
          </w:tcPr>
          <w:p w:rsidR="0041167A" w:rsidRDefault="003F6CEC" w:rsidP="00C9040A">
            <w:pPr>
              <w:pStyle w:val="Paragraphedeliste"/>
              <w:numPr>
                <w:ilvl w:val="0"/>
                <w:numId w:val="15"/>
              </w:numPr>
              <w:ind w:left="742" w:hanging="425"/>
              <w:rPr>
                <w:szCs w:val="18"/>
              </w:rPr>
            </w:pPr>
            <w:ins w:id="1419" w:author="Marie-Helene" w:date="2017-10-06T09:48:00Z">
              <w:r>
                <w:rPr>
                  <w:szCs w:val="18"/>
                </w:rPr>
                <w:t>M</w:t>
              </w:r>
            </w:ins>
            <w:del w:id="1420" w:author="Marie-Helene" w:date="2017-10-06T09:48:00Z">
              <w:r w:rsidR="0041167A" w:rsidDel="003F6CEC">
                <w:rPr>
                  <w:szCs w:val="18"/>
                </w:rPr>
                <w:delText>m</w:delText>
              </w:r>
            </w:del>
            <w:r w:rsidR="0041167A">
              <w:rPr>
                <w:szCs w:val="18"/>
              </w:rPr>
              <w:t xml:space="preserve">ember </w:t>
            </w:r>
            <w:del w:id="1421" w:author="Marie-Helene" w:date="2017-10-06T09:49:00Z">
              <w:r w:rsidR="0041167A" w:rsidDel="00C9040A">
                <w:rPr>
                  <w:szCs w:val="18"/>
                </w:rPr>
                <w:delText xml:space="preserve">annual </w:delText>
              </w:r>
            </w:del>
            <w:r w:rsidR="0041167A">
              <w:rPr>
                <w:szCs w:val="18"/>
              </w:rPr>
              <w:t>fees;</w:t>
            </w:r>
          </w:p>
        </w:tc>
        <w:tc>
          <w:tcPr>
            <w:tcW w:w="6100" w:type="dxa"/>
            <w:tcPrChange w:id="1422" w:author="Marie-Helene" w:date="2017-10-05T11:33:00Z">
              <w:tcPr>
                <w:tcW w:w="5549" w:type="dxa"/>
              </w:tcPr>
            </w:tcPrChange>
          </w:tcPr>
          <w:p w:rsidR="0041167A" w:rsidRDefault="0041167A">
            <w:pPr>
              <w:rPr>
                <w:szCs w:val="18"/>
              </w:rPr>
            </w:pPr>
            <w:r>
              <w:rPr>
                <w:szCs w:val="18"/>
              </w:rPr>
              <w:t>“annual Member fees of Associate Members and Affiliate Members.”</w:t>
            </w:r>
          </w:p>
          <w:p w:rsidR="0041167A" w:rsidRDefault="0041167A">
            <w:pPr>
              <w:rPr>
                <w:szCs w:val="18"/>
              </w:rPr>
            </w:pPr>
          </w:p>
          <w:p w:rsidR="0041167A" w:rsidRPr="00AA6F89" w:rsidRDefault="0041167A">
            <w:pPr>
              <w:rPr>
                <w:szCs w:val="18"/>
              </w:rPr>
            </w:pPr>
            <w:r>
              <w:rPr>
                <w:szCs w:val="18"/>
              </w:rPr>
              <w:t>Replace “member” with “partner”.</w:t>
            </w:r>
          </w:p>
        </w:tc>
        <w:tc>
          <w:tcPr>
            <w:tcW w:w="1968" w:type="dxa"/>
            <w:tcPrChange w:id="1423" w:author="Marie-Helene" w:date="2017-10-05T11:33:00Z">
              <w:tcPr>
                <w:tcW w:w="1704" w:type="dxa"/>
                <w:gridSpan w:val="2"/>
              </w:tcPr>
            </w:tcPrChange>
          </w:tcPr>
          <w:p w:rsidR="0041167A" w:rsidRDefault="0041167A">
            <w:pPr>
              <w:rPr>
                <w:szCs w:val="18"/>
              </w:rPr>
            </w:pPr>
            <w:r>
              <w:rPr>
                <w:szCs w:val="18"/>
              </w:rPr>
              <w:t>Japan</w:t>
            </w:r>
          </w:p>
          <w:p w:rsidR="0041167A" w:rsidRDefault="0041167A">
            <w:pPr>
              <w:rPr>
                <w:szCs w:val="18"/>
              </w:rPr>
            </w:pPr>
          </w:p>
          <w:p w:rsidR="0041167A" w:rsidRPr="00AA6F89" w:rsidRDefault="0041167A">
            <w:pPr>
              <w:rPr>
                <w:szCs w:val="18"/>
              </w:rPr>
            </w:pPr>
            <w:r>
              <w:rPr>
                <w:szCs w:val="18"/>
              </w:rPr>
              <w:t>Spain</w:t>
            </w:r>
          </w:p>
        </w:tc>
      </w:tr>
      <w:tr w:rsidR="0041167A" w:rsidTr="0041167A">
        <w:trPr>
          <w:trPrChange w:id="1424" w:author="Marie-Helene" w:date="2017-10-05T11:33:00Z">
            <w:trPr>
              <w:gridAfter w:val="0"/>
            </w:trPr>
          </w:trPrChange>
        </w:trPr>
        <w:tc>
          <w:tcPr>
            <w:tcW w:w="1513" w:type="dxa"/>
            <w:tcPrChange w:id="1425" w:author="Marie-Helene" w:date="2017-10-05T11:33:00Z">
              <w:tcPr>
                <w:tcW w:w="1513" w:type="dxa"/>
              </w:tcPr>
            </w:tcPrChange>
          </w:tcPr>
          <w:p w:rsidR="0041167A" w:rsidRDefault="0041167A">
            <w:pPr>
              <w:rPr>
                <w:szCs w:val="18"/>
              </w:rPr>
            </w:pPr>
          </w:p>
        </w:tc>
        <w:tc>
          <w:tcPr>
            <w:tcW w:w="5253" w:type="dxa"/>
            <w:tcPrChange w:id="1426" w:author="Marie-Helene" w:date="2017-10-05T11:33:00Z">
              <w:tcPr>
                <w:tcW w:w="5253" w:type="dxa"/>
              </w:tcPr>
            </w:tcPrChange>
          </w:tcPr>
          <w:p w:rsidR="0041167A" w:rsidRDefault="00D43C0D" w:rsidP="00C82D83">
            <w:pPr>
              <w:pStyle w:val="Paragraphedeliste"/>
              <w:numPr>
                <w:ilvl w:val="0"/>
                <w:numId w:val="15"/>
              </w:numPr>
              <w:ind w:left="742" w:hanging="425"/>
              <w:rPr>
                <w:szCs w:val="18"/>
              </w:rPr>
            </w:pPr>
            <w:ins w:id="1427" w:author="Marie-Hélène Grillet" w:date="2017-10-09T15:20:00Z">
              <w:r>
                <w:rPr>
                  <w:szCs w:val="18"/>
                </w:rPr>
                <w:t>D</w:t>
              </w:r>
            </w:ins>
            <w:del w:id="1428" w:author="Marie-Hélène Grillet" w:date="2017-10-09T15:20:00Z">
              <w:r w:rsidR="0041167A" w:rsidDel="00D43C0D">
                <w:rPr>
                  <w:szCs w:val="18"/>
                </w:rPr>
                <w:delText>d</w:delText>
              </w:r>
            </w:del>
            <w:r w:rsidR="0041167A">
              <w:rPr>
                <w:szCs w:val="18"/>
              </w:rPr>
              <w:t>onations, bequests, grants, gifts; and</w:t>
            </w:r>
          </w:p>
        </w:tc>
        <w:tc>
          <w:tcPr>
            <w:tcW w:w="6100" w:type="dxa"/>
            <w:tcPrChange w:id="1429" w:author="Marie-Helene" w:date="2017-10-05T11:33:00Z">
              <w:tcPr>
                <w:tcW w:w="5549" w:type="dxa"/>
              </w:tcPr>
            </w:tcPrChange>
          </w:tcPr>
          <w:p w:rsidR="0041167A" w:rsidRDefault="0041167A" w:rsidP="00F02E7A">
            <w:pPr>
              <w:rPr>
                <w:szCs w:val="18"/>
              </w:rPr>
            </w:pPr>
            <w:r>
              <w:rPr>
                <w:szCs w:val="18"/>
              </w:rPr>
              <w:t>To keep with the principle of control and direct implication of the Member States and protect independence of the Organization, amend text to:</w:t>
            </w:r>
          </w:p>
          <w:p w:rsidR="0041167A" w:rsidRDefault="0041167A" w:rsidP="00F02E7A">
            <w:pPr>
              <w:rPr>
                <w:szCs w:val="18"/>
              </w:rPr>
            </w:pPr>
            <w:r>
              <w:rPr>
                <w:szCs w:val="18"/>
              </w:rPr>
              <w:t xml:space="preserve">“donations, bequests, grants, gifts </w:t>
            </w:r>
            <w:r>
              <w:rPr>
                <w:szCs w:val="18"/>
                <w:u w:val="single"/>
              </w:rPr>
              <w:t>accepted by the Council</w:t>
            </w:r>
            <w:r>
              <w:rPr>
                <w:szCs w:val="18"/>
              </w:rPr>
              <w:t>; and</w:t>
            </w:r>
          </w:p>
          <w:p w:rsidR="00C9040A" w:rsidRDefault="00C9040A" w:rsidP="00F02E7A">
            <w:pPr>
              <w:rPr>
                <w:ins w:id="1430" w:author="Marie-Helene" w:date="2017-10-30T17:20:00Z"/>
                <w:color w:val="00558C"/>
                <w:szCs w:val="18"/>
              </w:rPr>
            </w:pPr>
            <w:r w:rsidRPr="00C9040A">
              <w:rPr>
                <w:color w:val="00558C"/>
                <w:szCs w:val="18"/>
              </w:rPr>
              <w:t>If novel or contentious the SG will inform the FAC/Council.</w:t>
            </w:r>
          </w:p>
          <w:p w:rsidR="001A1067" w:rsidRPr="00C9040A" w:rsidRDefault="001A1067" w:rsidP="00F02E7A">
            <w:pPr>
              <w:rPr>
                <w:color w:val="00558C"/>
                <w:szCs w:val="18"/>
                <w:rPrChange w:id="1431" w:author="Marie-Helene" w:date="2017-10-06T09:50:00Z">
                  <w:rPr>
                    <w:szCs w:val="18"/>
                  </w:rPr>
                </w:rPrChange>
              </w:rPr>
            </w:pPr>
            <w:ins w:id="1432" w:author="Marie-Helene" w:date="2017-10-30T17:21:00Z">
              <w:r w:rsidRPr="001A1067">
                <w:rPr>
                  <w:color w:val="0070C0"/>
                  <w:szCs w:val="18"/>
                  <w:rPrChange w:id="1433" w:author="Marie-Helene" w:date="2017-10-30T17:21:00Z">
                    <w:rPr>
                      <w:color w:val="00558C"/>
                      <w:szCs w:val="18"/>
                    </w:rPr>
                  </w:rPrChange>
                </w:rPr>
                <w:t>Are part of the budget and financial report.</w:t>
              </w:r>
            </w:ins>
          </w:p>
        </w:tc>
        <w:tc>
          <w:tcPr>
            <w:tcW w:w="1968" w:type="dxa"/>
            <w:tcPrChange w:id="1434" w:author="Marie-Helene" w:date="2017-10-05T11:33:00Z">
              <w:tcPr>
                <w:tcW w:w="1704" w:type="dxa"/>
                <w:gridSpan w:val="2"/>
              </w:tcPr>
            </w:tcPrChange>
          </w:tcPr>
          <w:p w:rsidR="0041167A" w:rsidRPr="00AA6F89" w:rsidRDefault="0041167A">
            <w:pPr>
              <w:rPr>
                <w:szCs w:val="18"/>
              </w:rPr>
            </w:pPr>
            <w:r>
              <w:rPr>
                <w:szCs w:val="18"/>
              </w:rPr>
              <w:t>Spain</w:t>
            </w:r>
          </w:p>
        </w:tc>
      </w:tr>
      <w:tr w:rsidR="0041167A" w:rsidTr="00885578">
        <w:tc>
          <w:tcPr>
            <w:tcW w:w="1513" w:type="dxa"/>
          </w:tcPr>
          <w:p w:rsidR="0041167A" w:rsidRDefault="0041167A">
            <w:pPr>
              <w:rPr>
                <w:szCs w:val="18"/>
              </w:rPr>
            </w:pPr>
          </w:p>
        </w:tc>
        <w:tc>
          <w:tcPr>
            <w:tcW w:w="5253" w:type="dxa"/>
          </w:tcPr>
          <w:p w:rsidR="0041167A" w:rsidRDefault="00D43C0D" w:rsidP="00C82D83">
            <w:pPr>
              <w:pStyle w:val="Paragraphedeliste"/>
              <w:numPr>
                <w:ilvl w:val="0"/>
                <w:numId w:val="15"/>
              </w:numPr>
              <w:ind w:left="742" w:hanging="425"/>
              <w:rPr>
                <w:szCs w:val="18"/>
              </w:rPr>
            </w:pPr>
            <w:ins w:id="1435" w:author="Marie-Hélène Grillet" w:date="2017-10-09T15:20:00Z">
              <w:r>
                <w:rPr>
                  <w:szCs w:val="18"/>
                </w:rPr>
                <w:t>O</w:t>
              </w:r>
            </w:ins>
            <w:del w:id="1436" w:author="Marie-Hélène Grillet" w:date="2017-10-09T15:20:00Z">
              <w:r w:rsidR="0041167A" w:rsidDel="00D43C0D">
                <w:rPr>
                  <w:szCs w:val="18"/>
                </w:rPr>
                <w:delText>o</w:delText>
              </w:r>
            </w:del>
            <w:r w:rsidR="0041167A">
              <w:rPr>
                <w:szCs w:val="18"/>
              </w:rPr>
              <w:t>ther sources approved by the Secretary-General.</w:t>
            </w:r>
          </w:p>
        </w:tc>
        <w:tc>
          <w:tcPr>
            <w:tcW w:w="6100" w:type="dxa"/>
          </w:tcPr>
          <w:p w:rsidR="002127B5" w:rsidRDefault="002127B5">
            <w:pPr>
              <w:rPr>
                <w:szCs w:val="18"/>
              </w:rPr>
            </w:pPr>
            <w:r>
              <w:rPr>
                <w:szCs w:val="18"/>
              </w:rPr>
              <w:t>Consider specifying what other sources can be and who approves them.</w:t>
            </w:r>
          </w:p>
          <w:p w:rsidR="002127B5" w:rsidRPr="00885578" w:rsidRDefault="00885578">
            <w:pPr>
              <w:rPr>
                <w:color w:val="00558C"/>
                <w:szCs w:val="18"/>
              </w:rPr>
            </w:pPr>
            <w:r w:rsidRPr="00885578">
              <w:rPr>
                <w:color w:val="00558C"/>
                <w:szCs w:val="18"/>
              </w:rPr>
              <w:t>eg. Income from sell of publications, memorabilia, redundant equipment…</w:t>
            </w:r>
          </w:p>
          <w:p w:rsidR="001B4BA7" w:rsidRDefault="001B4BA7">
            <w:pPr>
              <w:rPr>
                <w:szCs w:val="18"/>
              </w:rPr>
            </w:pPr>
          </w:p>
          <w:p w:rsidR="0041167A" w:rsidRDefault="0041167A">
            <w:pPr>
              <w:rPr>
                <w:szCs w:val="18"/>
              </w:rPr>
            </w:pPr>
            <w:r>
              <w:rPr>
                <w:szCs w:val="18"/>
              </w:rPr>
              <w:t>For the same reasons as above, amend text:</w:t>
            </w:r>
          </w:p>
          <w:p w:rsidR="0041167A" w:rsidRPr="00AA6F89" w:rsidRDefault="0041167A">
            <w:pPr>
              <w:rPr>
                <w:szCs w:val="18"/>
              </w:rPr>
            </w:pPr>
            <w:r>
              <w:rPr>
                <w:szCs w:val="18"/>
              </w:rPr>
              <w:t xml:space="preserve">“other sources approved by </w:t>
            </w:r>
            <w:r>
              <w:rPr>
                <w:szCs w:val="18"/>
                <w:u w:val="single"/>
              </w:rPr>
              <w:t xml:space="preserve">the Council [on the suggestion </w:t>
            </w:r>
            <w:r w:rsidRPr="00F02E7A">
              <w:rPr>
                <w:szCs w:val="18"/>
                <w:u w:val="single"/>
              </w:rPr>
              <w:t>of</w:t>
            </w:r>
            <w:r>
              <w:rPr>
                <w:szCs w:val="18"/>
                <w:u w:val="single"/>
              </w:rPr>
              <w:t>]</w:t>
            </w:r>
            <w:r>
              <w:rPr>
                <w:szCs w:val="18"/>
              </w:rPr>
              <w:t xml:space="preserve"> </w:t>
            </w:r>
            <w:r w:rsidRPr="00F02E7A">
              <w:rPr>
                <w:szCs w:val="18"/>
              </w:rPr>
              <w:t>the</w:t>
            </w:r>
            <w:r>
              <w:rPr>
                <w:szCs w:val="18"/>
              </w:rPr>
              <w:t xml:space="preserve"> Secretary-General.</w:t>
            </w:r>
          </w:p>
        </w:tc>
        <w:tc>
          <w:tcPr>
            <w:tcW w:w="1968" w:type="dxa"/>
          </w:tcPr>
          <w:p w:rsidR="002127B5" w:rsidRDefault="002127B5">
            <w:pPr>
              <w:rPr>
                <w:szCs w:val="18"/>
              </w:rPr>
            </w:pPr>
            <w:r>
              <w:rPr>
                <w:szCs w:val="18"/>
              </w:rPr>
              <w:t>Canada</w:t>
            </w:r>
          </w:p>
          <w:p w:rsidR="002127B5" w:rsidRDefault="002127B5">
            <w:pPr>
              <w:rPr>
                <w:szCs w:val="18"/>
              </w:rPr>
            </w:pPr>
          </w:p>
          <w:p w:rsidR="001B4BA7" w:rsidRDefault="001B4BA7">
            <w:pPr>
              <w:rPr>
                <w:szCs w:val="18"/>
              </w:rPr>
            </w:pPr>
          </w:p>
          <w:p w:rsidR="0041167A" w:rsidRPr="00AA6F89" w:rsidRDefault="0041167A">
            <w:pPr>
              <w:rPr>
                <w:szCs w:val="18"/>
              </w:rPr>
            </w:pPr>
            <w:r>
              <w:rPr>
                <w:szCs w:val="18"/>
              </w:rPr>
              <w:t>Korea + [Spain]</w:t>
            </w:r>
          </w:p>
        </w:tc>
      </w:tr>
      <w:tr w:rsidR="0041167A" w:rsidTr="0041167A">
        <w:trPr>
          <w:trPrChange w:id="1437" w:author="Marie-Helene" w:date="2017-10-05T11:33:00Z">
            <w:trPr>
              <w:gridAfter w:val="0"/>
            </w:trPr>
          </w:trPrChange>
        </w:trPr>
        <w:tc>
          <w:tcPr>
            <w:tcW w:w="1513" w:type="dxa"/>
            <w:tcPrChange w:id="1438" w:author="Marie-Helene" w:date="2017-10-05T11:33:00Z">
              <w:tcPr>
                <w:tcW w:w="1513" w:type="dxa"/>
              </w:tcPr>
            </w:tcPrChange>
          </w:tcPr>
          <w:p w:rsidR="0041167A" w:rsidRDefault="0041167A">
            <w:pPr>
              <w:rPr>
                <w:szCs w:val="18"/>
              </w:rPr>
            </w:pPr>
          </w:p>
        </w:tc>
        <w:tc>
          <w:tcPr>
            <w:tcW w:w="5253" w:type="dxa"/>
            <w:tcPrChange w:id="1439" w:author="Marie-Helene" w:date="2017-10-05T11:33:00Z">
              <w:tcPr>
                <w:tcW w:w="5253" w:type="dxa"/>
              </w:tcPr>
            </w:tcPrChange>
          </w:tcPr>
          <w:p w:rsidR="0041167A" w:rsidRDefault="0041167A" w:rsidP="00C82D83">
            <w:pPr>
              <w:pStyle w:val="Paragraphedeliste"/>
              <w:numPr>
                <w:ilvl w:val="0"/>
                <w:numId w:val="14"/>
              </w:numPr>
              <w:ind w:left="317" w:hanging="317"/>
              <w:rPr>
                <w:szCs w:val="18"/>
              </w:rPr>
            </w:pPr>
            <w:r w:rsidRPr="00A93477">
              <w:rPr>
                <w:szCs w:val="18"/>
              </w:rPr>
              <w:t>The budget estimates and the financial statements on the accounts of the Organization shall be approved by the Council.</w:t>
            </w:r>
          </w:p>
        </w:tc>
        <w:tc>
          <w:tcPr>
            <w:tcW w:w="6100" w:type="dxa"/>
            <w:tcPrChange w:id="1440" w:author="Marie-Helene" w:date="2017-10-05T11:33:00Z">
              <w:tcPr>
                <w:tcW w:w="5549" w:type="dxa"/>
              </w:tcPr>
            </w:tcPrChange>
          </w:tcPr>
          <w:p w:rsidR="0041167A" w:rsidRDefault="0041167A">
            <w:pPr>
              <w:rPr>
                <w:szCs w:val="18"/>
              </w:rPr>
            </w:pPr>
            <w:r>
              <w:rPr>
                <w:szCs w:val="18"/>
              </w:rPr>
              <w:t xml:space="preserve">Endorsement of the </w:t>
            </w:r>
            <w:r w:rsidRPr="00B70F92">
              <w:rPr>
                <w:b/>
                <w:szCs w:val="18"/>
              </w:rPr>
              <w:t>financial statements by the General Assembly</w:t>
            </w:r>
            <w:r>
              <w:rPr>
                <w:szCs w:val="18"/>
              </w:rPr>
              <w:t>.</w:t>
            </w:r>
          </w:p>
          <w:p w:rsidR="005F2D82" w:rsidRPr="005F2D82" w:rsidRDefault="005F2D82">
            <w:pPr>
              <w:rPr>
                <w:color w:val="00558C"/>
                <w:szCs w:val="18"/>
                <w:rPrChange w:id="1441" w:author="Marie-Helene" w:date="2017-10-06T09:56:00Z">
                  <w:rPr>
                    <w:szCs w:val="18"/>
                  </w:rPr>
                </w:rPrChange>
              </w:rPr>
            </w:pPr>
            <w:r>
              <w:rPr>
                <w:color w:val="00558C"/>
                <w:szCs w:val="18"/>
              </w:rPr>
              <w:t>Covered by the Financial Regulations Article 2.</w:t>
            </w:r>
          </w:p>
        </w:tc>
        <w:tc>
          <w:tcPr>
            <w:tcW w:w="1968" w:type="dxa"/>
            <w:tcPrChange w:id="1442" w:author="Marie-Helene" w:date="2017-10-05T11:33:00Z">
              <w:tcPr>
                <w:tcW w:w="1704" w:type="dxa"/>
                <w:gridSpan w:val="2"/>
              </w:tcPr>
            </w:tcPrChange>
          </w:tcPr>
          <w:p w:rsidR="0041167A" w:rsidRPr="00AA6F89" w:rsidRDefault="0041167A">
            <w:pPr>
              <w:rPr>
                <w:szCs w:val="18"/>
              </w:rPr>
            </w:pPr>
            <w:r>
              <w:rPr>
                <w:szCs w:val="18"/>
              </w:rPr>
              <w:t>Mexico</w:t>
            </w:r>
          </w:p>
        </w:tc>
      </w:tr>
      <w:tr w:rsidR="0041167A" w:rsidTr="005F2D82">
        <w:tc>
          <w:tcPr>
            <w:tcW w:w="1513" w:type="dxa"/>
          </w:tcPr>
          <w:p w:rsidR="0041167A" w:rsidRDefault="0041167A">
            <w:pPr>
              <w:rPr>
                <w:szCs w:val="18"/>
              </w:rPr>
            </w:pPr>
          </w:p>
        </w:tc>
        <w:tc>
          <w:tcPr>
            <w:tcW w:w="5253" w:type="dxa"/>
          </w:tcPr>
          <w:p w:rsidR="0041167A" w:rsidRDefault="0041167A" w:rsidP="00C82D83">
            <w:pPr>
              <w:pStyle w:val="Paragraphedeliste"/>
              <w:numPr>
                <w:ilvl w:val="0"/>
                <w:numId w:val="14"/>
              </w:numPr>
              <w:ind w:left="317" w:hanging="317"/>
              <w:rPr>
                <w:szCs w:val="18"/>
              </w:rPr>
            </w:pPr>
            <w:r w:rsidRPr="00A93477">
              <w:rPr>
                <w:szCs w:val="18"/>
              </w:rPr>
              <w:t xml:space="preserve">Following the Council’s approval of the Organization’s audited financial statements those statements shall be distributed to all </w:t>
            </w:r>
            <w:del w:id="1443" w:author="Marie-Helene" w:date="2017-10-06T10:00:00Z">
              <w:r w:rsidRPr="00A93477" w:rsidDel="005D1BDA">
                <w:rPr>
                  <w:szCs w:val="18"/>
                </w:rPr>
                <w:delText>Contracting Parties</w:delText>
              </w:r>
            </w:del>
            <w:ins w:id="1444" w:author="Marie-Helene" w:date="2017-10-06T10:00:00Z">
              <w:r w:rsidR="005D1BDA">
                <w:rPr>
                  <w:szCs w:val="18"/>
                </w:rPr>
                <w:t>Member States</w:t>
              </w:r>
            </w:ins>
            <w:r w:rsidRPr="00A93477">
              <w:rPr>
                <w:szCs w:val="18"/>
              </w:rPr>
              <w:t xml:space="preserve"> and </w:t>
            </w:r>
            <w:ins w:id="1445" w:author="Marie-Helene" w:date="2017-10-06T10:00:00Z">
              <w:r w:rsidR="005D1BDA">
                <w:rPr>
                  <w:szCs w:val="18"/>
                </w:rPr>
                <w:t>M</w:t>
              </w:r>
            </w:ins>
            <w:del w:id="1446" w:author="Marie-Helene" w:date="2017-10-06T10:00:00Z">
              <w:r w:rsidRPr="00A93477" w:rsidDel="005D1BDA">
                <w:rPr>
                  <w:szCs w:val="18"/>
                </w:rPr>
                <w:delText>m</w:delText>
              </w:r>
            </w:del>
            <w:r w:rsidRPr="00A93477">
              <w:rPr>
                <w:szCs w:val="18"/>
              </w:rPr>
              <w:t>embers by the Secretariat.</w:t>
            </w:r>
          </w:p>
          <w:p w:rsidR="0041167A" w:rsidRPr="00A93477" w:rsidRDefault="0041167A" w:rsidP="00A93477">
            <w:pPr>
              <w:rPr>
                <w:szCs w:val="18"/>
              </w:rPr>
            </w:pPr>
          </w:p>
        </w:tc>
        <w:tc>
          <w:tcPr>
            <w:tcW w:w="6100" w:type="dxa"/>
          </w:tcPr>
          <w:p w:rsidR="002F0B75" w:rsidRDefault="002F0B75">
            <w:pPr>
              <w:rPr>
                <w:szCs w:val="18"/>
              </w:rPr>
            </w:pPr>
            <w:r>
              <w:rPr>
                <w:szCs w:val="18"/>
              </w:rPr>
              <w:t>Consider adding a clause on the requirement for an audit.</w:t>
            </w:r>
          </w:p>
          <w:p w:rsidR="002F0B75" w:rsidRDefault="005F2D82">
            <w:pPr>
              <w:rPr>
                <w:ins w:id="1447" w:author="Marie-Helene" w:date="2017-10-30T17:27:00Z"/>
                <w:color w:val="00558C"/>
                <w:szCs w:val="18"/>
              </w:rPr>
            </w:pPr>
            <w:r>
              <w:rPr>
                <w:color w:val="00558C"/>
                <w:szCs w:val="18"/>
              </w:rPr>
              <w:t>Covered by the Financial Regulations Article 12.</w:t>
            </w:r>
          </w:p>
          <w:p w:rsidR="00A03D44" w:rsidRPr="00A03D44" w:rsidRDefault="00A03D44">
            <w:pPr>
              <w:rPr>
                <w:szCs w:val="18"/>
              </w:rPr>
            </w:pPr>
            <w:ins w:id="1448" w:author="Marie-Helene" w:date="2017-10-30T17:27:00Z">
              <w:r>
                <w:rPr>
                  <w:szCs w:val="18"/>
                </w:rPr>
                <w:t>Review terminology: budget estimates, financial statements, annual budget, outline budget, accounts, financial report, financial arrangements.</w:t>
              </w:r>
            </w:ins>
          </w:p>
          <w:p w:rsidR="001B4BA7" w:rsidRDefault="001B4BA7">
            <w:pPr>
              <w:rPr>
                <w:szCs w:val="18"/>
              </w:rPr>
            </w:pPr>
          </w:p>
          <w:p w:rsidR="0041167A" w:rsidRPr="00AA6F89" w:rsidRDefault="0041167A">
            <w:pPr>
              <w:rPr>
                <w:szCs w:val="18"/>
              </w:rPr>
            </w:pPr>
            <w:r>
              <w:rPr>
                <w:szCs w:val="18"/>
              </w:rPr>
              <w:t>Amend: “</w:t>
            </w:r>
            <w:r w:rsidRPr="00A93477">
              <w:rPr>
                <w:szCs w:val="18"/>
              </w:rPr>
              <w:t>Following the Council’s approval of the Organization’s audited financial statements</w:t>
            </w:r>
            <w:r>
              <w:rPr>
                <w:szCs w:val="18"/>
                <w:u w:val="single"/>
              </w:rPr>
              <w:t>,</w:t>
            </w:r>
            <w:r w:rsidRPr="00A93477">
              <w:rPr>
                <w:szCs w:val="18"/>
              </w:rPr>
              <w:t xml:space="preserve"> those statements shall be distributed to all Contracting Parties</w:t>
            </w:r>
            <w:r>
              <w:rPr>
                <w:szCs w:val="18"/>
                <w:u w:val="single"/>
              </w:rPr>
              <w:t>, Associate Members and Affiliate Members</w:t>
            </w:r>
            <w:r w:rsidRPr="00A93477">
              <w:rPr>
                <w:szCs w:val="18"/>
              </w:rPr>
              <w:t xml:space="preserve"> </w:t>
            </w:r>
            <w:r w:rsidRPr="001C6E34">
              <w:rPr>
                <w:strike/>
                <w:szCs w:val="18"/>
              </w:rPr>
              <w:t>and members</w:t>
            </w:r>
            <w:r w:rsidRPr="00A93477">
              <w:rPr>
                <w:szCs w:val="18"/>
              </w:rPr>
              <w:t xml:space="preserve"> by the </w:t>
            </w:r>
            <w:r w:rsidRPr="00A93477">
              <w:rPr>
                <w:szCs w:val="18"/>
              </w:rPr>
              <w:lastRenderedPageBreak/>
              <w:t>Secretariat.</w:t>
            </w:r>
          </w:p>
        </w:tc>
        <w:tc>
          <w:tcPr>
            <w:tcW w:w="1968" w:type="dxa"/>
          </w:tcPr>
          <w:p w:rsidR="002F0B75" w:rsidRDefault="002F0B75">
            <w:pPr>
              <w:rPr>
                <w:szCs w:val="18"/>
              </w:rPr>
            </w:pPr>
            <w:r>
              <w:rPr>
                <w:szCs w:val="18"/>
              </w:rPr>
              <w:lastRenderedPageBreak/>
              <w:t>Canada</w:t>
            </w:r>
          </w:p>
          <w:p w:rsidR="002F0B75" w:rsidRDefault="002F0B75">
            <w:pPr>
              <w:rPr>
                <w:szCs w:val="18"/>
              </w:rPr>
            </w:pPr>
          </w:p>
          <w:p w:rsidR="001B4BA7" w:rsidRDefault="001B4BA7">
            <w:pPr>
              <w:rPr>
                <w:szCs w:val="18"/>
              </w:rPr>
            </w:pPr>
          </w:p>
          <w:p w:rsidR="00A03D44" w:rsidRDefault="00A03D44">
            <w:pPr>
              <w:rPr>
                <w:ins w:id="1449" w:author="Marie-Helene" w:date="2017-10-30T17:29:00Z"/>
                <w:szCs w:val="18"/>
              </w:rPr>
            </w:pPr>
          </w:p>
          <w:p w:rsidR="00A03D44" w:rsidRDefault="00A03D44">
            <w:pPr>
              <w:rPr>
                <w:ins w:id="1450" w:author="Marie-Helene" w:date="2017-10-30T17:29:00Z"/>
                <w:szCs w:val="18"/>
              </w:rPr>
            </w:pPr>
          </w:p>
          <w:p w:rsidR="0041167A" w:rsidRPr="00AA6F89" w:rsidRDefault="0041167A">
            <w:pPr>
              <w:rPr>
                <w:szCs w:val="18"/>
              </w:rPr>
            </w:pPr>
            <w:r>
              <w:rPr>
                <w:szCs w:val="18"/>
              </w:rPr>
              <w:t>Japan</w:t>
            </w:r>
          </w:p>
        </w:tc>
      </w:tr>
      <w:tr w:rsidR="0041167A" w:rsidTr="009B3420">
        <w:tc>
          <w:tcPr>
            <w:tcW w:w="1513" w:type="dxa"/>
          </w:tcPr>
          <w:p w:rsidR="0041167A" w:rsidRDefault="0041167A">
            <w:pPr>
              <w:rPr>
                <w:b/>
                <w:szCs w:val="18"/>
              </w:rPr>
            </w:pPr>
          </w:p>
          <w:p w:rsidR="0041167A" w:rsidRPr="00B70F92" w:rsidRDefault="0041167A">
            <w:pPr>
              <w:rPr>
                <w:b/>
                <w:szCs w:val="18"/>
              </w:rPr>
            </w:pPr>
            <w:r w:rsidRPr="00B70F92">
              <w:rPr>
                <w:b/>
                <w:szCs w:val="18"/>
              </w:rPr>
              <w:t>11</w:t>
            </w:r>
          </w:p>
          <w:p w:rsidR="0041167A" w:rsidRPr="00B70F92" w:rsidRDefault="0041167A">
            <w:pPr>
              <w:rPr>
                <w:b/>
                <w:szCs w:val="18"/>
              </w:rPr>
            </w:pPr>
            <w:r w:rsidRPr="00B70F92">
              <w:rPr>
                <w:b/>
                <w:szCs w:val="18"/>
              </w:rPr>
              <w:t>Legal Personality, Privileges and Immunities</w:t>
            </w:r>
          </w:p>
        </w:tc>
        <w:tc>
          <w:tcPr>
            <w:tcW w:w="5253" w:type="dxa"/>
          </w:tcPr>
          <w:p w:rsidR="0041167A" w:rsidRPr="00B70F92" w:rsidRDefault="0041167A" w:rsidP="00B70F92">
            <w:pPr>
              <w:ind w:left="33"/>
              <w:rPr>
                <w:szCs w:val="18"/>
              </w:rPr>
            </w:pPr>
          </w:p>
          <w:p w:rsidR="0041167A" w:rsidRPr="00A93477" w:rsidRDefault="0041167A" w:rsidP="00C82D83">
            <w:pPr>
              <w:pStyle w:val="Paragraphedeliste"/>
              <w:numPr>
                <w:ilvl w:val="0"/>
                <w:numId w:val="16"/>
              </w:numPr>
              <w:ind w:left="317" w:hanging="284"/>
              <w:rPr>
                <w:szCs w:val="18"/>
              </w:rPr>
            </w:pPr>
            <w:r w:rsidRPr="00A93477">
              <w:rPr>
                <w:szCs w:val="18"/>
              </w:rPr>
              <w:t>The Organization has international legal personality and has the capacity to:</w:t>
            </w:r>
          </w:p>
        </w:tc>
        <w:tc>
          <w:tcPr>
            <w:tcW w:w="6100" w:type="dxa"/>
          </w:tcPr>
          <w:p w:rsidR="0041167A" w:rsidRDefault="0041167A">
            <w:pPr>
              <w:rPr>
                <w:szCs w:val="18"/>
              </w:rPr>
            </w:pPr>
          </w:p>
          <w:p w:rsidR="0041167A" w:rsidRDefault="0041167A">
            <w:pPr>
              <w:rPr>
                <w:szCs w:val="18"/>
              </w:rPr>
            </w:pPr>
            <w:r w:rsidRPr="009B3420">
              <w:rPr>
                <w:szCs w:val="18"/>
              </w:rPr>
              <w:t>See very detailed comments from Argentina at the end of the document.</w:t>
            </w:r>
          </w:p>
          <w:p w:rsidR="009B3420" w:rsidRPr="00E85989" w:rsidRDefault="009B3420">
            <w:pPr>
              <w:rPr>
                <w:color w:val="00558C"/>
                <w:szCs w:val="18"/>
                <w:rPrChange w:id="1451" w:author="Marie-Hélène Grillet" w:date="2017-10-09T15:24:00Z">
                  <w:rPr>
                    <w:i/>
                    <w:szCs w:val="18"/>
                  </w:rPr>
                </w:rPrChange>
              </w:rPr>
            </w:pPr>
            <w:r w:rsidRPr="00E85989">
              <w:rPr>
                <w:color w:val="00558C"/>
                <w:szCs w:val="18"/>
              </w:rPr>
              <w:t xml:space="preserve">Please provide specific proposal for a text </w:t>
            </w:r>
            <w:r w:rsidR="00E85989" w:rsidRPr="00E85989">
              <w:rPr>
                <w:color w:val="00558C"/>
                <w:szCs w:val="18"/>
              </w:rPr>
              <w:t xml:space="preserve">before or </w:t>
            </w:r>
            <w:r w:rsidRPr="00E85989">
              <w:rPr>
                <w:color w:val="00558C"/>
                <w:szCs w:val="18"/>
              </w:rPr>
              <w:t>at LAPEX3.</w:t>
            </w:r>
          </w:p>
        </w:tc>
        <w:tc>
          <w:tcPr>
            <w:tcW w:w="1968" w:type="dxa"/>
          </w:tcPr>
          <w:p w:rsidR="0041167A" w:rsidRDefault="0041167A">
            <w:pPr>
              <w:rPr>
                <w:szCs w:val="18"/>
              </w:rPr>
            </w:pPr>
          </w:p>
          <w:p w:rsidR="009B3420" w:rsidRPr="00AA6F89" w:rsidRDefault="009B3420">
            <w:pPr>
              <w:rPr>
                <w:szCs w:val="18"/>
              </w:rPr>
            </w:pPr>
            <w:r>
              <w:rPr>
                <w:szCs w:val="18"/>
              </w:rPr>
              <w:t>Argentina</w:t>
            </w:r>
          </w:p>
        </w:tc>
      </w:tr>
      <w:tr w:rsidR="0041167A" w:rsidTr="0041167A">
        <w:trPr>
          <w:trPrChange w:id="1452" w:author="Marie-Helene" w:date="2017-10-05T11:33:00Z">
            <w:trPr>
              <w:gridAfter w:val="0"/>
            </w:trPr>
          </w:trPrChange>
        </w:trPr>
        <w:tc>
          <w:tcPr>
            <w:tcW w:w="1513" w:type="dxa"/>
            <w:tcPrChange w:id="1453" w:author="Marie-Helene" w:date="2017-10-05T11:33:00Z">
              <w:tcPr>
                <w:tcW w:w="1513" w:type="dxa"/>
              </w:tcPr>
            </w:tcPrChange>
          </w:tcPr>
          <w:p w:rsidR="0041167A" w:rsidRDefault="0041167A">
            <w:pPr>
              <w:rPr>
                <w:szCs w:val="18"/>
              </w:rPr>
            </w:pPr>
          </w:p>
        </w:tc>
        <w:tc>
          <w:tcPr>
            <w:tcW w:w="5253" w:type="dxa"/>
            <w:tcPrChange w:id="1454" w:author="Marie-Helene" w:date="2017-10-05T11:33:00Z">
              <w:tcPr>
                <w:tcW w:w="5253" w:type="dxa"/>
              </w:tcPr>
            </w:tcPrChange>
          </w:tcPr>
          <w:p w:rsidR="0041167A" w:rsidRPr="00A93477" w:rsidRDefault="00CC0F40" w:rsidP="00C82D83">
            <w:pPr>
              <w:pStyle w:val="Paragraphedeliste"/>
              <w:numPr>
                <w:ilvl w:val="0"/>
                <w:numId w:val="17"/>
              </w:numPr>
              <w:ind w:left="742" w:hanging="425"/>
              <w:rPr>
                <w:szCs w:val="18"/>
              </w:rPr>
            </w:pPr>
            <w:ins w:id="1455" w:author="Marie-Helene" w:date="2017-10-06T10:16:00Z">
              <w:del w:id="1456" w:author="Marie-Hélène Grillet" w:date="2017-10-09T15:20:00Z">
                <w:r w:rsidDel="00D43C0D">
                  <w:rPr>
                    <w:szCs w:val="18"/>
                  </w:rPr>
                  <w:delText>c</w:delText>
                </w:r>
              </w:del>
            </w:ins>
            <w:del w:id="1457" w:author="Marie-Hélène Grillet" w:date="2017-10-09T15:20:00Z">
              <w:r w:rsidDel="00D43C0D">
                <w:rPr>
                  <w:szCs w:val="18"/>
                </w:rPr>
                <w:delText>C</w:delText>
              </w:r>
            </w:del>
            <w:ins w:id="1458" w:author="Marie-Hélène Grillet" w:date="2017-10-09T15:20:00Z">
              <w:r w:rsidR="00D43C0D">
                <w:rPr>
                  <w:szCs w:val="18"/>
                </w:rPr>
                <w:t>C</w:t>
              </w:r>
            </w:ins>
            <w:r w:rsidR="0041167A">
              <w:rPr>
                <w:szCs w:val="18"/>
              </w:rPr>
              <w:t>ontract</w:t>
            </w:r>
            <w:ins w:id="1459" w:author="Marie-Helene" w:date="2017-10-06T10:15:00Z">
              <w:r>
                <w:rPr>
                  <w:szCs w:val="18"/>
                </w:rPr>
                <w:t xml:space="preserve"> and conclude agreements with </w:t>
              </w:r>
            </w:ins>
            <w:ins w:id="1460" w:author="Marie-Hélène Grillet" w:date="2017-10-09T15:21:00Z">
              <w:r w:rsidR="00D43C0D">
                <w:rPr>
                  <w:szCs w:val="18"/>
                </w:rPr>
                <w:t>G</w:t>
              </w:r>
            </w:ins>
            <w:ins w:id="1461" w:author="Marie-Helene" w:date="2017-10-06T10:16:00Z">
              <w:del w:id="1462" w:author="Marie-Hélène Grillet" w:date="2017-10-09T15:21:00Z">
                <w:r w:rsidDel="00D43C0D">
                  <w:rPr>
                    <w:szCs w:val="18"/>
                  </w:rPr>
                  <w:delText>g</w:delText>
                </w:r>
              </w:del>
            </w:ins>
            <w:ins w:id="1463" w:author="Marie-Helene" w:date="2017-10-06T10:15:00Z">
              <w:r>
                <w:rPr>
                  <w:szCs w:val="18"/>
                </w:rPr>
                <w:t>overnments, organizations and other bodies</w:t>
              </w:r>
            </w:ins>
            <w:r w:rsidR="0041167A">
              <w:rPr>
                <w:szCs w:val="18"/>
              </w:rPr>
              <w:t>;</w:t>
            </w:r>
          </w:p>
        </w:tc>
        <w:tc>
          <w:tcPr>
            <w:tcW w:w="6100" w:type="dxa"/>
            <w:tcPrChange w:id="1464" w:author="Marie-Helene" w:date="2017-10-05T11:33:00Z">
              <w:tcPr>
                <w:tcW w:w="5549" w:type="dxa"/>
              </w:tcPr>
            </w:tcPrChange>
          </w:tcPr>
          <w:p w:rsidR="0041167A" w:rsidRPr="00AA6F89" w:rsidRDefault="0041167A">
            <w:pPr>
              <w:rPr>
                <w:szCs w:val="18"/>
              </w:rPr>
            </w:pPr>
          </w:p>
        </w:tc>
        <w:tc>
          <w:tcPr>
            <w:tcW w:w="1968" w:type="dxa"/>
            <w:tcPrChange w:id="1465" w:author="Marie-Helene" w:date="2017-10-05T11:33:00Z">
              <w:tcPr>
                <w:tcW w:w="1704" w:type="dxa"/>
                <w:gridSpan w:val="2"/>
              </w:tcPr>
            </w:tcPrChange>
          </w:tcPr>
          <w:p w:rsidR="0041167A" w:rsidRPr="00AA6F89" w:rsidRDefault="0041167A">
            <w:pPr>
              <w:rPr>
                <w:szCs w:val="18"/>
              </w:rPr>
            </w:pPr>
          </w:p>
        </w:tc>
      </w:tr>
      <w:tr w:rsidR="0041167A" w:rsidTr="0041167A">
        <w:trPr>
          <w:trPrChange w:id="1466" w:author="Marie-Helene" w:date="2017-10-05T11:33:00Z">
            <w:trPr>
              <w:gridAfter w:val="0"/>
            </w:trPr>
          </w:trPrChange>
        </w:trPr>
        <w:tc>
          <w:tcPr>
            <w:tcW w:w="1513" w:type="dxa"/>
            <w:tcPrChange w:id="1467" w:author="Marie-Helene" w:date="2017-10-05T11:33:00Z">
              <w:tcPr>
                <w:tcW w:w="1513" w:type="dxa"/>
              </w:tcPr>
            </w:tcPrChange>
          </w:tcPr>
          <w:p w:rsidR="0041167A" w:rsidRDefault="0041167A">
            <w:pPr>
              <w:rPr>
                <w:szCs w:val="18"/>
              </w:rPr>
            </w:pPr>
          </w:p>
        </w:tc>
        <w:tc>
          <w:tcPr>
            <w:tcW w:w="5253" w:type="dxa"/>
            <w:tcPrChange w:id="1468" w:author="Marie-Helene" w:date="2017-10-05T11:33:00Z">
              <w:tcPr>
                <w:tcW w:w="5253" w:type="dxa"/>
              </w:tcPr>
            </w:tcPrChange>
          </w:tcPr>
          <w:p w:rsidR="0041167A" w:rsidRDefault="00D43C0D" w:rsidP="00C82D83">
            <w:pPr>
              <w:pStyle w:val="Paragraphedeliste"/>
              <w:numPr>
                <w:ilvl w:val="0"/>
                <w:numId w:val="17"/>
              </w:numPr>
              <w:ind w:left="742" w:hanging="425"/>
              <w:rPr>
                <w:szCs w:val="18"/>
              </w:rPr>
            </w:pPr>
            <w:ins w:id="1469" w:author="Marie-Hélène Grillet" w:date="2017-10-09T15:20:00Z">
              <w:r>
                <w:rPr>
                  <w:szCs w:val="18"/>
                </w:rPr>
                <w:t>A</w:t>
              </w:r>
            </w:ins>
            <w:del w:id="1470" w:author="Marie-Hélène Grillet" w:date="2017-10-09T15:20:00Z">
              <w:r w:rsidR="0041167A" w:rsidDel="00D43C0D">
                <w:rPr>
                  <w:szCs w:val="18"/>
                </w:rPr>
                <w:delText>a</w:delText>
              </w:r>
            </w:del>
            <w:r w:rsidR="0041167A">
              <w:rPr>
                <w:szCs w:val="18"/>
              </w:rPr>
              <w:t>cquire and dispose of immovable and movable property; and</w:t>
            </w:r>
          </w:p>
        </w:tc>
        <w:tc>
          <w:tcPr>
            <w:tcW w:w="6100" w:type="dxa"/>
            <w:tcPrChange w:id="1471" w:author="Marie-Helene" w:date="2017-10-05T11:33:00Z">
              <w:tcPr>
                <w:tcW w:w="5549" w:type="dxa"/>
              </w:tcPr>
            </w:tcPrChange>
          </w:tcPr>
          <w:p w:rsidR="0041167A" w:rsidRPr="00AA6F89" w:rsidRDefault="0041167A">
            <w:pPr>
              <w:rPr>
                <w:szCs w:val="18"/>
              </w:rPr>
            </w:pPr>
          </w:p>
        </w:tc>
        <w:tc>
          <w:tcPr>
            <w:tcW w:w="1968" w:type="dxa"/>
            <w:tcPrChange w:id="1472" w:author="Marie-Helene" w:date="2017-10-05T11:33:00Z">
              <w:tcPr>
                <w:tcW w:w="1704" w:type="dxa"/>
                <w:gridSpan w:val="2"/>
              </w:tcPr>
            </w:tcPrChange>
          </w:tcPr>
          <w:p w:rsidR="0041167A" w:rsidRPr="00AA6F89" w:rsidRDefault="0041167A">
            <w:pPr>
              <w:rPr>
                <w:szCs w:val="18"/>
              </w:rPr>
            </w:pPr>
          </w:p>
        </w:tc>
      </w:tr>
      <w:tr w:rsidR="0041167A" w:rsidTr="0041167A">
        <w:trPr>
          <w:trPrChange w:id="1473" w:author="Marie-Helene" w:date="2017-10-05T11:33:00Z">
            <w:trPr>
              <w:gridAfter w:val="0"/>
            </w:trPr>
          </w:trPrChange>
        </w:trPr>
        <w:tc>
          <w:tcPr>
            <w:tcW w:w="1513" w:type="dxa"/>
            <w:tcPrChange w:id="1474" w:author="Marie-Helene" w:date="2017-10-05T11:33:00Z">
              <w:tcPr>
                <w:tcW w:w="1513" w:type="dxa"/>
              </w:tcPr>
            </w:tcPrChange>
          </w:tcPr>
          <w:p w:rsidR="0041167A" w:rsidRDefault="0041167A">
            <w:pPr>
              <w:rPr>
                <w:szCs w:val="18"/>
              </w:rPr>
            </w:pPr>
          </w:p>
        </w:tc>
        <w:tc>
          <w:tcPr>
            <w:tcW w:w="5253" w:type="dxa"/>
            <w:tcPrChange w:id="1475" w:author="Marie-Helene" w:date="2017-10-05T11:33:00Z">
              <w:tcPr>
                <w:tcW w:w="5253" w:type="dxa"/>
              </w:tcPr>
            </w:tcPrChange>
          </w:tcPr>
          <w:p w:rsidR="0041167A" w:rsidRDefault="00D43C0D" w:rsidP="00C82D83">
            <w:pPr>
              <w:pStyle w:val="Paragraphedeliste"/>
              <w:numPr>
                <w:ilvl w:val="0"/>
                <w:numId w:val="17"/>
              </w:numPr>
              <w:ind w:left="742" w:hanging="425"/>
              <w:rPr>
                <w:szCs w:val="18"/>
              </w:rPr>
            </w:pPr>
            <w:ins w:id="1476" w:author="Marie-Hélène Grillet" w:date="2017-10-09T15:21:00Z">
              <w:r>
                <w:rPr>
                  <w:szCs w:val="18"/>
                </w:rPr>
                <w:t>I</w:t>
              </w:r>
            </w:ins>
            <w:del w:id="1477" w:author="Marie-Hélène Grillet" w:date="2017-10-09T15:21:00Z">
              <w:r w:rsidR="0041167A" w:rsidDel="00D43C0D">
                <w:rPr>
                  <w:szCs w:val="18"/>
                </w:rPr>
                <w:delText>i</w:delText>
              </w:r>
            </w:del>
            <w:r w:rsidR="0041167A">
              <w:rPr>
                <w:szCs w:val="18"/>
              </w:rPr>
              <w:t>nstitute legal proceedings.</w:t>
            </w:r>
          </w:p>
        </w:tc>
        <w:tc>
          <w:tcPr>
            <w:tcW w:w="6100" w:type="dxa"/>
            <w:tcPrChange w:id="1478" w:author="Marie-Helene" w:date="2017-10-05T11:33:00Z">
              <w:tcPr>
                <w:tcW w:w="5549" w:type="dxa"/>
              </w:tcPr>
            </w:tcPrChange>
          </w:tcPr>
          <w:p w:rsidR="0041167A" w:rsidRPr="00AA6F89" w:rsidRDefault="0041167A">
            <w:pPr>
              <w:rPr>
                <w:szCs w:val="18"/>
              </w:rPr>
            </w:pPr>
          </w:p>
        </w:tc>
        <w:tc>
          <w:tcPr>
            <w:tcW w:w="1968" w:type="dxa"/>
            <w:tcPrChange w:id="1479" w:author="Marie-Helene" w:date="2017-10-05T11:33:00Z">
              <w:tcPr>
                <w:tcW w:w="1704" w:type="dxa"/>
                <w:gridSpan w:val="2"/>
              </w:tcPr>
            </w:tcPrChange>
          </w:tcPr>
          <w:p w:rsidR="0041167A" w:rsidRPr="00AA6F89" w:rsidRDefault="0041167A">
            <w:pPr>
              <w:rPr>
                <w:szCs w:val="18"/>
              </w:rPr>
            </w:pPr>
          </w:p>
        </w:tc>
      </w:tr>
      <w:tr w:rsidR="0041167A" w:rsidRPr="00640976" w:rsidTr="0041167A">
        <w:trPr>
          <w:trPrChange w:id="1480" w:author="Marie-Helene" w:date="2017-10-05T11:33:00Z">
            <w:trPr>
              <w:gridAfter w:val="0"/>
            </w:trPr>
          </w:trPrChange>
        </w:trPr>
        <w:tc>
          <w:tcPr>
            <w:tcW w:w="1513" w:type="dxa"/>
            <w:tcPrChange w:id="1481" w:author="Marie-Helene" w:date="2017-10-05T11:33:00Z">
              <w:tcPr>
                <w:tcW w:w="1513" w:type="dxa"/>
              </w:tcPr>
            </w:tcPrChange>
          </w:tcPr>
          <w:p w:rsidR="0041167A" w:rsidRDefault="0041167A">
            <w:pPr>
              <w:rPr>
                <w:szCs w:val="18"/>
              </w:rPr>
            </w:pPr>
          </w:p>
        </w:tc>
        <w:tc>
          <w:tcPr>
            <w:tcW w:w="5253" w:type="dxa"/>
            <w:tcPrChange w:id="1482" w:author="Marie-Helene" w:date="2017-10-05T11:33:00Z">
              <w:tcPr>
                <w:tcW w:w="5253" w:type="dxa"/>
              </w:tcPr>
            </w:tcPrChange>
          </w:tcPr>
          <w:p w:rsidR="0041167A" w:rsidDel="0044369D" w:rsidRDefault="0041167A" w:rsidP="0044369D">
            <w:pPr>
              <w:pStyle w:val="Paragraphedeliste"/>
              <w:numPr>
                <w:ilvl w:val="0"/>
                <w:numId w:val="16"/>
              </w:numPr>
              <w:ind w:left="317" w:hanging="284"/>
              <w:rPr>
                <w:ins w:id="1483" w:author="Marie-Helene" w:date="2017-10-31T09:10:00Z"/>
                <w:del w:id="1484" w:author="Marie-Hélène Grillet" w:date="2017-12-05T14:17:00Z"/>
                <w:szCs w:val="18"/>
              </w:rPr>
              <w:pPrChange w:id="1485" w:author="Marie-Hélène Grillet" w:date="2017-12-05T14:17:00Z">
                <w:pPr>
                  <w:pStyle w:val="Paragraphedeliste"/>
                  <w:numPr>
                    <w:numId w:val="16"/>
                  </w:numPr>
                  <w:ind w:hanging="360"/>
                </w:pPr>
              </w:pPrChange>
            </w:pPr>
            <w:del w:id="1486" w:author="Marie-Helene" w:date="2017-10-31T10:55:00Z">
              <w:r w:rsidRPr="00D74B68" w:rsidDel="00D74B68">
                <w:rPr>
                  <w:szCs w:val="18"/>
                </w:rPr>
                <w:delText xml:space="preserve">Subject to the agreement of each Contracting Party, the Organization shall enjoy in the territory of the </w:delText>
              </w:r>
              <w:r w:rsidRPr="00C50B5E" w:rsidDel="00D74B68">
                <w:rPr>
                  <w:szCs w:val="18"/>
                </w:rPr>
                <w:delText>Contracting Party such privileges and immunities as may be necessary for the fulfilment of its aim</w:delText>
              </w:r>
            </w:del>
            <w:ins w:id="1487" w:author="Jon Price" w:date="2017-10-09T21:20:00Z">
              <w:del w:id="1488" w:author="Marie-Helene" w:date="2017-10-31T10:55:00Z">
                <w:r w:rsidR="008E7925" w:rsidRPr="00D74B68" w:rsidDel="00D74B68">
                  <w:rPr>
                    <w:szCs w:val="18"/>
                  </w:rPr>
                  <w:delText>s</w:delText>
                </w:r>
              </w:del>
            </w:ins>
            <w:del w:id="1489" w:author="Marie-Helene" w:date="2017-10-31T10:55:00Z">
              <w:r w:rsidRPr="00D74B68" w:rsidDel="00D74B68">
                <w:rPr>
                  <w:szCs w:val="18"/>
                </w:rPr>
                <w:delText xml:space="preserve"> and for the exercise of its functions. In the territory of any state which is party to the Convention on the Privileges and Immunities of the Specialized Agencies adopted by the General Assembly of the United Nations on 21 November 1947, such legal capacity, privileges and immunities shall be those defined in the said Convention</w:delText>
              </w:r>
            </w:del>
            <w:del w:id="1490" w:author="Marie-Helene" w:date="2017-10-31T09:10:00Z">
              <w:r w:rsidRPr="007F05EE" w:rsidDel="00BA1786">
                <w:rPr>
                  <w:szCs w:val="18"/>
                  <w:highlight w:val="yellow"/>
                  <w:rPrChange w:id="1491" w:author="Marie-Helene" w:date="2017-10-31T09:25:00Z">
                    <w:rPr>
                      <w:szCs w:val="18"/>
                    </w:rPr>
                  </w:rPrChange>
                </w:rPr>
                <w:delText>.</w:delText>
              </w:r>
            </w:del>
          </w:p>
          <w:p w:rsidR="00BA1786" w:rsidRPr="001E2A23" w:rsidRDefault="00BA1786" w:rsidP="0044369D">
            <w:pPr>
              <w:pStyle w:val="Paragraphedeliste"/>
              <w:numPr>
                <w:ilvl w:val="0"/>
                <w:numId w:val="16"/>
              </w:numPr>
              <w:ind w:left="317" w:hanging="284"/>
              <w:pPrChange w:id="1492" w:author="Marie-Hélène Grillet" w:date="2017-12-05T14:17:00Z">
                <w:pPr>
                  <w:pStyle w:val="Paragraphedeliste"/>
                  <w:numPr>
                    <w:numId w:val="16"/>
                  </w:numPr>
                  <w:ind w:hanging="360"/>
                </w:pPr>
              </w:pPrChange>
            </w:pPr>
            <w:ins w:id="1493" w:author="Marie-Helene" w:date="2017-10-31T09:11:00Z">
              <w:r w:rsidRPr="00BA1786">
                <w:rPr>
                  <w:rPrChange w:id="1494" w:author="Marie-Helene" w:date="2017-10-31T09:12:00Z">
                    <w:rPr>
                      <w:i/>
                    </w:rPr>
                  </w:rPrChange>
                </w:rPr>
                <w:t xml:space="preserve">In the territory of each of its Member States the </w:t>
              </w:r>
            </w:ins>
            <w:ins w:id="1495" w:author="Marie-Helene" w:date="2017-10-31T09:17:00Z">
              <w:r w:rsidR="00562FCC" w:rsidRPr="0044369D">
                <w:t>Organization</w:t>
              </w:r>
              <w:r w:rsidR="00562FCC">
                <w:rPr>
                  <w:i/>
                </w:rPr>
                <w:t xml:space="preserve"> </w:t>
              </w:r>
            </w:ins>
            <w:ins w:id="1496" w:author="Marie-Helene" w:date="2017-10-31T09:11:00Z">
              <w:r w:rsidRPr="00BA1786">
                <w:rPr>
                  <w:rPrChange w:id="1497" w:author="Marie-Helene" w:date="2017-10-31T09:12:00Z">
                    <w:rPr>
                      <w:i/>
                    </w:rPr>
                  </w:rPrChange>
                </w:rPr>
                <w:t>shall enjoy, subject to agreement with the Member State concerned, such privileges and immunities as may be necessary for the exercise of its functions and the fulfilment of its aim and objectives.</w:t>
              </w:r>
            </w:ins>
            <w:ins w:id="1498" w:author="Marie-Helene" w:date="2017-10-31T09:15:00Z">
              <w:r w:rsidR="00944C53">
                <w:rPr>
                  <w:i/>
                </w:rPr>
                <w:t xml:space="preserve"> </w:t>
              </w:r>
            </w:ins>
          </w:p>
        </w:tc>
        <w:tc>
          <w:tcPr>
            <w:tcW w:w="6100" w:type="dxa"/>
            <w:tcPrChange w:id="1499" w:author="Marie-Helene" w:date="2017-10-05T11:33:00Z">
              <w:tcPr>
                <w:tcW w:w="5549" w:type="dxa"/>
              </w:tcPr>
            </w:tcPrChange>
          </w:tcPr>
          <w:p w:rsidR="006E0AE3" w:rsidRDefault="006E0AE3" w:rsidP="006E0AE3">
            <w:pPr>
              <w:rPr>
                <w:ins w:id="1500" w:author="Marie-Helene" w:date="2017-10-31T10:57:00Z"/>
                <w:szCs w:val="18"/>
              </w:rPr>
            </w:pPr>
            <w:ins w:id="1501" w:author="Marie-Helene" w:date="2017-10-31T10:57:00Z">
              <w:r>
                <w:rPr>
                  <w:szCs w:val="18"/>
                </w:rPr>
                <w:t>Based on IHO Convention. Consider the need to add a mention about experts.</w:t>
              </w:r>
            </w:ins>
          </w:p>
          <w:p w:rsidR="006E0AE3" w:rsidRDefault="006E0AE3" w:rsidP="006E0AE3">
            <w:pPr>
              <w:rPr>
                <w:ins w:id="1502" w:author="Marie-Helene" w:date="2017-10-31T10:57:00Z"/>
                <w:szCs w:val="18"/>
              </w:rPr>
            </w:pPr>
            <w:ins w:id="1503" w:author="Marie-Helene" w:date="2017-10-31T10:57:00Z">
              <w:r>
                <w:rPr>
                  <w:szCs w:val="18"/>
                </w:rPr>
                <w:t>Keep both options and let the Diplomatic Conference decide. Consider the need of a reference to the Headquarters Agreement. Suggest removing: “</w:t>
              </w:r>
              <w:r w:rsidRPr="00567010">
                <w:rPr>
                  <w:i/>
                  <w:szCs w:val="18"/>
                </w:rPr>
                <w:t>Subject to the agreement of each Contracting Party, the Organization shall enjoy in the territory of the Contracting Party such privileges and immunities as may be necessary for the fulfilment of its aims and for the exercise of its functions. In the territory of any state which is party to the Convention on the Privileges and Immunities of the Specialized Agencies adopted by the General Assembly of the United Nations on 21 November 1947, such legal capacity, privileges and immunities shall be those defined in the said Convention.</w:t>
              </w:r>
              <w:r>
                <w:rPr>
                  <w:szCs w:val="18"/>
                </w:rPr>
                <w:t>”</w:t>
              </w:r>
            </w:ins>
          </w:p>
          <w:p w:rsidR="006E0AE3" w:rsidRDefault="006E0AE3">
            <w:pPr>
              <w:rPr>
                <w:ins w:id="1504" w:author="Marie-Helene" w:date="2017-10-31T10:57:00Z"/>
                <w:szCs w:val="18"/>
              </w:rPr>
            </w:pPr>
          </w:p>
          <w:p w:rsidR="00E82A99" w:rsidRDefault="00E82A99">
            <w:pPr>
              <w:rPr>
                <w:szCs w:val="18"/>
              </w:rPr>
            </w:pPr>
            <w:r>
              <w:rPr>
                <w:szCs w:val="18"/>
              </w:rPr>
              <w:t>Is there a need for privileges and imm</w:t>
            </w:r>
            <w:bookmarkStart w:id="1505" w:name="_GoBack"/>
            <w:bookmarkEnd w:id="1505"/>
            <w:r>
              <w:rPr>
                <w:szCs w:val="18"/>
              </w:rPr>
              <w:t>unities on all Contracting Parties? And what about those countries that are not part of the said Convention? Consider redrafting as follows:</w:t>
            </w:r>
          </w:p>
          <w:p w:rsidR="00E82A99" w:rsidRDefault="00E82A99">
            <w:pPr>
              <w:rPr>
                <w:szCs w:val="18"/>
              </w:rPr>
            </w:pPr>
            <w:r>
              <w:rPr>
                <w:szCs w:val="18"/>
              </w:rPr>
              <w:t>“The privileges and immunities which the Organization and its officers shall enjoy in the territory of a Member State shall be subject to agreement between the Organization and the Member State including, in particular, a headquarters agreement between the Organization and the host Member State.”</w:t>
            </w:r>
          </w:p>
          <w:p w:rsidR="00E82A99" w:rsidRDefault="00E82A99">
            <w:pPr>
              <w:rPr>
                <w:szCs w:val="18"/>
              </w:rPr>
            </w:pPr>
          </w:p>
          <w:p w:rsidR="0041167A" w:rsidRDefault="0041167A">
            <w:pPr>
              <w:rPr>
                <w:szCs w:val="18"/>
              </w:rPr>
            </w:pPr>
            <w:r>
              <w:rPr>
                <w:szCs w:val="18"/>
              </w:rPr>
              <w:t>Have flexibility. Privileges and immunities may vary from one country to another. Remove the last sentence and for consistency with previous comments replace “aims” with “objectives”.</w:t>
            </w:r>
          </w:p>
          <w:p w:rsidR="0041167A" w:rsidRDefault="0041167A">
            <w:pPr>
              <w:rPr>
                <w:szCs w:val="18"/>
              </w:rPr>
            </w:pPr>
          </w:p>
          <w:p w:rsidR="0041167A" w:rsidRDefault="0041167A">
            <w:pPr>
              <w:rPr>
                <w:szCs w:val="18"/>
              </w:rPr>
            </w:pPr>
            <w:r>
              <w:rPr>
                <w:szCs w:val="18"/>
              </w:rPr>
              <w:t xml:space="preserve">What about countries that are not parties </w:t>
            </w:r>
            <w:r w:rsidRPr="00A93477">
              <w:rPr>
                <w:szCs w:val="18"/>
              </w:rPr>
              <w:t>to the Convention on the Privileges and Immunities of the Specialized Agencies adopted by the General Assembly of the United Nations on 21 November 1947</w:t>
            </w:r>
            <w:r>
              <w:rPr>
                <w:szCs w:val="18"/>
              </w:rPr>
              <w:t>? Provide possible alternatives for such countries (among which Canada, USA, Peru, Venezuela, Turkey, Israel).</w:t>
            </w:r>
          </w:p>
          <w:p w:rsidR="0041167A" w:rsidRDefault="0041167A">
            <w:pPr>
              <w:rPr>
                <w:szCs w:val="18"/>
              </w:rPr>
            </w:pPr>
          </w:p>
          <w:p w:rsidR="0041167A" w:rsidRDefault="0041167A">
            <w:pPr>
              <w:rPr>
                <w:szCs w:val="18"/>
              </w:rPr>
            </w:pPr>
            <w:r>
              <w:rPr>
                <w:szCs w:val="18"/>
              </w:rPr>
              <w:t>The agreement of each Contracting Party should also be referred to in the 2</w:t>
            </w:r>
            <w:r w:rsidRPr="00223044">
              <w:rPr>
                <w:szCs w:val="18"/>
                <w:vertAlign w:val="superscript"/>
              </w:rPr>
              <w:t>nd</w:t>
            </w:r>
            <w:r>
              <w:rPr>
                <w:szCs w:val="18"/>
              </w:rPr>
              <w:t xml:space="preserve"> sentence, which then would read as follows: “</w:t>
            </w:r>
            <w:r w:rsidRPr="00A93477">
              <w:rPr>
                <w:szCs w:val="18"/>
              </w:rPr>
              <w:t>In the territory of any state which is party to the Convention on the Privileges and Immunities of the Specialized Agencies adopted by the General Assembly of the United Nations on 21 November 1947, such legal capacity, privileges and immunities shall</w:t>
            </w:r>
            <w:r>
              <w:rPr>
                <w:szCs w:val="18"/>
                <w:u w:val="single"/>
              </w:rPr>
              <w:t>, subject to the agreement of the Contracting Party in question,</w:t>
            </w:r>
            <w:r w:rsidRPr="00A93477">
              <w:rPr>
                <w:szCs w:val="18"/>
              </w:rPr>
              <w:t xml:space="preserve"> be those defined in the said </w:t>
            </w:r>
            <w:r w:rsidRPr="00A93477">
              <w:rPr>
                <w:szCs w:val="18"/>
              </w:rPr>
              <w:lastRenderedPageBreak/>
              <w:t>Convention.</w:t>
            </w:r>
            <w:r>
              <w:rPr>
                <w:szCs w:val="18"/>
              </w:rPr>
              <w:t>”</w:t>
            </w:r>
          </w:p>
          <w:p w:rsidR="0041167A" w:rsidRDefault="0041167A">
            <w:pPr>
              <w:rPr>
                <w:szCs w:val="18"/>
              </w:rPr>
            </w:pPr>
            <w:r>
              <w:rPr>
                <w:szCs w:val="18"/>
              </w:rPr>
              <w:t>Does not concern tax privileges and immunities for the officials of the Organization.</w:t>
            </w:r>
          </w:p>
          <w:p w:rsidR="0041167A" w:rsidRDefault="0041167A">
            <w:pPr>
              <w:rPr>
                <w:szCs w:val="18"/>
              </w:rPr>
            </w:pPr>
          </w:p>
          <w:p w:rsidR="0041167A" w:rsidRDefault="0041167A">
            <w:pPr>
              <w:rPr>
                <w:szCs w:val="18"/>
              </w:rPr>
            </w:pPr>
            <w:r>
              <w:rPr>
                <w:szCs w:val="18"/>
              </w:rPr>
              <w:t>Need to include that the Convention will be applied mutatis mutandis.</w:t>
            </w:r>
          </w:p>
          <w:p w:rsidR="0041167A" w:rsidRDefault="0041167A" w:rsidP="003149C8">
            <w:pPr>
              <w:rPr>
                <w:szCs w:val="18"/>
              </w:rPr>
            </w:pPr>
            <w:r>
              <w:rPr>
                <w:szCs w:val="18"/>
              </w:rPr>
              <w:t>Clarify what is meant by “subject to the agreement of each Contracting Party”: will it be subject to a separate agreement with each member State?</w:t>
            </w:r>
          </w:p>
          <w:p w:rsidR="0041167A" w:rsidRDefault="0041167A" w:rsidP="003149C8">
            <w:pPr>
              <w:rPr>
                <w:szCs w:val="18"/>
              </w:rPr>
            </w:pPr>
          </w:p>
          <w:p w:rsidR="0041167A" w:rsidRDefault="0041167A" w:rsidP="003149C8">
            <w:pPr>
              <w:rPr>
                <w:szCs w:val="18"/>
              </w:rPr>
            </w:pPr>
            <w:r>
              <w:rPr>
                <w:szCs w:val="18"/>
              </w:rPr>
              <w:t>Change “Contracting Party” for “Member State”.</w:t>
            </w:r>
          </w:p>
          <w:p w:rsidR="0041167A" w:rsidRDefault="0041167A" w:rsidP="003149C8">
            <w:pPr>
              <w:rPr>
                <w:szCs w:val="18"/>
              </w:rPr>
            </w:pPr>
          </w:p>
          <w:p w:rsidR="0041167A" w:rsidRDefault="0041167A" w:rsidP="003149C8">
            <w:pPr>
              <w:rPr>
                <w:szCs w:val="18"/>
              </w:rPr>
            </w:pPr>
            <w:r>
              <w:rPr>
                <w:szCs w:val="18"/>
              </w:rPr>
              <w:t>Language is ambiguous. Make clear that the extension of privileges in the territory of member states other than the host country is discretionary, for example:</w:t>
            </w:r>
          </w:p>
          <w:p w:rsidR="0041167A" w:rsidRPr="005868A9" w:rsidRDefault="0041167A" w:rsidP="003149C8">
            <w:pPr>
              <w:rPr>
                <w:szCs w:val="18"/>
              </w:rPr>
            </w:pPr>
            <w:r>
              <w:rPr>
                <w:szCs w:val="18"/>
              </w:rPr>
              <w:t>“Each Contracting Party in its discretion may extend to the Organization such privileges and immunities as may be available under its domestic law.”</w:t>
            </w:r>
          </w:p>
        </w:tc>
        <w:tc>
          <w:tcPr>
            <w:tcW w:w="1968" w:type="dxa"/>
            <w:tcPrChange w:id="1506" w:author="Marie-Helene" w:date="2017-10-05T11:33:00Z">
              <w:tcPr>
                <w:tcW w:w="1704" w:type="dxa"/>
                <w:gridSpan w:val="2"/>
              </w:tcPr>
            </w:tcPrChange>
          </w:tcPr>
          <w:p w:rsidR="006E0AE3" w:rsidRPr="006B6766" w:rsidRDefault="0044369D">
            <w:pPr>
              <w:rPr>
                <w:ins w:id="1507" w:author="Marie-Helene" w:date="2017-10-31T10:58:00Z"/>
                <w:szCs w:val="18"/>
                <w:rPrChange w:id="1508" w:author="Marie-Hélène Grillet" w:date="2017-12-05T14:02:00Z">
                  <w:rPr>
                    <w:ins w:id="1509" w:author="Marie-Helene" w:date="2017-10-31T10:58:00Z"/>
                    <w:szCs w:val="18"/>
                    <w:lang w:val="es-ES"/>
                  </w:rPr>
                </w:rPrChange>
              </w:rPr>
            </w:pPr>
            <w:ins w:id="1510" w:author="Marie-Hélène Grillet" w:date="2017-12-05T14:22:00Z">
              <w:r>
                <w:rPr>
                  <w:szCs w:val="18"/>
                </w:rPr>
                <w:lastRenderedPageBreak/>
                <w:t>EXLAP3</w:t>
              </w:r>
            </w:ins>
          </w:p>
          <w:p w:rsidR="006E0AE3" w:rsidRPr="006B6766" w:rsidRDefault="006E0AE3">
            <w:pPr>
              <w:rPr>
                <w:ins w:id="1511" w:author="Marie-Helene" w:date="2017-10-31T10:58:00Z"/>
                <w:szCs w:val="18"/>
                <w:rPrChange w:id="1512" w:author="Marie-Hélène Grillet" w:date="2017-12-05T14:02:00Z">
                  <w:rPr>
                    <w:ins w:id="1513" w:author="Marie-Helene" w:date="2017-10-31T10:58:00Z"/>
                    <w:szCs w:val="18"/>
                    <w:lang w:val="es-ES"/>
                  </w:rPr>
                </w:rPrChange>
              </w:rPr>
            </w:pPr>
          </w:p>
          <w:p w:rsidR="006E0AE3" w:rsidRPr="006B6766" w:rsidRDefault="006E0AE3">
            <w:pPr>
              <w:rPr>
                <w:ins w:id="1514" w:author="Marie-Helene" w:date="2017-10-31T10:58:00Z"/>
                <w:szCs w:val="18"/>
                <w:rPrChange w:id="1515" w:author="Marie-Hélène Grillet" w:date="2017-12-05T14:02:00Z">
                  <w:rPr>
                    <w:ins w:id="1516" w:author="Marie-Helene" w:date="2017-10-31T10:58:00Z"/>
                    <w:szCs w:val="18"/>
                    <w:lang w:val="es-ES"/>
                  </w:rPr>
                </w:rPrChange>
              </w:rPr>
            </w:pPr>
          </w:p>
          <w:p w:rsidR="006E0AE3" w:rsidRPr="006B6766" w:rsidRDefault="006E0AE3">
            <w:pPr>
              <w:rPr>
                <w:ins w:id="1517" w:author="Marie-Helene" w:date="2017-10-31T10:58:00Z"/>
                <w:szCs w:val="18"/>
                <w:rPrChange w:id="1518" w:author="Marie-Hélène Grillet" w:date="2017-12-05T14:02:00Z">
                  <w:rPr>
                    <w:ins w:id="1519" w:author="Marie-Helene" w:date="2017-10-31T10:58:00Z"/>
                    <w:szCs w:val="18"/>
                    <w:lang w:val="es-ES"/>
                  </w:rPr>
                </w:rPrChange>
              </w:rPr>
            </w:pPr>
          </w:p>
          <w:p w:rsidR="006E0AE3" w:rsidRPr="006B6766" w:rsidRDefault="006E0AE3">
            <w:pPr>
              <w:rPr>
                <w:ins w:id="1520" w:author="Marie-Helene" w:date="2017-10-31T10:58:00Z"/>
                <w:szCs w:val="18"/>
                <w:rPrChange w:id="1521" w:author="Marie-Hélène Grillet" w:date="2017-12-05T14:02:00Z">
                  <w:rPr>
                    <w:ins w:id="1522" w:author="Marie-Helene" w:date="2017-10-31T10:58:00Z"/>
                    <w:szCs w:val="18"/>
                    <w:lang w:val="es-ES"/>
                  </w:rPr>
                </w:rPrChange>
              </w:rPr>
            </w:pPr>
          </w:p>
          <w:p w:rsidR="006E0AE3" w:rsidRPr="006B6766" w:rsidRDefault="006E0AE3">
            <w:pPr>
              <w:rPr>
                <w:ins w:id="1523" w:author="Marie-Helene" w:date="2017-10-31T10:58:00Z"/>
                <w:szCs w:val="18"/>
                <w:rPrChange w:id="1524" w:author="Marie-Hélène Grillet" w:date="2017-12-05T14:02:00Z">
                  <w:rPr>
                    <w:ins w:id="1525" w:author="Marie-Helene" w:date="2017-10-31T10:58:00Z"/>
                    <w:szCs w:val="18"/>
                    <w:lang w:val="es-ES"/>
                  </w:rPr>
                </w:rPrChange>
              </w:rPr>
            </w:pPr>
          </w:p>
          <w:p w:rsidR="006E0AE3" w:rsidRPr="006B6766" w:rsidRDefault="006E0AE3">
            <w:pPr>
              <w:rPr>
                <w:ins w:id="1526" w:author="Marie-Helene" w:date="2017-10-31T10:58:00Z"/>
                <w:szCs w:val="18"/>
                <w:rPrChange w:id="1527" w:author="Marie-Hélène Grillet" w:date="2017-12-05T14:02:00Z">
                  <w:rPr>
                    <w:ins w:id="1528" w:author="Marie-Helene" w:date="2017-10-31T10:58:00Z"/>
                    <w:szCs w:val="18"/>
                    <w:lang w:val="es-ES"/>
                  </w:rPr>
                </w:rPrChange>
              </w:rPr>
            </w:pPr>
          </w:p>
          <w:p w:rsidR="006E0AE3" w:rsidRPr="006B6766" w:rsidRDefault="006E0AE3">
            <w:pPr>
              <w:rPr>
                <w:ins w:id="1529" w:author="Marie-Helene" w:date="2017-10-31T10:58:00Z"/>
                <w:szCs w:val="18"/>
                <w:rPrChange w:id="1530" w:author="Marie-Hélène Grillet" w:date="2017-12-05T14:02:00Z">
                  <w:rPr>
                    <w:ins w:id="1531" w:author="Marie-Helene" w:date="2017-10-31T10:58:00Z"/>
                    <w:szCs w:val="18"/>
                    <w:lang w:val="es-ES"/>
                  </w:rPr>
                </w:rPrChange>
              </w:rPr>
            </w:pPr>
          </w:p>
          <w:p w:rsidR="006E0AE3" w:rsidRPr="006B6766" w:rsidRDefault="006E0AE3">
            <w:pPr>
              <w:rPr>
                <w:ins w:id="1532" w:author="Marie-Helene" w:date="2017-10-31T10:58:00Z"/>
                <w:szCs w:val="18"/>
                <w:rPrChange w:id="1533" w:author="Marie-Hélène Grillet" w:date="2017-12-05T14:02:00Z">
                  <w:rPr>
                    <w:ins w:id="1534" w:author="Marie-Helene" w:date="2017-10-31T10:58:00Z"/>
                    <w:szCs w:val="18"/>
                    <w:lang w:val="es-ES"/>
                  </w:rPr>
                </w:rPrChange>
              </w:rPr>
            </w:pPr>
          </w:p>
          <w:p w:rsidR="006E0AE3" w:rsidRPr="006B6766" w:rsidRDefault="006E0AE3">
            <w:pPr>
              <w:rPr>
                <w:ins w:id="1535" w:author="Marie-Helene" w:date="2017-10-31T10:58:00Z"/>
                <w:szCs w:val="18"/>
                <w:rPrChange w:id="1536" w:author="Marie-Hélène Grillet" w:date="2017-12-05T14:02:00Z">
                  <w:rPr>
                    <w:ins w:id="1537" w:author="Marie-Helene" w:date="2017-10-31T10:58:00Z"/>
                    <w:szCs w:val="18"/>
                    <w:lang w:val="es-ES"/>
                  </w:rPr>
                </w:rPrChange>
              </w:rPr>
            </w:pPr>
          </w:p>
          <w:p w:rsidR="006E0AE3" w:rsidRPr="006B6766" w:rsidRDefault="006E0AE3">
            <w:pPr>
              <w:rPr>
                <w:ins w:id="1538" w:author="Marie-Helene" w:date="2017-10-31T10:58:00Z"/>
                <w:szCs w:val="18"/>
                <w:rPrChange w:id="1539" w:author="Marie-Hélène Grillet" w:date="2017-12-05T14:02:00Z">
                  <w:rPr>
                    <w:ins w:id="1540" w:author="Marie-Helene" w:date="2017-10-31T10:58:00Z"/>
                    <w:szCs w:val="18"/>
                    <w:lang w:val="es-ES"/>
                  </w:rPr>
                </w:rPrChange>
              </w:rPr>
            </w:pPr>
          </w:p>
          <w:p w:rsidR="00E82A99" w:rsidRPr="00C64F9B" w:rsidRDefault="00E82A99">
            <w:pPr>
              <w:rPr>
                <w:szCs w:val="18"/>
                <w:lang w:val="es-ES"/>
                <w:rPrChange w:id="1541" w:author="Marie-Hélène Grillet" w:date="2017-10-06T12:41:00Z">
                  <w:rPr>
                    <w:szCs w:val="18"/>
                  </w:rPr>
                </w:rPrChange>
              </w:rPr>
            </w:pPr>
            <w:r w:rsidRPr="00C64F9B">
              <w:rPr>
                <w:szCs w:val="18"/>
                <w:lang w:val="es-ES"/>
                <w:rPrChange w:id="1542" w:author="Marie-Hélène Grillet" w:date="2017-10-06T12:41:00Z">
                  <w:rPr>
                    <w:szCs w:val="18"/>
                  </w:rPr>
                </w:rPrChange>
              </w:rPr>
              <w:t>Canada</w:t>
            </w:r>
          </w:p>
          <w:p w:rsidR="00E82A99" w:rsidRPr="00C64F9B" w:rsidRDefault="00E82A99">
            <w:pPr>
              <w:rPr>
                <w:szCs w:val="18"/>
                <w:lang w:val="es-ES"/>
                <w:rPrChange w:id="1543" w:author="Marie-Hélène Grillet" w:date="2017-10-06T12:41:00Z">
                  <w:rPr>
                    <w:szCs w:val="18"/>
                  </w:rPr>
                </w:rPrChange>
              </w:rPr>
            </w:pPr>
          </w:p>
          <w:p w:rsidR="00E82A99" w:rsidRPr="00C64F9B" w:rsidRDefault="00E82A99">
            <w:pPr>
              <w:rPr>
                <w:szCs w:val="18"/>
                <w:lang w:val="es-ES"/>
                <w:rPrChange w:id="1544" w:author="Marie-Hélène Grillet" w:date="2017-10-06T12:41:00Z">
                  <w:rPr>
                    <w:szCs w:val="18"/>
                  </w:rPr>
                </w:rPrChange>
              </w:rPr>
            </w:pPr>
          </w:p>
          <w:p w:rsidR="00E82A99" w:rsidRPr="00C64F9B" w:rsidRDefault="00E82A99">
            <w:pPr>
              <w:rPr>
                <w:szCs w:val="18"/>
                <w:lang w:val="es-ES"/>
                <w:rPrChange w:id="1545" w:author="Marie-Hélène Grillet" w:date="2017-10-06T12:41:00Z">
                  <w:rPr>
                    <w:szCs w:val="18"/>
                  </w:rPr>
                </w:rPrChange>
              </w:rPr>
            </w:pPr>
          </w:p>
          <w:p w:rsidR="00E82A99" w:rsidRPr="00C64F9B" w:rsidRDefault="00E82A99">
            <w:pPr>
              <w:rPr>
                <w:szCs w:val="18"/>
                <w:lang w:val="es-ES"/>
                <w:rPrChange w:id="1546" w:author="Marie-Hélène Grillet" w:date="2017-10-06T12:41:00Z">
                  <w:rPr>
                    <w:szCs w:val="18"/>
                  </w:rPr>
                </w:rPrChange>
              </w:rPr>
            </w:pPr>
          </w:p>
          <w:p w:rsidR="00E82A99" w:rsidRPr="00C64F9B" w:rsidRDefault="00E82A99">
            <w:pPr>
              <w:rPr>
                <w:szCs w:val="18"/>
                <w:lang w:val="es-ES"/>
                <w:rPrChange w:id="1547" w:author="Marie-Hélène Grillet" w:date="2017-10-06T12:41:00Z">
                  <w:rPr>
                    <w:szCs w:val="18"/>
                  </w:rPr>
                </w:rPrChange>
              </w:rPr>
            </w:pPr>
          </w:p>
          <w:p w:rsidR="00E82A99" w:rsidRPr="00C64F9B" w:rsidRDefault="00E82A99">
            <w:pPr>
              <w:rPr>
                <w:szCs w:val="18"/>
                <w:lang w:val="es-ES"/>
                <w:rPrChange w:id="1548" w:author="Marie-Hélène Grillet" w:date="2017-10-06T12:41:00Z">
                  <w:rPr>
                    <w:szCs w:val="18"/>
                  </w:rPr>
                </w:rPrChange>
              </w:rPr>
            </w:pPr>
          </w:p>
          <w:p w:rsidR="00E82A99" w:rsidRPr="00C64F9B" w:rsidRDefault="00E82A99">
            <w:pPr>
              <w:rPr>
                <w:szCs w:val="18"/>
                <w:lang w:val="es-ES"/>
                <w:rPrChange w:id="1549" w:author="Marie-Hélène Grillet" w:date="2017-10-06T12:41:00Z">
                  <w:rPr>
                    <w:szCs w:val="18"/>
                  </w:rPr>
                </w:rPrChange>
              </w:rPr>
            </w:pPr>
          </w:p>
          <w:p w:rsidR="0041167A" w:rsidRPr="00C64F9B" w:rsidRDefault="0041167A">
            <w:pPr>
              <w:rPr>
                <w:szCs w:val="18"/>
                <w:lang w:val="es-ES"/>
                <w:rPrChange w:id="1550" w:author="Marie-Hélène Grillet" w:date="2017-10-06T12:41:00Z">
                  <w:rPr>
                    <w:szCs w:val="18"/>
                  </w:rPr>
                </w:rPrChange>
              </w:rPr>
            </w:pPr>
            <w:r w:rsidRPr="00C64F9B">
              <w:rPr>
                <w:szCs w:val="18"/>
                <w:lang w:val="es-ES"/>
                <w:rPrChange w:id="1551" w:author="Marie-Hélène Grillet" w:date="2017-10-06T12:41:00Z">
                  <w:rPr>
                    <w:szCs w:val="18"/>
                  </w:rPr>
                </w:rPrChange>
              </w:rPr>
              <w:t>Japan</w:t>
            </w:r>
          </w:p>
          <w:p w:rsidR="0041167A" w:rsidRPr="00C64F9B" w:rsidRDefault="0041167A">
            <w:pPr>
              <w:rPr>
                <w:szCs w:val="18"/>
                <w:lang w:val="es-ES"/>
                <w:rPrChange w:id="1552" w:author="Marie-Hélène Grillet" w:date="2017-10-06T12:41:00Z">
                  <w:rPr>
                    <w:szCs w:val="18"/>
                  </w:rPr>
                </w:rPrChange>
              </w:rPr>
            </w:pPr>
          </w:p>
          <w:p w:rsidR="0041167A" w:rsidRPr="00C64F9B" w:rsidRDefault="0041167A">
            <w:pPr>
              <w:rPr>
                <w:szCs w:val="18"/>
                <w:lang w:val="es-ES"/>
                <w:rPrChange w:id="1553" w:author="Marie-Hélène Grillet" w:date="2017-10-06T12:41:00Z">
                  <w:rPr>
                    <w:szCs w:val="18"/>
                  </w:rPr>
                </w:rPrChange>
              </w:rPr>
            </w:pPr>
          </w:p>
          <w:p w:rsidR="0041167A" w:rsidRPr="00C64F9B" w:rsidRDefault="0041167A">
            <w:pPr>
              <w:rPr>
                <w:szCs w:val="18"/>
                <w:lang w:val="es-ES"/>
                <w:rPrChange w:id="1554" w:author="Marie-Hélène Grillet" w:date="2017-10-06T12:41:00Z">
                  <w:rPr>
                    <w:szCs w:val="18"/>
                  </w:rPr>
                </w:rPrChange>
              </w:rPr>
            </w:pPr>
          </w:p>
          <w:p w:rsidR="0041167A" w:rsidRPr="00C64F9B" w:rsidRDefault="0041167A">
            <w:pPr>
              <w:rPr>
                <w:szCs w:val="18"/>
                <w:lang w:val="es-ES"/>
                <w:rPrChange w:id="1555" w:author="Marie-Hélène Grillet" w:date="2017-10-06T12:41:00Z">
                  <w:rPr>
                    <w:szCs w:val="18"/>
                  </w:rPr>
                </w:rPrChange>
              </w:rPr>
            </w:pPr>
            <w:r w:rsidRPr="00C64F9B">
              <w:rPr>
                <w:szCs w:val="18"/>
                <w:lang w:val="es-ES"/>
                <w:rPrChange w:id="1556" w:author="Marie-Hélène Grillet" w:date="2017-10-06T12:41:00Z">
                  <w:rPr>
                    <w:szCs w:val="18"/>
                  </w:rPr>
                </w:rPrChange>
              </w:rPr>
              <w:t>Mexico</w:t>
            </w:r>
          </w:p>
          <w:p w:rsidR="0041167A" w:rsidRPr="00C64F9B" w:rsidRDefault="0041167A">
            <w:pPr>
              <w:rPr>
                <w:szCs w:val="18"/>
                <w:lang w:val="es-ES"/>
                <w:rPrChange w:id="1557" w:author="Marie-Hélène Grillet" w:date="2017-10-06T12:41:00Z">
                  <w:rPr>
                    <w:szCs w:val="18"/>
                  </w:rPr>
                </w:rPrChange>
              </w:rPr>
            </w:pPr>
          </w:p>
          <w:p w:rsidR="0041167A" w:rsidRPr="00C64F9B" w:rsidRDefault="0041167A">
            <w:pPr>
              <w:rPr>
                <w:szCs w:val="18"/>
                <w:lang w:val="es-ES"/>
                <w:rPrChange w:id="1558" w:author="Marie-Hélène Grillet" w:date="2017-10-06T12:41:00Z">
                  <w:rPr>
                    <w:szCs w:val="18"/>
                  </w:rPr>
                </w:rPrChange>
              </w:rPr>
            </w:pPr>
          </w:p>
          <w:p w:rsidR="0041167A" w:rsidRPr="00C64F9B" w:rsidRDefault="0041167A">
            <w:pPr>
              <w:rPr>
                <w:szCs w:val="18"/>
                <w:lang w:val="es-ES"/>
                <w:rPrChange w:id="1559" w:author="Marie-Hélène Grillet" w:date="2017-10-06T12:41:00Z">
                  <w:rPr>
                    <w:szCs w:val="18"/>
                  </w:rPr>
                </w:rPrChange>
              </w:rPr>
            </w:pPr>
          </w:p>
          <w:p w:rsidR="0041167A" w:rsidRPr="00C64F9B" w:rsidRDefault="0041167A">
            <w:pPr>
              <w:rPr>
                <w:szCs w:val="18"/>
                <w:lang w:val="es-ES"/>
                <w:rPrChange w:id="1560" w:author="Marie-Hélène Grillet" w:date="2017-10-06T12:41:00Z">
                  <w:rPr>
                    <w:szCs w:val="18"/>
                  </w:rPr>
                </w:rPrChange>
              </w:rPr>
            </w:pPr>
          </w:p>
          <w:p w:rsidR="0041167A" w:rsidRPr="00C64F9B" w:rsidRDefault="0041167A">
            <w:pPr>
              <w:rPr>
                <w:szCs w:val="18"/>
                <w:lang w:val="es-ES"/>
                <w:rPrChange w:id="1561" w:author="Marie-Hélène Grillet" w:date="2017-10-06T12:41:00Z">
                  <w:rPr>
                    <w:szCs w:val="18"/>
                  </w:rPr>
                </w:rPrChange>
              </w:rPr>
            </w:pPr>
            <w:r w:rsidRPr="00C64F9B">
              <w:rPr>
                <w:szCs w:val="18"/>
                <w:lang w:val="es-ES"/>
                <w:rPrChange w:id="1562" w:author="Marie-Hélène Grillet" w:date="2017-10-06T12:41:00Z">
                  <w:rPr>
                    <w:szCs w:val="18"/>
                  </w:rPr>
                </w:rPrChange>
              </w:rPr>
              <w:t>Norway</w:t>
            </w:r>
          </w:p>
          <w:p w:rsidR="0041167A" w:rsidRPr="00C64F9B" w:rsidRDefault="0041167A">
            <w:pPr>
              <w:rPr>
                <w:szCs w:val="18"/>
                <w:lang w:val="es-ES"/>
                <w:rPrChange w:id="1563" w:author="Marie-Hélène Grillet" w:date="2017-10-06T12:41:00Z">
                  <w:rPr>
                    <w:szCs w:val="18"/>
                  </w:rPr>
                </w:rPrChange>
              </w:rPr>
            </w:pPr>
          </w:p>
          <w:p w:rsidR="0041167A" w:rsidRPr="00C64F9B" w:rsidRDefault="0041167A">
            <w:pPr>
              <w:rPr>
                <w:szCs w:val="18"/>
                <w:lang w:val="es-ES"/>
                <w:rPrChange w:id="1564" w:author="Marie-Hélène Grillet" w:date="2017-10-06T12:41:00Z">
                  <w:rPr>
                    <w:szCs w:val="18"/>
                  </w:rPr>
                </w:rPrChange>
              </w:rPr>
            </w:pPr>
          </w:p>
          <w:p w:rsidR="0041167A" w:rsidRPr="00C64F9B" w:rsidRDefault="0041167A">
            <w:pPr>
              <w:rPr>
                <w:szCs w:val="18"/>
                <w:lang w:val="es-ES"/>
                <w:rPrChange w:id="1565" w:author="Marie-Hélène Grillet" w:date="2017-10-06T12:41:00Z">
                  <w:rPr>
                    <w:szCs w:val="18"/>
                  </w:rPr>
                </w:rPrChange>
              </w:rPr>
            </w:pPr>
          </w:p>
          <w:p w:rsidR="0041167A" w:rsidRPr="00C64F9B" w:rsidRDefault="0041167A">
            <w:pPr>
              <w:rPr>
                <w:szCs w:val="18"/>
                <w:lang w:val="es-ES"/>
                <w:rPrChange w:id="1566" w:author="Marie-Hélène Grillet" w:date="2017-10-06T12:41:00Z">
                  <w:rPr>
                    <w:szCs w:val="18"/>
                  </w:rPr>
                </w:rPrChange>
              </w:rPr>
            </w:pPr>
          </w:p>
          <w:p w:rsidR="0041167A" w:rsidRPr="00C64F9B" w:rsidRDefault="0041167A">
            <w:pPr>
              <w:rPr>
                <w:szCs w:val="18"/>
                <w:lang w:val="es-ES"/>
                <w:rPrChange w:id="1567" w:author="Marie-Hélène Grillet" w:date="2017-10-06T12:41:00Z">
                  <w:rPr>
                    <w:szCs w:val="18"/>
                  </w:rPr>
                </w:rPrChange>
              </w:rPr>
            </w:pPr>
          </w:p>
          <w:p w:rsidR="0041167A" w:rsidRPr="00C64F9B" w:rsidRDefault="0041167A">
            <w:pPr>
              <w:rPr>
                <w:szCs w:val="18"/>
                <w:lang w:val="es-ES"/>
                <w:rPrChange w:id="1568" w:author="Marie-Hélène Grillet" w:date="2017-10-06T12:41:00Z">
                  <w:rPr>
                    <w:szCs w:val="18"/>
                  </w:rPr>
                </w:rPrChange>
              </w:rPr>
            </w:pPr>
          </w:p>
          <w:p w:rsidR="0041167A" w:rsidRPr="00C64F9B" w:rsidRDefault="0041167A">
            <w:pPr>
              <w:rPr>
                <w:szCs w:val="18"/>
                <w:lang w:val="es-ES"/>
                <w:rPrChange w:id="1569" w:author="Marie-Hélène Grillet" w:date="2017-10-06T12:41:00Z">
                  <w:rPr>
                    <w:szCs w:val="18"/>
                  </w:rPr>
                </w:rPrChange>
              </w:rPr>
            </w:pPr>
          </w:p>
          <w:p w:rsidR="0041167A" w:rsidRPr="00C64F9B" w:rsidRDefault="0041167A">
            <w:pPr>
              <w:rPr>
                <w:szCs w:val="18"/>
                <w:lang w:val="es-ES"/>
                <w:rPrChange w:id="1570" w:author="Marie-Hélène Grillet" w:date="2017-10-06T12:41:00Z">
                  <w:rPr>
                    <w:szCs w:val="18"/>
                  </w:rPr>
                </w:rPrChange>
              </w:rPr>
            </w:pPr>
          </w:p>
          <w:p w:rsidR="0041167A" w:rsidRPr="00C64F9B" w:rsidRDefault="0041167A">
            <w:pPr>
              <w:rPr>
                <w:szCs w:val="18"/>
                <w:lang w:val="es-ES"/>
                <w:rPrChange w:id="1571" w:author="Marie-Hélène Grillet" w:date="2017-10-06T12:41:00Z">
                  <w:rPr>
                    <w:szCs w:val="18"/>
                  </w:rPr>
                </w:rPrChange>
              </w:rPr>
            </w:pPr>
          </w:p>
          <w:p w:rsidR="0041167A" w:rsidRPr="00C64F9B" w:rsidRDefault="0041167A">
            <w:pPr>
              <w:rPr>
                <w:szCs w:val="18"/>
                <w:lang w:val="es-ES"/>
                <w:rPrChange w:id="1572" w:author="Marie-Hélène Grillet" w:date="2017-10-06T12:41:00Z">
                  <w:rPr>
                    <w:szCs w:val="18"/>
                  </w:rPr>
                </w:rPrChange>
              </w:rPr>
            </w:pPr>
            <w:r w:rsidRPr="00C64F9B">
              <w:rPr>
                <w:szCs w:val="18"/>
                <w:lang w:val="es-ES"/>
                <w:rPrChange w:id="1573" w:author="Marie-Hélène Grillet" w:date="2017-10-06T12:41:00Z">
                  <w:rPr>
                    <w:szCs w:val="18"/>
                  </w:rPr>
                </w:rPrChange>
              </w:rPr>
              <w:t>Russia</w:t>
            </w:r>
          </w:p>
          <w:p w:rsidR="0041167A" w:rsidRPr="00C64F9B" w:rsidRDefault="0041167A">
            <w:pPr>
              <w:rPr>
                <w:szCs w:val="18"/>
                <w:lang w:val="es-ES"/>
                <w:rPrChange w:id="1574" w:author="Marie-Hélène Grillet" w:date="2017-10-06T12:41:00Z">
                  <w:rPr>
                    <w:szCs w:val="18"/>
                  </w:rPr>
                </w:rPrChange>
              </w:rPr>
            </w:pPr>
          </w:p>
          <w:p w:rsidR="0041167A" w:rsidRPr="00C64F9B" w:rsidRDefault="0041167A">
            <w:pPr>
              <w:rPr>
                <w:szCs w:val="18"/>
                <w:lang w:val="es-ES"/>
                <w:rPrChange w:id="1575" w:author="Marie-Hélène Grillet" w:date="2017-10-06T12:41:00Z">
                  <w:rPr>
                    <w:szCs w:val="18"/>
                  </w:rPr>
                </w:rPrChange>
              </w:rPr>
            </w:pPr>
          </w:p>
          <w:p w:rsidR="0041167A" w:rsidRPr="00C64F9B" w:rsidRDefault="0041167A">
            <w:pPr>
              <w:rPr>
                <w:szCs w:val="18"/>
                <w:lang w:val="es-ES"/>
                <w:rPrChange w:id="1576" w:author="Marie-Hélène Grillet" w:date="2017-10-06T12:41:00Z">
                  <w:rPr>
                    <w:szCs w:val="18"/>
                  </w:rPr>
                </w:rPrChange>
              </w:rPr>
            </w:pPr>
          </w:p>
          <w:p w:rsidR="0041167A" w:rsidRPr="00C64F9B" w:rsidRDefault="0041167A">
            <w:pPr>
              <w:rPr>
                <w:szCs w:val="18"/>
                <w:lang w:val="es-ES"/>
                <w:rPrChange w:id="1577" w:author="Marie-Hélène Grillet" w:date="2017-10-06T12:41:00Z">
                  <w:rPr>
                    <w:szCs w:val="18"/>
                  </w:rPr>
                </w:rPrChange>
              </w:rPr>
            </w:pPr>
            <w:r w:rsidRPr="00C64F9B">
              <w:rPr>
                <w:szCs w:val="18"/>
                <w:lang w:val="es-ES"/>
                <w:rPrChange w:id="1578" w:author="Marie-Hélène Grillet" w:date="2017-10-06T12:41:00Z">
                  <w:rPr>
                    <w:szCs w:val="18"/>
                  </w:rPr>
                </w:rPrChange>
              </w:rPr>
              <w:t>Spain</w:t>
            </w:r>
          </w:p>
          <w:p w:rsidR="0041167A" w:rsidRPr="00C64F9B" w:rsidRDefault="0041167A">
            <w:pPr>
              <w:rPr>
                <w:szCs w:val="18"/>
                <w:lang w:val="es-ES"/>
                <w:rPrChange w:id="1579" w:author="Marie-Hélène Grillet" w:date="2017-10-06T12:41:00Z">
                  <w:rPr>
                    <w:szCs w:val="18"/>
                  </w:rPr>
                </w:rPrChange>
              </w:rPr>
            </w:pPr>
          </w:p>
          <w:p w:rsidR="0041167A" w:rsidRPr="00652BA9" w:rsidRDefault="0041167A">
            <w:pPr>
              <w:rPr>
                <w:szCs w:val="18"/>
                <w:lang w:val="es-ES"/>
                <w:rPrChange w:id="1580" w:author="Jon Price" w:date="2017-10-09T19:04:00Z">
                  <w:rPr>
                    <w:szCs w:val="18"/>
                  </w:rPr>
                </w:rPrChange>
              </w:rPr>
            </w:pPr>
            <w:r w:rsidRPr="00652BA9">
              <w:rPr>
                <w:szCs w:val="18"/>
                <w:lang w:val="es-ES"/>
                <w:rPrChange w:id="1581" w:author="Jon Price" w:date="2017-10-09T19:04:00Z">
                  <w:rPr>
                    <w:szCs w:val="18"/>
                  </w:rPr>
                </w:rPrChange>
              </w:rPr>
              <w:t>USA</w:t>
            </w:r>
          </w:p>
        </w:tc>
      </w:tr>
      <w:tr w:rsidR="0041167A" w:rsidTr="00CC0F40">
        <w:tc>
          <w:tcPr>
            <w:tcW w:w="1513" w:type="dxa"/>
          </w:tcPr>
          <w:p w:rsidR="0041167A" w:rsidRPr="00652BA9" w:rsidRDefault="0041167A">
            <w:pPr>
              <w:rPr>
                <w:szCs w:val="18"/>
                <w:lang w:val="es-ES"/>
                <w:rPrChange w:id="1582" w:author="Jon Price" w:date="2017-10-09T19:04:00Z">
                  <w:rPr>
                    <w:szCs w:val="18"/>
                  </w:rPr>
                </w:rPrChange>
              </w:rPr>
            </w:pPr>
          </w:p>
        </w:tc>
        <w:tc>
          <w:tcPr>
            <w:tcW w:w="5253" w:type="dxa"/>
          </w:tcPr>
          <w:p w:rsidR="0041167A" w:rsidRPr="00652BA9" w:rsidDel="00CC0F40" w:rsidRDefault="0041167A" w:rsidP="00C82D83">
            <w:pPr>
              <w:pStyle w:val="Paragraphedeliste"/>
              <w:numPr>
                <w:ilvl w:val="0"/>
                <w:numId w:val="16"/>
              </w:numPr>
              <w:ind w:left="317" w:hanging="284"/>
              <w:rPr>
                <w:del w:id="1583" w:author="Marie-Helene" w:date="2017-10-06T10:16:00Z"/>
                <w:szCs w:val="18"/>
                <w:lang w:val="es-ES"/>
                <w:rPrChange w:id="1584" w:author="Jon Price" w:date="2017-10-09T19:04:00Z">
                  <w:rPr>
                    <w:del w:id="1585" w:author="Marie-Helene" w:date="2017-10-06T10:16:00Z"/>
                    <w:szCs w:val="18"/>
                  </w:rPr>
                </w:rPrChange>
              </w:rPr>
            </w:pPr>
            <w:del w:id="1586" w:author="Marie-Helene" w:date="2017-10-06T10:16:00Z">
              <w:r w:rsidRPr="00652BA9" w:rsidDel="00CC0F40">
                <w:rPr>
                  <w:szCs w:val="18"/>
                  <w:lang w:val="es-ES"/>
                  <w:rPrChange w:id="1587" w:author="Jon Price" w:date="2017-10-09T19:04:00Z">
                    <w:rPr>
                      <w:szCs w:val="18"/>
                    </w:rPr>
                  </w:rPrChange>
                </w:rPr>
                <w:delText>The Organization may cooperate with governments, organi</w:delText>
              </w:r>
            </w:del>
            <w:del w:id="1588" w:author="Marie-Helene" w:date="2017-10-06T10:13:00Z">
              <w:r w:rsidRPr="00652BA9" w:rsidDel="00CC0F40">
                <w:rPr>
                  <w:szCs w:val="18"/>
                  <w:lang w:val="es-ES"/>
                  <w:rPrChange w:id="1589" w:author="Jon Price" w:date="2017-10-09T19:04:00Z">
                    <w:rPr>
                      <w:szCs w:val="18"/>
                    </w:rPr>
                  </w:rPrChange>
                </w:rPr>
                <w:delText>s</w:delText>
              </w:r>
            </w:del>
            <w:del w:id="1590" w:author="Marie-Helene" w:date="2017-10-06T10:16:00Z">
              <w:r w:rsidRPr="00652BA9" w:rsidDel="00CC0F40">
                <w:rPr>
                  <w:szCs w:val="18"/>
                  <w:lang w:val="es-ES"/>
                  <w:rPrChange w:id="1591" w:author="Jon Price" w:date="2017-10-09T19:04:00Z">
                    <w:rPr>
                      <w:szCs w:val="18"/>
                    </w:rPr>
                  </w:rPrChange>
                </w:rPr>
                <w:delText>ations and other bodies, and conclude agreements with them.</w:delText>
              </w:r>
            </w:del>
          </w:p>
          <w:p w:rsidR="0041167A" w:rsidRPr="00652BA9" w:rsidRDefault="0041167A" w:rsidP="001C408D">
            <w:pPr>
              <w:ind w:left="33"/>
              <w:rPr>
                <w:szCs w:val="18"/>
                <w:lang w:val="es-ES"/>
                <w:rPrChange w:id="1592" w:author="Jon Price" w:date="2017-10-09T19:04:00Z">
                  <w:rPr>
                    <w:szCs w:val="18"/>
                  </w:rPr>
                </w:rPrChange>
              </w:rPr>
            </w:pPr>
          </w:p>
        </w:tc>
        <w:tc>
          <w:tcPr>
            <w:tcW w:w="6100" w:type="dxa"/>
          </w:tcPr>
          <w:p w:rsidR="0041167A" w:rsidRDefault="0041167A">
            <w:pPr>
              <w:rPr>
                <w:szCs w:val="18"/>
              </w:rPr>
            </w:pPr>
            <w:r>
              <w:rPr>
                <w:szCs w:val="18"/>
              </w:rPr>
              <w:t>Not related to privileges and immunities. Have separate article for relations with other Organizations.</w:t>
            </w:r>
          </w:p>
          <w:p w:rsidR="0041167A" w:rsidRPr="00CC0F40" w:rsidRDefault="00CC0F40">
            <w:pPr>
              <w:rPr>
                <w:color w:val="00558C"/>
                <w:szCs w:val="18"/>
              </w:rPr>
            </w:pPr>
            <w:r w:rsidRPr="00CC0F40">
              <w:rPr>
                <w:color w:val="00558C"/>
                <w:szCs w:val="18"/>
              </w:rPr>
              <w:t>Incorporated into Article 11.1(c).</w:t>
            </w:r>
          </w:p>
          <w:p w:rsidR="001B4BA7" w:rsidRDefault="001B4BA7">
            <w:pPr>
              <w:rPr>
                <w:szCs w:val="18"/>
              </w:rPr>
            </w:pPr>
          </w:p>
          <w:p w:rsidR="0041167A" w:rsidRPr="00AA6F89" w:rsidRDefault="0041167A">
            <w:pPr>
              <w:rPr>
                <w:szCs w:val="18"/>
              </w:rPr>
            </w:pPr>
            <w:r>
              <w:rPr>
                <w:szCs w:val="18"/>
              </w:rPr>
              <w:t>Specify that this is not related to privileges and immunities.</w:t>
            </w:r>
          </w:p>
        </w:tc>
        <w:tc>
          <w:tcPr>
            <w:tcW w:w="1968" w:type="dxa"/>
          </w:tcPr>
          <w:p w:rsidR="0041167A" w:rsidRDefault="0041167A">
            <w:pPr>
              <w:rPr>
                <w:szCs w:val="18"/>
              </w:rPr>
            </w:pPr>
            <w:r>
              <w:rPr>
                <w:szCs w:val="18"/>
              </w:rPr>
              <w:t>Korea</w:t>
            </w:r>
          </w:p>
          <w:p w:rsidR="0041167A" w:rsidRDefault="0041167A">
            <w:pPr>
              <w:rPr>
                <w:szCs w:val="18"/>
              </w:rPr>
            </w:pPr>
          </w:p>
          <w:p w:rsidR="0041167A" w:rsidRDefault="0041167A">
            <w:pPr>
              <w:rPr>
                <w:szCs w:val="18"/>
              </w:rPr>
            </w:pPr>
          </w:p>
          <w:p w:rsidR="001B4BA7" w:rsidRDefault="001B4BA7">
            <w:pPr>
              <w:rPr>
                <w:szCs w:val="18"/>
              </w:rPr>
            </w:pPr>
          </w:p>
          <w:p w:rsidR="0041167A" w:rsidRPr="00AA6F89" w:rsidRDefault="0041167A">
            <w:pPr>
              <w:rPr>
                <w:szCs w:val="18"/>
              </w:rPr>
            </w:pPr>
            <w:r>
              <w:rPr>
                <w:szCs w:val="18"/>
              </w:rPr>
              <w:t>Mexico</w:t>
            </w:r>
          </w:p>
        </w:tc>
      </w:tr>
      <w:tr w:rsidR="0041167A" w:rsidTr="001B4BA7">
        <w:tc>
          <w:tcPr>
            <w:tcW w:w="1513" w:type="dxa"/>
          </w:tcPr>
          <w:p w:rsidR="0041167A" w:rsidRDefault="0041167A">
            <w:pPr>
              <w:rPr>
                <w:szCs w:val="18"/>
              </w:rPr>
            </w:pPr>
          </w:p>
        </w:tc>
        <w:tc>
          <w:tcPr>
            <w:tcW w:w="5253" w:type="dxa"/>
          </w:tcPr>
          <w:p w:rsidR="0041167A" w:rsidRPr="00751799" w:rsidRDefault="0041167A" w:rsidP="00751799">
            <w:pPr>
              <w:ind w:left="33"/>
              <w:rPr>
                <w:szCs w:val="18"/>
              </w:rPr>
            </w:pPr>
          </w:p>
        </w:tc>
        <w:tc>
          <w:tcPr>
            <w:tcW w:w="6100" w:type="dxa"/>
          </w:tcPr>
          <w:p w:rsidR="0041167A" w:rsidRDefault="0041167A">
            <w:pPr>
              <w:rPr>
                <w:szCs w:val="18"/>
              </w:rPr>
            </w:pPr>
            <w:r>
              <w:rPr>
                <w:szCs w:val="18"/>
              </w:rPr>
              <w:t>Reference to the Headquarters Agreement with the Government of France, needed.</w:t>
            </w:r>
          </w:p>
          <w:p w:rsidR="001B4BA7" w:rsidRDefault="0041167A" w:rsidP="001C408D">
            <w:pPr>
              <w:rPr>
                <w:color w:val="00558C"/>
                <w:szCs w:val="18"/>
              </w:rPr>
            </w:pPr>
            <w:r>
              <w:rPr>
                <w:szCs w:val="18"/>
              </w:rPr>
              <w:t>Need also to know if the Organization will be allowed to use the building financed by a donation by France.</w:t>
            </w:r>
          </w:p>
          <w:p w:rsidR="0041167A" w:rsidRPr="001C408D" w:rsidRDefault="001C408D" w:rsidP="001C408D">
            <w:pPr>
              <w:rPr>
                <w:color w:val="00558C"/>
                <w:szCs w:val="18"/>
                <w:rPrChange w:id="1593" w:author="Marie-Helene" w:date="2017-10-06T10:25:00Z">
                  <w:rPr>
                    <w:szCs w:val="18"/>
                  </w:rPr>
                </w:rPrChange>
              </w:rPr>
            </w:pPr>
            <w:r w:rsidRPr="001C408D">
              <w:rPr>
                <w:color w:val="00558C"/>
                <w:szCs w:val="18"/>
              </w:rPr>
              <w:t xml:space="preserve">The </w:t>
            </w:r>
            <w:r w:rsidRPr="008019CE">
              <w:rPr>
                <w:color w:val="00558C"/>
                <w:szCs w:val="18"/>
              </w:rPr>
              <w:t>premises belong to IALA</w:t>
            </w:r>
            <w:r w:rsidR="00E85989">
              <w:rPr>
                <w:color w:val="00558C"/>
                <w:szCs w:val="18"/>
              </w:rPr>
              <w:t>.</w:t>
            </w:r>
          </w:p>
        </w:tc>
        <w:tc>
          <w:tcPr>
            <w:tcW w:w="1968" w:type="dxa"/>
          </w:tcPr>
          <w:p w:rsidR="0041167A" w:rsidRDefault="0041167A">
            <w:pPr>
              <w:rPr>
                <w:szCs w:val="18"/>
              </w:rPr>
            </w:pPr>
            <w:r>
              <w:rPr>
                <w:szCs w:val="18"/>
              </w:rPr>
              <w:t>Mexico</w:t>
            </w:r>
          </w:p>
        </w:tc>
      </w:tr>
      <w:tr w:rsidR="0041167A" w:rsidTr="0041167A">
        <w:trPr>
          <w:trPrChange w:id="1594" w:author="Marie-Helene" w:date="2017-10-05T11:33:00Z">
            <w:trPr>
              <w:gridAfter w:val="0"/>
            </w:trPr>
          </w:trPrChange>
        </w:trPr>
        <w:tc>
          <w:tcPr>
            <w:tcW w:w="1513" w:type="dxa"/>
            <w:tcPrChange w:id="1595" w:author="Marie-Helene" w:date="2017-10-05T11:33:00Z">
              <w:tcPr>
                <w:tcW w:w="1513" w:type="dxa"/>
              </w:tcPr>
            </w:tcPrChange>
          </w:tcPr>
          <w:p w:rsidR="0041167A" w:rsidRDefault="0041167A">
            <w:pPr>
              <w:rPr>
                <w:szCs w:val="18"/>
              </w:rPr>
            </w:pPr>
          </w:p>
        </w:tc>
        <w:tc>
          <w:tcPr>
            <w:tcW w:w="5253" w:type="dxa"/>
            <w:tcPrChange w:id="1596" w:author="Marie-Helene" w:date="2017-10-05T11:33:00Z">
              <w:tcPr>
                <w:tcW w:w="5253" w:type="dxa"/>
              </w:tcPr>
            </w:tcPrChange>
          </w:tcPr>
          <w:p w:rsidR="00207F83" w:rsidRPr="00E03D52" w:rsidRDefault="00207F83">
            <w:pPr>
              <w:rPr>
                <w:ins w:id="1597" w:author="Marie-Helene" w:date="2017-10-30T14:18:00Z"/>
                <w:szCs w:val="18"/>
              </w:rPr>
              <w:pPrChange w:id="1598" w:author="Marie-Helene" w:date="2017-10-30T14:18:00Z">
                <w:pPr>
                  <w:pStyle w:val="Paragraphedeliste"/>
                  <w:numPr>
                    <w:numId w:val="9"/>
                  </w:numPr>
                  <w:ind w:left="317" w:hanging="317"/>
                </w:pPr>
              </w:pPrChange>
            </w:pPr>
            <w:ins w:id="1599" w:author="Marie-Helene" w:date="2017-10-30T14:18:00Z">
              <w:r>
                <w:rPr>
                  <w:szCs w:val="18"/>
                </w:rPr>
                <w:t>11.3</w:t>
              </w:r>
              <w:r>
                <w:rPr>
                  <w:szCs w:val="18"/>
                </w:rPr>
                <w:tab/>
              </w:r>
              <w:r w:rsidRPr="00E03D52">
                <w:rPr>
                  <w:szCs w:val="18"/>
                </w:rPr>
                <w:t>No Member State or Member shall be liable, by reason of its status or participation in the Organization, for acts, omissions or obligations of the Organization.</w:t>
              </w:r>
            </w:ins>
          </w:p>
          <w:p w:rsidR="0041167A" w:rsidRPr="00751799" w:rsidRDefault="0041167A" w:rsidP="00751799">
            <w:pPr>
              <w:ind w:left="33"/>
              <w:rPr>
                <w:szCs w:val="18"/>
              </w:rPr>
            </w:pPr>
          </w:p>
        </w:tc>
        <w:tc>
          <w:tcPr>
            <w:tcW w:w="6100" w:type="dxa"/>
            <w:tcPrChange w:id="1600" w:author="Marie-Helene" w:date="2017-10-05T11:33:00Z">
              <w:tcPr>
                <w:tcW w:w="5549" w:type="dxa"/>
              </w:tcPr>
            </w:tcPrChange>
          </w:tcPr>
          <w:p w:rsidR="0041167A" w:rsidRPr="00AA6F89" w:rsidRDefault="0041167A">
            <w:pPr>
              <w:rPr>
                <w:szCs w:val="18"/>
              </w:rPr>
            </w:pPr>
            <w:r>
              <w:rPr>
                <w:szCs w:val="18"/>
              </w:rPr>
              <w:t>Insert: “</w:t>
            </w:r>
            <w:r w:rsidRPr="00FE061E">
              <w:rPr>
                <w:szCs w:val="18"/>
              </w:rPr>
              <w:t>No Contracting Party or member shall be liable, by reason of its status or participation in the Organization, for acts, omissions or obligations of the Organization.</w:t>
            </w:r>
            <w:r>
              <w:rPr>
                <w:szCs w:val="18"/>
              </w:rPr>
              <w:t>” Moved from Article 4.8.</w:t>
            </w:r>
          </w:p>
        </w:tc>
        <w:tc>
          <w:tcPr>
            <w:tcW w:w="1968" w:type="dxa"/>
            <w:tcPrChange w:id="1601" w:author="Marie-Helene" w:date="2017-10-05T11:33:00Z">
              <w:tcPr>
                <w:tcW w:w="1704" w:type="dxa"/>
                <w:gridSpan w:val="2"/>
              </w:tcPr>
            </w:tcPrChange>
          </w:tcPr>
          <w:p w:rsidR="0041167A" w:rsidRPr="00AA6F89" w:rsidRDefault="0041167A">
            <w:pPr>
              <w:rPr>
                <w:szCs w:val="18"/>
              </w:rPr>
            </w:pPr>
            <w:r>
              <w:rPr>
                <w:szCs w:val="18"/>
              </w:rPr>
              <w:t>Russia</w:t>
            </w:r>
          </w:p>
        </w:tc>
      </w:tr>
      <w:tr w:rsidR="008A6E30" w:rsidRPr="00640976" w:rsidTr="0041167A">
        <w:trPr>
          <w:ins w:id="1602" w:author="Marie-Helene" w:date="2017-10-31T09:29:00Z"/>
        </w:trPr>
        <w:tc>
          <w:tcPr>
            <w:tcW w:w="1513" w:type="dxa"/>
          </w:tcPr>
          <w:p w:rsidR="008A6E30" w:rsidRDefault="008A6E30">
            <w:pPr>
              <w:rPr>
                <w:ins w:id="1603" w:author="Marie-Helene" w:date="2017-10-31T09:29:00Z"/>
                <w:b/>
                <w:szCs w:val="18"/>
              </w:rPr>
            </w:pPr>
            <w:ins w:id="1604" w:author="Marie-Helene" w:date="2017-10-31T09:29:00Z">
              <w:r>
                <w:rPr>
                  <w:b/>
                  <w:szCs w:val="18"/>
                </w:rPr>
                <w:t>11bis</w:t>
              </w:r>
            </w:ins>
          </w:p>
          <w:p w:rsidR="008A6E30" w:rsidRDefault="008A6E30">
            <w:pPr>
              <w:rPr>
                <w:ins w:id="1605" w:author="Marie-Helene" w:date="2017-10-31T09:29:00Z"/>
                <w:b/>
                <w:szCs w:val="18"/>
              </w:rPr>
            </w:pPr>
            <w:ins w:id="1606" w:author="Marie-Helene" w:date="2017-10-31T09:29:00Z">
              <w:r>
                <w:rPr>
                  <w:b/>
                  <w:szCs w:val="18"/>
                </w:rPr>
                <w:t>Depositary</w:t>
              </w:r>
            </w:ins>
          </w:p>
        </w:tc>
        <w:tc>
          <w:tcPr>
            <w:tcW w:w="5253" w:type="dxa"/>
          </w:tcPr>
          <w:p w:rsidR="008A6E30" w:rsidRPr="00B70F92" w:rsidRDefault="008A6E30" w:rsidP="00B70F92">
            <w:pPr>
              <w:ind w:left="33"/>
              <w:rPr>
                <w:ins w:id="1607" w:author="Marie-Helene" w:date="2017-10-31T09:29:00Z"/>
                <w:szCs w:val="18"/>
              </w:rPr>
            </w:pPr>
            <w:ins w:id="1608" w:author="Marie-Helene" w:date="2017-10-31T09:30:00Z">
              <w:r>
                <w:rPr>
                  <w:szCs w:val="18"/>
                </w:rPr>
                <w:t>[</w:t>
              </w:r>
            </w:ins>
            <w:ins w:id="1609" w:author="Marie-Helene" w:date="2017-10-31T09:29:00Z">
              <w:r>
                <w:rPr>
                  <w:szCs w:val="18"/>
                </w:rPr>
                <w:t>The Government of France</w:t>
              </w:r>
            </w:ins>
            <w:ins w:id="1610" w:author="Marie-Helene" w:date="2017-10-31T09:30:00Z">
              <w:r>
                <w:rPr>
                  <w:szCs w:val="18"/>
                </w:rPr>
                <w:t>]</w:t>
              </w:r>
            </w:ins>
            <w:ins w:id="1611" w:author="Marie-Helene" w:date="2017-10-31T09:29:00Z">
              <w:r>
                <w:rPr>
                  <w:szCs w:val="18"/>
                </w:rPr>
                <w:t xml:space="preserve"> shall serve as the Depositary for this Convention</w:t>
              </w:r>
            </w:ins>
            <w:ins w:id="1612" w:author="Marie-Helene" w:date="2017-10-31T09:30:00Z">
              <w:r>
                <w:rPr>
                  <w:szCs w:val="18"/>
                </w:rPr>
                <w:t>.</w:t>
              </w:r>
            </w:ins>
          </w:p>
        </w:tc>
        <w:tc>
          <w:tcPr>
            <w:tcW w:w="6100" w:type="dxa"/>
          </w:tcPr>
          <w:p w:rsidR="008A6E30" w:rsidRDefault="008A6E30">
            <w:pPr>
              <w:rPr>
                <w:ins w:id="1613" w:author="Marie-Helene" w:date="2017-10-31T09:29:00Z"/>
                <w:szCs w:val="18"/>
              </w:rPr>
            </w:pPr>
          </w:p>
        </w:tc>
        <w:tc>
          <w:tcPr>
            <w:tcW w:w="1968" w:type="dxa"/>
          </w:tcPr>
          <w:p w:rsidR="008A6E30" w:rsidRDefault="008A6E30">
            <w:pPr>
              <w:rPr>
                <w:ins w:id="1614" w:author="Marie-Helene" w:date="2017-10-31T09:29:00Z"/>
                <w:szCs w:val="18"/>
              </w:rPr>
            </w:pPr>
          </w:p>
        </w:tc>
      </w:tr>
      <w:tr w:rsidR="0041167A" w:rsidRPr="006B6766" w:rsidTr="0041167A">
        <w:trPr>
          <w:trPrChange w:id="1615" w:author="Marie-Helene" w:date="2017-10-05T11:33:00Z">
            <w:trPr>
              <w:gridAfter w:val="0"/>
            </w:trPr>
          </w:trPrChange>
        </w:trPr>
        <w:tc>
          <w:tcPr>
            <w:tcW w:w="1513" w:type="dxa"/>
            <w:tcPrChange w:id="1616" w:author="Marie-Helene" w:date="2017-10-05T11:33:00Z">
              <w:tcPr>
                <w:tcW w:w="1513" w:type="dxa"/>
              </w:tcPr>
            </w:tcPrChange>
          </w:tcPr>
          <w:p w:rsidR="0041167A" w:rsidRDefault="0041167A">
            <w:pPr>
              <w:rPr>
                <w:b/>
                <w:szCs w:val="18"/>
              </w:rPr>
            </w:pPr>
          </w:p>
          <w:p w:rsidR="0041167A" w:rsidRPr="00B70F92" w:rsidRDefault="0041167A">
            <w:pPr>
              <w:rPr>
                <w:b/>
                <w:szCs w:val="18"/>
              </w:rPr>
            </w:pPr>
            <w:r w:rsidRPr="00B70F92">
              <w:rPr>
                <w:b/>
                <w:szCs w:val="18"/>
              </w:rPr>
              <w:t>12</w:t>
            </w:r>
          </w:p>
          <w:p w:rsidR="0041167A" w:rsidRPr="00B70F92" w:rsidRDefault="0041167A">
            <w:pPr>
              <w:rPr>
                <w:b/>
                <w:szCs w:val="18"/>
              </w:rPr>
            </w:pPr>
            <w:r w:rsidRPr="00B70F92">
              <w:rPr>
                <w:b/>
                <w:szCs w:val="18"/>
              </w:rPr>
              <w:t>Amendments</w:t>
            </w:r>
          </w:p>
        </w:tc>
        <w:tc>
          <w:tcPr>
            <w:tcW w:w="5253" w:type="dxa"/>
            <w:tcPrChange w:id="1617" w:author="Marie-Helene" w:date="2017-10-05T11:33:00Z">
              <w:tcPr>
                <w:tcW w:w="5253" w:type="dxa"/>
              </w:tcPr>
            </w:tcPrChange>
          </w:tcPr>
          <w:p w:rsidR="0041167A" w:rsidRPr="00B70F92" w:rsidRDefault="0041167A" w:rsidP="00B70F92">
            <w:pPr>
              <w:ind w:left="33"/>
              <w:rPr>
                <w:szCs w:val="18"/>
              </w:rPr>
            </w:pPr>
          </w:p>
          <w:p w:rsidR="0041167A" w:rsidRPr="00A93477" w:rsidRDefault="0041167A">
            <w:pPr>
              <w:pStyle w:val="Paragraphedeliste"/>
              <w:numPr>
                <w:ilvl w:val="0"/>
                <w:numId w:val="18"/>
              </w:numPr>
              <w:ind w:left="317" w:hanging="284"/>
              <w:rPr>
                <w:szCs w:val="18"/>
              </w:rPr>
              <w:pPrChange w:id="1618" w:author="Marie-Helene" w:date="2017-10-06T10:31:00Z">
                <w:pPr>
                  <w:pStyle w:val="Paragraphedeliste"/>
                  <w:numPr>
                    <w:numId w:val="18"/>
                  </w:numPr>
                  <w:ind w:hanging="360"/>
                </w:pPr>
              </w:pPrChange>
            </w:pPr>
            <w:r w:rsidRPr="00A93477">
              <w:rPr>
                <w:szCs w:val="18"/>
              </w:rPr>
              <w:t xml:space="preserve">Any </w:t>
            </w:r>
            <w:del w:id="1619" w:author="Marie-Helene" w:date="2017-10-06T10:31:00Z">
              <w:r w:rsidRPr="00A93477" w:rsidDel="008019CE">
                <w:rPr>
                  <w:szCs w:val="18"/>
                </w:rPr>
                <w:delText>Contracting Party</w:delText>
              </w:r>
            </w:del>
            <w:ins w:id="1620" w:author="Marie-Helene" w:date="2017-10-06T10:31:00Z">
              <w:r w:rsidR="008019CE">
                <w:rPr>
                  <w:szCs w:val="18"/>
                </w:rPr>
                <w:t>Member State</w:t>
              </w:r>
            </w:ins>
            <w:r w:rsidRPr="00A93477">
              <w:rPr>
                <w:szCs w:val="18"/>
              </w:rPr>
              <w:t xml:space="preserve"> may propose an amendment to this Convention, in writing, to </w:t>
            </w:r>
            <w:del w:id="1621" w:author="Marie-Helene" w:date="2017-10-06T10:31:00Z">
              <w:r w:rsidRPr="00A93477" w:rsidDel="008019CE">
                <w:rPr>
                  <w:szCs w:val="18"/>
                </w:rPr>
                <w:delText>[the Government of France, in its role as] the Depositary</w:delText>
              </w:r>
            </w:del>
            <w:ins w:id="1622" w:author="Marie-Helene" w:date="2017-10-06T10:31:00Z">
              <w:r w:rsidR="008019CE">
                <w:rPr>
                  <w:szCs w:val="18"/>
                </w:rPr>
                <w:t>the Secretary-General</w:t>
              </w:r>
              <w:del w:id="1623" w:author="Jon Price" w:date="2017-10-09T21:21:00Z">
                <w:r w:rsidR="008019CE" w:rsidDel="0002234D">
                  <w:rPr>
                    <w:szCs w:val="18"/>
                  </w:rPr>
                  <w:delText>.</w:delText>
                </w:r>
              </w:del>
            </w:ins>
            <w:r w:rsidRPr="00A93477">
              <w:rPr>
                <w:szCs w:val="18"/>
              </w:rPr>
              <w:t>.</w:t>
            </w:r>
          </w:p>
        </w:tc>
        <w:tc>
          <w:tcPr>
            <w:tcW w:w="6100" w:type="dxa"/>
            <w:tcPrChange w:id="1624" w:author="Marie-Helene" w:date="2017-10-05T11:33:00Z">
              <w:tcPr>
                <w:tcW w:w="5549" w:type="dxa"/>
              </w:tcPr>
            </w:tcPrChange>
          </w:tcPr>
          <w:p w:rsidR="0041167A" w:rsidRDefault="0041167A">
            <w:pPr>
              <w:rPr>
                <w:szCs w:val="18"/>
              </w:rPr>
            </w:pPr>
          </w:p>
          <w:p w:rsidR="001D6715" w:rsidRDefault="001D6715">
            <w:pPr>
              <w:rPr>
                <w:szCs w:val="18"/>
              </w:rPr>
            </w:pPr>
            <w:r>
              <w:rPr>
                <w:szCs w:val="18"/>
              </w:rPr>
              <w:t>Add an Article specifying who is the Depositary. For example: “The Depositary for this Convention is the Government of France”</w:t>
            </w:r>
            <w:ins w:id="1625" w:author="Marie-Helene" w:date="2017-10-31T09:28:00Z">
              <w:r w:rsidR="008A6E30">
                <w:rPr>
                  <w:szCs w:val="18"/>
                </w:rPr>
                <w:t xml:space="preserve">. </w:t>
              </w:r>
            </w:ins>
          </w:p>
          <w:p w:rsidR="001D6715" w:rsidRDefault="001D6715">
            <w:pPr>
              <w:rPr>
                <w:szCs w:val="18"/>
              </w:rPr>
            </w:pPr>
          </w:p>
          <w:p w:rsidR="0041167A" w:rsidRDefault="0041167A">
            <w:pPr>
              <w:rPr>
                <w:szCs w:val="18"/>
              </w:rPr>
            </w:pPr>
            <w:r>
              <w:rPr>
                <w:szCs w:val="18"/>
              </w:rPr>
              <w:t>Amendments should be forwarded to the Secretary-General. They would be forwarded to the Depositary when they have entered into force.</w:t>
            </w:r>
          </w:p>
          <w:p w:rsidR="0041167A" w:rsidRDefault="0041167A">
            <w:pPr>
              <w:rPr>
                <w:szCs w:val="18"/>
              </w:rPr>
            </w:pPr>
          </w:p>
          <w:p w:rsidR="0041167A" w:rsidRPr="00AA6F89" w:rsidRDefault="0041167A">
            <w:pPr>
              <w:rPr>
                <w:szCs w:val="18"/>
              </w:rPr>
            </w:pPr>
            <w:r>
              <w:rPr>
                <w:szCs w:val="18"/>
              </w:rPr>
              <w:t>Change “Contracting Party” for “Member State”</w:t>
            </w:r>
          </w:p>
        </w:tc>
        <w:tc>
          <w:tcPr>
            <w:tcW w:w="1968" w:type="dxa"/>
            <w:tcPrChange w:id="1626" w:author="Marie-Helene" w:date="2017-10-05T11:33:00Z">
              <w:tcPr>
                <w:tcW w:w="1704" w:type="dxa"/>
                <w:gridSpan w:val="2"/>
              </w:tcPr>
            </w:tcPrChange>
          </w:tcPr>
          <w:p w:rsidR="0041167A" w:rsidRDefault="0041167A">
            <w:pPr>
              <w:rPr>
                <w:szCs w:val="18"/>
              </w:rPr>
            </w:pPr>
          </w:p>
          <w:p w:rsidR="001D6715" w:rsidRPr="00C64F9B" w:rsidRDefault="001D6715">
            <w:pPr>
              <w:rPr>
                <w:szCs w:val="18"/>
                <w:lang w:val="es-ES"/>
                <w:rPrChange w:id="1627" w:author="Marie-Hélène Grillet" w:date="2017-10-06T12:41:00Z">
                  <w:rPr>
                    <w:szCs w:val="18"/>
                  </w:rPr>
                </w:rPrChange>
              </w:rPr>
            </w:pPr>
            <w:r w:rsidRPr="00C64F9B">
              <w:rPr>
                <w:szCs w:val="18"/>
                <w:lang w:val="es-ES"/>
                <w:rPrChange w:id="1628" w:author="Marie-Hélène Grillet" w:date="2017-10-06T12:41:00Z">
                  <w:rPr>
                    <w:szCs w:val="18"/>
                  </w:rPr>
                </w:rPrChange>
              </w:rPr>
              <w:t>Canada</w:t>
            </w:r>
          </w:p>
          <w:p w:rsidR="001D6715" w:rsidRPr="00C64F9B" w:rsidRDefault="001D6715">
            <w:pPr>
              <w:rPr>
                <w:szCs w:val="18"/>
                <w:lang w:val="es-ES"/>
                <w:rPrChange w:id="1629" w:author="Marie-Hélène Grillet" w:date="2017-10-06T12:41:00Z">
                  <w:rPr>
                    <w:szCs w:val="18"/>
                  </w:rPr>
                </w:rPrChange>
              </w:rPr>
            </w:pPr>
          </w:p>
          <w:p w:rsidR="001D6715" w:rsidRPr="00C64F9B" w:rsidRDefault="001D6715">
            <w:pPr>
              <w:rPr>
                <w:szCs w:val="18"/>
                <w:lang w:val="es-ES"/>
                <w:rPrChange w:id="1630" w:author="Marie-Hélène Grillet" w:date="2017-10-06T12:41:00Z">
                  <w:rPr>
                    <w:szCs w:val="18"/>
                  </w:rPr>
                </w:rPrChange>
              </w:rPr>
            </w:pPr>
          </w:p>
          <w:p w:rsidR="0041167A" w:rsidRPr="00C64F9B" w:rsidRDefault="0041167A">
            <w:pPr>
              <w:rPr>
                <w:szCs w:val="18"/>
                <w:lang w:val="es-ES"/>
                <w:rPrChange w:id="1631" w:author="Marie-Hélène Grillet" w:date="2017-10-06T12:41:00Z">
                  <w:rPr>
                    <w:szCs w:val="18"/>
                  </w:rPr>
                </w:rPrChange>
              </w:rPr>
            </w:pPr>
            <w:r w:rsidRPr="00C64F9B">
              <w:rPr>
                <w:szCs w:val="18"/>
                <w:lang w:val="es-ES"/>
                <w:rPrChange w:id="1632" w:author="Marie-Hélène Grillet" w:date="2017-10-06T12:41:00Z">
                  <w:rPr>
                    <w:szCs w:val="18"/>
                  </w:rPr>
                </w:rPrChange>
              </w:rPr>
              <w:t>Japan + Korea + Tunisia</w:t>
            </w:r>
          </w:p>
          <w:p w:rsidR="0041167A" w:rsidRPr="00C64F9B" w:rsidRDefault="0041167A">
            <w:pPr>
              <w:rPr>
                <w:szCs w:val="18"/>
                <w:lang w:val="es-ES"/>
                <w:rPrChange w:id="1633" w:author="Marie-Hélène Grillet" w:date="2017-10-06T12:41:00Z">
                  <w:rPr>
                    <w:szCs w:val="18"/>
                  </w:rPr>
                </w:rPrChange>
              </w:rPr>
            </w:pPr>
          </w:p>
          <w:p w:rsidR="0041167A" w:rsidRPr="00C64F9B" w:rsidRDefault="0041167A">
            <w:pPr>
              <w:rPr>
                <w:szCs w:val="18"/>
                <w:lang w:val="es-ES"/>
                <w:rPrChange w:id="1634" w:author="Marie-Hélène Grillet" w:date="2017-10-06T12:41:00Z">
                  <w:rPr>
                    <w:szCs w:val="18"/>
                  </w:rPr>
                </w:rPrChange>
              </w:rPr>
            </w:pPr>
            <w:r w:rsidRPr="00C64F9B">
              <w:rPr>
                <w:szCs w:val="18"/>
                <w:lang w:val="es-ES"/>
                <w:rPrChange w:id="1635" w:author="Marie-Hélène Grillet" w:date="2017-10-06T12:41:00Z">
                  <w:rPr>
                    <w:szCs w:val="18"/>
                  </w:rPr>
                </w:rPrChange>
              </w:rPr>
              <w:t>Spain</w:t>
            </w:r>
          </w:p>
        </w:tc>
      </w:tr>
      <w:tr w:rsidR="0041167A" w:rsidRPr="006B6766" w:rsidTr="0041167A">
        <w:trPr>
          <w:trPrChange w:id="1636" w:author="Marie-Helene" w:date="2017-10-05T11:33:00Z">
            <w:trPr>
              <w:gridAfter w:val="0"/>
            </w:trPr>
          </w:trPrChange>
        </w:trPr>
        <w:tc>
          <w:tcPr>
            <w:tcW w:w="1513" w:type="dxa"/>
            <w:tcPrChange w:id="1637" w:author="Marie-Helene" w:date="2017-10-05T11:33:00Z">
              <w:tcPr>
                <w:tcW w:w="1513" w:type="dxa"/>
              </w:tcPr>
            </w:tcPrChange>
          </w:tcPr>
          <w:p w:rsidR="0041167A" w:rsidRPr="00C64F9B" w:rsidRDefault="0041167A">
            <w:pPr>
              <w:rPr>
                <w:szCs w:val="18"/>
                <w:lang w:val="es-ES"/>
                <w:rPrChange w:id="1638" w:author="Marie-Hélène Grillet" w:date="2017-10-06T12:41:00Z">
                  <w:rPr>
                    <w:szCs w:val="18"/>
                  </w:rPr>
                </w:rPrChange>
              </w:rPr>
            </w:pPr>
          </w:p>
        </w:tc>
        <w:tc>
          <w:tcPr>
            <w:tcW w:w="5253" w:type="dxa"/>
            <w:tcPrChange w:id="1639" w:author="Marie-Helene" w:date="2017-10-05T11:33:00Z">
              <w:tcPr>
                <w:tcW w:w="5253" w:type="dxa"/>
              </w:tcPr>
            </w:tcPrChange>
          </w:tcPr>
          <w:p w:rsidR="0041167A" w:rsidRPr="00A93477" w:rsidRDefault="0041167A">
            <w:pPr>
              <w:pStyle w:val="Paragraphedeliste"/>
              <w:numPr>
                <w:ilvl w:val="0"/>
                <w:numId w:val="18"/>
              </w:numPr>
              <w:ind w:left="317" w:hanging="284"/>
              <w:rPr>
                <w:szCs w:val="18"/>
              </w:rPr>
              <w:pPrChange w:id="1640" w:author="Marie-Helene" w:date="2017-10-06T10:31:00Z">
                <w:pPr>
                  <w:pStyle w:val="Paragraphedeliste"/>
                  <w:numPr>
                    <w:numId w:val="18"/>
                  </w:numPr>
                  <w:ind w:hanging="360"/>
                </w:pPr>
              </w:pPrChange>
            </w:pPr>
            <w:r w:rsidRPr="00A93477">
              <w:rPr>
                <w:szCs w:val="18"/>
              </w:rPr>
              <w:t xml:space="preserve">The </w:t>
            </w:r>
            <w:del w:id="1641" w:author="Marie-Helene" w:date="2017-10-06T10:31:00Z">
              <w:r w:rsidRPr="00A93477" w:rsidDel="008019CE">
                <w:rPr>
                  <w:szCs w:val="18"/>
                </w:rPr>
                <w:delText>Depositary [Government of France]</w:delText>
              </w:r>
            </w:del>
            <w:ins w:id="1642" w:author="Marie-Helene" w:date="2017-10-06T10:31:00Z">
              <w:r w:rsidR="008019CE">
                <w:rPr>
                  <w:szCs w:val="18"/>
                </w:rPr>
                <w:t>Secretary-General</w:t>
              </w:r>
            </w:ins>
            <w:r w:rsidRPr="00A93477">
              <w:rPr>
                <w:szCs w:val="18"/>
              </w:rPr>
              <w:t xml:space="preserve"> shall circulate the amendment proposal to all </w:t>
            </w:r>
            <w:del w:id="1643" w:author="Marie-Helene" w:date="2017-10-06T10:31:00Z">
              <w:r w:rsidRPr="00A93477" w:rsidDel="008019CE">
                <w:rPr>
                  <w:szCs w:val="18"/>
                </w:rPr>
                <w:delText>Contracting Parties and the Secretary-General</w:delText>
              </w:r>
            </w:del>
            <w:ins w:id="1644" w:author="Marie-Helene" w:date="2017-10-06T10:31:00Z">
              <w:r w:rsidR="008019CE">
                <w:rPr>
                  <w:szCs w:val="18"/>
                </w:rPr>
                <w:t>Member States</w:t>
              </w:r>
            </w:ins>
            <w:r w:rsidRPr="00A93477">
              <w:rPr>
                <w:szCs w:val="18"/>
              </w:rPr>
              <w:t xml:space="preserve"> at least six months in advance of its consideration by the General Assembly.</w:t>
            </w:r>
          </w:p>
        </w:tc>
        <w:tc>
          <w:tcPr>
            <w:tcW w:w="6100" w:type="dxa"/>
            <w:tcPrChange w:id="1645" w:author="Marie-Helene" w:date="2017-10-05T11:33:00Z">
              <w:tcPr>
                <w:tcW w:w="5549" w:type="dxa"/>
              </w:tcPr>
            </w:tcPrChange>
          </w:tcPr>
          <w:p w:rsidR="008C67FB" w:rsidRDefault="008C67FB">
            <w:pPr>
              <w:rPr>
                <w:szCs w:val="18"/>
              </w:rPr>
            </w:pPr>
            <w:r>
              <w:rPr>
                <w:szCs w:val="18"/>
              </w:rPr>
              <w:t>Acceptable if the meaning is that the General Assembly could consider and eventually approve the proposed amendment, but that State Parties would subsequently have to formally accept the amendment to make it applicable to them. (please confirm Canada’s understanding).</w:t>
            </w:r>
          </w:p>
          <w:p w:rsidR="008C67FB" w:rsidRDefault="008C67FB">
            <w:pPr>
              <w:rPr>
                <w:szCs w:val="18"/>
              </w:rPr>
            </w:pPr>
          </w:p>
          <w:p w:rsidR="0041167A" w:rsidRDefault="0041167A">
            <w:pPr>
              <w:rPr>
                <w:szCs w:val="18"/>
              </w:rPr>
            </w:pPr>
            <w:r>
              <w:rPr>
                <w:szCs w:val="18"/>
              </w:rPr>
              <w:t>Amend according to comments above in 12.2.</w:t>
            </w:r>
          </w:p>
          <w:p w:rsidR="0041167A" w:rsidRDefault="0041167A">
            <w:pPr>
              <w:rPr>
                <w:szCs w:val="18"/>
              </w:rPr>
            </w:pPr>
          </w:p>
          <w:p w:rsidR="0041167A" w:rsidRPr="00AA6F89" w:rsidRDefault="0041167A">
            <w:pPr>
              <w:rPr>
                <w:szCs w:val="18"/>
              </w:rPr>
            </w:pPr>
            <w:r>
              <w:rPr>
                <w:szCs w:val="18"/>
              </w:rPr>
              <w:lastRenderedPageBreak/>
              <w:t>The French Government would exceed its functions as depositary in terms of Article 77 of the Vienna Convention on the Law of Treaties of 1969, since the distribution of draft amendments for analysis is an eminently administrative task and should be handled by the Secretariat.</w:t>
            </w:r>
          </w:p>
        </w:tc>
        <w:tc>
          <w:tcPr>
            <w:tcW w:w="1968" w:type="dxa"/>
            <w:tcPrChange w:id="1646" w:author="Marie-Helene" w:date="2017-10-05T11:33:00Z">
              <w:tcPr>
                <w:tcW w:w="1704" w:type="dxa"/>
                <w:gridSpan w:val="2"/>
              </w:tcPr>
            </w:tcPrChange>
          </w:tcPr>
          <w:p w:rsidR="008C67FB" w:rsidRPr="00C64F9B" w:rsidRDefault="008C67FB">
            <w:pPr>
              <w:rPr>
                <w:szCs w:val="18"/>
                <w:lang w:val="es-ES"/>
                <w:rPrChange w:id="1647" w:author="Marie-Hélène Grillet" w:date="2017-10-06T12:41:00Z">
                  <w:rPr>
                    <w:szCs w:val="18"/>
                  </w:rPr>
                </w:rPrChange>
              </w:rPr>
            </w:pPr>
            <w:r w:rsidRPr="00C64F9B">
              <w:rPr>
                <w:szCs w:val="18"/>
                <w:lang w:val="es-ES"/>
                <w:rPrChange w:id="1648" w:author="Marie-Hélène Grillet" w:date="2017-10-06T12:41:00Z">
                  <w:rPr>
                    <w:szCs w:val="18"/>
                  </w:rPr>
                </w:rPrChange>
              </w:rPr>
              <w:lastRenderedPageBreak/>
              <w:t>Canada</w:t>
            </w:r>
          </w:p>
          <w:p w:rsidR="008C67FB" w:rsidRPr="00C64F9B" w:rsidRDefault="008C67FB">
            <w:pPr>
              <w:rPr>
                <w:szCs w:val="18"/>
                <w:lang w:val="es-ES"/>
                <w:rPrChange w:id="1649" w:author="Marie-Hélène Grillet" w:date="2017-10-06T12:41:00Z">
                  <w:rPr>
                    <w:szCs w:val="18"/>
                  </w:rPr>
                </w:rPrChange>
              </w:rPr>
            </w:pPr>
          </w:p>
          <w:p w:rsidR="008C67FB" w:rsidRPr="00C64F9B" w:rsidRDefault="008C67FB">
            <w:pPr>
              <w:rPr>
                <w:szCs w:val="18"/>
                <w:lang w:val="es-ES"/>
                <w:rPrChange w:id="1650" w:author="Marie-Hélène Grillet" w:date="2017-10-06T12:41:00Z">
                  <w:rPr>
                    <w:szCs w:val="18"/>
                  </w:rPr>
                </w:rPrChange>
              </w:rPr>
            </w:pPr>
          </w:p>
          <w:p w:rsidR="008C67FB" w:rsidRPr="00C64F9B" w:rsidRDefault="008C67FB">
            <w:pPr>
              <w:rPr>
                <w:szCs w:val="18"/>
                <w:lang w:val="es-ES"/>
                <w:rPrChange w:id="1651" w:author="Marie-Hélène Grillet" w:date="2017-10-06T12:41:00Z">
                  <w:rPr>
                    <w:szCs w:val="18"/>
                  </w:rPr>
                </w:rPrChange>
              </w:rPr>
            </w:pPr>
          </w:p>
          <w:p w:rsidR="008C67FB" w:rsidRPr="00C64F9B" w:rsidRDefault="008C67FB">
            <w:pPr>
              <w:rPr>
                <w:szCs w:val="18"/>
                <w:lang w:val="es-ES"/>
                <w:rPrChange w:id="1652" w:author="Marie-Hélène Grillet" w:date="2017-10-06T12:41:00Z">
                  <w:rPr>
                    <w:szCs w:val="18"/>
                  </w:rPr>
                </w:rPrChange>
              </w:rPr>
            </w:pPr>
          </w:p>
          <w:p w:rsidR="0041167A" w:rsidRPr="00C64F9B" w:rsidRDefault="0041167A">
            <w:pPr>
              <w:rPr>
                <w:szCs w:val="18"/>
                <w:lang w:val="es-ES"/>
                <w:rPrChange w:id="1653" w:author="Marie-Hélène Grillet" w:date="2017-10-06T12:41:00Z">
                  <w:rPr>
                    <w:szCs w:val="18"/>
                  </w:rPr>
                </w:rPrChange>
              </w:rPr>
            </w:pPr>
            <w:r w:rsidRPr="00C64F9B">
              <w:rPr>
                <w:szCs w:val="18"/>
                <w:lang w:val="es-ES"/>
                <w:rPrChange w:id="1654" w:author="Marie-Hélène Grillet" w:date="2017-10-06T12:41:00Z">
                  <w:rPr>
                    <w:szCs w:val="18"/>
                  </w:rPr>
                </w:rPrChange>
              </w:rPr>
              <w:t>Japan + Korea + Tunisia</w:t>
            </w:r>
          </w:p>
          <w:p w:rsidR="0041167A" w:rsidRPr="00C64F9B" w:rsidRDefault="0041167A">
            <w:pPr>
              <w:rPr>
                <w:szCs w:val="18"/>
                <w:lang w:val="es-ES"/>
                <w:rPrChange w:id="1655" w:author="Marie-Hélène Grillet" w:date="2017-10-06T12:41:00Z">
                  <w:rPr>
                    <w:szCs w:val="18"/>
                  </w:rPr>
                </w:rPrChange>
              </w:rPr>
            </w:pPr>
          </w:p>
          <w:p w:rsidR="0041167A" w:rsidRPr="00C64F9B" w:rsidRDefault="0041167A">
            <w:pPr>
              <w:rPr>
                <w:szCs w:val="18"/>
                <w:lang w:val="es-ES"/>
                <w:rPrChange w:id="1656" w:author="Marie-Hélène Grillet" w:date="2017-10-06T12:41:00Z">
                  <w:rPr>
                    <w:szCs w:val="18"/>
                  </w:rPr>
                </w:rPrChange>
              </w:rPr>
            </w:pPr>
            <w:r w:rsidRPr="00C64F9B">
              <w:rPr>
                <w:szCs w:val="18"/>
                <w:lang w:val="es-ES"/>
                <w:rPrChange w:id="1657" w:author="Marie-Hélène Grillet" w:date="2017-10-06T12:41:00Z">
                  <w:rPr>
                    <w:szCs w:val="18"/>
                  </w:rPr>
                </w:rPrChange>
              </w:rPr>
              <w:lastRenderedPageBreak/>
              <w:t>Mexico</w:t>
            </w:r>
          </w:p>
        </w:tc>
      </w:tr>
      <w:tr w:rsidR="0041167A" w:rsidTr="008C72AF">
        <w:tc>
          <w:tcPr>
            <w:tcW w:w="1513" w:type="dxa"/>
          </w:tcPr>
          <w:p w:rsidR="0041167A" w:rsidRPr="00C64F9B" w:rsidRDefault="0041167A">
            <w:pPr>
              <w:rPr>
                <w:szCs w:val="18"/>
                <w:lang w:val="es-ES"/>
                <w:rPrChange w:id="1658" w:author="Marie-Hélène Grillet" w:date="2017-10-06T12:41:00Z">
                  <w:rPr>
                    <w:szCs w:val="18"/>
                  </w:rPr>
                </w:rPrChange>
              </w:rPr>
            </w:pPr>
          </w:p>
        </w:tc>
        <w:tc>
          <w:tcPr>
            <w:tcW w:w="5253" w:type="dxa"/>
          </w:tcPr>
          <w:p w:rsidR="0041167A" w:rsidRPr="00A93477" w:rsidRDefault="0041167A">
            <w:pPr>
              <w:pStyle w:val="Paragraphedeliste"/>
              <w:numPr>
                <w:ilvl w:val="0"/>
                <w:numId w:val="18"/>
              </w:numPr>
              <w:ind w:left="317" w:hanging="284"/>
              <w:rPr>
                <w:szCs w:val="18"/>
              </w:rPr>
              <w:pPrChange w:id="1659" w:author="Marie-Helene" w:date="2017-10-31T09:35:00Z">
                <w:pPr>
                  <w:pStyle w:val="Paragraphedeliste"/>
                  <w:numPr>
                    <w:numId w:val="18"/>
                  </w:numPr>
                  <w:ind w:hanging="360"/>
                </w:pPr>
              </w:pPrChange>
            </w:pPr>
            <w:r w:rsidRPr="00A93477">
              <w:rPr>
                <w:szCs w:val="18"/>
              </w:rPr>
              <w:t xml:space="preserve">The proposed amendment shall be </w:t>
            </w:r>
            <w:del w:id="1660" w:author="Marie-Helene" w:date="2017-10-31T09:33:00Z">
              <w:r w:rsidRPr="00A93477" w:rsidDel="007820C1">
                <w:rPr>
                  <w:szCs w:val="18"/>
                </w:rPr>
                <w:delText xml:space="preserve">accepted </w:delText>
              </w:r>
            </w:del>
            <w:ins w:id="1661" w:author="Marie-Helene" w:date="2017-10-31T09:33:00Z">
              <w:r w:rsidR="007820C1">
                <w:rPr>
                  <w:szCs w:val="18"/>
                </w:rPr>
                <w:t>adopted</w:t>
              </w:r>
              <w:r w:rsidR="007820C1" w:rsidRPr="00A93477">
                <w:rPr>
                  <w:szCs w:val="18"/>
                </w:rPr>
                <w:t xml:space="preserve"> </w:t>
              </w:r>
            </w:ins>
            <w:r w:rsidRPr="00A93477">
              <w:rPr>
                <w:szCs w:val="18"/>
              </w:rPr>
              <w:t xml:space="preserve">by vote of the General Assembly </w:t>
            </w:r>
            <w:del w:id="1662" w:author="Marie-Helene" w:date="2017-10-31T09:35:00Z">
              <w:r w:rsidRPr="00A93477" w:rsidDel="00377BB7">
                <w:rPr>
                  <w:szCs w:val="18"/>
                </w:rPr>
                <w:delText xml:space="preserve">upon approval </w:delText>
              </w:r>
            </w:del>
            <w:r w:rsidRPr="00A93477">
              <w:rPr>
                <w:szCs w:val="18"/>
              </w:rPr>
              <w:t xml:space="preserve">by a two-thirds majority of </w:t>
            </w:r>
            <w:del w:id="1663" w:author="Marie-Helene" w:date="2017-10-06T10:34:00Z">
              <w:r w:rsidRPr="00A93477" w:rsidDel="008019CE">
                <w:rPr>
                  <w:szCs w:val="18"/>
                </w:rPr>
                <w:delText>Contracting Parties</w:delText>
              </w:r>
            </w:del>
            <w:ins w:id="1664" w:author="Marie-Helene" w:date="2017-10-06T10:34:00Z">
              <w:r w:rsidR="008019CE">
                <w:rPr>
                  <w:szCs w:val="18"/>
                </w:rPr>
                <w:t>Member States</w:t>
              </w:r>
            </w:ins>
            <w:r w:rsidRPr="00A93477">
              <w:rPr>
                <w:szCs w:val="18"/>
              </w:rPr>
              <w:t xml:space="preserve"> present and voting, excluding </w:t>
            </w:r>
            <w:del w:id="1665" w:author="Marie-Helene" w:date="2017-10-06T10:34:00Z">
              <w:r w:rsidRPr="00A93477" w:rsidDel="008019CE">
                <w:rPr>
                  <w:szCs w:val="18"/>
                </w:rPr>
                <w:delText>Contracting Parties</w:delText>
              </w:r>
            </w:del>
            <w:ins w:id="1666" w:author="Marie-Helene" w:date="2017-10-06T10:34:00Z">
              <w:r w:rsidR="008019CE">
                <w:rPr>
                  <w:szCs w:val="18"/>
                </w:rPr>
                <w:t>Member States</w:t>
              </w:r>
            </w:ins>
            <w:r w:rsidRPr="00A93477">
              <w:rPr>
                <w:szCs w:val="18"/>
              </w:rPr>
              <w:t xml:space="preserve"> denied by Article 4.</w:t>
            </w:r>
            <w:del w:id="1667" w:author="Jon Price" w:date="2017-10-09T21:54:00Z">
              <w:r w:rsidRPr="00A93477" w:rsidDel="00BD1D60">
                <w:rPr>
                  <w:szCs w:val="18"/>
                </w:rPr>
                <w:delText>7</w:delText>
              </w:r>
            </w:del>
            <w:ins w:id="1668" w:author="Jon Price" w:date="2017-10-09T21:54:00Z">
              <w:r w:rsidR="00BD1D60">
                <w:rPr>
                  <w:szCs w:val="18"/>
                </w:rPr>
                <w:t>6</w:t>
              </w:r>
            </w:ins>
            <w:r w:rsidRPr="00A93477">
              <w:rPr>
                <w:szCs w:val="18"/>
              </w:rPr>
              <w:t>.</w:t>
            </w:r>
          </w:p>
        </w:tc>
        <w:tc>
          <w:tcPr>
            <w:tcW w:w="6100" w:type="dxa"/>
          </w:tcPr>
          <w:p w:rsidR="008108B9" w:rsidRDefault="008108B9">
            <w:pPr>
              <w:rPr>
                <w:szCs w:val="18"/>
              </w:rPr>
            </w:pPr>
            <w:r>
              <w:rPr>
                <w:szCs w:val="18"/>
              </w:rPr>
              <w:t>Suggest improving language:</w:t>
            </w:r>
          </w:p>
          <w:p w:rsidR="008108B9" w:rsidRDefault="008108B9">
            <w:pPr>
              <w:rPr>
                <w:szCs w:val="18"/>
              </w:rPr>
            </w:pPr>
            <w:r>
              <w:rPr>
                <w:szCs w:val="18"/>
              </w:rPr>
              <w:t>“</w:t>
            </w:r>
            <w:r w:rsidRPr="00A93477">
              <w:rPr>
                <w:szCs w:val="18"/>
              </w:rPr>
              <w:t xml:space="preserve">The proposed amendment shall be </w:t>
            </w:r>
            <w:r w:rsidRPr="008108B9">
              <w:rPr>
                <w:strike/>
                <w:szCs w:val="18"/>
                <w:rPrChange w:id="1669" w:author="Marie-Hélène Grillet" w:date="2017-10-06T08:49:00Z">
                  <w:rPr>
                    <w:szCs w:val="18"/>
                  </w:rPr>
                </w:rPrChange>
              </w:rPr>
              <w:t>accepted</w:t>
            </w:r>
            <w:r w:rsidRPr="00A93477">
              <w:rPr>
                <w:szCs w:val="18"/>
              </w:rPr>
              <w:t xml:space="preserve"> </w:t>
            </w:r>
            <w:r>
              <w:rPr>
                <w:szCs w:val="18"/>
                <w:u w:val="single"/>
              </w:rPr>
              <w:t>adopted</w:t>
            </w:r>
            <w:r>
              <w:rPr>
                <w:szCs w:val="18"/>
              </w:rPr>
              <w:t xml:space="preserve"> </w:t>
            </w:r>
            <w:r w:rsidRPr="008108B9">
              <w:rPr>
                <w:strike/>
                <w:szCs w:val="18"/>
                <w:rPrChange w:id="1670" w:author="Marie-Hélène Grillet" w:date="2017-10-06T08:49:00Z">
                  <w:rPr>
                    <w:szCs w:val="18"/>
                  </w:rPr>
                </w:rPrChange>
              </w:rPr>
              <w:t>by vote of</w:t>
            </w:r>
            <w:r w:rsidRPr="00A93477">
              <w:rPr>
                <w:szCs w:val="18"/>
              </w:rPr>
              <w:t xml:space="preserve"> </w:t>
            </w:r>
            <w:r>
              <w:rPr>
                <w:szCs w:val="18"/>
                <w:u w:val="single"/>
              </w:rPr>
              <w:t>at</w:t>
            </w:r>
            <w:r>
              <w:rPr>
                <w:szCs w:val="18"/>
              </w:rPr>
              <w:t xml:space="preserve"> </w:t>
            </w:r>
            <w:r w:rsidRPr="00A93477">
              <w:rPr>
                <w:szCs w:val="18"/>
              </w:rPr>
              <w:t xml:space="preserve">the General Assembly </w:t>
            </w:r>
            <w:r w:rsidRPr="008108B9">
              <w:rPr>
                <w:strike/>
                <w:szCs w:val="18"/>
                <w:rPrChange w:id="1671" w:author="Marie-Hélène Grillet" w:date="2017-10-06T08:50:00Z">
                  <w:rPr>
                    <w:szCs w:val="18"/>
                  </w:rPr>
                </w:rPrChange>
              </w:rPr>
              <w:t>upon approval</w:t>
            </w:r>
            <w:r w:rsidRPr="00A93477">
              <w:rPr>
                <w:szCs w:val="18"/>
              </w:rPr>
              <w:t xml:space="preserve"> by a two-thirds majority of Contracting Parties present and voting, excluding Contracting Parties denied by Article 4.7.</w:t>
            </w:r>
            <w:r>
              <w:rPr>
                <w:szCs w:val="18"/>
              </w:rPr>
              <w:t>”</w:t>
            </w:r>
          </w:p>
          <w:p w:rsidR="008108B9" w:rsidRDefault="008108B9">
            <w:pPr>
              <w:rPr>
                <w:szCs w:val="18"/>
              </w:rPr>
            </w:pPr>
          </w:p>
          <w:p w:rsidR="0041167A" w:rsidRDefault="0041167A">
            <w:pPr>
              <w:rPr>
                <w:szCs w:val="18"/>
              </w:rPr>
            </w:pPr>
            <w:r>
              <w:rPr>
                <w:szCs w:val="18"/>
              </w:rPr>
              <w:t>Need a more coherent procedure for the adoption and rejection of an amendment (difference between 2/3 majority and ¼ majority).</w:t>
            </w:r>
          </w:p>
          <w:p w:rsidR="0041167A" w:rsidRPr="00065B6F" w:rsidRDefault="0041167A">
            <w:pPr>
              <w:rPr>
                <w:color w:val="00558C"/>
                <w:szCs w:val="18"/>
              </w:rPr>
            </w:pPr>
          </w:p>
          <w:p w:rsidR="0041167A" w:rsidRDefault="0041167A">
            <w:pPr>
              <w:rPr>
                <w:szCs w:val="18"/>
              </w:rPr>
            </w:pPr>
            <w:r>
              <w:rPr>
                <w:szCs w:val="18"/>
              </w:rPr>
              <w:t>Change “Contracting Parties” for “Member States”.</w:t>
            </w:r>
          </w:p>
          <w:p w:rsidR="0041167A" w:rsidRDefault="0041167A">
            <w:pPr>
              <w:rPr>
                <w:szCs w:val="18"/>
              </w:rPr>
            </w:pPr>
          </w:p>
          <w:p w:rsidR="0041167A" w:rsidRPr="00065B6F" w:rsidRDefault="0041167A">
            <w:pPr>
              <w:rPr>
                <w:color w:val="00558C"/>
                <w:szCs w:val="18"/>
              </w:rPr>
            </w:pPr>
            <w:r>
              <w:rPr>
                <w:szCs w:val="18"/>
              </w:rPr>
              <w:t>Member States should not be bound to amendments without their consent. Amendments must be approved unanimously, or alternative mechanism to provide for Mr States to be bound by amendments only if they specifically accept.</w:t>
            </w:r>
          </w:p>
          <w:p w:rsidR="000E4B6D" w:rsidRPr="00065B6F" w:rsidRDefault="000E4B6D">
            <w:pPr>
              <w:rPr>
                <w:color w:val="00558C"/>
                <w:szCs w:val="18"/>
              </w:rPr>
            </w:pPr>
          </w:p>
          <w:p w:rsidR="000E4B6D" w:rsidRPr="00E85989" w:rsidRDefault="000E4B6D" w:rsidP="000E4B6D">
            <w:pPr>
              <w:rPr>
                <w:szCs w:val="18"/>
              </w:rPr>
            </w:pPr>
            <w:r w:rsidRPr="00E85989">
              <w:rPr>
                <w:color w:val="00558C"/>
                <w:szCs w:val="18"/>
              </w:rPr>
              <w:t>Procedure for acceptance of amendments is a matter for the Diplomatic Conference</w:t>
            </w:r>
          </w:p>
        </w:tc>
        <w:tc>
          <w:tcPr>
            <w:tcW w:w="1968" w:type="dxa"/>
          </w:tcPr>
          <w:p w:rsidR="008108B9" w:rsidRDefault="008108B9">
            <w:pPr>
              <w:rPr>
                <w:szCs w:val="18"/>
              </w:rPr>
            </w:pPr>
            <w:r>
              <w:rPr>
                <w:szCs w:val="18"/>
              </w:rPr>
              <w:t>Canada</w:t>
            </w:r>
          </w:p>
          <w:p w:rsidR="008108B9" w:rsidRDefault="008108B9">
            <w:pPr>
              <w:rPr>
                <w:szCs w:val="18"/>
              </w:rPr>
            </w:pPr>
          </w:p>
          <w:p w:rsidR="008108B9" w:rsidRDefault="008108B9">
            <w:pPr>
              <w:rPr>
                <w:szCs w:val="18"/>
              </w:rPr>
            </w:pPr>
          </w:p>
          <w:p w:rsidR="008108B9" w:rsidRDefault="008108B9">
            <w:pPr>
              <w:rPr>
                <w:szCs w:val="18"/>
              </w:rPr>
            </w:pPr>
          </w:p>
          <w:p w:rsidR="008108B9" w:rsidRDefault="008108B9">
            <w:pPr>
              <w:rPr>
                <w:szCs w:val="18"/>
              </w:rPr>
            </w:pPr>
          </w:p>
          <w:p w:rsidR="0041167A" w:rsidRDefault="0041167A">
            <w:pPr>
              <w:rPr>
                <w:szCs w:val="18"/>
              </w:rPr>
            </w:pPr>
            <w:r>
              <w:rPr>
                <w:szCs w:val="18"/>
              </w:rPr>
              <w:t>Romania</w:t>
            </w:r>
          </w:p>
          <w:p w:rsidR="0041167A" w:rsidRDefault="0041167A">
            <w:pPr>
              <w:rPr>
                <w:szCs w:val="18"/>
              </w:rPr>
            </w:pPr>
          </w:p>
          <w:p w:rsidR="0041167A" w:rsidRDefault="0041167A">
            <w:pPr>
              <w:rPr>
                <w:szCs w:val="18"/>
              </w:rPr>
            </w:pPr>
          </w:p>
          <w:p w:rsidR="0041167A" w:rsidRDefault="0041167A">
            <w:pPr>
              <w:rPr>
                <w:szCs w:val="18"/>
              </w:rPr>
            </w:pPr>
            <w:r>
              <w:rPr>
                <w:szCs w:val="18"/>
              </w:rPr>
              <w:t>Spain</w:t>
            </w:r>
          </w:p>
          <w:p w:rsidR="0041167A" w:rsidRDefault="0041167A">
            <w:pPr>
              <w:rPr>
                <w:szCs w:val="18"/>
              </w:rPr>
            </w:pPr>
          </w:p>
          <w:p w:rsidR="0041167A" w:rsidRPr="00AA6F89" w:rsidRDefault="0041167A">
            <w:pPr>
              <w:rPr>
                <w:szCs w:val="18"/>
              </w:rPr>
            </w:pPr>
            <w:r>
              <w:rPr>
                <w:szCs w:val="18"/>
              </w:rPr>
              <w:t>USA</w:t>
            </w:r>
          </w:p>
        </w:tc>
      </w:tr>
      <w:tr w:rsidR="0041167A" w:rsidTr="00BA7A21">
        <w:tc>
          <w:tcPr>
            <w:tcW w:w="1513" w:type="dxa"/>
          </w:tcPr>
          <w:p w:rsidR="0041167A" w:rsidRDefault="0041167A">
            <w:pPr>
              <w:rPr>
                <w:szCs w:val="18"/>
              </w:rPr>
            </w:pPr>
          </w:p>
        </w:tc>
        <w:tc>
          <w:tcPr>
            <w:tcW w:w="5253" w:type="dxa"/>
          </w:tcPr>
          <w:p w:rsidR="0041167A" w:rsidRDefault="0041167A" w:rsidP="00BA7A21">
            <w:pPr>
              <w:pStyle w:val="Paragraphedeliste"/>
              <w:numPr>
                <w:ilvl w:val="0"/>
                <w:numId w:val="18"/>
              </w:numPr>
              <w:ind w:left="317" w:hanging="284"/>
              <w:rPr>
                <w:ins w:id="1672" w:author="Marie-Helene" w:date="2017-10-31T09:40:00Z"/>
                <w:szCs w:val="18"/>
              </w:rPr>
            </w:pPr>
            <w:r w:rsidRPr="00A93477">
              <w:rPr>
                <w:szCs w:val="18"/>
              </w:rPr>
              <w:t xml:space="preserve">Any amendment adopted in accordance with Article 12.3 shall be </w:t>
            </w:r>
            <w:del w:id="1673" w:author="Marie-Helene" w:date="2017-10-06T10:43:00Z">
              <w:r w:rsidRPr="00A93477" w:rsidDel="000E4B6D">
                <w:rPr>
                  <w:szCs w:val="18"/>
                </w:rPr>
                <w:delText xml:space="preserve">notified </w:delText>
              </w:r>
            </w:del>
            <w:ins w:id="1674" w:author="Marie-Helene" w:date="2017-10-06T10:43:00Z">
              <w:r w:rsidR="000E4B6D">
                <w:rPr>
                  <w:szCs w:val="18"/>
                </w:rPr>
                <w:t>sent</w:t>
              </w:r>
              <w:r w:rsidR="000E4B6D" w:rsidRPr="00A93477">
                <w:rPr>
                  <w:szCs w:val="18"/>
                </w:rPr>
                <w:t xml:space="preserve"> </w:t>
              </w:r>
            </w:ins>
            <w:r w:rsidRPr="00A93477">
              <w:rPr>
                <w:szCs w:val="18"/>
              </w:rPr>
              <w:t xml:space="preserve">by the </w:t>
            </w:r>
            <w:del w:id="1675" w:author="Marie-Helene" w:date="2017-10-06T10:39:00Z">
              <w:r w:rsidRPr="00A93477" w:rsidDel="000E4B6D">
                <w:rPr>
                  <w:szCs w:val="18"/>
                </w:rPr>
                <w:delText>Depositary [Government of France]</w:delText>
              </w:r>
            </w:del>
            <w:ins w:id="1676" w:author="Marie-Helene" w:date="2017-10-06T10:39:00Z">
              <w:r w:rsidR="000E4B6D">
                <w:rPr>
                  <w:szCs w:val="18"/>
                </w:rPr>
                <w:t>Secretary-General</w:t>
              </w:r>
            </w:ins>
            <w:r w:rsidRPr="00A93477">
              <w:rPr>
                <w:szCs w:val="18"/>
              </w:rPr>
              <w:t xml:space="preserve"> to </w:t>
            </w:r>
            <w:ins w:id="1677" w:author="Marie-Helene" w:date="2017-10-06T10:40:00Z">
              <w:r w:rsidR="000E4B6D" w:rsidRPr="00D43C0D">
                <w:rPr>
                  <w:szCs w:val="18"/>
                  <w:rPrChange w:id="1678" w:author="Marie-Hélène Grillet" w:date="2017-10-09T15:22:00Z">
                    <w:rPr>
                      <w:szCs w:val="18"/>
                      <w:u w:val="single"/>
                    </w:rPr>
                  </w:rPrChange>
                </w:rPr>
                <w:t xml:space="preserve">the Depositary of this Convention. </w:t>
              </w:r>
              <w:r w:rsidR="000E4B6D" w:rsidRPr="0085530F">
                <w:rPr>
                  <w:szCs w:val="18"/>
                  <w:rPrChange w:id="1679" w:author="Marie-Helene" w:date="2017-10-31T09:46:00Z">
                    <w:rPr>
                      <w:szCs w:val="18"/>
                      <w:u w:val="single"/>
                    </w:rPr>
                  </w:rPrChange>
                </w:rPr>
                <w:t xml:space="preserve">The latter shall notify </w:t>
              </w:r>
            </w:ins>
            <w:ins w:id="1680" w:author="Marie-Helene" w:date="2017-10-06T10:42:00Z">
              <w:r w:rsidR="000E4B6D" w:rsidRPr="0085530F">
                <w:rPr>
                  <w:szCs w:val="18"/>
                  <w:rPrChange w:id="1681" w:author="Marie-Helene" w:date="2017-10-31T09:46:00Z">
                    <w:rPr>
                      <w:szCs w:val="18"/>
                      <w:u w:val="single"/>
                    </w:rPr>
                  </w:rPrChange>
                </w:rPr>
                <w:t>all</w:t>
              </w:r>
              <w:r w:rsidR="000E4B6D" w:rsidRPr="0085530F">
                <w:rPr>
                  <w:szCs w:val="18"/>
                  <w:u w:val="single"/>
                </w:rPr>
                <w:t xml:space="preserve"> </w:t>
              </w:r>
            </w:ins>
            <w:del w:id="1682" w:author="Marie-Helene" w:date="2017-10-06T10:42:00Z">
              <w:r w:rsidRPr="0085530F" w:rsidDel="000E4B6D">
                <w:rPr>
                  <w:szCs w:val="18"/>
                </w:rPr>
                <w:delText xml:space="preserve">all </w:delText>
              </w:r>
            </w:del>
            <w:del w:id="1683" w:author="Marie-Helene" w:date="2017-10-06T10:41:00Z">
              <w:r w:rsidRPr="0085530F" w:rsidDel="000E4B6D">
                <w:rPr>
                  <w:szCs w:val="18"/>
                </w:rPr>
                <w:delText>Contracting Parties</w:delText>
              </w:r>
            </w:del>
            <w:ins w:id="1684" w:author="Marie-Helene" w:date="2017-10-06T10:41:00Z">
              <w:r w:rsidR="000E4B6D" w:rsidRPr="0085530F">
                <w:rPr>
                  <w:szCs w:val="18"/>
                </w:rPr>
                <w:t>Member States</w:t>
              </w:r>
            </w:ins>
            <w:r w:rsidRPr="0085530F">
              <w:rPr>
                <w:szCs w:val="18"/>
              </w:rPr>
              <w:t xml:space="preserve"> and the Secretary General</w:t>
            </w:r>
            <w:ins w:id="1685" w:author="Marie-Helene" w:date="2017-10-31T09:49:00Z">
              <w:r w:rsidR="00D36180">
                <w:rPr>
                  <w:szCs w:val="18"/>
                </w:rPr>
                <w:t xml:space="preserve"> of the adoption of the amendment.</w:t>
              </w:r>
            </w:ins>
            <w:r w:rsidRPr="007727BF">
              <w:rPr>
                <w:strike/>
                <w:szCs w:val="18"/>
                <w:rPrChange w:id="1686" w:author="Marie-Helene" w:date="2017-10-31T09:43:00Z">
                  <w:rPr>
                    <w:szCs w:val="18"/>
                  </w:rPr>
                </w:rPrChange>
              </w:rPr>
              <w:t xml:space="preserve">. The amendment shall </w:t>
            </w:r>
            <w:r w:rsidR="00BA7A21" w:rsidRPr="007727BF">
              <w:rPr>
                <w:strike/>
                <w:szCs w:val="18"/>
                <w:rPrChange w:id="1687" w:author="Marie-Helene" w:date="2017-10-31T09:43:00Z">
                  <w:rPr>
                    <w:szCs w:val="18"/>
                  </w:rPr>
                </w:rPrChange>
              </w:rPr>
              <w:t>be deemed</w:t>
            </w:r>
            <w:r w:rsidRPr="007727BF">
              <w:rPr>
                <w:strike/>
                <w:szCs w:val="18"/>
                <w:rPrChange w:id="1688" w:author="Marie-Helene" w:date="2017-10-31T09:43:00Z">
                  <w:rPr>
                    <w:szCs w:val="18"/>
                  </w:rPr>
                </w:rPrChange>
              </w:rPr>
              <w:t xml:space="preserve"> to have been accepted at the end of a period of twelve months after the date of notification, unless within that period not less than one-fourth of the States that were </w:t>
            </w:r>
            <w:del w:id="1689" w:author="Marie-Helene" w:date="2017-10-06T10:43:00Z">
              <w:r w:rsidRPr="007727BF" w:rsidDel="000E4B6D">
                <w:rPr>
                  <w:strike/>
                  <w:szCs w:val="18"/>
                  <w:rPrChange w:id="1690" w:author="Marie-Helene" w:date="2017-10-31T09:43:00Z">
                    <w:rPr>
                      <w:szCs w:val="18"/>
                    </w:rPr>
                  </w:rPrChange>
                </w:rPr>
                <w:delText>Contracting Parties</w:delText>
              </w:r>
            </w:del>
            <w:ins w:id="1691" w:author="Marie-Helene" w:date="2017-10-06T10:43:00Z">
              <w:r w:rsidR="000E4B6D" w:rsidRPr="007727BF">
                <w:rPr>
                  <w:strike/>
                  <w:szCs w:val="18"/>
                  <w:rPrChange w:id="1692" w:author="Marie-Helene" w:date="2017-10-31T09:43:00Z">
                    <w:rPr>
                      <w:szCs w:val="18"/>
                    </w:rPr>
                  </w:rPrChange>
                </w:rPr>
                <w:t>Member States</w:t>
              </w:r>
            </w:ins>
            <w:r w:rsidRPr="007727BF">
              <w:rPr>
                <w:strike/>
                <w:szCs w:val="18"/>
                <w:rPrChange w:id="1693" w:author="Marie-Helene" w:date="2017-10-31T09:43:00Z">
                  <w:rPr>
                    <w:szCs w:val="18"/>
                  </w:rPr>
                </w:rPrChange>
              </w:rPr>
              <w:t xml:space="preserve"> at the time of the adoption of the amendment have communicated to the Depositary that they do not accept the amendment, in which case the amendment is rejected and shall have no effect.</w:t>
            </w:r>
            <w:ins w:id="1694" w:author="Marie-Helene" w:date="2017-10-31T09:43:00Z">
              <w:r w:rsidR="007727BF">
                <w:rPr>
                  <w:strike/>
                  <w:szCs w:val="18"/>
                </w:rPr>
                <w:t xml:space="preserve"> </w:t>
              </w:r>
            </w:ins>
          </w:p>
          <w:p w:rsidR="007727BF" w:rsidRDefault="007727BF">
            <w:pPr>
              <w:ind w:left="33"/>
              <w:rPr>
                <w:ins w:id="1695" w:author="Marie-Helene" w:date="2017-10-31T09:40:00Z"/>
                <w:szCs w:val="18"/>
              </w:rPr>
              <w:pPrChange w:id="1696" w:author="Marie-Helene" w:date="2017-10-31T09:40:00Z">
                <w:pPr>
                  <w:pStyle w:val="Paragraphedeliste"/>
                  <w:numPr>
                    <w:numId w:val="18"/>
                  </w:numPr>
                  <w:ind w:left="317" w:hanging="284"/>
                </w:pPr>
              </w:pPrChange>
            </w:pPr>
          </w:p>
          <w:p w:rsidR="007727BF" w:rsidRPr="007727BF" w:rsidRDefault="007727BF">
            <w:pPr>
              <w:ind w:left="33"/>
              <w:rPr>
                <w:szCs w:val="18"/>
              </w:rPr>
              <w:pPrChange w:id="1697" w:author="Marie-Helene" w:date="2017-10-31T09:40:00Z">
                <w:pPr>
                  <w:pStyle w:val="Paragraphedeliste"/>
                  <w:numPr>
                    <w:numId w:val="18"/>
                  </w:numPr>
                  <w:ind w:left="317" w:hanging="284"/>
                </w:pPr>
              </w:pPrChange>
            </w:pPr>
          </w:p>
        </w:tc>
        <w:tc>
          <w:tcPr>
            <w:tcW w:w="6100" w:type="dxa"/>
          </w:tcPr>
          <w:p w:rsidR="001F1164" w:rsidRDefault="001F1164">
            <w:pPr>
              <w:rPr>
                <w:ins w:id="1698" w:author="Marie-Helene" w:date="2017-10-31T09:50:00Z"/>
                <w:szCs w:val="18"/>
              </w:rPr>
            </w:pPr>
            <w:ins w:id="1699" w:author="Marie-Helene" w:date="2017-10-31T09:48:00Z">
              <w:r>
                <w:rPr>
                  <w:szCs w:val="18"/>
                </w:rPr>
                <w:t>Tacit a</w:t>
              </w:r>
            </w:ins>
            <w:ins w:id="1700" w:author="Marie-Helene" w:date="2017-10-31T09:47:00Z">
              <w:r>
                <w:rPr>
                  <w:szCs w:val="18"/>
                </w:rPr>
                <w:t xml:space="preserve">cceptance procedure </w:t>
              </w:r>
            </w:ins>
            <w:ins w:id="1701" w:author="Marie-Helene" w:date="2017-10-31T09:48:00Z">
              <w:r>
                <w:rPr>
                  <w:szCs w:val="18"/>
                </w:rPr>
                <w:t>amended</w:t>
              </w:r>
            </w:ins>
            <w:ins w:id="1702" w:author="Marie-Helene" w:date="2017-10-31T09:47:00Z">
              <w:r>
                <w:rPr>
                  <w:szCs w:val="18"/>
                </w:rPr>
                <w:t>.</w:t>
              </w:r>
            </w:ins>
          </w:p>
          <w:p w:rsidR="00CD744C" w:rsidRDefault="00CD744C">
            <w:pPr>
              <w:rPr>
                <w:ins w:id="1703" w:author="Marie-Helene" w:date="2017-10-31T09:47:00Z"/>
                <w:szCs w:val="18"/>
              </w:rPr>
            </w:pPr>
            <w:ins w:id="1704" w:author="Marie-Helene" w:date="2017-10-31T09:50:00Z">
              <w:r>
                <w:rPr>
                  <w:szCs w:val="18"/>
                </w:rPr>
                <w:t>Will need further discussion at the Pre-Diplomatic Conference</w:t>
              </w:r>
            </w:ins>
          </w:p>
          <w:p w:rsidR="001F1164" w:rsidRDefault="001F1164">
            <w:pPr>
              <w:rPr>
                <w:ins w:id="1705" w:author="Marie-Helene" w:date="2017-10-31T09:47:00Z"/>
                <w:szCs w:val="18"/>
              </w:rPr>
            </w:pPr>
          </w:p>
          <w:p w:rsidR="00261684" w:rsidRDefault="00261684">
            <w:pPr>
              <w:rPr>
                <w:szCs w:val="18"/>
              </w:rPr>
            </w:pPr>
            <w:r>
              <w:rPr>
                <w:szCs w:val="18"/>
              </w:rPr>
              <w:t>Suggest keeping the first sentence only as the rest is a highly exceptional approach. See also proposed redrafting of Article 12.5.</w:t>
            </w:r>
          </w:p>
          <w:p w:rsidR="00261684" w:rsidRDefault="00261684">
            <w:pPr>
              <w:rPr>
                <w:szCs w:val="18"/>
              </w:rPr>
            </w:pPr>
          </w:p>
          <w:p w:rsidR="0041167A" w:rsidRDefault="0041167A">
            <w:pPr>
              <w:rPr>
                <w:szCs w:val="18"/>
              </w:rPr>
            </w:pPr>
            <w:r>
              <w:rPr>
                <w:szCs w:val="18"/>
              </w:rPr>
              <w:t>Change “Contracting Parties” in the first occurrence to “Contracting States”.</w:t>
            </w:r>
          </w:p>
          <w:p w:rsidR="0041167A" w:rsidRDefault="0041167A">
            <w:pPr>
              <w:rPr>
                <w:szCs w:val="18"/>
              </w:rPr>
            </w:pPr>
            <w:r>
              <w:rPr>
                <w:szCs w:val="18"/>
              </w:rPr>
              <w:t>In accordance with the Vienna Convention on Treaties, “Contracting States” consent to be bound whether or not the treaty is in force for them.</w:t>
            </w:r>
          </w:p>
          <w:p w:rsidR="0041167A" w:rsidRPr="001863F3" w:rsidRDefault="0041167A">
            <w:pPr>
              <w:rPr>
                <w:i/>
                <w:szCs w:val="18"/>
              </w:rPr>
            </w:pPr>
            <w:r w:rsidRPr="001863F3">
              <w:rPr>
                <w:i/>
                <w:szCs w:val="18"/>
              </w:rPr>
              <w:t>(see general comments at the top of the document)</w:t>
            </w:r>
          </w:p>
          <w:p w:rsidR="0041167A" w:rsidRDefault="0041167A">
            <w:pPr>
              <w:rPr>
                <w:szCs w:val="18"/>
              </w:rPr>
            </w:pPr>
          </w:p>
          <w:p w:rsidR="0041167A" w:rsidRDefault="0041167A">
            <w:pPr>
              <w:rPr>
                <w:szCs w:val="18"/>
              </w:rPr>
            </w:pPr>
            <w:r>
              <w:rPr>
                <w:szCs w:val="18"/>
              </w:rPr>
              <w:t>Amend: “</w:t>
            </w:r>
            <w:r w:rsidRPr="00A93477">
              <w:rPr>
                <w:szCs w:val="18"/>
              </w:rPr>
              <w:t xml:space="preserve">Any amendment adopted in accordance with Article 12.3 shall be </w:t>
            </w:r>
            <w:r>
              <w:rPr>
                <w:szCs w:val="18"/>
                <w:u w:val="single"/>
              </w:rPr>
              <w:t>sent by the Secretary-General of the Organization to the Government of France acting as Depositary of this Convention. The latter shall notify the fact, specifying the date of entry into force of the amendment,</w:t>
            </w:r>
            <w:r>
              <w:rPr>
                <w:szCs w:val="18"/>
              </w:rPr>
              <w:t xml:space="preserve"> </w:t>
            </w:r>
            <w:r w:rsidRPr="00CF1EEC">
              <w:rPr>
                <w:strike/>
                <w:szCs w:val="18"/>
              </w:rPr>
              <w:t>notified by the Depositary [Government of France]</w:t>
            </w:r>
            <w:r w:rsidRPr="00A93477">
              <w:rPr>
                <w:szCs w:val="18"/>
              </w:rPr>
              <w:t xml:space="preserve"> to all Contracting Parties and the Secretary General. The amendment shall be deemed to have been accepted at the end of a period of twelve months after the date of notification, unless within that period not less than one-fourth of the States that were Contracting Parties at the time of the adoption of the amendment have communicated to the </w:t>
            </w:r>
            <w:r w:rsidRPr="009174B3">
              <w:rPr>
                <w:strike/>
                <w:szCs w:val="18"/>
              </w:rPr>
              <w:t>Depositary</w:t>
            </w:r>
            <w:r w:rsidRPr="00A93477">
              <w:rPr>
                <w:szCs w:val="18"/>
              </w:rPr>
              <w:t xml:space="preserve"> </w:t>
            </w:r>
            <w:r>
              <w:rPr>
                <w:szCs w:val="18"/>
                <w:u w:val="single"/>
              </w:rPr>
              <w:t>Government of France</w:t>
            </w:r>
            <w:r>
              <w:rPr>
                <w:szCs w:val="18"/>
              </w:rPr>
              <w:t xml:space="preserve"> </w:t>
            </w:r>
            <w:r w:rsidRPr="00A93477">
              <w:rPr>
                <w:szCs w:val="18"/>
              </w:rPr>
              <w:t>that they do not accept the amendment, in which case the amendment is rejected and shall have no effect.</w:t>
            </w:r>
            <w:r>
              <w:rPr>
                <w:szCs w:val="18"/>
              </w:rPr>
              <w:t>”</w:t>
            </w:r>
          </w:p>
          <w:p w:rsidR="0041167A" w:rsidRDefault="0041167A">
            <w:pPr>
              <w:rPr>
                <w:szCs w:val="18"/>
              </w:rPr>
            </w:pPr>
          </w:p>
          <w:p w:rsidR="0041167A" w:rsidRDefault="0041167A">
            <w:pPr>
              <w:rPr>
                <w:szCs w:val="18"/>
              </w:rPr>
            </w:pPr>
            <w:r>
              <w:rPr>
                <w:szCs w:val="18"/>
              </w:rPr>
              <w:t>Simple compared with other IGOs. Have it more in line with other conventions.</w:t>
            </w:r>
          </w:p>
          <w:p w:rsidR="0041167A" w:rsidRDefault="0041167A">
            <w:pPr>
              <w:rPr>
                <w:szCs w:val="18"/>
              </w:rPr>
            </w:pPr>
          </w:p>
          <w:p w:rsidR="0041167A" w:rsidRDefault="0041167A">
            <w:pPr>
              <w:rPr>
                <w:szCs w:val="18"/>
              </w:rPr>
            </w:pPr>
            <w:r>
              <w:rPr>
                <w:szCs w:val="18"/>
              </w:rPr>
              <w:lastRenderedPageBreak/>
              <w:t>Agree on the principle but concern about a Contracting Party not being allowed to make reservations by objecting to an amendment.</w:t>
            </w:r>
          </w:p>
          <w:p w:rsidR="0041167A" w:rsidRDefault="0041167A">
            <w:pPr>
              <w:rPr>
                <w:szCs w:val="18"/>
              </w:rPr>
            </w:pPr>
            <w:r>
              <w:rPr>
                <w:szCs w:val="18"/>
              </w:rPr>
              <w:t>Suggest new wording:</w:t>
            </w:r>
          </w:p>
          <w:p w:rsidR="0041167A" w:rsidRDefault="0041167A">
            <w:pPr>
              <w:rPr>
                <w:szCs w:val="18"/>
              </w:rPr>
            </w:pPr>
            <w:r>
              <w:rPr>
                <w:szCs w:val="18"/>
              </w:rPr>
              <w:t>“</w:t>
            </w:r>
            <w:r w:rsidRPr="00A93477">
              <w:rPr>
                <w:szCs w:val="18"/>
              </w:rPr>
              <w:t>Any amendment adopted in accordance with Article 12.3 shall be notified by the Depositary [Government of France] to all Contracting Parties and the Secretary General. The amendment shall be deemed to have been accepted at the end of a period of twelve months after the date of notification</w:t>
            </w:r>
            <w:r w:rsidRPr="00F61C11">
              <w:rPr>
                <w:strike/>
                <w:szCs w:val="18"/>
              </w:rPr>
              <w:t>, unless within that period not less than one-fourth of the States that were Contracting Parties at the time of the adoption of the amendment have communicated to the Depositary that they do not accept the amendment, in which case the amendment is rejected and shall have no effect</w:t>
            </w:r>
            <w:r w:rsidRPr="00A93477">
              <w:rPr>
                <w:szCs w:val="18"/>
              </w:rPr>
              <w:t>.</w:t>
            </w:r>
            <w:r>
              <w:rPr>
                <w:szCs w:val="18"/>
              </w:rPr>
              <w:t>”</w:t>
            </w:r>
          </w:p>
          <w:p w:rsidR="0041167A" w:rsidRDefault="0041167A">
            <w:pPr>
              <w:rPr>
                <w:szCs w:val="18"/>
              </w:rPr>
            </w:pPr>
          </w:p>
          <w:p w:rsidR="0041167A" w:rsidRDefault="0041167A">
            <w:pPr>
              <w:rPr>
                <w:szCs w:val="18"/>
              </w:rPr>
            </w:pPr>
            <w:r>
              <w:rPr>
                <w:szCs w:val="18"/>
              </w:rPr>
              <w:t>Change “Contracting Parties” for “Member States”</w:t>
            </w:r>
          </w:p>
          <w:p w:rsidR="0041167A" w:rsidRDefault="0041167A">
            <w:pPr>
              <w:rPr>
                <w:szCs w:val="18"/>
              </w:rPr>
            </w:pPr>
          </w:p>
          <w:p w:rsidR="0041167A" w:rsidRPr="00AA6F89" w:rsidRDefault="0041167A">
            <w:pPr>
              <w:rPr>
                <w:szCs w:val="18"/>
              </w:rPr>
            </w:pPr>
            <w:r>
              <w:rPr>
                <w:szCs w:val="18"/>
              </w:rPr>
              <w:t>It is common in international conventions that amendments enter into force in the same conditions as the original Convention.</w:t>
            </w:r>
          </w:p>
        </w:tc>
        <w:tc>
          <w:tcPr>
            <w:tcW w:w="1968" w:type="dxa"/>
          </w:tcPr>
          <w:p w:rsidR="001F1164" w:rsidRPr="006B6766" w:rsidRDefault="001F1164">
            <w:pPr>
              <w:rPr>
                <w:ins w:id="1706" w:author="Marie-Helene" w:date="2017-10-31T09:48:00Z"/>
                <w:szCs w:val="18"/>
                <w:rPrChange w:id="1707" w:author="Marie-Hélène Grillet" w:date="2017-12-05T14:02:00Z">
                  <w:rPr>
                    <w:ins w:id="1708" w:author="Marie-Helene" w:date="2017-10-31T09:48:00Z"/>
                    <w:szCs w:val="18"/>
                    <w:lang w:val="es-ES"/>
                  </w:rPr>
                </w:rPrChange>
              </w:rPr>
            </w:pPr>
          </w:p>
          <w:p w:rsidR="001F1164" w:rsidRPr="006B6766" w:rsidRDefault="001F1164">
            <w:pPr>
              <w:rPr>
                <w:ins w:id="1709" w:author="Marie-Helene" w:date="2017-10-31T09:48:00Z"/>
                <w:szCs w:val="18"/>
                <w:rPrChange w:id="1710" w:author="Marie-Hélène Grillet" w:date="2017-12-05T14:02:00Z">
                  <w:rPr>
                    <w:ins w:id="1711" w:author="Marie-Helene" w:date="2017-10-31T09:48:00Z"/>
                    <w:szCs w:val="18"/>
                    <w:lang w:val="es-ES"/>
                  </w:rPr>
                </w:rPrChange>
              </w:rPr>
            </w:pPr>
          </w:p>
          <w:p w:rsidR="00261684" w:rsidRPr="00C64F9B" w:rsidRDefault="00261684">
            <w:pPr>
              <w:rPr>
                <w:szCs w:val="18"/>
                <w:lang w:val="es-ES"/>
                <w:rPrChange w:id="1712" w:author="Marie-Hélène Grillet" w:date="2017-10-06T12:41:00Z">
                  <w:rPr>
                    <w:szCs w:val="18"/>
                  </w:rPr>
                </w:rPrChange>
              </w:rPr>
            </w:pPr>
            <w:r w:rsidRPr="00C64F9B">
              <w:rPr>
                <w:szCs w:val="18"/>
                <w:lang w:val="es-ES"/>
                <w:rPrChange w:id="1713" w:author="Marie-Hélène Grillet" w:date="2017-10-06T12:41:00Z">
                  <w:rPr>
                    <w:szCs w:val="18"/>
                  </w:rPr>
                </w:rPrChange>
              </w:rPr>
              <w:t>Canada</w:t>
            </w:r>
          </w:p>
          <w:p w:rsidR="00261684" w:rsidRPr="00C64F9B" w:rsidRDefault="00261684">
            <w:pPr>
              <w:rPr>
                <w:szCs w:val="18"/>
                <w:lang w:val="es-ES"/>
                <w:rPrChange w:id="1714" w:author="Marie-Hélène Grillet" w:date="2017-10-06T12:41:00Z">
                  <w:rPr>
                    <w:szCs w:val="18"/>
                  </w:rPr>
                </w:rPrChange>
              </w:rPr>
            </w:pPr>
          </w:p>
          <w:p w:rsidR="00261684" w:rsidRPr="00C64F9B" w:rsidRDefault="00261684">
            <w:pPr>
              <w:rPr>
                <w:szCs w:val="18"/>
                <w:lang w:val="es-ES"/>
                <w:rPrChange w:id="1715" w:author="Marie-Hélène Grillet" w:date="2017-10-06T12:41:00Z">
                  <w:rPr>
                    <w:szCs w:val="18"/>
                  </w:rPr>
                </w:rPrChange>
              </w:rPr>
            </w:pPr>
          </w:p>
          <w:p w:rsidR="0041167A" w:rsidRPr="00C64F9B" w:rsidRDefault="0041167A">
            <w:pPr>
              <w:rPr>
                <w:szCs w:val="18"/>
                <w:lang w:val="es-ES"/>
                <w:rPrChange w:id="1716" w:author="Marie-Hélène Grillet" w:date="2017-10-06T12:41:00Z">
                  <w:rPr>
                    <w:szCs w:val="18"/>
                  </w:rPr>
                </w:rPrChange>
              </w:rPr>
            </w:pPr>
            <w:r w:rsidRPr="00C64F9B">
              <w:rPr>
                <w:szCs w:val="18"/>
                <w:lang w:val="es-ES"/>
                <w:rPrChange w:id="1717" w:author="Marie-Hélène Grillet" w:date="2017-10-06T12:41:00Z">
                  <w:rPr>
                    <w:szCs w:val="18"/>
                  </w:rPr>
                </w:rPrChange>
              </w:rPr>
              <w:t>Australia</w:t>
            </w:r>
          </w:p>
          <w:p w:rsidR="0041167A" w:rsidRPr="00C64F9B" w:rsidRDefault="0041167A">
            <w:pPr>
              <w:rPr>
                <w:szCs w:val="18"/>
                <w:lang w:val="es-ES"/>
                <w:rPrChange w:id="1718" w:author="Marie-Hélène Grillet" w:date="2017-10-06T12:41:00Z">
                  <w:rPr>
                    <w:szCs w:val="18"/>
                  </w:rPr>
                </w:rPrChange>
              </w:rPr>
            </w:pPr>
          </w:p>
          <w:p w:rsidR="0041167A" w:rsidRPr="00C64F9B" w:rsidRDefault="0041167A">
            <w:pPr>
              <w:rPr>
                <w:szCs w:val="18"/>
                <w:lang w:val="es-ES"/>
                <w:rPrChange w:id="1719" w:author="Marie-Hélène Grillet" w:date="2017-10-06T12:41:00Z">
                  <w:rPr>
                    <w:szCs w:val="18"/>
                  </w:rPr>
                </w:rPrChange>
              </w:rPr>
            </w:pPr>
          </w:p>
          <w:p w:rsidR="0041167A" w:rsidRPr="00C64F9B" w:rsidRDefault="0041167A">
            <w:pPr>
              <w:rPr>
                <w:szCs w:val="18"/>
                <w:lang w:val="es-ES"/>
                <w:rPrChange w:id="1720" w:author="Marie-Hélène Grillet" w:date="2017-10-06T12:41:00Z">
                  <w:rPr>
                    <w:szCs w:val="18"/>
                  </w:rPr>
                </w:rPrChange>
              </w:rPr>
            </w:pPr>
          </w:p>
          <w:p w:rsidR="0041167A" w:rsidRPr="00C64F9B" w:rsidRDefault="0041167A">
            <w:pPr>
              <w:rPr>
                <w:szCs w:val="18"/>
                <w:lang w:val="es-ES"/>
                <w:rPrChange w:id="1721" w:author="Marie-Hélène Grillet" w:date="2017-10-06T12:41:00Z">
                  <w:rPr>
                    <w:szCs w:val="18"/>
                  </w:rPr>
                </w:rPrChange>
              </w:rPr>
            </w:pPr>
          </w:p>
          <w:p w:rsidR="0041167A" w:rsidRPr="00C64F9B" w:rsidRDefault="0041167A">
            <w:pPr>
              <w:rPr>
                <w:szCs w:val="18"/>
                <w:lang w:val="es-ES"/>
                <w:rPrChange w:id="1722" w:author="Marie-Hélène Grillet" w:date="2017-10-06T12:41:00Z">
                  <w:rPr>
                    <w:szCs w:val="18"/>
                  </w:rPr>
                </w:rPrChange>
              </w:rPr>
            </w:pPr>
            <w:r w:rsidRPr="00C64F9B">
              <w:rPr>
                <w:szCs w:val="18"/>
                <w:lang w:val="es-ES"/>
                <w:rPrChange w:id="1723" w:author="Marie-Hélène Grillet" w:date="2017-10-06T12:41:00Z">
                  <w:rPr>
                    <w:szCs w:val="18"/>
                  </w:rPr>
                </w:rPrChange>
              </w:rPr>
              <w:t>Japan</w:t>
            </w:r>
          </w:p>
          <w:p w:rsidR="0041167A" w:rsidRPr="00C64F9B" w:rsidRDefault="0041167A">
            <w:pPr>
              <w:rPr>
                <w:szCs w:val="18"/>
                <w:lang w:val="es-ES"/>
                <w:rPrChange w:id="1724" w:author="Marie-Hélène Grillet" w:date="2017-10-06T12:41:00Z">
                  <w:rPr>
                    <w:szCs w:val="18"/>
                  </w:rPr>
                </w:rPrChange>
              </w:rPr>
            </w:pPr>
          </w:p>
          <w:p w:rsidR="0041167A" w:rsidRPr="00C64F9B" w:rsidRDefault="0041167A">
            <w:pPr>
              <w:rPr>
                <w:szCs w:val="18"/>
                <w:lang w:val="es-ES"/>
                <w:rPrChange w:id="1725" w:author="Marie-Hélène Grillet" w:date="2017-10-06T12:41:00Z">
                  <w:rPr>
                    <w:szCs w:val="18"/>
                  </w:rPr>
                </w:rPrChange>
              </w:rPr>
            </w:pPr>
          </w:p>
          <w:p w:rsidR="0041167A" w:rsidRPr="00C64F9B" w:rsidRDefault="0041167A">
            <w:pPr>
              <w:rPr>
                <w:szCs w:val="18"/>
                <w:lang w:val="es-ES"/>
                <w:rPrChange w:id="1726" w:author="Marie-Hélène Grillet" w:date="2017-10-06T12:41:00Z">
                  <w:rPr>
                    <w:szCs w:val="18"/>
                  </w:rPr>
                </w:rPrChange>
              </w:rPr>
            </w:pPr>
          </w:p>
          <w:p w:rsidR="0041167A" w:rsidRPr="00C64F9B" w:rsidRDefault="0041167A">
            <w:pPr>
              <w:rPr>
                <w:szCs w:val="18"/>
                <w:lang w:val="es-ES"/>
                <w:rPrChange w:id="1727" w:author="Marie-Hélène Grillet" w:date="2017-10-06T12:41:00Z">
                  <w:rPr>
                    <w:szCs w:val="18"/>
                  </w:rPr>
                </w:rPrChange>
              </w:rPr>
            </w:pPr>
          </w:p>
          <w:p w:rsidR="0041167A" w:rsidRPr="00C64F9B" w:rsidRDefault="0041167A">
            <w:pPr>
              <w:rPr>
                <w:szCs w:val="18"/>
                <w:lang w:val="es-ES"/>
                <w:rPrChange w:id="1728" w:author="Marie-Hélène Grillet" w:date="2017-10-06T12:41:00Z">
                  <w:rPr>
                    <w:szCs w:val="18"/>
                  </w:rPr>
                </w:rPrChange>
              </w:rPr>
            </w:pPr>
          </w:p>
          <w:p w:rsidR="0041167A" w:rsidRPr="00C64F9B" w:rsidRDefault="0041167A">
            <w:pPr>
              <w:rPr>
                <w:szCs w:val="18"/>
                <w:lang w:val="es-ES"/>
                <w:rPrChange w:id="1729" w:author="Marie-Hélène Grillet" w:date="2017-10-06T12:41:00Z">
                  <w:rPr>
                    <w:szCs w:val="18"/>
                  </w:rPr>
                </w:rPrChange>
              </w:rPr>
            </w:pPr>
          </w:p>
          <w:p w:rsidR="0041167A" w:rsidRPr="00C64F9B" w:rsidRDefault="0041167A">
            <w:pPr>
              <w:rPr>
                <w:szCs w:val="18"/>
                <w:lang w:val="es-ES"/>
                <w:rPrChange w:id="1730" w:author="Marie-Hélène Grillet" w:date="2017-10-06T12:41:00Z">
                  <w:rPr>
                    <w:szCs w:val="18"/>
                  </w:rPr>
                </w:rPrChange>
              </w:rPr>
            </w:pPr>
          </w:p>
          <w:p w:rsidR="0041167A" w:rsidRPr="00C64F9B" w:rsidRDefault="0041167A">
            <w:pPr>
              <w:rPr>
                <w:szCs w:val="18"/>
                <w:lang w:val="es-ES"/>
                <w:rPrChange w:id="1731" w:author="Marie-Hélène Grillet" w:date="2017-10-06T12:41:00Z">
                  <w:rPr>
                    <w:szCs w:val="18"/>
                  </w:rPr>
                </w:rPrChange>
              </w:rPr>
            </w:pPr>
          </w:p>
          <w:p w:rsidR="0041167A" w:rsidRPr="00C64F9B" w:rsidRDefault="0041167A">
            <w:pPr>
              <w:rPr>
                <w:szCs w:val="18"/>
                <w:lang w:val="es-ES"/>
                <w:rPrChange w:id="1732" w:author="Marie-Hélène Grillet" w:date="2017-10-06T12:41:00Z">
                  <w:rPr>
                    <w:szCs w:val="18"/>
                  </w:rPr>
                </w:rPrChange>
              </w:rPr>
            </w:pPr>
          </w:p>
          <w:p w:rsidR="0041167A" w:rsidRPr="00C64F9B" w:rsidRDefault="0041167A">
            <w:pPr>
              <w:rPr>
                <w:szCs w:val="18"/>
                <w:lang w:val="es-ES"/>
                <w:rPrChange w:id="1733" w:author="Marie-Hélène Grillet" w:date="2017-10-06T12:41:00Z">
                  <w:rPr>
                    <w:szCs w:val="18"/>
                  </w:rPr>
                </w:rPrChange>
              </w:rPr>
            </w:pPr>
          </w:p>
          <w:p w:rsidR="0041167A" w:rsidRPr="00C64F9B" w:rsidRDefault="0041167A">
            <w:pPr>
              <w:rPr>
                <w:szCs w:val="18"/>
                <w:lang w:val="es-ES"/>
                <w:rPrChange w:id="1734" w:author="Marie-Hélène Grillet" w:date="2017-10-06T12:41:00Z">
                  <w:rPr>
                    <w:szCs w:val="18"/>
                  </w:rPr>
                </w:rPrChange>
              </w:rPr>
            </w:pPr>
          </w:p>
          <w:p w:rsidR="0041167A" w:rsidRPr="00C64F9B" w:rsidRDefault="0041167A">
            <w:pPr>
              <w:rPr>
                <w:szCs w:val="18"/>
                <w:lang w:val="es-ES"/>
                <w:rPrChange w:id="1735" w:author="Marie-Hélène Grillet" w:date="2017-10-06T12:41:00Z">
                  <w:rPr>
                    <w:szCs w:val="18"/>
                  </w:rPr>
                </w:rPrChange>
              </w:rPr>
            </w:pPr>
            <w:r w:rsidRPr="00C64F9B">
              <w:rPr>
                <w:szCs w:val="18"/>
                <w:lang w:val="es-ES"/>
                <w:rPrChange w:id="1736" w:author="Marie-Hélène Grillet" w:date="2017-10-06T12:41:00Z">
                  <w:rPr>
                    <w:szCs w:val="18"/>
                  </w:rPr>
                </w:rPrChange>
              </w:rPr>
              <w:t>Korea</w:t>
            </w:r>
          </w:p>
          <w:p w:rsidR="0041167A" w:rsidRPr="00C64F9B" w:rsidRDefault="0041167A">
            <w:pPr>
              <w:rPr>
                <w:szCs w:val="18"/>
                <w:lang w:val="es-ES"/>
                <w:rPrChange w:id="1737" w:author="Marie-Hélène Grillet" w:date="2017-10-06T12:41:00Z">
                  <w:rPr>
                    <w:szCs w:val="18"/>
                  </w:rPr>
                </w:rPrChange>
              </w:rPr>
            </w:pPr>
          </w:p>
          <w:p w:rsidR="007727BF" w:rsidRDefault="007727BF">
            <w:pPr>
              <w:rPr>
                <w:ins w:id="1738" w:author="Marie-Helene" w:date="2017-10-31T09:39:00Z"/>
                <w:szCs w:val="18"/>
                <w:lang w:val="es-ES"/>
              </w:rPr>
            </w:pPr>
          </w:p>
          <w:p w:rsidR="0041167A" w:rsidRPr="00C64F9B" w:rsidRDefault="0041167A">
            <w:pPr>
              <w:rPr>
                <w:szCs w:val="18"/>
                <w:lang w:val="es-ES"/>
                <w:rPrChange w:id="1739" w:author="Marie-Hélène Grillet" w:date="2017-10-06T12:41:00Z">
                  <w:rPr>
                    <w:szCs w:val="18"/>
                  </w:rPr>
                </w:rPrChange>
              </w:rPr>
            </w:pPr>
            <w:r w:rsidRPr="00C64F9B">
              <w:rPr>
                <w:szCs w:val="18"/>
                <w:lang w:val="es-ES"/>
                <w:rPrChange w:id="1740" w:author="Marie-Hélène Grillet" w:date="2017-10-06T12:41:00Z">
                  <w:rPr>
                    <w:szCs w:val="18"/>
                  </w:rPr>
                </w:rPrChange>
              </w:rPr>
              <w:lastRenderedPageBreak/>
              <w:t>Norway</w:t>
            </w:r>
          </w:p>
          <w:p w:rsidR="0041167A" w:rsidRPr="00C64F9B" w:rsidRDefault="0041167A">
            <w:pPr>
              <w:rPr>
                <w:szCs w:val="18"/>
                <w:lang w:val="es-ES"/>
                <w:rPrChange w:id="1741" w:author="Marie-Hélène Grillet" w:date="2017-10-06T12:41:00Z">
                  <w:rPr>
                    <w:szCs w:val="18"/>
                  </w:rPr>
                </w:rPrChange>
              </w:rPr>
            </w:pPr>
          </w:p>
          <w:p w:rsidR="0041167A" w:rsidRPr="00C64F9B" w:rsidRDefault="0041167A">
            <w:pPr>
              <w:rPr>
                <w:szCs w:val="18"/>
                <w:lang w:val="es-ES"/>
                <w:rPrChange w:id="1742" w:author="Marie-Hélène Grillet" w:date="2017-10-06T12:41:00Z">
                  <w:rPr>
                    <w:szCs w:val="18"/>
                  </w:rPr>
                </w:rPrChange>
              </w:rPr>
            </w:pPr>
          </w:p>
          <w:p w:rsidR="0041167A" w:rsidRPr="00C64F9B" w:rsidRDefault="0041167A">
            <w:pPr>
              <w:rPr>
                <w:szCs w:val="18"/>
                <w:lang w:val="es-ES"/>
                <w:rPrChange w:id="1743" w:author="Marie-Hélène Grillet" w:date="2017-10-06T12:41:00Z">
                  <w:rPr>
                    <w:szCs w:val="18"/>
                  </w:rPr>
                </w:rPrChange>
              </w:rPr>
            </w:pPr>
          </w:p>
          <w:p w:rsidR="0041167A" w:rsidRPr="00C64F9B" w:rsidRDefault="0041167A">
            <w:pPr>
              <w:rPr>
                <w:szCs w:val="18"/>
                <w:lang w:val="es-ES"/>
                <w:rPrChange w:id="1744" w:author="Marie-Hélène Grillet" w:date="2017-10-06T12:41:00Z">
                  <w:rPr>
                    <w:szCs w:val="18"/>
                  </w:rPr>
                </w:rPrChange>
              </w:rPr>
            </w:pPr>
          </w:p>
          <w:p w:rsidR="0041167A" w:rsidRPr="00C64F9B" w:rsidRDefault="0041167A">
            <w:pPr>
              <w:rPr>
                <w:szCs w:val="18"/>
                <w:lang w:val="es-ES"/>
                <w:rPrChange w:id="1745" w:author="Marie-Hélène Grillet" w:date="2017-10-06T12:41:00Z">
                  <w:rPr>
                    <w:szCs w:val="18"/>
                  </w:rPr>
                </w:rPrChange>
              </w:rPr>
            </w:pPr>
          </w:p>
          <w:p w:rsidR="0041167A" w:rsidRPr="00C64F9B" w:rsidRDefault="0041167A">
            <w:pPr>
              <w:rPr>
                <w:szCs w:val="18"/>
                <w:lang w:val="es-ES"/>
                <w:rPrChange w:id="1746" w:author="Marie-Hélène Grillet" w:date="2017-10-06T12:41:00Z">
                  <w:rPr>
                    <w:szCs w:val="18"/>
                  </w:rPr>
                </w:rPrChange>
              </w:rPr>
            </w:pPr>
          </w:p>
          <w:p w:rsidR="0041167A" w:rsidRPr="00C64F9B" w:rsidRDefault="0041167A">
            <w:pPr>
              <w:rPr>
                <w:szCs w:val="18"/>
                <w:lang w:val="es-ES"/>
                <w:rPrChange w:id="1747" w:author="Marie-Hélène Grillet" w:date="2017-10-06T12:41:00Z">
                  <w:rPr>
                    <w:szCs w:val="18"/>
                  </w:rPr>
                </w:rPrChange>
              </w:rPr>
            </w:pPr>
          </w:p>
          <w:p w:rsidR="0041167A" w:rsidRPr="00C64F9B" w:rsidRDefault="0041167A">
            <w:pPr>
              <w:rPr>
                <w:szCs w:val="18"/>
                <w:lang w:val="es-ES"/>
                <w:rPrChange w:id="1748" w:author="Marie-Hélène Grillet" w:date="2017-10-06T12:41:00Z">
                  <w:rPr>
                    <w:szCs w:val="18"/>
                  </w:rPr>
                </w:rPrChange>
              </w:rPr>
            </w:pPr>
          </w:p>
          <w:p w:rsidR="0041167A" w:rsidRPr="00C64F9B" w:rsidRDefault="0041167A">
            <w:pPr>
              <w:rPr>
                <w:szCs w:val="18"/>
                <w:lang w:val="es-ES"/>
                <w:rPrChange w:id="1749" w:author="Marie-Hélène Grillet" w:date="2017-10-06T12:41:00Z">
                  <w:rPr>
                    <w:szCs w:val="18"/>
                  </w:rPr>
                </w:rPrChange>
              </w:rPr>
            </w:pPr>
          </w:p>
          <w:p w:rsidR="0041167A" w:rsidRPr="00C64F9B" w:rsidRDefault="0041167A">
            <w:pPr>
              <w:rPr>
                <w:szCs w:val="18"/>
                <w:lang w:val="es-ES"/>
                <w:rPrChange w:id="1750" w:author="Marie-Hélène Grillet" w:date="2017-10-06T12:41:00Z">
                  <w:rPr>
                    <w:szCs w:val="18"/>
                  </w:rPr>
                </w:rPrChange>
              </w:rPr>
            </w:pPr>
          </w:p>
          <w:p w:rsidR="0041167A" w:rsidRPr="00C64F9B" w:rsidRDefault="0041167A">
            <w:pPr>
              <w:rPr>
                <w:szCs w:val="18"/>
                <w:lang w:val="es-ES"/>
                <w:rPrChange w:id="1751" w:author="Marie-Hélène Grillet" w:date="2017-10-06T12:41:00Z">
                  <w:rPr>
                    <w:szCs w:val="18"/>
                  </w:rPr>
                </w:rPrChange>
              </w:rPr>
            </w:pPr>
          </w:p>
          <w:p w:rsidR="0041167A" w:rsidRPr="00C64F9B" w:rsidRDefault="0041167A">
            <w:pPr>
              <w:rPr>
                <w:szCs w:val="18"/>
                <w:lang w:val="es-ES"/>
                <w:rPrChange w:id="1752" w:author="Marie-Hélène Grillet" w:date="2017-10-06T12:41:00Z">
                  <w:rPr>
                    <w:szCs w:val="18"/>
                  </w:rPr>
                </w:rPrChange>
              </w:rPr>
            </w:pPr>
            <w:r w:rsidRPr="00C64F9B">
              <w:rPr>
                <w:szCs w:val="18"/>
                <w:lang w:val="es-ES"/>
                <w:rPrChange w:id="1753" w:author="Marie-Hélène Grillet" w:date="2017-10-06T12:41:00Z">
                  <w:rPr>
                    <w:szCs w:val="18"/>
                  </w:rPr>
                </w:rPrChange>
              </w:rPr>
              <w:t>Spain</w:t>
            </w:r>
          </w:p>
          <w:p w:rsidR="0041167A" w:rsidRPr="00C64F9B" w:rsidRDefault="0041167A">
            <w:pPr>
              <w:rPr>
                <w:szCs w:val="18"/>
                <w:lang w:val="es-ES"/>
                <w:rPrChange w:id="1754" w:author="Marie-Hélène Grillet" w:date="2017-10-06T12:41:00Z">
                  <w:rPr>
                    <w:szCs w:val="18"/>
                  </w:rPr>
                </w:rPrChange>
              </w:rPr>
            </w:pPr>
          </w:p>
          <w:p w:rsidR="0041167A" w:rsidRPr="00AA6F89" w:rsidRDefault="0041167A">
            <w:pPr>
              <w:rPr>
                <w:szCs w:val="18"/>
              </w:rPr>
            </w:pPr>
            <w:r>
              <w:rPr>
                <w:szCs w:val="18"/>
              </w:rPr>
              <w:t>Tunisia</w:t>
            </w:r>
          </w:p>
        </w:tc>
      </w:tr>
      <w:tr w:rsidR="0041167A" w:rsidTr="0041167A">
        <w:trPr>
          <w:trPrChange w:id="1755" w:author="Marie-Helene" w:date="2017-10-05T11:33:00Z">
            <w:trPr>
              <w:gridAfter w:val="0"/>
            </w:trPr>
          </w:trPrChange>
        </w:trPr>
        <w:tc>
          <w:tcPr>
            <w:tcW w:w="1513" w:type="dxa"/>
            <w:tcPrChange w:id="1756" w:author="Marie-Helene" w:date="2017-10-05T11:33:00Z">
              <w:tcPr>
                <w:tcW w:w="1513" w:type="dxa"/>
              </w:tcPr>
            </w:tcPrChange>
          </w:tcPr>
          <w:p w:rsidR="0041167A" w:rsidRDefault="0041167A">
            <w:pPr>
              <w:rPr>
                <w:szCs w:val="18"/>
              </w:rPr>
            </w:pPr>
          </w:p>
        </w:tc>
        <w:tc>
          <w:tcPr>
            <w:tcW w:w="5253" w:type="dxa"/>
            <w:tcPrChange w:id="1757" w:author="Marie-Helene" w:date="2017-10-05T11:33:00Z">
              <w:tcPr>
                <w:tcW w:w="5253" w:type="dxa"/>
              </w:tcPr>
            </w:tcPrChange>
          </w:tcPr>
          <w:p w:rsidR="0041167A" w:rsidRPr="00F61C11" w:rsidRDefault="0041167A" w:rsidP="00F61C11">
            <w:pPr>
              <w:ind w:left="33"/>
              <w:rPr>
                <w:szCs w:val="18"/>
              </w:rPr>
            </w:pPr>
          </w:p>
        </w:tc>
        <w:tc>
          <w:tcPr>
            <w:tcW w:w="6100" w:type="dxa"/>
            <w:tcPrChange w:id="1758" w:author="Marie-Helene" w:date="2017-10-05T11:33:00Z">
              <w:tcPr>
                <w:tcW w:w="5549" w:type="dxa"/>
              </w:tcPr>
            </w:tcPrChange>
          </w:tcPr>
          <w:p w:rsidR="0041167A" w:rsidRDefault="0041167A">
            <w:pPr>
              <w:rPr>
                <w:szCs w:val="18"/>
              </w:rPr>
            </w:pPr>
            <w:r>
              <w:rPr>
                <w:szCs w:val="18"/>
              </w:rPr>
              <w:t>New 12.5 to make clear that amendments to the Convention only apply to those Contracting Parties which have accepted it:</w:t>
            </w:r>
          </w:p>
          <w:p w:rsidR="0041167A" w:rsidRPr="00AF1EA8" w:rsidRDefault="0041167A">
            <w:pPr>
              <w:rPr>
                <w:color w:val="00558C"/>
                <w:szCs w:val="18"/>
                <w:rPrChange w:id="1759" w:author="Marie-Helene" w:date="2017-10-06T10:45:00Z">
                  <w:rPr>
                    <w:szCs w:val="18"/>
                  </w:rPr>
                </w:rPrChange>
              </w:rPr>
            </w:pPr>
            <w:r>
              <w:rPr>
                <w:szCs w:val="18"/>
              </w:rPr>
              <w:t>“An amendment to the Convention shall enter into force with respect to those Contracting Parties which have accepted it six months after the date on which it is deemed to have been accepted, and with respect to each Contracting Party which accepts it after that date, six months after the date of that Contracting Party’s acceptance.”</w:t>
            </w:r>
          </w:p>
          <w:p w:rsidR="00AF1EA8" w:rsidRPr="00F537BD" w:rsidRDefault="00AF1EA8">
            <w:pPr>
              <w:rPr>
                <w:b/>
                <w:color w:val="00558C"/>
                <w:szCs w:val="18"/>
                <w:rPrChange w:id="1760" w:author="Marie-Hélène Grillet" w:date="2017-10-09T12:56:00Z">
                  <w:rPr>
                    <w:szCs w:val="18"/>
                  </w:rPr>
                </w:rPrChange>
              </w:rPr>
            </w:pPr>
            <w:r w:rsidRPr="00F537BD">
              <w:rPr>
                <w:b/>
                <w:color w:val="00558C"/>
                <w:szCs w:val="18"/>
              </w:rPr>
              <w:t>Matter for the Diplomatic Conference.</w:t>
            </w:r>
          </w:p>
        </w:tc>
        <w:tc>
          <w:tcPr>
            <w:tcW w:w="1968" w:type="dxa"/>
            <w:tcPrChange w:id="1761" w:author="Marie-Helene" w:date="2017-10-05T11:33:00Z">
              <w:tcPr>
                <w:tcW w:w="1704" w:type="dxa"/>
                <w:gridSpan w:val="2"/>
              </w:tcPr>
            </w:tcPrChange>
          </w:tcPr>
          <w:p w:rsidR="0041167A" w:rsidRPr="00AA6F89" w:rsidRDefault="0041167A">
            <w:pPr>
              <w:rPr>
                <w:szCs w:val="18"/>
              </w:rPr>
            </w:pPr>
            <w:r>
              <w:rPr>
                <w:szCs w:val="18"/>
              </w:rPr>
              <w:t>Norway</w:t>
            </w:r>
          </w:p>
        </w:tc>
      </w:tr>
      <w:tr w:rsidR="0041167A" w:rsidTr="00BA7A21">
        <w:tc>
          <w:tcPr>
            <w:tcW w:w="1513" w:type="dxa"/>
          </w:tcPr>
          <w:p w:rsidR="0041167A" w:rsidRDefault="0041167A">
            <w:pPr>
              <w:rPr>
                <w:szCs w:val="18"/>
              </w:rPr>
            </w:pPr>
          </w:p>
        </w:tc>
        <w:tc>
          <w:tcPr>
            <w:tcW w:w="5253" w:type="dxa"/>
          </w:tcPr>
          <w:p w:rsidR="0041167A" w:rsidRDefault="007727BF" w:rsidP="00C82D83">
            <w:pPr>
              <w:pStyle w:val="Paragraphedeliste"/>
              <w:numPr>
                <w:ilvl w:val="0"/>
                <w:numId w:val="18"/>
              </w:numPr>
              <w:ind w:left="317" w:hanging="284"/>
              <w:rPr>
                <w:szCs w:val="18"/>
              </w:rPr>
            </w:pPr>
            <w:ins w:id="1762" w:author="Marie-Helene" w:date="2017-10-31T09:44:00Z">
              <w:r>
                <w:rPr>
                  <w:szCs w:val="18"/>
                </w:rPr>
                <w:t xml:space="preserve">An amendment to this Convention shall come into force for </w:t>
              </w:r>
              <w:r w:rsidR="00774ECE">
                <w:rPr>
                  <w:szCs w:val="18"/>
                </w:rPr>
                <w:t>Member States</w:t>
              </w:r>
              <w:r>
                <w:rPr>
                  <w:szCs w:val="18"/>
                </w:rPr>
                <w:t xml:space="preserve"> having accepted the amendment six months after written notification of the a</w:t>
              </w:r>
              <w:r w:rsidR="00774ECE">
                <w:rPr>
                  <w:szCs w:val="18"/>
                </w:rPr>
                <w:t xml:space="preserve">cceptance to the Depositary by </w:t>
              </w:r>
            </w:ins>
            <w:ins w:id="1763" w:author="Marie-Helene" w:date="2017-10-31T09:45:00Z">
              <w:r w:rsidR="00774ECE">
                <w:rPr>
                  <w:szCs w:val="18"/>
                </w:rPr>
                <w:t>two thirds</w:t>
              </w:r>
            </w:ins>
            <w:ins w:id="1764" w:author="Marie-Helene" w:date="2017-10-31T09:44:00Z">
              <w:r>
                <w:rPr>
                  <w:szCs w:val="18"/>
                </w:rPr>
                <w:t xml:space="preserve"> of </w:t>
              </w:r>
            </w:ins>
            <w:ins w:id="1765" w:author="Marie-Helene" w:date="2017-10-31T09:45:00Z">
              <w:r w:rsidR="00774ECE">
                <w:rPr>
                  <w:szCs w:val="18"/>
                </w:rPr>
                <w:t>Member States</w:t>
              </w:r>
            </w:ins>
            <w:ins w:id="1766" w:author="Marie-Helene" w:date="2017-10-31T09:44:00Z">
              <w:r>
                <w:rPr>
                  <w:szCs w:val="18"/>
                </w:rPr>
                <w:t xml:space="preserve"> and thereafter for each remaining Member State upon acceptance by it.</w:t>
              </w:r>
            </w:ins>
            <w:del w:id="1767" w:author="Marie-Helene" w:date="2017-10-31T09:44:00Z">
              <w:r w:rsidR="0041167A" w:rsidRPr="00A93477" w:rsidDel="007727BF">
                <w:rPr>
                  <w:szCs w:val="18"/>
                </w:rPr>
                <w:delText>An amendment deemed to have been accepted in accordance with Article 12.4 shall enter into force six months after its acceptance</w:delText>
              </w:r>
            </w:del>
            <w:r w:rsidR="0041167A" w:rsidRPr="00A93477">
              <w:rPr>
                <w:szCs w:val="18"/>
              </w:rPr>
              <w:t>.</w:t>
            </w:r>
          </w:p>
          <w:p w:rsidR="0041167A" w:rsidRPr="00A93477" w:rsidRDefault="0041167A" w:rsidP="00A93477">
            <w:pPr>
              <w:ind w:left="33"/>
              <w:rPr>
                <w:szCs w:val="18"/>
              </w:rPr>
            </w:pPr>
          </w:p>
        </w:tc>
        <w:tc>
          <w:tcPr>
            <w:tcW w:w="6100" w:type="dxa"/>
          </w:tcPr>
          <w:p w:rsidR="000867BE" w:rsidRDefault="000867BE">
            <w:pPr>
              <w:rPr>
                <w:szCs w:val="18"/>
              </w:rPr>
            </w:pPr>
            <w:r>
              <w:rPr>
                <w:szCs w:val="18"/>
              </w:rPr>
              <w:t>Suggest redrafting:</w:t>
            </w:r>
          </w:p>
          <w:p w:rsidR="000867BE" w:rsidRDefault="000867BE">
            <w:pPr>
              <w:rPr>
                <w:szCs w:val="18"/>
              </w:rPr>
            </w:pPr>
            <w:r>
              <w:rPr>
                <w:szCs w:val="18"/>
              </w:rPr>
              <w:t xml:space="preserve">“An amendment to this Convention shall come into force for </w:t>
            </w:r>
            <w:r w:rsidR="00BA7A21">
              <w:rPr>
                <w:szCs w:val="18"/>
              </w:rPr>
              <w:t>Contracting Parties</w:t>
            </w:r>
            <w:r>
              <w:rPr>
                <w:szCs w:val="18"/>
              </w:rPr>
              <w:t xml:space="preserve"> having accepted the amendment six months after written notification of the acceptance to the Depositary by ¾ of </w:t>
            </w:r>
            <w:r w:rsidR="00BA7A21">
              <w:rPr>
                <w:szCs w:val="18"/>
              </w:rPr>
              <w:t>Contracting Parties</w:t>
            </w:r>
            <w:r>
              <w:rPr>
                <w:szCs w:val="18"/>
              </w:rPr>
              <w:t xml:space="preserve"> and thereafter for each remaining Member State upon acceptance by it.”</w:t>
            </w:r>
          </w:p>
          <w:p w:rsidR="000867BE" w:rsidRPr="00F537BD" w:rsidRDefault="008A7C2E" w:rsidP="008A7C2E">
            <w:pPr>
              <w:rPr>
                <w:b/>
                <w:color w:val="00558C"/>
                <w:szCs w:val="18"/>
              </w:rPr>
            </w:pPr>
            <w:r w:rsidRPr="00F537BD">
              <w:rPr>
                <w:b/>
                <w:color w:val="00558C"/>
                <w:szCs w:val="18"/>
              </w:rPr>
              <w:t>Matter for the Diplomatic Conference.</w:t>
            </w:r>
          </w:p>
          <w:p w:rsidR="008A7C2E" w:rsidRDefault="008A7C2E" w:rsidP="008A7C2E">
            <w:pPr>
              <w:rPr>
                <w:szCs w:val="18"/>
              </w:rPr>
            </w:pPr>
          </w:p>
          <w:p w:rsidR="0041167A" w:rsidRDefault="0041167A">
            <w:pPr>
              <w:rPr>
                <w:ins w:id="1768" w:author="Marie-Helene" w:date="2017-10-31T09:50:00Z"/>
                <w:szCs w:val="18"/>
              </w:rPr>
            </w:pPr>
            <w:r>
              <w:rPr>
                <w:szCs w:val="18"/>
              </w:rPr>
              <w:t>Amend: “</w:t>
            </w:r>
            <w:r w:rsidRPr="00A93477">
              <w:rPr>
                <w:szCs w:val="18"/>
              </w:rPr>
              <w:t xml:space="preserve">An amendment deemed to have been accepted in accordance with Article 12.4 shall enter into force </w:t>
            </w:r>
            <w:r>
              <w:rPr>
                <w:szCs w:val="18"/>
                <w:u w:val="single"/>
              </w:rPr>
              <w:t>for all Contracting Parties</w:t>
            </w:r>
            <w:r>
              <w:rPr>
                <w:szCs w:val="18"/>
              </w:rPr>
              <w:t xml:space="preserve"> </w:t>
            </w:r>
            <w:r w:rsidRPr="00A93477">
              <w:rPr>
                <w:szCs w:val="18"/>
              </w:rPr>
              <w:t>six months after its acceptance.</w:t>
            </w:r>
            <w:r>
              <w:rPr>
                <w:szCs w:val="18"/>
              </w:rPr>
              <w:t>” (should be legally binding for all States, including those who voted against it.)</w:t>
            </w:r>
          </w:p>
          <w:p w:rsidR="00CD744C" w:rsidRDefault="00CD744C">
            <w:pPr>
              <w:rPr>
                <w:ins w:id="1769" w:author="Marie-Helene" w:date="2017-10-31T09:50:00Z"/>
                <w:szCs w:val="18"/>
              </w:rPr>
            </w:pPr>
          </w:p>
          <w:p w:rsidR="00CD744C" w:rsidRPr="00AA6F89" w:rsidRDefault="00CD744C">
            <w:pPr>
              <w:rPr>
                <w:szCs w:val="18"/>
              </w:rPr>
            </w:pPr>
          </w:p>
        </w:tc>
        <w:tc>
          <w:tcPr>
            <w:tcW w:w="1968" w:type="dxa"/>
          </w:tcPr>
          <w:p w:rsidR="000867BE" w:rsidRDefault="000867BE">
            <w:pPr>
              <w:rPr>
                <w:szCs w:val="18"/>
              </w:rPr>
            </w:pPr>
            <w:r>
              <w:rPr>
                <w:szCs w:val="18"/>
              </w:rPr>
              <w:t>Canada</w:t>
            </w:r>
          </w:p>
          <w:p w:rsidR="000867BE" w:rsidRDefault="000867BE">
            <w:pPr>
              <w:rPr>
                <w:szCs w:val="18"/>
              </w:rPr>
            </w:pPr>
          </w:p>
          <w:p w:rsidR="000867BE" w:rsidRDefault="000867BE">
            <w:pPr>
              <w:rPr>
                <w:szCs w:val="18"/>
              </w:rPr>
            </w:pPr>
          </w:p>
          <w:p w:rsidR="000867BE" w:rsidRDefault="000867BE">
            <w:pPr>
              <w:rPr>
                <w:szCs w:val="18"/>
              </w:rPr>
            </w:pPr>
          </w:p>
          <w:p w:rsidR="000867BE" w:rsidRDefault="000867BE">
            <w:pPr>
              <w:rPr>
                <w:szCs w:val="18"/>
              </w:rPr>
            </w:pPr>
          </w:p>
          <w:p w:rsidR="000867BE" w:rsidRDefault="000867BE">
            <w:pPr>
              <w:rPr>
                <w:szCs w:val="18"/>
              </w:rPr>
            </w:pPr>
          </w:p>
          <w:p w:rsidR="00F537BD" w:rsidRDefault="00F537BD">
            <w:pPr>
              <w:rPr>
                <w:szCs w:val="18"/>
              </w:rPr>
            </w:pPr>
          </w:p>
          <w:p w:rsidR="0041167A" w:rsidRPr="00AA6F89" w:rsidRDefault="0041167A">
            <w:pPr>
              <w:rPr>
                <w:szCs w:val="18"/>
              </w:rPr>
            </w:pPr>
            <w:r>
              <w:rPr>
                <w:szCs w:val="18"/>
              </w:rPr>
              <w:t>Japan</w:t>
            </w:r>
          </w:p>
        </w:tc>
      </w:tr>
      <w:tr w:rsidR="0041167A" w:rsidTr="00BA7A21">
        <w:tc>
          <w:tcPr>
            <w:tcW w:w="1513" w:type="dxa"/>
          </w:tcPr>
          <w:p w:rsidR="0041167A" w:rsidRDefault="0041167A">
            <w:pPr>
              <w:rPr>
                <w:b/>
                <w:szCs w:val="18"/>
              </w:rPr>
            </w:pPr>
          </w:p>
          <w:p w:rsidR="0041167A" w:rsidRPr="00B70F92" w:rsidRDefault="0041167A">
            <w:pPr>
              <w:rPr>
                <w:b/>
                <w:szCs w:val="18"/>
              </w:rPr>
            </w:pPr>
            <w:r w:rsidRPr="00B70F92">
              <w:rPr>
                <w:b/>
                <w:szCs w:val="18"/>
              </w:rPr>
              <w:t>13</w:t>
            </w:r>
          </w:p>
          <w:p w:rsidR="0041167A" w:rsidRPr="00B70F92" w:rsidRDefault="0041167A">
            <w:pPr>
              <w:rPr>
                <w:b/>
                <w:szCs w:val="18"/>
              </w:rPr>
            </w:pPr>
            <w:r w:rsidRPr="00B70F92">
              <w:rPr>
                <w:b/>
                <w:szCs w:val="18"/>
              </w:rPr>
              <w:t>Interpretation and Disputes</w:t>
            </w:r>
          </w:p>
        </w:tc>
        <w:tc>
          <w:tcPr>
            <w:tcW w:w="5253" w:type="dxa"/>
          </w:tcPr>
          <w:p w:rsidR="0041167A" w:rsidRDefault="0041167A" w:rsidP="00BA4A9C">
            <w:pPr>
              <w:ind w:left="33"/>
              <w:rPr>
                <w:szCs w:val="18"/>
              </w:rPr>
            </w:pPr>
          </w:p>
          <w:p w:rsidR="0041167A" w:rsidDel="00B15A57" w:rsidRDefault="00B15A57" w:rsidP="00BA4A9C">
            <w:pPr>
              <w:ind w:left="33"/>
              <w:rPr>
                <w:del w:id="1770" w:author="Marie-Helene" w:date="2017-10-06T11:11:00Z"/>
                <w:szCs w:val="18"/>
              </w:rPr>
            </w:pPr>
            <w:ins w:id="1771" w:author="Marie-Helene" w:date="2017-10-06T11:11:00Z">
              <w:r>
                <w:rPr>
                  <w:szCs w:val="18"/>
                </w:rPr>
                <w:t xml:space="preserve">Member States shall make every effort to prevent disputes, and shall use their best efforts to resolve any disputes by amicable means which may include consultation and negotiation with each other. Disputes that remain unresolved </w:t>
              </w:r>
            </w:ins>
            <w:ins w:id="1772" w:author="Marie-Helene" w:date="2017-10-31T09:56:00Z">
              <w:r w:rsidR="00AE4C71">
                <w:rPr>
                  <w:szCs w:val="18"/>
                </w:rPr>
                <w:t>[</w:t>
              </w:r>
            </w:ins>
            <w:ins w:id="1773" w:author="Marie-Helene" w:date="2017-10-31T09:58:00Z">
              <w:r w:rsidR="00AE4C71">
                <w:rPr>
                  <w:szCs w:val="18"/>
                </w:rPr>
                <w:t>after</w:t>
              </w:r>
            </w:ins>
            <w:ins w:id="1774" w:author="Marie-Helene" w:date="2017-10-31T09:56:00Z">
              <w:r w:rsidR="00AE4C71">
                <w:rPr>
                  <w:szCs w:val="18"/>
                </w:rPr>
                <w:t xml:space="preserve"> a period of three months] </w:t>
              </w:r>
            </w:ins>
            <w:ins w:id="1775" w:author="Marie-Helene" w:date="2017-10-06T11:11:00Z">
              <w:r>
                <w:rPr>
                  <w:szCs w:val="18"/>
                </w:rPr>
                <w:t xml:space="preserve">may, with the agreement of all parties to the dispute, be referred to a panel of three independent arbitrators appointed by the Secretary-General of the Permanent Court of Arbitration for a non-binding resolution, unless the parties to the dispute agree upon </w:t>
              </w:r>
              <w:r>
                <w:rPr>
                  <w:szCs w:val="18"/>
                </w:rPr>
                <w:lastRenderedPageBreak/>
                <w:t>another mode of dispute settlement.</w:t>
              </w:r>
            </w:ins>
            <w:del w:id="1776" w:author="Marie-Helene" w:date="2017-10-06T11:11:00Z">
              <w:r w:rsidR="0041167A" w:rsidRPr="00BA4A9C" w:rsidDel="00B15A57">
                <w:rPr>
                  <w:szCs w:val="18"/>
                </w:rPr>
                <w:delText>Any question or dispute concerning the interpretation or application of the present Convention arising between or amongst Contracting Parties which is not settled through consultation or negotiation or by the good offices of the Council may be referred to a panel of three independent arbitrators appointed by the Secretary-General of the Permanent Court of Arbitration, unless the parties to the dispute agree upon another mode of settlement.</w:delText>
              </w:r>
            </w:del>
          </w:p>
          <w:p w:rsidR="0041167A" w:rsidRPr="00BA4A9C" w:rsidRDefault="0041167A" w:rsidP="00BA4A9C">
            <w:pPr>
              <w:ind w:left="33"/>
              <w:rPr>
                <w:szCs w:val="18"/>
              </w:rPr>
            </w:pPr>
          </w:p>
        </w:tc>
        <w:tc>
          <w:tcPr>
            <w:tcW w:w="6100" w:type="dxa"/>
          </w:tcPr>
          <w:p w:rsidR="0041167A" w:rsidRDefault="0041167A">
            <w:pPr>
              <w:rPr>
                <w:szCs w:val="18"/>
              </w:rPr>
            </w:pPr>
          </w:p>
          <w:p w:rsidR="0041167A" w:rsidRDefault="0041167A">
            <w:pPr>
              <w:rPr>
                <w:szCs w:val="18"/>
              </w:rPr>
            </w:pPr>
            <w:r>
              <w:rPr>
                <w:szCs w:val="18"/>
              </w:rPr>
              <w:t>The Article provides enough flexibility; No need for amendments.</w:t>
            </w:r>
          </w:p>
          <w:p w:rsidR="0041167A" w:rsidRDefault="0041167A">
            <w:pPr>
              <w:rPr>
                <w:szCs w:val="18"/>
              </w:rPr>
            </w:pPr>
          </w:p>
          <w:p w:rsidR="006D25FE" w:rsidRDefault="006D25FE">
            <w:pPr>
              <w:rPr>
                <w:szCs w:val="18"/>
              </w:rPr>
            </w:pPr>
            <w:r>
              <w:rPr>
                <w:szCs w:val="18"/>
              </w:rPr>
              <w:t>Consider redrafting:</w:t>
            </w:r>
          </w:p>
          <w:p w:rsidR="006D25FE" w:rsidRDefault="006D25FE">
            <w:pPr>
              <w:rPr>
                <w:szCs w:val="18"/>
              </w:rPr>
            </w:pPr>
            <w:r>
              <w:rPr>
                <w:szCs w:val="18"/>
              </w:rPr>
              <w:t>“</w:t>
            </w:r>
            <w:r w:rsidR="00BA7A21">
              <w:rPr>
                <w:szCs w:val="18"/>
              </w:rPr>
              <w:t>Contracting Parties</w:t>
            </w:r>
            <w:r>
              <w:rPr>
                <w:szCs w:val="18"/>
              </w:rPr>
              <w:t xml:space="preserve"> shall make every effort to prevent disputes, and shall use their best efforts to resolve any disputes by amicable means which may include consultation and negotiation with each other. Disputes that remain unresolved may, with the agreement of all parties to the dispute, be referred to a panel of three independent arbitrators appointed by the Secretary-General of the </w:t>
            </w:r>
            <w:r>
              <w:rPr>
                <w:szCs w:val="18"/>
              </w:rPr>
              <w:lastRenderedPageBreak/>
              <w:t>Permanent Court of Arbitration for a non-binding resolution, unless the parties to the dispute agree upon another mode of dispute settlement.”</w:t>
            </w:r>
          </w:p>
          <w:p w:rsidR="006D25FE" w:rsidRDefault="006D25FE">
            <w:pPr>
              <w:rPr>
                <w:szCs w:val="18"/>
              </w:rPr>
            </w:pPr>
          </w:p>
          <w:p w:rsidR="0041167A" w:rsidRPr="00A90A42" w:rsidRDefault="0041167A">
            <w:pPr>
              <w:rPr>
                <w:szCs w:val="18"/>
              </w:rPr>
            </w:pPr>
            <w:r>
              <w:rPr>
                <w:szCs w:val="18"/>
              </w:rPr>
              <w:t>For better efficiency, refer questions and disputes to an independent arbitrator appointed by the President of the International Court of Justice.</w:t>
            </w:r>
          </w:p>
          <w:p w:rsidR="0041167A" w:rsidRDefault="0041167A">
            <w:pPr>
              <w:rPr>
                <w:b/>
                <w:szCs w:val="18"/>
              </w:rPr>
            </w:pPr>
          </w:p>
          <w:p w:rsidR="0041167A" w:rsidRDefault="0041167A">
            <w:pPr>
              <w:rPr>
                <w:szCs w:val="18"/>
              </w:rPr>
            </w:pPr>
            <w:r w:rsidRPr="00142952">
              <w:rPr>
                <w:b/>
                <w:szCs w:val="18"/>
              </w:rPr>
              <w:t>Change title</w:t>
            </w:r>
            <w:r>
              <w:rPr>
                <w:szCs w:val="18"/>
              </w:rPr>
              <w:t>.</w:t>
            </w:r>
          </w:p>
          <w:p w:rsidR="0041167A" w:rsidRDefault="0041167A">
            <w:pPr>
              <w:rPr>
                <w:szCs w:val="18"/>
              </w:rPr>
            </w:pPr>
            <w:r>
              <w:rPr>
                <w:szCs w:val="18"/>
              </w:rPr>
              <w:t>Highlight that rule is to go through negotiations first.</w:t>
            </w:r>
          </w:p>
          <w:p w:rsidR="0041167A" w:rsidRDefault="0041167A">
            <w:pPr>
              <w:rPr>
                <w:szCs w:val="18"/>
              </w:rPr>
            </w:pPr>
            <w:r>
              <w:rPr>
                <w:szCs w:val="18"/>
              </w:rPr>
              <w:t>Suggest new text as follows:</w:t>
            </w:r>
          </w:p>
          <w:p w:rsidR="0041167A" w:rsidRDefault="0041167A">
            <w:pPr>
              <w:rPr>
                <w:szCs w:val="18"/>
              </w:rPr>
            </w:pPr>
            <w:r>
              <w:rPr>
                <w:szCs w:val="18"/>
              </w:rPr>
              <w:t xml:space="preserve">“Article 13 – </w:t>
            </w:r>
            <w:r w:rsidRPr="00480DD3">
              <w:rPr>
                <w:szCs w:val="18"/>
                <w:u w:val="single"/>
              </w:rPr>
              <w:t>Settlement of Disputes</w:t>
            </w:r>
          </w:p>
          <w:p w:rsidR="0041167A" w:rsidRDefault="0041167A">
            <w:pPr>
              <w:rPr>
                <w:szCs w:val="18"/>
              </w:rPr>
            </w:pPr>
            <w:r>
              <w:rPr>
                <w:szCs w:val="18"/>
              </w:rPr>
              <w:t xml:space="preserve">Any question or dispute concerning the interpretation or application of the present Convention arising between or amongst Contracting Parties shall be settled through </w:t>
            </w:r>
            <w:r w:rsidRPr="00BA4A9C">
              <w:rPr>
                <w:szCs w:val="18"/>
              </w:rPr>
              <w:t>consultation or negotiation or by the good offices of the Council</w:t>
            </w:r>
            <w:r>
              <w:rPr>
                <w:szCs w:val="18"/>
              </w:rPr>
              <w:t xml:space="preserve">. </w:t>
            </w:r>
            <w:r w:rsidRPr="00142952">
              <w:rPr>
                <w:szCs w:val="18"/>
                <w:u w:val="single"/>
              </w:rPr>
              <w:t>If the dispute is not settled through consultation or negotiation within a period of three months it</w:t>
            </w:r>
            <w:r>
              <w:rPr>
                <w:szCs w:val="18"/>
              </w:rPr>
              <w:t xml:space="preserve"> </w:t>
            </w:r>
            <w:r w:rsidRPr="00BA4A9C">
              <w:rPr>
                <w:szCs w:val="18"/>
              </w:rPr>
              <w:t>may be referred to a panel of three independent arbitrators appointed by the Secretary-General of the Permanent Court of Arbitration, unless the parties to the dispute agree upon another mode of settlement.</w:t>
            </w:r>
            <w:r>
              <w:rPr>
                <w:szCs w:val="18"/>
              </w:rPr>
              <w:t>”</w:t>
            </w:r>
          </w:p>
          <w:p w:rsidR="0041167A" w:rsidRDefault="0041167A">
            <w:pPr>
              <w:rPr>
                <w:szCs w:val="18"/>
              </w:rPr>
            </w:pPr>
          </w:p>
          <w:p w:rsidR="0041167A" w:rsidRDefault="0041167A">
            <w:pPr>
              <w:rPr>
                <w:szCs w:val="18"/>
              </w:rPr>
            </w:pPr>
            <w:r w:rsidRPr="00142952">
              <w:rPr>
                <w:b/>
                <w:szCs w:val="18"/>
              </w:rPr>
              <w:t>Change title</w:t>
            </w:r>
            <w:r>
              <w:rPr>
                <w:szCs w:val="18"/>
              </w:rPr>
              <w:t xml:space="preserve"> for “</w:t>
            </w:r>
            <w:r w:rsidRPr="00480DD3">
              <w:rPr>
                <w:szCs w:val="18"/>
                <w:u w:val="single"/>
              </w:rPr>
              <w:t>Settlement of Disputes over Interpretation and Application of the Convention</w:t>
            </w:r>
            <w:r>
              <w:rPr>
                <w:szCs w:val="18"/>
              </w:rPr>
              <w:t>”.</w:t>
            </w:r>
          </w:p>
          <w:p w:rsidR="0041167A" w:rsidRDefault="0041167A">
            <w:pPr>
              <w:rPr>
                <w:szCs w:val="18"/>
              </w:rPr>
            </w:pPr>
            <w:r>
              <w:rPr>
                <w:szCs w:val="18"/>
              </w:rPr>
              <w:t>Agree whether the conditions that must be fulfilled before submission of the dispute to independent arbitrators, in the event of any dispute over interpretation or application of the Convention, will alternative, dispositive, or imperative (that is, when a dispute arises, should the parties conduct both consultations and negotiations, and go through the Council mediation procedure, or fulfilment of one of these conditions will be enough).</w:t>
            </w:r>
          </w:p>
          <w:p w:rsidR="0041167A" w:rsidRDefault="0041167A">
            <w:pPr>
              <w:rPr>
                <w:szCs w:val="18"/>
              </w:rPr>
            </w:pPr>
            <w:r>
              <w:rPr>
                <w:szCs w:val="18"/>
              </w:rPr>
              <w:t>Work on this article is extremely important.</w:t>
            </w:r>
          </w:p>
          <w:p w:rsidR="0041167A" w:rsidRDefault="0041167A">
            <w:pPr>
              <w:rPr>
                <w:szCs w:val="18"/>
              </w:rPr>
            </w:pPr>
          </w:p>
          <w:p w:rsidR="0041167A" w:rsidRDefault="0041167A">
            <w:pPr>
              <w:rPr>
                <w:szCs w:val="18"/>
              </w:rPr>
            </w:pPr>
            <w:r>
              <w:rPr>
                <w:szCs w:val="18"/>
              </w:rPr>
              <w:t>Change “Contracting Parties” for “Member States”</w:t>
            </w:r>
          </w:p>
          <w:p w:rsidR="0041167A" w:rsidRDefault="0041167A">
            <w:pPr>
              <w:rPr>
                <w:szCs w:val="18"/>
              </w:rPr>
            </w:pPr>
          </w:p>
          <w:p w:rsidR="0041167A" w:rsidRDefault="0041167A">
            <w:pPr>
              <w:rPr>
                <w:szCs w:val="18"/>
              </w:rPr>
            </w:pPr>
            <w:r>
              <w:rPr>
                <w:szCs w:val="18"/>
              </w:rPr>
              <w:t>USA not in a position to submit to binding arbitration in advance of an anticipated dispute. Any referral of a dispute to arbitration should only be made with the express consent of the parties to the dispute.</w:t>
            </w:r>
          </w:p>
          <w:p w:rsidR="00B15A57" w:rsidRDefault="00B15A57">
            <w:pPr>
              <w:rPr>
                <w:szCs w:val="18"/>
              </w:rPr>
            </w:pPr>
          </w:p>
          <w:p w:rsidR="00B15A57" w:rsidRPr="0002234D" w:rsidRDefault="00B15A57">
            <w:pPr>
              <w:rPr>
                <w:color w:val="00558C"/>
                <w:szCs w:val="18"/>
                <w:rPrChange w:id="1777" w:author="Jon Price" w:date="2017-10-09T21:24:00Z">
                  <w:rPr>
                    <w:szCs w:val="18"/>
                  </w:rPr>
                </w:rPrChange>
              </w:rPr>
            </w:pPr>
            <w:r w:rsidRPr="00E85989">
              <w:rPr>
                <w:color w:val="00558C"/>
                <w:szCs w:val="18"/>
              </w:rPr>
              <w:t xml:space="preserve">Matter </w:t>
            </w:r>
            <w:r w:rsidR="0002234D" w:rsidRPr="00E85989">
              <w:rPr>
                <w:color w:val="00558C"/>
                <w:szCs w:val="18"/>
              </w:rPr>
              <w:t>for</w:t>
            </w:r>
            <w:r w:rsidRPr="00E85989">
              <w:rPr>
                <w:color w:val="00558C"/>
                <w:szCs w:val="18"/>
              </w:rPr>
              <w:t xml:space="preserve"> </w:t>
            </w:r>
            <w:r w:rsidRPr="0002234D">
              <w:rPr>
                <w:color w:val="00558C"/>
                <w:szCs w:val="18"/>
                <w:rPrChange w:id="1778" w:author="Jon Price" w:date="2017-10-09T21:24:00Z">
                  <w:rPr>
                    <w:b/>
                    <w:color w:val="00558C"/>
                    <w:szCs w:val="18"/>
                  </w:rPr>
                </w:rPrChange>
              </w:rPr>
              <w:t>the Diplomatic Conference.</w:t>
            </w:r>
          </w:p>
        </w:tc>
        <w:tc>
          <w:tcPr>
            <w:tcW w:w="1968" w:type="dxa"/>
          </w:tcPr>
          <w:p w:rsidR="0041167A" w:rsidRDefault="0041167A">
            <w:pPr>
              <w:rPr>
                <w:szCs w:val="18"/>
              </w:rPr>
            </w:pPr>
          </w:p>
          <w:p w:rsidR="0041167A" w:rsidRDefault="0041167A">
            <w:pPr>
              <w:rPr>
                <w:szCs w:val="18"/>
              </w:rPr>
            </w:pPr>
            <w:r>
              <w:rPr>
                <w:szCs w:val="18"/>
              </w:rPr>
              <w:t>Australia</w:t>
            </w:r>
          </w:p>
          <w:p w:rsidR="0041167A" w:rsidRDefault="0041167A">
            <w:pPr>
              <w:rPr>
                <w:szCs w:val="18"/>
              </w:rPr>
            </w:pPr>
          </w:p>
          <w:p w:rsidR="006D25FE" w:rsidRDefault="006D25FE">
            <w:pPr>
              <w:rPr>
                <w:szCs w:val="18"/>
              </w:rPr>
            </w:pPr>
            <w:r>
              <w:rPr>
                <w:szCs w:val="18"/>
              </w:rPr>
              <w:t>Canada</w:t>
            </w:r>
          </w:p>
          <w:p w:rsidR="006D25FE" w:rsidRDefault="006D25FE">
            <w:pPr>
              <w:rPr>
                <w:szCs w:val="18"/>
              </w:rPr>
            </w:pPr>
          </w:p>
          <w:p w:rsidR="006D25FE" w:rsidRDefault="006D25FE">
            <w:pPr>
              <w:rPr>
                <w:szCs w:val="18"/>
              </w:rPr>
            </w:pPr>
          </w:p>
          <w:p w:rsidR="006D25FE" w:rsidRDefault="006D25FE">
            <w:pPr>
              <w:rPr>
                <w:szCs w:val="18"/>
              </w:rPr>
            </w:pPr>
          </w:p>
          <w:p w:rsidR="006D25FE" w:rsidRDefault="006D25FE">
            <w:pPr>
              <w:rPr>
                <w:szCs w:val="18"/>
              </w:rPr>
            </w:pPr>
          </w:p>
          <w:p w:rsidR="006D25FE" w:rsidRDefault="006D25FE">
            <w:pPr>
              <w:rPr>
                <w:szCs w:val="18"/>
              </w:rPr>
            </w:pPr>
          </w:p>
          <w:p w:rsidR="006D25FE" w:rsidRDefault="006D25FE">
            <w:pPr>
              <w:rPr>
                <w:szCs w:val="18"/>
              </w:rPr>
            </w:pPr>
          </w:p>
          <w:p w:rsidR="006D25FE" w:rsidRDefault="006D25FE">
            <w:pPr>
              <w:rPr>
                <w:szCs w:val="18"/>
              </w:rPr>
            </w:pPr>
          </w:p>
          <w:p w:rsidR="006D25FE" w:rsidRDefault="006D25FE">
            <w:pPr>
              <w:rPr>
                <w:szCs w:val="18"/>
              </w:rPr>
            </w:pPr>
          </w:p>
          <w:p w:rsidR="009D7ED6" w:rsidRDefault="009D7ED6">
            <w:pPr>
              <w:rPr>
                <w:ins w:id="1779" w:author="Marie-Helene" w:date="2017-10-31T09:51:00Z"/>
                <w:szCs w:val="18"/>
              </w:rPr>
            </w:pPr>
          </w:p>
          <w:p w:rsidR="0041167A" w:rsidRDefault="0041167A">
            <w:pPr>
              <w:rPr>
                <w:szCs w:val="18"/>
              </w:rPr>
            </w:pPr>
            <w:r>
              <w:rPr>
                <w:szCs w:val="18"/>
              </w:rPr>
              <w:t>Korea</w:t>
            </w:r>
          </w:p>
          <w:p w:rsidR="0041167A" w:rsidRDefault="0041167A">
            <w:pPr>
              <w:rPr>
                <w:szCs w:val="18"/>
              </w:rPr>
            </w:pPr>
          </w:p>
          <w:p w:rsidR="0041167A" w:rsidRDefault="0041167A">
            <w:pPr>
              <w:rPr>
                <w:szCs w:val="18"/>
              </w:rPr>
            </w:pPr>
          </w:p>
          <w:p w:rsidR="0041167A" w:rsidRDefault="0041167A">
            <w:pPr>
              <w:rPr>
                <w:szCs w:val="18"/>
              </w:rPr>
            </w:pPr>
            <w:r>
              <w:rPr>
                <w:szCs w:val="18"/>
              </w:rPr>
              <w:t>Norway</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F537BD" w:rsidRDefault="00F537BD">
            <w:pPr>
              <w:rPr>
                <w:szCs w:val="18"/>
              </w:rPr>
            </w:pPr>
          </w:p>
          <w:p w:rsidR="0041167A" w:rsidRDefault="0041167A">
            <w:pPr>
              <w:rPr>
                <w:szCs w:val="18"/>
              </w:rPr>
            </w:pPr>
            <w:r>
              <w:rPr>
                <w:szCs w:val="18"/>
              </w:rPr>
              <w:t>Russia</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r>
              <w:rPr>
                <w:szCs w:val="18"/>
              </w:rPr>
              <w:t>Spain</w:t>
            </w:r>
          </w:p>
          <w:p w:rsidR="0041167A" w:rsidRDefault="0041167A">
            <w:pPr>
              <w:rPr>
                <w:szCs w:val="18"/>
              </w:rPr>
            </w:pPr>
          </w:p>
          <w:p w:rsidR="0041167A" w:rsidRPr="00AA6F89" w:rsidRDefault="0041167A">
            <w:pPr>
              <w:rPr>
                <w:szCs w:val="18"/>
              </w:rPr>
            </w:pPr>
            <w:r>
              <w:rPr>
                <w:szCs w:val="18"/>
              </w:rPr>
              <w:t>USA</w:t>
            </w:r>
          </w:p>
        </w:tc>
      </w:tr>
      <w:tr w:rsidR="0041167A" w:rsidTr="0041167A">
        <w:trPr>
          <w:trPrChange w:id="1780" w:author="Marie-Helene" w:date="2017-10-05T11:33:00Z">
            <w:trPr>
              <w:gridAfter w:val="0"/>
            </w:trPr>
          </w:trPrChange>
        </w:trPr>
        <w:tc>
          <w:tcPr>
            <w:tcW w:w="1513" w:type="dxa"/>
            <w:tcPrChange w:id="1781" w:author="Marie-Helene" w:date="2017-10-05T11:33:00Z">
              <w:tcPr>
                <w:tcW w:w="1513" w:type="dxa"/>
              </w:tcPr>
            </w:tcPrChange>
          </w:tcPr>
          <w:p w:rsidR="0041167A" w:rsidRPr="00B70F92" w:rsidRDefault="0041167A">
            <w:pPr>
              <w:rPr>
                <w:b/>
                <w:szCs w:val="18"/>
              </w:rPr>
            </w:pPr>
          </w:p>
          <w:p w:rsidR="0041167A" w:rsidRPr="00B70F92" w:rsidRDefault="0041167A">
            <w:pPr>
              <w:rPr>
                <w:b/>
                <w:szCs w:val="18"/>
              </w:rPr>
            </w:pPr>
            <w:r w:rsidRPr="00B70F92">
              <w:rPr>
                <w:b/>
                <w:szCs w:val="18"/>
              </w:rPr>
              <w:t>14</w:t>
            </w:r>
          </w:p>
          <w:p w:rsidR="0041167A" w:rsidRPr="00B70F92" w:rsidRDefault="0041167A">
            <w:pPr>
              <w:rPr>
                <w:b/>
                <w:szCs w:val="18"/>
              </w:rPr>
            </w:pPr>
            <w:r w:rsidRPr="00B70F92">
              <w:rPr>
                <w:b/>
                <w:szCs w:val="18"/>
              </w:rPr>
              <w:t>Signature, Ratification and Accession</w:t>
            </w:r>
          </w:p>
        </w:tc>
        <w:tc>
          <w:tcPr>
            <w:tcW w:w="5253" w:type="dxa"/>
            <w:tcPrChange w:id="1782" w:author="Marie-Helene" w:date="2017-10-05T11:33:00Z">
              <w:tcPr>
                <w:tcW w:w="5253" w:type="dxa"/>
              </w:tcPr>
            </w:tcPrChange>
          </w:tcPr>
          <w:p w:rsidR="0041167A" w:rsidRPr="00B70F92" w:rsidRDefault="0041167A" w:rsidP="00B70F92">
            <w:pPr>
              <w:ind w:left="33"/>
              <w:rPr>
                <w:szCs w:val="18"/>
              </w:rPr>
            </w:pPr>
          </w:p>
          <w:p w:rsidR="0041167A" w:rsidRPr="00BA4A9C" w:rsidRDefault="0041167A" w:rsidP="00C82D83">
            <w:pPr>
              <w:pStyle w:val="Paragraphedeliste"/>
              <w:numPr>
                <w:ilvl w:val="0"/>
                <w:numId w:val="19"/>
              </w:numPr>
              <w:ind w:left="317" w:hanging="284"/>
              <w:rPr>
                <w:szCs w:val="18"/>
              </w:rPr>
            </w:pPr>
            <w:r w:rsidRPr="00BA4A9C">
              <w:rPr>
                <w:szCs w:val="18"/>
              </w:rPr>
              <w:t>This Convention shall open for signature by Members of the United Nations at [xxx] and remain open until [xxx].</w:t>
            </w:r>
          </w:p>
        </w:tc>
        <w:tc>
          <w:tcPr>
            <w:tcW w:w="6100" w:type="dxa"/>
            <w:tcPrChange w:id="1783" w:author="Marie-Helene" w:date="2017-10-05T11:33:00Z">
              <w:tcPr>
                <w:tcW w:w="5549" w:type="dxa"/>
              </w:tcPr>
            </w:tcPrChange>
          </w:tcPr>
          <w:p w:rsidR="0041167A" w:rsidRDefault="0041167A">
            <w:pPr>
              <w:rPr>
                <w:szCs w:val="18"/>
              </w:rPr>
            </w:pPr>
          </w:p>
          <w:p w:rsidR="0041167A" w:rsidRPr="00AA6F89" w:rsidRDefault="0041167A">
            <w:pPr>
              <w:rPr>
                <w:szCs w:val="18"/>
              </w:rPr>
            </w:pPr>
          </w:p>
        </w:tc>
        <w:tc>
          <w:tcPr>
            <w:tcW w:w="1968" w:type="dxa"/>
            <w:tcPrChange w:id="1784" w:author="Marie-Helene" w:date="2017-10-05T11:33:00Z">
              <w:tcPr>
                <w:tcW w:w="1704" w:type="dxa"/>
                <w:gridSpan w:val="2"/>
              </w:tcPr>
            </w:tcPrChange>
          </w:tcPr>
          <w:p w:rsidR="0041167A" w:rsidRPr="00AA6F89" w:rsidRDefault="0041167A">
            <w:pPr>
              <w:rPr>
                <w:szCs w:val="18"/>
              </w:rPr>
            </w:pPr>
          </w:p>
        </w:tc>
      </w:tr>
      <w:tr w:rsidR="0041167A" w:rsidTr="0041167A">
        <w:trPr>
          <w:trPrChange w:id="1785" w:author="Marie-Helene" w:date="2017-10-05T11:33:00Z">
            <w:trPr>
              <w:gridAfter w:val="0"/>
            </w:trPr>
          </w:trPrChange>
        </w:trPr>
        <w:tc>
          <w:tcPr>
            <w:tcW w:w="1513" w:type="dxa"/>
            <w:tcPrChange w:id="1786" w:author="Marie-Helene" w:date="2017-10-05T11:33:00Z">
              <w:tcPr>
                <w:tcW w:w="1513" w:type="dxa"/>
              </w:tcPr>
            </w:tcPrChange>
          </w:tcPr>
          <w:p w:rsidR="0041167A" w:rsidRDefault="0041167A">
            <w:pPr>
              <w:rPr>
                <w:szCs w:val="18"/>
              </w:rPr>
            </w:pPr>
          </w:p>
        </w:tc>
        <w:tc>
          <w:tcPr>
            <w:tcW w:w="5253" w:type="dxa"/>
            <w:tcPrChange w:id="1787" w:author="Marie-Helene" w:date="2017-10-05T11:33:00Z">
              <w:tcPr>
                <w:tcW w:w="5253" w:type="dxa"/>
              </w:tcPr>
            </w:tcPrChange>
          </w:tcPr>
          <w:p w:rsidR="0041167A" w:rsidRPr="00BA4A9C" w:rsidRDefault="0041167A" w:rsidP="00C82D83">
            <w:pPr>
              <w:pStyle w:val="Paragraphedeliste"/>
              <w:numPr>
                <w:ilvl w:val="0"/>
                <w:numId w:val="19"/>
              </w:numPr>
              <w:ind w:left="317" w:hanging="284"/>
              <w:rPr>
                <w:szCs w:val="18"/>
              </w:rPr>
            </w:pPr>
            <w:r w:rsidRPr="00BA4A9C">
              <w:rPr>
                <w:szCs w:val="18"/>
              </w:rPr>
              <w:t>This Convention is subject to ratification, acceptance or approval by the signatory States.</w:t>
            </w:r>
          </w:p>
        </w:tc>
        <w:tc>
          <w:tcPr>
            <w:tcW w:w="6100" w:type="dxa"/>
            <w:tcPrChange w:id="1788" w:author="Marie-Helene" w:date="2017-10-05T11:33:00Z">
              <w:tcPr>
                <w:tcW w:w="5549" w:type="dxa"/>
              </w:tcPr>
            </w:tcPrChange>
          </w:tcPr>
          <w:p w:rsidR="0041167A" w:rsidRDefault="004E2482">
            <w:pPr>
              <w:rPr>
                <w:szCs w:val="18"/>
              </w:rPr>
            </w:pPr>
            <w:del w:id="1789" w:author="Marie-Helene" w:date="2017-10-31T09:59:00Z">
              <w:r w:rsidDel="002746DB">
                <w:rPr>
                  <w:szCs w:val="18"/>
                </w:rPr>
                <w:delText>.</w:delText>
              </w:r>
            </w:del>
          </w:p>
          <w:p w:rsidR="009467CF" w:rsidRPr="009467CF" w:rsidRDefault="009467CF">
            <w:pPr>
              <w:rPr>
                <w:color w:val="00558C"/>
                <w:szCs w:val="18"/>
                <w:rPrChange w:id="1790" w:author="Marie-Helene" w:date="2017-10-06T11:14:00Z">
                  <w:rPr>
                    <w:szCs w:val="18"/>
                  </w:rPr>
                </w:rPrChange>
              </w:rPr>
            </w:pPr>
          </w:p>
        </w:tc>
        <w:tc>
          <w:tcPr>
            <w:tcW w:w="1968" w:type="dxa"/>
            <w:tcPrChange w:id="1791" w:author="Marie-Helene" w:date="2017-10-05T11:33:00Z">
              <w:tcPr>
                <w:tcW w:w="1704" w:type="dxa"/>
                <w:gridSpan w:val="2"/>
              </w:tcPr>
            </w:tcPrChange>
          </w:tcPr>
          <w:p w:rsidR="0041167A" w:rsidRPr="00AA6F89" w:rsidRDefault="0041167A">
            <w:pPr>
              <w:rPr>
                <w:szCs w:val="18"/>
              </w:rPr>
            </w:pPr>
          </w:p>
        </w:tc>
      </w:tr>
      <w:tr w:rsidR="0041167A" w:rsidTr="0041167A">
        <w:trPr>
          <w:trPrChange w:id="1792" w:author="Marie-Helene" w:date="2017-10-05T11:33:00Z">
            <w:trPr>
              <w:gridAfter w:val="0"/>
            </w:trPr>
          </w:trPrChange>
        </w:trPr>
        <w:tc>
          <w:tcPr>
            <w:tcW w:w="1513" w:type="dxa"/>
            <w:tcPrChange w:id="1793" w:author="Marie-Helene" w:date="2017-10-05T11:33:00Z">
              <w:tcPr>
                <w:tcW w:w="1513" w:type="dxa"/>
              </w:tcPr>
            </w:tcPrChange>
          </w:tcPr>
          <w:p w:rsidR="0041167A" w:rsidRDefault="0041167A">
            <w:pPr>
              <w:rPr>
                <w:szCs w:val="18"/>
              </w:rPr>
            </w:pPr>
          </w:p>
        </w:tc>
        <w:tc>
          <w:tcPr>
            <w:tcW w:w="5253" w:type="dxa"/>
            <w:tcPrChange w:id="1794" w:author="Marie-Helene" w:date="2017-10-05T11:33:00Z">
              <w:tcPr>
                <w:tcW w:w="5253" w:type="dxa"/>
              </w:tcPr>
            </w:tcPrChange>
          </w:tcPr>
          <w:p w:rsidR="0041167A" w:rsidRPr="00BA4A9C" w:rsidRDefault="0041167A">
            <w:pPr>
              <w:pStyle w:val="Paragraphedeliste"/>
              <w:numPr>
                <w:ilvl w:val="0"/>
                <w:numId w:val="19"/>
              </w:numPr>
              <w:ind w:left="317" w:hanging="284"/>
              <w:rPr>
                <w:szCs w:val="18"/>
              </w:rPr>
            </w:pPr>
            <w:r w:rsidRPr="00BA4A9C">
              <w:rPr>
                <w:szCs w:val="18"/>
              </w:rPr>
              <w:t xml:space="preserve">This Convention shall be open for accession by any Member of the United Nations which has not signed </w:t>
            </w:r>
            <w:del w:id="1795" w:author="Marie-Hélène Grillet" w:date="2017-10-09T15:22:00Z">
              <w:r w:rsidRPr="00BA4A9C" w:rsidDel="00D43C0D">
                <w:rPr>
                  <w:szCs w:val="18"/>
                </w:rPr>
                <w:delText xml:space="preserve">the </w:delText>
              </w:r>
            </w:del>
            <w:ins w:id="1796" w:author="Marie-Hélène Grillet" w:date="2017-10-09T15:22:00Z">
              <w:r w:rsidR="00D43C0D">
                <w:rPr>
                  <w:szCs w:val="18"/>
                </w:rPr>
                <w:t>this</w:t>
              </w:r>
              <w:r w:rsidR="00D43C0D" w:rsidRPr="00BA4A9C">
                <w:rPr>
                  <w:szCs w:val="18"/>
                </w:rPr>
                <w:t xml:space="preserve"> </w:t>
              </w:r>
            </w:ins>
            <w:r w:rsidRPr="00BA4A9C">
              <w:rPr>
                <w:szCs w:val="18"/>
              </w:rPr>
              <w:t xml:space="preserve">Convention from the day after the date on which </w:t>
            </w:r>
            <w:del w:id="1797" w:author="Marie-Hélène Grillet" w:date="2017-10-09T15:22:00Z">
              <w:r w:rsidRPr="00BA4A9C" w:rsidDel="00D43C0D">
                <w:rPr>
                  <w:szCs w:val="18"/>
                </w:rPr>
                <w:delText xml:space="preserve">the </w:delText>
              </w:r>
            </w:del>
            <w:ins w:id="1798" w:author="Marie-Hélène Grillet" w:date="2017-10-09T15:22:00Z">
              <w:r w:rsidR="00D43C0D">
                <w:rPr>
                  <w:szCs w:val="18"/>
                </w:rPr>
                <w:t>this</w:t>
              </w:r>
              <w:r w:rsidR="00D43C0D" w:rsidRPr="00BA4A9C">
                <w:rPr>
                  <w:szCs w:val="18"/>
                </w:rPr>
                <w:t xml:space="preserve"> </w:t>
              </w:r>
            </w:ins>
            <w:r w:rsidRPr="00BA4A9C">
              <w:rPr>
                <w:szCs w:val="18"/>
              </w:rPr>
              <w:lastRenderedPageBreak/>
              <w:t>Convention closes for signature.</w:t>
            </w:r>
          </w:p>
        </w:tc>
        <w:tc>
          <w:tcPr>
            <w:tcW w:w="6100" w:type="dxa"/>
            <w:tcPrChange w:id="1799" w:author="Marie-Helene" w:date="2017-10-05T11:33:00Z">
              <w:tcPr>
                <w:tcW w:w="5549" w:type="dxa"/>
              </w:tcPr>
            </w:tcPrChange>
          </w:tcPr>
          <w:p w:rsidR="0041167A" w:rsidRPr="00AA6F89" w:rsidRDefault="0041167A">
            <w:pPr>
              <w:rPr>
                <w:szCs w:val="18"/>
              </w:rPr>
            </w:pPr>
          </w:p>
        </w:tc>
        <w:tc>
          <w:tcPr>
            <w:tcW w:w="1968" w:type="dxa"/>
            <w:tcPrChange w:id="1800" w:author="Marie-Helene" w:date="2017-10-05T11:33:00Z">
              <w:tcPr>
                <w:tcW w:w="1704" w:type="dxa"/>
                <w:gridSpan w:val="2"/>
              </w:tcPr>
            </w:tcPrChange>
          </w:tcPr>
          <w:p w:rsidR="0041167A" w:rsidRPr="00AA6F89" w:rsidRDefault="0041167A">
            <w:pPr>
              <w:rPr>
                <w:szCs w:val="18"/>
              </w:rPr>
            </w:pPr>
          </w:p>
        </w:tc>
      </w:tr>
      <w:tr w:rsidR="0041167A" w:rsidTr="0041167A">
        <w:trPr>
          <w:trPrChange w:id="1801" w:author="Marie-Helene" w:date="2017-10-05T11:33:00Z">
            <w:trPr>
              <w:gridAfter w:val="0"/>
            </w:trPr>
          </w:trPrChange>
        </w:trPr>
        <w:tc>
          <w:tcPr>
            <w:tcW w:w="1513" w:type="dxa"/>
            <w:tcPrChange w:id="1802" w:author="Marie-Helene" w:date="2017-10-05T11:33:00Z">
              <w:tcPr>
                <w:tcW w:w="1513" w:type="dxa"/>
              </w:tcPr>
            </w:tcPrChange>
          </w:tcPr>
          <w:p w:rsidR="0041167A" w:rsidRDefault="0041167A">
            <w:pPr>
              <w:rPr>
                <w:szCs w:val="18"/>
              </w:rPr>
            </w:pPr>
          </w:p>
        </w:tc>
        <w:tc>
          <w:tcPr>
            <w:tcW w:w="5253" w:type="dxa"/>
            <w:tcPrChange w:id="1803" w:author="Marie-Helene" w:date="2017-10-05T11:33:00Z">
              <w:tcPr>
                <w:tcW w:w="5253" w:type="dxa"/>
              </w:tcPr>
            </w:tcPrChange>
          </w:tcPr>
          <w:p w:rsidR="0041167A" w:rsidRPr="00BA4A9C" w:rsidRDefault="0041167A" w:rsidP="00FB416D">
            <w:pPr>
              <w:pStyle w:val="Paragraphedeliste"/>
              <w:numPr>
                <w:ilvl w:val="0"/>
                <w:numId w:val="19"/>
              </w:numPr>
              <w:ind w:left="317" w:hanging="284"/>
              <w:rPr>
                <w:szCs w:val="18"/>
              </w:rPr>
            </w:pPr>
            <w:r w:rsidRPr="00BA4A9C">
              <w:rPr>
                <w:szCs w:val="18"/>
              </w:rPr>
              <w:t>Instruments of ratification, acceptance, approval or accession shall be deposited with the Depositary</w:t>
            </w:r>
            <w:del w:id="1804" w:author="Marie-Helene" w:date="2017-10-31T10:00:00Z">
              <w:r w:rsidRPr="00BA4A9C" w:rsidDel="00FB416D">
                <w:rPr>
                  <w:szCs w:val="18"/>
                </w:rPr>
                <w:delText xml:space="preserve"> [Government of France]</w:delText>
              </w:r>
            </w:del>
            <w:r w:rsidRPr="00BA4A9C">
              <w:rPr>
                <w:szCs w:val="18"/>
              </w:rPr>
              <w:t xml:space="preserve">, who shall then notify each </w:t>
            </w:r>
            <w:del w:id="1805" w:author="Marie-Helene" w:date="2017-10-06T11:16:00Z">
              <w:r w:rsidRPr="00BA4A9C" w:rsidDel="009467CF">
                <w:rPr>
                  <w:szCs w:val="18"/>
                </w:rPr>
                <w:delText>Contracting Party</w:delText>
              </w:r>
            </w:del>
            <w:ins w:id="1806" w:author="Marie-Helene" w:date="2017-10-06T11:16:00Z">
              <w:r w:rsidR="009467CF">
                <w:rPr>
                  <w:szCs w:val="18"/>
                </w:rPr>
                <w:t>Member State</w:t>
              </w:r>
            </w:ins>
            <w:r w:rsidRPr="00BA4A9C">
              <w:rPr>
                <w:szCs w:val="18"/>
              </w:rPr>
              <w:t xml:space="preserve"> and the Secretary-General thereof.</w:t>
            </w:r>
          </w:p>
        </w:tc>
        <w:tc>
          <w:tcPr>
            <w:tcW w:w="6100" w:type="dxa"/>
            <w:tcPrChange w:id="1807" w:author="Marie-Helene" w:date="2017-10-05T11:33:00Z">
              <w:tcPr>
                <w:tcW w:w="5549" w:type="dxa"/>
              </w:tcPr>
            </w:tcPrChange>
          </w:tcPr>
          <w:p w:rsidR="0041167A" w:rsidRPr="00AA6F89" w:rsidRDefault="0041167A">
            <w:pPr>
              <w:rPr>
                <w:szCs w:val="18"/>
              </w:rPr>
            </w:pPr>
            <w:r>
              <w:rPr>
                <w:szCs w:val="18"/>
              </w:rPr>
              <w:t>“</w:t>
            </w:r>
            <w:r w:rsidRPr="00BA4A9C">
              <w:rPr>
                <w:szCs w:val="18"/>
              </w:rPr>
              <w:t xml:space="preserve">Instruments of ratification, acceptance, approval or accession shall be deposited with the </w:t>
            </w:r>
            <w:r w:rsidRPr="000366B0">
              <w:rPr>
                <w:strike/>
                <w:szCs w:val="18"/>
              </w:rPr>
              <w:t>Depositary [</w:t>
            </w:r>
            <w:r w:rsidRPr="00BA4A9C">
              <w:rPr>
                <w:szCs w:val="18"/>
              </w:rPr>
              <w:t>Government of France</w:t>
            </w:r>
            <w:r w:rsidRPr="000366B0">
              <w:rPr>
                <w:strike/>
                <w:szCs w:val="18"/>
              </w:rPr>
              <w:t>]</w:t>
            </w:r>
            <w:r w:rsidRPr="00BA4A9C">
              <w:rPr>
                <w:szCs w:val="18"/>
              </w:rPr>
              <w:t xml:space="preserve">, who shall then notify each Contracting Party and the Secretary-General </w:t>
            </w:r>
            <w:r>
              <w:rPr>
                <w:szCs w:val="18"/>
                <w:u w:val="single"/>
              </w:rPr>
              <w:t>of the Organization</w:t>
            </w:r>
            <w:r>
              <w:rPr>
                <w:szCs w:val="18"/>
              </w:rPr>
              <w:t xml:space="preserve"> </w:t>
            </w:r>
            <w:r w:rsidRPr="00BA4A9C">
              <w:rPr>
                <w:szCs w:val="18"/>
              </w:rPr>
              <w:t>thereof.</w:t>
            </w:r>
            <w:r>
              <w:rPr>
                <w:szCs w:val="18"/>
              </w:rPr>
              <w:t>”</w:t>
            </w:r>
          </w:p>
        </w:tc>
        <w:tc>
          <w:tcPr>
            <w:tcW w:w="1968" w:type="dxa"/>
            <w:tcPrChange w:id="1808" w:author="Marie-Helene" w:date="2017-10-05T11:33:00Z">
              <w:tcPr>
                <w:tcW w:w="1704" w:type="dxa"/>
                <w:gridSpan w:val="2"/>
              </w:tcPr>
            </w:tcPrChange>
          </w:tcPr>
          <w:p w:rsidR="0041167A" w:rsidRPr="00AA6F89" w:rsidRDefault="0041167A">
            <w:pPr>
              <w:rPr>
                <w:szCs w:val="18"/>
              </w:rPr>
            </w:pPr>
            <w:r>
              <w:rPr>
                <w:szCs w:val="18"/>
              </w:rPr>
              <w:t>Japan</w:t>
            </w:r>
          </w:p>
        </w:tc>
      </w:tr>
      <w:tr w:rsidR="0041167A" w:rsidTr="004E2482">
        <w:tc>
          <w:tcPr>
            <w:tcW w:w="1513" w:type="dxa"/>
          </w:tcPr>
          <w:p w:rsidR="0041167A" w:rsidRDefault="0041167A">
            <w:pPr>
              <w:rPr>
                <w:szCs w:val="18"/>
              </w:rPr>
            </w:pPr>
          </w:p>
        </w:tc>
        <w:tc>
          <w:tcPr>
            <w:tcW w:w="5253" w:type="dxa"/>
          </w:tcPr>
          <w:p w:rsidR="0041167A" w:rsidRPr="00BA4A9C" w:rsidRDefault="00612EC4" w:rsidP="00C82D83">
            <w:pPr>
              <w:pStyle w:val="Paragraphedeliste"/>
              <w:numPr>
                <w:ilvl w:val="0"/>
                <w:numId w:val="19"/>
              </w:numPr>
              <w:ind w:left="317" w:hanging="284"/>
              <w:rPr>
                <w:szCs w:val="18"/>
              </w:rPr>
            </w:pPr>
            <w:ins w:id="1809" w:author="Marie-Helene" w:date="2017-10-31T10:02:00Z">
              <w:r>
                <w:rPr>
                  <w:szCs w:val="18"/>
                </w:rPr>
                <w:t xml:space="preserve">No reservation can be made to this Convention. </w:t>
              </w:r>
            </w:ins>
            <w:del w:id="1810" w:author="Marie-Helene" w:date="2017-10-31T10:02:00Z">
              <w:r w:rsidR="0041167A" w:rsidRPr="00BA4A9C" w:rsidDel="00612EC4">
                <w:rPr>
                  <w:szCs w:val="18"/>
                </w:rPr>
                <w:delText>Ratification, acceptance, or approval of, or accession to, this Convention shall be without reservation.</w:delText>
              </w:r>
            </w:del>
          </w:p>
          <w:p w:rsidR="0041167A" w:rsidRPr="00BA4A9C" w:rsidRDefault="0041167A" w:rsidP="00BA4A9C">
            <w:pPr>
              <w:rPr>
                <w:szCs w:val="18"/>
              </w:rPr>
            </w:pPr>
          </w:p>
        </w:tc>
        <w:tc>
          <w:tcPr>
            <w:tcW w:w="6100" w:type="dxa"/>
          </w:tcPr>
          <w:p w:rsidR="0041167A" w:rsidRDefault="0041167A" w:rsidP="007A49C6">
            <w:pPr>
              <w:rPr>
                <w:szCs w:val="18"/>
              </w:rPr>
            </w:pPr>
            <w:r>
              <w:rPr>
                <w:szCs w:val="18"/>
              </w:rPr>
              <w:t>No subject matter that should give rise to the need for reservations. No amendments needed.</w:t>
            </w:r>
          </w:p>
          <w:p w:rsidR="0041167A" w:rsidRDefault="0041167A" w:rsidP="007A49C6">
            <w:pPr>
              <w:rPr>
                <w:szCs w:val="18"/>
              </w:rPr>
            </w:pPr>
          </w:p>
          <w:p w:rsidR="0041167A" w:rsidRDefault="0041167A" w:rsidP="007A49C6">
            <w:pPr>
              <w:rPr>
                <w:szCs w:val="18"/>
              </w:rPr>
            </w:pPr>
            <w:r>
              <w:rPr>
                <w:szCs w:val="18"/>
              </w:rPr>
              <w:t xml:space="preserve">Concern about the absence of a </w:t>
            </w:r>
            <w:r w:rsidRPr="00B70F92">
              <w:rPr>
                <w:b/>
                <w:szCs w:val="18"/>
              </w:rPr>
              <w:t>reservation right</w:t>
            </w:r>
            <w:r>
              <w:rPr>
                <w:szCs w:val="18"/>
              </w:rPr>
              <w:t xml:space="preserve"> at the time of ratification, acceptance, approval or accession to the Convention.</w:t>
            </w:r>
          </w:p>
          <w:p w:rsidR="0041167A" w:rsidRDefault="0041167A" w:rsidP="007A49C6">
            <w:pPr>
              <w:rPr>
                <w:szCs w:val="18"/>
              </w:rPr>
            </w:pPr>
          </w:p>
          <w:p w:rsidR="0041167A" w:rsidRDefault="0041167A" w:rsidP="007A49C6">
            <w:pPr>
              <w:rPr>
                <w:szCs w:val="18"/>
              </w:rPr>
            </w:pPr>
            <w:r>
              <w:rPr>
                <w:szCs w:val="18"/>
              </w:rPr>
              <w:t>Delete. Possibility to make reservations would reduce the threshold of becoming a Party.</w:t>
            </w:r>
            <w:ins w:id="1811" w:author="Marie-Helene" w:date="2017-10-31T10:02:00Z">
              <w:r w:rsidR="00612EC4">
                <w:rPr>
                  <w:szCs w:val="18"/>
                </w:rPr>
                <w:t xml:space="preserve"> Reservations are not incompatible with the purpose of this Convention</w:t>
              </w:r>
            </w:ins>
            <w:ins w:id="1812" w:author="Marie-Helene" w:date="2017-10-31T10:03:00Z">
              <w:r w:rsidR="00612EC4">
                <w:rPr>
                  <w:szCs w:val="18"/>
                </w:rPr>
                <w:t xml:space="preserve"> (especially for amendments)</w:t>
              </w:r>
            </w:ins>
            <w:ins w:id="1813" w:author="Marie-Helene" w:date="2017-10-31T10:02:00Z">
              <w:r w:rsidR="00612EC4">
                <w:rPr>
                  <w:szCs w:val="18"/>
                </w:rPr>
                <w:t>.</w:t>
              </w:r>
            </w:ins>
          </w:p>
          <w:p w:rsidR="00BD7EAD" w:rsidRDefault="00BD7EAD" w:rsidP="007A49C6">
            <w:pPr>
              <w:rPr>
                <w:szCs w:val="18"/>
              </w:rPr>
            </w:pPr>
          </w:p>
          <w:p w:rsidR="00BD7EAD" w:rsidRPr="00156D25" w:rsidRDefault="00BD7EAD" w:rsidP="007A49C6">
            <w:pPr>
              <w:rPr>
                <w:b/>
                <w:color w:val="00558C"/>
                <w:szCs w:val="18"/>
                <w:rPrChange w:id="1814" w:author="Marie-Hélène Grillet" w:date="2017-10-09T12:58:00Z">
                  <w:rPr>
                    <w:szCs w:val="18"/>
                  </w:rPr>
                </w:rPrChange>
              </w:rPr>
            </w:pPr>
            <w:r w:rsidRPr="00156D25">
              <w:rPr>
                <w:b/>
                <w:color w:val="00558C"/>
                <w:szCs w:val="18"/>
              </w:rPr>
              <w:t>Matter for the Diplomatic Conference</w:t>
            </w:r>
          </w:p>
        </w:tc>
        <w:tc>
          <w:tcPr>
            <w:tcW w:w="1968" w:type="dxa"/>
          </w:tcPr>
          <w:p w:rsidR="0041167A" w:rsidRDefault="004E2482">
            <w:pPr>
              <w:rPr>
                <w:szCs w:val="18"/>
              </w:rPr>
            </w:pPr>
            <w:r>
              <w:rPr>
                <w:szCs w:val="18"/>
              </w:rPr>
              <w:t>Australia</w:t>
            </w:r>
          </w:p>
          <w:p w:rsidR="0041167A" w:rsidRDefault="0041167A">
            <w:pPr>
              <w:rPr>
                <w:szCs w:val="18"/>
              </w:rPr>
            </w:pPr>
          </w:p>
          <w:p w:rsidR="0041167A" w:rsidRDefault="0041167A">
            <w:pPr>
              <w:rPr>
                <w:szCs w:val="18"/>
              </w:rPr>
            </w:pPr>
          </w:p>
          <w:p w:rsidR="0041167A" w:rsidRDefault="0041167A">
            <w:pPr>
              <w:rPr>
                <w:szCs w:val="18"/>
              </w:rPr>
            </w:pPr>
            <w:r>
              <w:rPr>
                <w:szCs w:val="18"/>
              </w:rPr>
              <w:t>Iran</w:t>
            </w:r>
          </w:p>
          <w:p w:rsidR="0041167A" w:rsidRDefault="0041167A">
            <w:pPr>
              <w:rPr>
                <w:szCs w:val="18"/>
              </w:rPr>
            </w:pPr>
          </w:p>
          <w:p w:rsidR="0041167A" w:rsidRDefault="0041167A">
            <w:pPr>
              <w:rPr>
                <w:szCs w:val="18"/>
              </w:rPr>
            </w:pPr>
          </w:p>
          <w:p w:rsidR="0041167A" w:rsidRPr="00AA6F89" w:rsidRDefault="0041167A">
            <w:pPr>
              <w:rPr>
                <w:szCs w:val="18"/>
              </w:rPr>
            </w:pPr>
            <w:r>
              <w:rPr>
                <w:szCs w:val="18"/>
              </w:rPr>
              <w:t>Norway</w:t>
            </w:r>
          </w:p>
        </w:tc>
      </w:tr>
      <w:tr w:rsidR="004E2482" w:rsidTr="004E2482">
        <w:tc>
          <w:tcPr>
            <w:tcW w:w="1513" w:type="dxa"/>
          </w:tcPr>
          <w:p w:rsidR="004E2482" w:rsidRDefault="004E2482">
            <w:pPr>
              <w:rPr>
                <w:szCs w:val="18"/>
              </w:rPr>
            </w:pPr>
          </w:p>
        </w:tc>
        <w:tc>
          <w:tcPr>
            <w:tcW w:w="5253" w:type="dxa"/>
          </w:tcPr>
          <w:p w:rsidR="004E2482" w:rsidRPr="004E2482" w:rsidRDefault="004E2482">
            <w:pPr>
              <w:ind w:left="33"/>
              <w:rPr>
                <w:szCs w:val="18"/>
              </w:rPr>
              <w:pPrChange w:id="1815" w:author="Marie-Hélène Grillet" w:date="2017-10-06T09:05:00Z">
                <w:pPr>
                  <w:pStyle w:val="Paragraphedeliste"/>
                  <w:numPr>
                    <w:numId w:val="19"/>
                  </w:numPr>
                  <w:ind w:left="317" w:hanging="284"/>
                </w:pPr>
              </w:pPrChange>
            </w:pPr>
          </w:p>
        </w:tc>
        <w:tc>
          <w:tcPr>
            <w:tcW w:w="6100" w:type="dxa"/>
          </w:tcPr>
          <w:p w:rsidR="004E2482" w:rsidRDefault="00156D25" w:rsidP="007A49C6">
            <w:pPr>
              <w:rPr>
                <w:szCs w:val="18"/>
              </w:rPr>
            </w:pPr>
            <w:r>
              <w:rPr>
                <w:szCs w:val="18"/>
              </w:rPr>
              <w:t>Add a clause on reservations.</w:t>
            </w:r>
          </w:p>
        </w:tc>
        <w:tc>
          <w:tcPr>
            <w:tcW w:w="1968" w:type="dxa"/>
          </w:tcPr>
          <w:p w:rsidR="004E2482" w:rsidRDefault="00156D25">
            <w:pPr>
              <w:rPr>
                <w:szCs w:val="18"/>
              </w:rPr>
            </w:pPr>
            <w:r>
              <w:rPr>
                <w:szCs w:val="18"/>
              </w:rPr>
              <w:t>Canada</w:t>
            </w:r>
          </w:p>
        </w:tc>
      </w:tr>
      <w:tr w:rsidR="0041167A" w:rsidTr="0041167A">
        <w:trPr>
          <w:trPrChange w:id="1816" w:author="Marie-Helene" w:date="2017-10-05T11:33:00Z">
            <w:trPr>
              <w:gridAfter w:val="0"/>
            </w:trPr>
          </w:trPrChange>
        </w:trPr>
        <w:tc>
          <w:tcPr>
            <w:tcW w:w="1513" w:type="dxa"/>
            <w:tcPrChange w:id="1817" w:author="Marie-Helene" w:date="2017-10-05T11:33:00Z">
              <w:tcPr>
                <w:tcW w:w="1513" w:type="dxa"/>
              </w:tcPr>
            </w:tcPrChange>
          </w:tcPr>
          <w:p w:rsidR="0041167A" w:rsidRDefault="0041167A">
            <w:pPr>
              <w:rPr>
                <w:b/>
                <w:szCs w:val="18"/>
              </w:rPr>
            </w:pPr>
          </w:p>
          <w:p w:rsidR="0041167A" w:rsidRPr="009B7412" w:rsidRDefault="0041167A">
            <w:pPr>
              <w:rPr>
                <w:b/>
                <w:szCs w:val="18"/>
              </w:rPr>
            </w:pPr>
            <w:r w:rsidRPr="009B7412">
              <w:rPr>
                <w:b/>
                <w:szCs w:val="18"/>
              </w:rPr>
              <w:t>15</w:t>
            </w:r>
          </w:p>
          <w:p w:rsidR="0041167A" w:rsidRPr="009B7412" w:rsidRDefault="0041167A">
            <w:pPr>
              <w:rPr>
                <w:b/>
                <w:szCs w:val="18"/>
              </w:rPr>
            </w:pPr>
            <w:r w:rsidRPr="009B7412">
              <w:rPr>
                <w:b/>
                <w:szCs w:val="18"/>
              </w:rPr>
              <w:t>Entry into Force</w:t>
            </w:r>
          </w:p>
          <w:p w:rsidR="0041167A" w:rsidRPr="009B7412" w:rsidRDefault="0041167A">
            <w:pPr>
              <w:rPr>
                <w:b/>
                <w:szCs w:val="18"/>
              </w:rPr>
            </w:pPr>
          </w:p>
        </w:tc>
        <w:tc>
          <w:tcPr>
            <w:tcW w:w="5253" w:type="dxa"/>
            <w:tcPrChange w:id="1818" w:author="Marie-Helene" w:date="2017-10-05T11:33:00Z">
              <w:tcPr>
                <w:tcW w:w="5253" w:type="dxa"/>
              </w:tcPr>
            </w:tcPrChange>
          </w:tcPr>
          <w:p w:rsidR="0041167A" w:rsidRPr="009B7412" w:rsidRDefault="0041167A" w:rsidP="009B7412">
            <w:pPr>
              <w:ind w:left="33"/>
              <w:rPr>
                <w:szCs w:val="18"/>
              </w:rPr>
            </w:pPr>
          </w:p>
          <w:p w:rsidR="0041167A" w:rsidRPr="00BA4A9C" w:rsidRDefault="0041167A" w:rsidP="00C82D83">
            <w:pPr>
              <w:pStyle w:val="Paragraphedeliste"/>
              <w:numPr>
                <w:ilvl w:val="0"/>
                <w:numId w:val="20"/>
              </w:numPr>
              <w:ind w:left="317" w:hanging="284"/>
              <w:rPr>
                <w:szCs w:val="18"/>
              </w:rPr>
            </w:pPr>
            <w:r w:rsidRPr="00BA4A9C">
              <w:rPr>
                <w:szCs w:val="18"/>
              </w:rPr>
              <w:t xml:space="preserve">The present Convention shall enter into force on the thirtieth day after the date of deposit of the </w:t>
            </w:r>
            <w:ins w:id="1819" w:author="Marie-Helene" w:date="2017-10-31T10:06:00Z">
              <w:r w:rsidR="00BE6CCE">
                <w:rPr>
                  <w:szCs w:val="18"/>
                </w:rPr>
                <w:t>[</w:t>
              </w:r>
            </w:ins>
            <w:ins w:id="1820" w:author="Marie-Helene" w:date="2017-10-06T11:20:00Z">
              <w:r w:rsidR="00125A74">
                <w:rPr>
                  <w:szCs w:val="18"/>
                </w:rPr>
                <w:t>thirtieth</w:t>
              </w:r>
            </w:ins>
            <w:ins w:id="1821" w:author="Marie-Helene" w:date="2017-10-31T10:06:00Z">
              <w:r w:rsidR="00BE6CCE">
                <w:rPr>
                  <w:szCs w:val="18"/>
                </w:rPr>
                <w:t>]</w:t>
              </w:r>
            </w:ins>
            <w:ins w:id="1822" w:author="Marie-Helene" w:date="2017-10-06T11:20:00Z">
              <w:r w:rsidR="0038201F">
                <w:rPr>
                  <w:szCs w:val="18"/>
                </w:rPr>
                <w:t xml:space="preserve"> </w:t>
              </w:r>
            </w:ins>
            <w:del w:id="1823" w:author="Marie-Helene" w:date="2017-10-06T11:21:00Z">
              <w:r w:rsidRPr="00BA4A9C" w:rsidDel="00125A74">
                <w:rPr>
                  <w:szCs w:val="18"/>
                </w:rPr>
                <w:delText>30</w:delText>
              </w:r>
              <w:r w:rsidRPr="0038201F" w:rsidDel="00125A74">
                <w:rPr>
                  <w:szCs w:val="18"/>
                  <w:vertAlign w:val="superscript"/>
                  <w:rPrChange w:id="1824" w:author="Marie-Helene" w:date="2017-10-06T11:20:00Z">
                    <w:rPr>
                      <w:szCs w:val="18"/>
                    </w:rPr>
                  </w:rPrChange>
                </w:rPr>
                <w:delText>th</w:delText>
              </w:r>
            </w:del>
            <w:r w:rsidRPr="00BA4A9C">
              <w:rPr>
                <w:szCs w:val="18"/>
                <w:vertAlign w:val="superscript"/>
              </w:rPr>
              <w:endnoteReference w:id="6"/>
            </w:r>
            <w:r w:rsidRPr="00BA4A9C">
              <w:rPr>
                <w:szCs w:val="18"/>
              </w:rPr>
              <w:t xml:space="preserve"> instrument of ratification, acceptance, approval or accession.</w:t>
            </w:r>
          </w:p>
        </w:tc>
        <w:tc>
          <w:tcPr>
            <w:tcW w:w="6100" w:type="dxa"/>
            <w:tcPrChange w:id="1825" w:author="Marie-Helene" w:date="2017-10-05T11:33:00Z">
              <w:tcPr>
                <w:tcW w:w="5549" w:type="dxa"/>
              </w:tcPr>
            </w:tcPrChange>
          </w:tcPr>
          <w:p w:rsidR="0041167A" w:rsidRDefault="0041167A">
            <w:pPr>
              <w:rPr>
                <w:szCs w:val="18"/>
              </w:rPr>
            </w:pPr>
          </w:p>
          <w:p w:rsidR="0041167A" w:rsidRPr="00AA6F89" w:rsidRDefault="0041167A">
            <w:pPr>
              <w:rPr>
                <w:szCs w:val="18"/>
              </w:rPr>
            </w:pPr>
            <w:r>
              <w:rPr>
                <w:szCs w:val="18"/>
              </w:rPr>
              <w:t>Thirstiest (in letters</w:t>
            </w:r>
            <w:ins w:id="1826" w:author="Marie-Helene" w:date="2017-10-31T10:06:00Z">
              <w:r w:rsidR="00BE6CCE">
                <w:rPr>
                  <w:szCs w:val="18"/>
                </w:rPr>
                <w:t xml:space="preserve"> and into brackets</w:t>
              </w:r>
            </w:ins>
            <w:r>
              <w:rPr>
                <w:szCs w:val="18"/>
              </w:rPr>
              <w:t>)</w:t>
            </w:r>
          </w:p>
        </w:tc>
        <w:tc>
          <w:tcPr>
            <w:tcW w:w="1968" w:type="dxa"/>
            <w:tcPrChange w:id="1827" w:author="Marie-Helene" w:date="2017-10-05T11:33:00Z">
              <w:tcPr>
                <w:tcW w:w="1704" w:type="dxa"/>
                <w:gridSpan w:val="2"/>
              </w:tcPr>
            </w:tcPrChange>
          </w:tcPr>
          <w:p w:rsidR="0041167A" w:rsidRDefault="0041167A">
            <w:pPr>
              <w:rPr>
                <w:szCs w:val="18"/>
              </w:rPr>
            </w:pPr>
          </w:p>
          <w:p w:rsidR="0041167A" w:rsidRPr="00AA6F89" w:rsidRDefault="0041167A">
            <w:pPr>
              <w:rPr>
                <w:szCs w:val="18"/>
              </w:rPr>
            </w:pPr>
            <w:r>
              <w:rPr>
                <w:szCs w:val="18"/>
              </w:rPr>
              <w:t>Japan</w:t>
            </w:r>
          </w:p>
        </w:tc>
      </w:tr>
      <w:tr w:rsidR="0041167A" w:rsidTr="0041167A">
        <w:trPr>
          <w:trPrChange w:id="1828" w:author="Marie-Helene" w:date="2017-10-05T11:33:00Z">
            <w:trPr>
              <w:gridAfter w:val="0"/>
            </w:trPr>
          </w:trPrChange>
        </w:trPr>
        <w:tc>
          <w:tcPr>
            <w:tcW w:w="1513" w:type="dxa"/>
            <w:tcPrChange w:id="1829" w:author="Marie-Helene" w:date="2017-10-05T11:33:00Z">
              <w:tcPr>
                <w:tcW w:w="1513" w:type="dxa"/>
              </w:tcPr>
            </w:tcPrChange>
          </w:tcPr>
          <w:p w:rsidR="0041167A" w:rsidRDefault="0041167A">
            <w:pPr>
              <w:rPr>
                <w:szCs w:val="18"/>
              </w:rPr>
            </w:pPr>
          </w:p>
        </w:tc>
        <w:tc>
          <w:tcPr>
            <w:tcW w:w="5253" w:type="dxa"/>
            <w:tcPrChange w:id="1830" w:author="Marie-Helene" w:date="2017-10-05T11:33:00Z">
              <w:tcPr>
                <w:tcW w:w="5253" w:type="dxa"/>
              </w:tcPr>
            </w:tcPrChange>
          </w:tcPr>
          <w:p w:rsidR="0041167A" w:rsidRPr="00BA4A9C" w:rsidRDefault="0041167A" w:rsidP="00C82D83">
            <w:pPr>
              <w:pStyle w:val="Paragraphedeliste"/>
              <w:numPr>
                <w:ilvl w:val="0"/>
                <w:numId w:val="20"/>
              </w:numPr>
              <w:ind w:left="317" w:hanging="284"/>
              <w:rPr>
                <w:szCs w:val="18"/>
              </w:rPr>
            </w:pPr>
            <w:r w:rsidRPr="00BA4A9C">
              <w:rPr>
                <w:szCs w:val="18"/>
              </w:rPr>
              <w:t xml:space="preserve">For each State ratifying, accepting, approving or acceding to </w:t>
            </w:r>
            <w:del w:id="1831" w:author="Marie-Helene" w:date="2017-10-06T11:22:00Z">
              <w:r w:rsidRPr="00BA4A9C" w:rsidDel="005F3033">
                <w:rPr>
                  <w:szCs w:val="18"/>
                </w:rPr>
                <w:delText xml:space="preserve">the </w:delText>
              </w:r>
            </w:del>
            <w:ins w:id="1832" w:author="Marie-Helene" w:date="2017-10-06T11:22:00Z">
              <w:r w:rsidR="005F3033">
                <w:rPr>
                  <w:szCs w:val="18"/>
                </w:rPr>
                <w:t>this</w:t>
              </w:r>
              <w:r w:rsidR="005F3033" w:rsidRPr="00BA4A9C">
                <w:rPr>
                  <w:szCs w:val="18"/>
                </w:rPr>
                <w:t xml:space="preserve"> </w:t>
              </w:r>
            </w:ins>
            <w:r w:rsidRPr="00BA4A9C">
              <w:rPr>
                <w:szCs w:val="18"/>
              </w:rPr>
              <w:t>Convention after its entry into force the Convention shall enter into force on the thirtieth day after the deposit of its instrument of ratification, acceptance, approval or accession.</w:t>
            </w:r>
          </w:p>
          <w:p w:rsidR="0041167A" w:rsidRPr="00BA4A9C" w:rsidRDefault="0041167A" w:rsidP="00BA4A9C">
            <w:pPr>
              <w:ind w:left="33"/>
              <w:rPr>
                <w:szCs w:val="18"/>
              </w:rPr>
            </w:pPr>
          </w:p>
        </w:tc>
        <w:tc>
          <w:tcPr>
            <w:tcW w:w="6100" w:type="dxa"/>
            <w:tcPrChange w:id="1833" w:author="Marie-Helene" w:date="2017-10-05T11:33:00Z">
              <w:tcPr>
                <w:tcW w:w="5549" w:type="dxa"/>
              </w:tcPr>
            </w:tcPrChange>
          </w:tcPr>
          <w:p w:rsidR="0041167A" w:rsidRPr="00AA6F89" w:rsidRDefault="0041167A">
            <w:pPr>
              <w:rPr>
                <w:szCs w:val="18"/>
              </w:rPr>
            </w:pPr>
            <w:r>
              <w:rPr>
                <w:szCs w:val="18"/>
              </w:rPr>
              <w:t>“</w:t>
            </w:r>
            <w:r w:rsidRPr="00523EAD">
              <w:rPr>
                <w:szCs w:val="18"/>
                <w:u w:val="single"/>
              </w:rPr>
              <w:t>this</w:t>
            </w:r>
            <w:r>
              <w:rPr>
                <w:szCs w:val="18"/>
              </w:rPr>
              <w:t>” Convention</w:t>
            </w:r>
          </w:p>
        </w:tc>
        <w:tc>
          <w:tcPr>
            <w:tcW w:w="1968" w:type="dxa"/>
            <w:tcPrChange w:id="1834" w:author="Marie-Helene" w:date="2017-10-05T11:33:00Z">
              <w:tcPr>
                <w:tcW w:w="1704" w:type="dxa"/>
                <w:gridSpan w:val="2"/>
              </w:tcPr>
            </w:tcPrChange>
          </w:tcPr>
          <w:p w:rsidR="0041167A" w:rsidRPr="00AA6F89" w:rsidRDefault="0041167A">
            <w:pPr>
              <w:rPr>
                <w:szCs w:val="18"/>
              </w:rPr>
            </w:pPr>
            <w:r>
              <w:rPr>
                <w:szCs w:val="18"/>
              </w:rPr>
              <w:t>Japan</w:t>
            </w:r>
          </w:p>
        </w:tc>
      </w:tr>
      <w:tr w:rsidR="0041167A" w:rsidTr="0041167A">
        <w:trPr>
          <w:trPrChange w:id="1835" w:author="Marie-Helene" w:date="2017-10-05T11:33:00Z">
            <w:trPr>
              <w:gridAfter w:val="0"/>
            </w:trPr>
          </w:trPrChange>
        </w:trPr>
        <w:tc>
          <w:tcPr>
            <w:tcW w:w="1513" w:type="dxa"/>
            <w:tcPrChange w:id="1836" w:author="Marie-Helene" w:date="2017-10-05T11:33:00Z">
              <w:tcPr>
                <w:tcW w:w="1513" w:type="dxa"/>
              </w:tcPr>
            </w:tcPrChange>
          </w:tcPr>
          <w:p w:rsidR="0041167A" w:rsidRDefault="0041167A">
            <w:pPr>
              <w:rPr>
                <w:b/>
                <w:szCs w:val="18"/>
              </w:rPr>
            </w:pPr>
          </w:p>
          <w:p w:rsidR="0041167A" w:rsidRPr="009B7412" w:rsidRDefault="0041167A">
            <w:pPr>
              <w:rPr>
                <w:b/>
                <w:szCs w:val="18"/>
              </w:rPr>
            </w:pPr>
            <w:r w:rsidRPr="009B7412">
              <w:rPr>
                <w:b/>
                <w:szCs w:val="18"/>
              </w:rPr>
              <w:t>16</w:t>
            </w:r>
          </w:p>
          <w:p w:rsidR="0041167A" w:rsidRPr="009B7412" w:rsidRDefault="0041167A">
            <w:pPr>
              <w:rPr>
                <w:b/>
                <w:szCs w:val="18"/>
              </w:rPr>
            </w:pPr>
            <w:r w:rsidRPr="009B7412">
              <w:rPr>
                <w:b/>
                <w:szCs w:val="18"/>
              </w:rPr>
              <w:t>Withdrawal</w:t>
            </w:r>
          </w:p>
        </w:tc>
        <w:tc>
          <w:tcPr>
            <w:tcW w:w="5253" w:type="dxa"/>
            <w:tcPrChange w:id="1837" w:author="Marie-Helene" w:date="2017-10-05T11:33:00Z">
              <w:tcPr>
                <w:tcW w:w="5253" w:type="dxa"/>
              </w:tcPr>
            </w:tcPrChange>
          </w:tcPr>
          <w:p w:rsidR="0041167A" w:rsidRPr="009B7412" w:rsidRDefault="0041167A" w:rsidP="009B7412">
            <w:pPr>
              <w:ind w:left="33"/>
              <w:rPr>
                <w:szCs w:val="18"/>
              </w:rPr>
            </w:pPr>
          </w:p>
          <w:p w:rsidR="0041167A" w:rsidRPr="00BA4A9C" w:rsidRDefault="0041167A">
            <w:pPr>
              <w:pStyle w:val="Paragraphedeliste"/>
              <w:numPr>
                <w:ilvl w:val="0"/>
                <w:numId w:val="21"/>
              </w:numPr>
              <w:ind w:left="317" w:hanging="284"/>
              <w:rPr>
                <w:szCs w:val="18"/>
              </w:rPr>
              <w:pPrChange w:id="1838" w:author="Marie-Helene" w:date="2017-10-31T10:12:00Z">
                <w:pPr>
                  <w:pStyle w:val="Paragraphedeliste"/>
                  <w:numPr>
                    <w:numId w:val="21"/>
                  </w:numPr>
                  <w:ind w:left="753" w:hanging="360"/>
                </w:pPr>
              </w:pPrChange>
            </w:pPr>
            <w:r w:rsidRPr="00BA4A9C">
              <w:rPr>
                <w:szCs w:val="18"/>
              </w:rPr>
              <w:t xml:space="preserve">Any </w:t>
            </w:r>
            <w:del w:id="1839" w:author="Marie-Helene" w:date="2017-10-06T11:21:00Z">
              <w:r w:rsidRPr="00BA4A9C" w:rsidDel="00125A74">
                <w:rPr>
                  <w:szCs w:val="18"/>
                </w:rPr>
                <w:delText>Contracting Party</w:delText>
              </w:r>
            </w:del>
            <w:ins w:id="1840" w:author="Marie-Helene" w:date="2017-10-31T10:12:00Z">
              <w:r w:rsidR="00956943">
                <w:rPr>
                  <w:szCs w:val="18"/>
                </w:rPr>
                <w:t>Contracting State</w:t>
              </w:r>
            </w:ins>
            <w:r w:rsidRPr="00BA4A9C">
              <w:rPr>
                <w:szCs w:val="18"/>
              </w:rPr>
              <w:t xml:space="preserve"> may withdraw from this Convention by giving at least twelve month written notice to the Depositary</w:t>
            </w:r>
            <w:del w:id="1841" w:author="Marie-Helene" w:date="2017-10-31T10:09:00Z">
              <w:r w:rsidRPr="00BA4A9C" w:rsidDel="00956943">
                <w:rPr>
                  <w:szCs w:val="18"/>
                </w:rPr>
                <w:delText xml:space="preserve"> [Government of France]</w:delText>
              </w:r>
            </w:del>
            <w:r w:rsidRPr="00BA4A9C">
              <w:rPr>
                <w:szCs w:val="18"/>
              </w:rPr>
              <w:t xml:space="preserve">, who will immediately inform all </w:t>
            </w:r>
            <w:del w:id="1842" w:author="Marie-Helene" w:date="2017-10-06T11:22:00Z">
              <w:r w:rsidRPr="00BA4A9C" w:rsidDel="009308FE">
                <w:rPr>
                  <w:szCs w:val="18"/>
                </w:rPr>
                <w:delText>Contracting Parties</w:delText>
              </w:r>
            </w:del>
            <w:ins w:id="1843" w:author="Marie-Helene" w:date="2017-10-06T11:22:00Z">
              <w:r w:rsidR="009308FE">
                <w:rPr>
                  <w:szCs w:val="18"/>
                </w:rPr>
                <w:t>Member States</w:t>
              </w:r>
            </w:ins>
            <w:r w:rsidRPr="00BA4A9C">
              <w:rPr>
                <w:szCs w:val="18"/>
              </w:rPr>
              <w:t xml:space="preserve"> </w:t>
            </w:r>
            <w:ins w:id="1844" w:author="Marie-Helene" w:date="2017-10-06T11:26:00Z">
              <w:r w:rsidR="00483DDF">
                <w:rPr>
                  <w:szCs w:val="18"/>
                </w:rPr>
                <w:t xml:space="preserve">and the Secretary-General </w:t>
              </w:r>
            </w:ins>
            <w:r w:rsidRPr="00BA4A9C">
              <w:rPr>
                <w:szCs w:val="18"/>
              </w:rPr>
              <w:t>of such notification.</w:t>
            </w:r>
          </w:p>
        </w:tc>
        <w:tc>
          <w:tcPr>
            <w:tcW w:w="6100" w:type="dxa"/>
            <w:tcPrChange w:id="1845" w:author="Marie-Helene" w:date="2017-10-05T11:33:00Z">
              <w:tcPr>
                <w:tcW w:w="5549" w:type="dxa"/>
              </w:tcPr>
            </w:tcPrChange>
          </w:tcPr>
          <w:p w:rsidR="0041167A" w:rsidRDefault="0041167A">
            <w:pPr>
              <w:rPr>
                <w:szCs w:val="18"/>
              </w:rPr>
            </w:pPr>
          </w:p>
          <w:p w:rsidR="0041167A" w:rsidRDefault="0041167A" w:rsidP="00C030AC">
            <w:pPr>
              <w:rPr>
                <w:szCs w:val="18"/>
              </w:rPr>
            </w:pPr>
            <w:r>
              <w:rPr>
                <w:szCs w:val="18"/>
              </w:rPr>
              <w:t>Change “Contracting Parties” in the first occurrence to “Contracting States”.</w:t>
            </w:r>
          </w:p>
          <w:p w:rsidR="0041167A" w:rsidRDefault="0041167A" w:rsidP="00C030AC">
            <w:pPr>
              <w:rPr>
                <w:szCs w:val="18"/>
              </w:rPr>
            </w:pPr>
            <w:r>
              <w:rPr>
                <w:szCs w:val="18"/>
              </w:rPr>
              <w:t>In accordance with the Vienna Convention on Treaties, “Contracting States” consent to be bound whether or not the treaty is in force for them.</w:t>
            </w:r>
          </w:p>
          <w:p w:rsidR="0041167A" w:rsidRPr="001863F3" w:rsidRDefault="0041167A" w:rsidP="00C030AC">
            <w:pPr>
              <w:rPr>
                <w:i/>
                <w:szCs w:val="18"/>
              </w:rPr>
            </w:pPr>
            <w:r w:rsidRPr="001863F3">
              <w:rPr>
                <w:i/>
                <w:szCs w:val="18"/>
              </w:rPr>
              <w:t>(see general comments at the top of the document)</w:t>
            </w:r>
          </w:p>
          <w:p w:rsidR="0041167A" w:rsidRDefault="0041167A">
            <w:pPr>
              <w:rPr>
                <w:szCs w:val="18"/>
              </w:rPr>
            </w:pPr>
          </w:p>
          <w:p w:rsidR="0041167A" w:rsidRPr="006015BF" w:rsidRDefault="0041167A">
            <w:pPr>
              <w:rPr>
                <w:szCs w:val="18"/>
              </w:rPr>
            </w:pPr>
            <w:r>
              <w:rPr>
                <w:strike/>
                <w:szCs w:val="18"/>
              </w:rPr>
              <w:t>Depositary</w:t>
            </w:r>
            <w:r>
              <w:rPr>
                <w:szCs w:val="18"/>
              </w:rPr>
              <w:t xml:space="preserve"> </w:t>
            </w:r>
          </w:p>
          <w:p w:rsidR="0041167A" w:rsidRDefault="0041167A">
            <w:pPr>
              <w:rPr>
                <w:szCs w:val="18"/>
              </w:rPr>
            </w:pPr>
          </w:p>
          <w:p w:rsidR="0041167A" w:rsidRDefault="0041167A">
            <w:pPr>
              <w:rPr>
                <w:szCs w:val="18"/>
              </w:rPr>
            </w:pPr>
            <w:r>
              <w:rPr>
                <w:szCs w:val="18"/>
              </w:rPr>
              <w:t>Written notice should be sent to the Secretariat.</w:t>
            </w:r>
          </w:p>
          <w:p w:rsidR="0041167A" w:rsidRDefault="0041167A">
            <w:pPr>
              <w:rPr>
                <w:szCs w:val="18"/>
              </w:rPr>
            </w:pPr>
          </w:p>
          <w:p w:rsidR="0041167A" w:rsidRPr="00AA6F89" w:rsidRDefault="0041167A">
            <w:pPr>
              <w:rPr>
                <w:szCs w:val="18"/>
              </w:rPr>
            </w:pPr>
            <w:r>
              <w:rPr>
                <w:szCs w:val="18"/>
              </w:rPr>
              <w:t>Change “Contracting Party” for “Member State”</w:t>
            </w:r>
          </w:p>
        </w:tc>
        <w:tc>
          <w:tcPr>
            <w:tcW w:w="1968" w:type="dxa"/>
            <w:tcPrChange w:id="1846" w:author="Marie-Helene" w:date="2017-10-05T11:33:00Z">
              <w:tcPr>
                <w:tcW w:w="1704" w:type="dxa"/>
                <w:gridSpan w:val="2"/>
              </w:tcPr>
            </w:tcPrChange>
          </w:tcPr>
          <w:p w:rsidR="0041167A" w:rsidRDefault="0041167A">
            <w:pPr>
              <w:rPr>
                <w:szCs w:val="18"/>
              </w:rPr>
            </w:pPr>
          </w:p>
          <w:p w:rsidR="0041167A" w:rsidRDefault="0041167A">
            <w:pPr>
              <w:rPr>
                <w:szCs w:val="18"/>
              </w:rPr>
            </w:pPr>
            <w:r>
              <w:rPr>
                <w:szCs w:val="18"/>
              </w:rPr>
              <w:t>Australia</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r>
              <w:rPr>
                <w:szCs w:val="18"/>
              </w:rPr>
              <w:t>Japan</w:t>
            </w:r>
          </w:p>
          <w:p w:rsidR="0041167A" w:rsidRDefault="0041167A">
            <w:pPr>
              <w:rPr>
                <w:szCs w:val="18"/>
              </w:rPr>
            </w:pPr>
          </w:p>
          <w:p w:rsidR="0041167A" w:rsidRDefault="0041167A">
            <w:pPr>
              <w:rPr>
                <w:szCs w:val="18"/>
              </w:rPr>
            </w:pPr>
            <w:r>
              <w:rPr>
                <w:szCs w:val="18"/>
              </w:rPr>
              <w:t>Korea</w:t>
            </w:r>
          </w:p>
          <w:p w:rsidR="0041167A" w:rsidRDefault="0041167A">
            <w:pPr>
              <w:rPr>
                <w:szCs w:val="18"/>
              </w:rPr>
            </w:pPr>
          </w:p>
          <w:p w:rsidR="0041167A" w:rsidRPr="00AA6F89" w:rsidRDefault="0041167A">
            <w:pPr>
              <w:rPr>
                <w:szCs w:val="18"/>
              </w:rPr>
            </w:pPr>
            <w:r>
              <w:rPr>
                <w:szCs w:val="18"/>
              </w:rPr>
              <w:t>Spain</w:t>
            </w:r>
          </w:p>
        </w:tc>
      </w:tr>
      <w:tr w:rsidR="0041167A" w:rsidTr="0041167A">
        <w:trPr>
          <w:trPrChange w:id="1847" w:author="Marie-Helene" w:date="2017-10-05T11:33:00Z">
            <w:trPr>
              <w:gridAfter w:val="0"/>
            </w:trPr>
          </w:trPrChange>
        </w:trPr>
        <w:tc>
          <w:tcPr>
            <w:tcW w:w="1513" w:type="dxa"/>
            <w:tcPrChange w:id="1848" w:author="Marie-Helene" w:date="2017-10-05T11:33:00Z">
              <w:tcPr>
                <w:tcW w:w="1513" w:type="dxa"/>
              </w:tcPr>
            </w:tcPrChange>
          </w:tcPr>
          <w:p w:rsidR="0041167A" w:rsidRDefault="0041167A">
            <w:pPr>
              <w:rPr>
                <w:szCs w:val="18"/>
              </w:rPr>
            </w:pPr>
          </w:p>
        </w:tc>
        <w:tc>
          <w:tcPr>
            <w:tcW w:w="5253" w:type="dxa"/>
            <w:tcPrChange w:id="1849" w:author="Marie-Helene" w:date="2017-10-05T11:33:00Z">
              <w:tcPr>
                <w:tcW w:w="5253" w:type="dxa"/>
              </w:tcPr>
            </w:tcPrChange>
          </w:tcPr>
          <w:p w:rsidR="0041167A" w:rsidRPr="00BA4A9C" w:rsidRDefault="0041167A" w:rsidP="0067233C">
            <w:pPr>
              <w:pStyle w:val="Paragraphedeliste"/>
              <w:numPr>
                <w:ilvl w:val="0"/>
                <w:numId w:val="21"/>
              </w:numPr>
              <w:ind w:left="317" w:hanging="284"/>
              <w:rPr>
                <w:szCs w:val="18"/>
              </w:rPr>
            </w:pPr>
            <w:r w:rsidRPr="00BA4A9C">
              <w:rPr>
                <w:szCs w:val="18"/>
              </w:rPr>
              <w:t xml:space="preserve">Notification of withdrawal may be given at any time after the expiration of </w:t>
            </w:r>
            <w:del w:id="1850" w:author="Marie-Helene" w:date="2017-10-31T10:14:00Z">
              <w:r w:rsidRPr="00BA4A9C" w:rsidDel="0067233C">
                <w:rPr>
                  <w:szCs w:val="18"/>
                </w:rPr>
                <w:delText xml:space="preserve">twelve </w:delText>
              </w:r>
            </w:del>
            <w:ins w:id="1851" w:author="Marie-Helene" w:date="2017-10-31T10:14:00Z">
              <w:r w:rsidR="0067233C">
                <w:rPr>
                  <w:szCs w:val="18"/>
                </w:rPr>
                <w:t>six</w:t>
              </w:r>
              <w:r w:rsidR="0067233C" w:rsidRPr="00BA4A9C">
                <w:rPr>
                  <w:szCs w:val="18"/>
                </w:rPr>
                <w:t xml:space="preserve"> </w:t>
              </w:r>
            </w:ins>
            <w:r w:rsidRPr="00BA4A9C">
              <w:rPr>
                <w:szCs w:val="18"/>
              </w:rPr>
              <w:t xml:space="preserve">months from the date on which </w:t>
            </w:r>
            <w:del w:id="1852" w:author="Marie-Helene" w:date="2017-10-06T11:27:00Z">
              <w:r w:rsidRPr="00BA4A9C" w:rsidDel="00483DDF">
                <w:rPr>
                  <w:szCs w:val="18"/>
                </w:rPr>
                <w:delText xml:space="preserve">the </w:delText>
              </w:r>
            </w:del>
            <w:ins w:id="1853" w:author="Marie-Helene" w:date="2017-10-06T11:27:00Z">
              <w:r w:rsidR="00483DDF">
                <w:rPr>
                  <w:szCs w:val="18"/>
                </w:rPr>
                <w:t>this</w:t>
              </w:r>
              <w:r w:rsidR="00483DDF" w:rsidRPr="00BA4A9C">
                <w:rPr>
                  <w:szCs w:val="18"/>
                </w:rPr>
                <w:t xml:space="preserve"> </w:t>
              </w:r>
            </w:ins>
            <w:r w:rsidRPr="00BA4A9C">
              <w:rPr>
                <w:szCs w:val="18"/>
              </w:rPr>
              <w:t>Convention has come into force.</w:t>
            </w:r>
          </w:p>
        </w:tc>
        <w:tc>
          <w:tcPr>
            <w:tcW w:w="6100" w:type="dxa"/>
            <w:tcPrChange w:id="1854" w:author="Marie-Helene" w:date="2017-10-05T11:33:00Z">
              <w:tcPr>
                <w:tcW w:w="5549" w:type="dxa"/>
              </w:tcPr>
            </w:tcPrChange>
          </w:tcPr>
          <w:p w:rsidR="0041167A" w:rsidRDefault="0041167A">
            <w:pPr>
              <w:rPr>
                <w:ins w:id="1855" w:author="Marie-Helene" w:date="2017-10-31T10:14:00Z"/>
                <w:szCs w:val="18"/>
              </w:rPr>
            </w:pPr>
            <w:r>
              <w:rPr>
                <w:szCs w:val="18"/>
              </w:rPr>
              <w:t>“</w:t>
            </w:r>
            <w:r>
              <w:rPr>
                <w:szCs w:val="18"/>
                <w:u w:val="single"/>
              </w:rPr>
              <w:t>this</w:t>
            </w:r>
            <w:r>
              <w:rPr>
                <w:szCs w:val="18"/>
              </w:rPr>
              <w:t>” Convention</w:t>
            </w:r>
          </w:p>
          <w:p w:rsidR="0067233C" w:rsidRDefault="0067233C">
            <w:pPr>
              <w:rPr>
                <w:ins w:id="1856" w:author="Marie-Helene" w:date="2017-10-31T10:14:00Z"/>
                <w:szCs w:val="18"/>
              </w:rPr>
            </w:pPr>
          </w:p>
          <w:p w:rsidR="0067233C" w:rsidRPr="00AA6F89" w:rsidRDefault="0067233C">
            <w:pPr>
              <w:rPr>
                <w:szCs w:val="18"/>
              </w:rPr>
            </w:pPr>
            <w:ins w:id="1857" w:author="Marie-Helene" w:date="2017-10-31T10:14:00Z">
              <w:r>
                <w:rPr>
                  <w:szCs w:val="18"/>
                </w:rPr>
                <w:t>Twelve changed to six based on a comment from Ireland.</w:t>
              </w:r>
            </w:ins>
          </w:p>
        </w:tc>
        <w:tc>
          <w:tcPr>
            <w:tcW w:w="1968" w:type="dxa"/>
            <w:tcPrChange w:id="1858" w:author="Marie-Helene" w:date="2017-10-05T11:33:00Z">
              <w:tcPr>
                <w:tcW w:w="1704" w:type="dxa"/>
                <w:gridSpan w:val="2"/>
              </w:tcPr>
            </w:tcPrChange>
          </w:tcPr>
          <w:p w:rsidR="0041167A" w:rsidRPr="00AA6F89" w:rsidRDefault="0041167A">
            <w:pPr>
              <w:rPr>
                <w:szCs w:val="18"/>
              </w:rPr>
            </w:pPr>
            <w:r>
              <w:rPr>
                <w:szCs w:val="18"/>
              </w:rPr>
              <w:t>Japan</w:t>
            </w:r>
          </w:p>
        </w:tc>
      </w:tr>
      <w:tr w:rsidR="0041167A" w:rsidTr="009D589E">
        <w:tc>
          <w:tcPr>
            <w:tcW w:w="1513" w:type="dxa"/>
          </w:tcPr>
          <w:p w:rsidR="0041167A" w:rsidRDefault="0041167A">
            <w:pPr>
              <w:rPr>
                <w:szCs w:val="18"/>
              </w:rPr>
            </w:pPr>
          </w:p>
        </w:tc>
        <w:tc>
          <w:tcPr>
            <w:tcW w:w="5253" w:type="dxa"/>
          </w:tcPr>
          <w:p w:rsidR="0041167A" w:rsidRPr="00BA4A9C" w:rsidRDefault="0041167A" w:rsidP="00C82D83">
            <w:pPr>
              <w:pStyle w:val="Paragraphedeliste"/>
              <w:numPr>
                <w:ilvl w:val="0"/>
                <w:numId w:val="21"/>
              </w:numPr>
              <w:ind w:left="317" w:hanging="284"/>
              <w:rPr>
                <w:szCs w:val="18"/>
              </w:rPr>
            </w:pPr>
            <w:r w:rsidRPr="00BA4A9C">
              <w:rPr>
                <w:szCs w:val="18"/>
              </w:rPr>
              <w:t>The withdrawal shall take effect on 31 December following the expiration of the notice.</w:t>
            </w:r>
          </w:p>
          <w:p w:rsidR="0041167A" w:rsidRPr="00BA4A9C" w:rsidRDefault="0041167A">
            <w:pPr>
              <w:rPr>
                <w:szCs w:val="18"/>
              </w:rPr>
              <w:pPrChange w:id="1859" w:author="Marie-Helene" w:date="2017-10-06T11:30:00Z">
                <w:pPr>
                  <w:ind w:left="33"/>
                </w:pPr>
              </w:pPrChange>
            </w:pPr>
          </w:p>
        </w:tc>
        <w:tc>
          <w:tcPr>
            <w:tcW w:w="6100" w:type="dxa"/>
          </w:tcPr>
          <w:p w:rsidR="0041167A" w:rsidRDefault="009D589E">
            <w:pPr>
              <w:rPr>
                <w:szCs w:val="18"/>
              </w:rPr>
            </w:pPr>
            <w:r>
              <w:rPr>
                <w:szCs w:val="18"/>
              </w:rPr>
              <w:t>Consider redrafting to shorten the timeframe in which a withdrawal from the Convention will be effective, for example by merging paras. 16(1), (2), and (3), to say the following:</w:t>
            </w:r>
          </w:p>
          <w:p w:rsidR="009D589E" w:rsidRPr="009D589E" w:rsidDel="0067233C" w:rsidRDefault="009D589E" w:rsidP="0067233C">
            <w:pPr>
              <w:rPr>
                <w:del w:id="1860" w:author="Marie-Helene" w:date="2017-10-31T10:15:00Z"/>
                <w:szCs w:val="18"/>
              </w:rPr>
            </w:pPr>
            <w:r>
              <w:rPr>
                <w:szCs w:val="18"/>
              </w:rPr>
              <w:t xml:space="preserve">“A Contracting Party may, by written notification addressed to the Depositary, withdraw from this Convention. The Depositary will immediately inform all Contracting Parties of such notification. The withdrawal shall take affect 1 year </w:t>
            </w:r>
            <w:r>
              <w:rPr>
                <w:szCs w:val="18"/>
              </w:rPr>
              <w:lastRenderedPageBreak/>
              <w:t>after the date of receipt of the notification by the Depositary”. May add “unless the notification specifies a later date.”</w:t>
            </w:r>
          </w:p>
          <w:p w:rsidR="006C295B" w:rsidRPr="00AA6F89" w:rsidRDefault="006C295B">
            <w:pPr>
              <w:rPr>
                <w:szCs w:val="18"/>
              </w:rPr>
            </w:pPr>
          </w:p>
        </w:tc>
        <w:tc>
          <w:tcPr>
            <w:tcW w:w="1968" w:type="dxa"/>
          </w:tcPr>
          <w:p w:rsidR="0041167A" w:rsidRPr="00AA6F89" w:rsidRDefault="006C295B">
            <w:pPr>
              <w:rPr>
                <w:szCs w:val="18"/>
              </w:rPr>
            </w:pPr>
            <w:r>
              <w:rPr>
                <w:szCs w:val="18"/>
              </w:rPr>
              <w:lastRenderedPageBreak/>
              <w:t>Canada</w:t>
            </w:r>
          </w:p>
        </w:tc>
      </w:tr>
      <w:tr w:rsidR="0041167A" w:rsidTr="000E65DA">
        <w:tc>
          <w:tcPr>
            <w:tcW w:w="1513" w:type="dxa"/>
          </w:tcPr>
          <w:p w:rsidR="0041167A" w:rsidRDefault="0041167A">
            <w:pPr>
              <w:rPr>
                <w:b/>
                <w:szCs w:val="18"/>
              </w:rPr>
            </w:pPr>
          </w:p>
          <w:p w:rsidR="0041167A" w:rsidRPr="009B7412" w:rsidRDefault="0041167A">
            <w:pPr>
              <w:rPr>
                <w:b/>
                <w:szCs w:val="18"/>
              </w:rPr>
            </w:pPr>
            <w:r w:rsidRPr="009B7412">
              <w:rPr>
                <w:b/>
                <w:szCs w:val="18"/>
              </w:rPr>
              <w:t>17</w:t>
            </w:r>
          </w:p>
          <w:p w:rsidR="0041167A" w:rsidRPr="009B7412" w:rsidRDefault="0041167A">
            <w:pPr>
              <w:rPr>
                <w:b/>
                <w:szCs w:val="18"/>
              </w:rPr>
            </w:pPr>
            <w:r w:rsidRPr="009B7412">
              <w:rPr>
                <w:b/>
                <w:szCs w:val="18"/>
              </w:rPr>
              <w:t>Termination</w:t>
            </w:r>
          </w:p>
        </w:tc>
        <w:tc>
          <w:tcPr>
            <w:tcW w:w="5253" w:type="dxa"/>
          </w:tcPr>
          <w:p w:rsidR="0041167A" w:rsidRPr="009B7412" w:rsidRDefault="0041167A" w:rsidP="009B7412">
            <w:pPr>
              <w:ind w:left="33"/>
              <w:rPr>
                <w:szCs w:val="18"/>
              </w:rPr>
            </w:pPr>
          </w:p>
          <w:p w:rsidR="0041167A" w:rsidRPr="00BA4A9C" w:rsidRDefault="0041167A">
            <w:pPr>
              <w:pStyle w:val="Paragraphedeliste"/>
              <w:numPr>
                <w:ilvl w:val="0"/>
                <w:numId w:val="22"/>
              </w:numPr>
              <w:ind w:left="317" w:hanging="284"/>
              <w:rPr>
                <w:szCs w:val="18"/>
              </w:rPr>
              <w:pPrChange w:id="1861" w:author="Marie-Helene" w:date="2017-10-06T11:34:00Z">
                <w:pPr>
                  <w:pStyle w:val="Paragraphedeliste"/>
                  <w:numPr>
                    <w:numId w:val="22"/>
                  </w:numPr>
                  <w:ind w:left="753" w:hanging="360"/>
                </w:pPr>
              </w:pPrChange>
            </w:pPr>
            <w:r w:rsidRPr="00BA4A9C">
              <w:rPr>
                <w:szCs w:val="18"/>
              </w:rPr>
              <w:t xml:space="preserve">This Convention may be terminated by decision of the General Assembly upon a two-thirds majority of </w:t>
            </w:r>
            <w:del w:id="1862" w:author="Marie-Helene" w:date="2017-10-06T11:34:00Z">
              <w:r w:rsidRPr="00BA4A9C" w:rsidDel="006C295B">
                <w:rPr>
                  <w:szCs w:val="18"/>
                </w:rPr>
                <w:delText>Contracting Parties</w:delText>
              </w:r>
            </w:del>
            <w:ins w:id="1863" w:author="Marie-Helene" w:date="2017-10-06T11:34:00Z">
              <w:r w:rsidR="006C295B">
                <w:rPr>
                  <w:szCs w:val="18"/>
                </w:rPr>
                <w:t>Member States</w:t>
              </w:r>
            </w:ins>
            <w:r w:rsidRPr="00BA4A9C">
              <w:rPr>
                <w:szCs w:val="18"/>
              </w:rPr>
              <w:t xml:space="preserve"> </w:t>
            </w:r>
            <w:r w:rsidRPr="003D59DC">
              <w:rPr>
                <w:szCs w:val="18"/>
                <w:highlight w:val="yellow"/>
                <w:rPrChange w:id="1864" w:author="Marie-Helene" w:date="2017-10-31T10:21:00Z">
                  <w:rPr>
                    <w:szCs w:val="18"/>
                  </w:rPr>
                </w:rPrChange>
              </w:rPr>
              <w:t>present and voting</w:t>
            </w:r>
            <w:r w:rsidRPr="00BA4A9C">
              <w:rPr>
                <w:szCs w:val="18"/>
              </w:rPr>
              <w:t xml:space="preserve">, excluding any </w:t>
            </w:r>
            <w:del w:id="1865" w:author="Marie-Helene" w:date="2017-10-06T11:34:00Z">
              <w:r w:rsidRPr="00BA4A9C" w:rsidDel="006C295B">
                <w:rPr>
                  <w:szCs w:val="18"/>
                </w:rPr>
                <w:delText>Contracting Party</w:delText>
              </w:r>
            </w:del>
            <w:ins w:id="1866" w:author="Marie-Helene" w:date="2017-10-06T11:34:00Z">
              <w:r w:rsidR="006C295B">
                <w:rPr>
                  <w:szCs w:val="18"/>
                </w:rPr>
                <w:t>Member State</w:t>
              </w:r>
            </w:ins>
            <w:r w:rsidRPr="00BA4A9C">
              <w:rPr>
                <w:szCs w:val="18"/>
              </w:rPr>
              <w:t xml:space="preserve"> denied by Article 4.7 the rights and benefits conferred on </w:t>
            </w:r>
            <w:del w:id="1867" w:author="Marie-Helene" w:date="2017-10-06T11:34:00Z">
              <w:r w:rsidRPr="00BA4A9C" w:rsidDel="006C295B">
                <w:rPr>
                  <w:szCs w:val="18"/>
                </w:rPr>
                <w:delText>Contracting Parties</w:delText>
              </w:r>
            </w:del>
            <w:ins w:id="1868" w:author="Marie-Helene" w:date="2017-10-06T11:34:00Z">
              <w:r w:rsidR="006C295B">
                <w:rPr>
                  <w:szCs w:val="18"/>
                </w:rPr>
                <w:t>Member States</w:t>
              </w:r>
            </w:ins>
            <w:r w:rsidRPr="00BA4A9C">
              <w:rPr>
                <w:szCs w:val="18"/>
              </w:rPr>
              <w:t>.</w:t>
            </w:r>
          </w:p>
        </w:tc>
        <w:tc>
          <w:tcPr>
            <w:tcW w:w="6100" w:type="dxa"/>
          </w:tcPr>
          <w:p w:rsidR="0041167A" w:rsidRDefault="0041167A">
            <w:pPr>
              <w:rPr>
                <w:szCs w:val="18"/>
              </w:rPr>
            </w:pPr>
          </w:p>
          <w:p w:rsidR="0041167A" w:rsidRDefault="0041167A">
            <w:pPr>
              <w:rPr>
                <w:szCs w:val="18"/>
              </w:rPr>
            </w:pPr>
            <w:r>
              <w:rPr>
                <w:szCs w:val="18"/>
              </w:rPr>
              <w:t>Decision should be taken by a more representative majority (e.g. 2/3 of the Contracting Parties) than 2/3 of the Contracting Parties present and voting.</w:t>
            </w:r>
          </w:p>
          <w:p w:rsidR="0041167A" w:rsidRPr="000E65DA" w:rsidRDefault="000E65DA">
            <w:pPr>
              <w:rPr>
                <w:color w:val="00558C"/>
                <w:szCs w:val="18"/>
              </w:rPr>
            </w:pPr>
            <w:r w:rsidRPr="000E65DA">
              <w:rPr>
                <w:color w:val="00558C"/>
                <w:szCs w:val="18"/>
              </w:rPr>
              <w:t>Termination and amendments should have the same procedure.</w:t>
            </w:r>
          </w:p>
          <w:p w:rsidR="004D124D" w:rsidRDefault="004D124D">
            <w:pPr>
              <w:rPr>
                <w:szCs w:val="18"/>
              </w:rPr>
            </w:pPr>
          </w:p>
          <w:p w:rsidR="0041167A" w:rsidRDefault="0041167A">
            <w:pPr>
              <w:rPr>
                <w:ins w:id="1869" w:author="Marie-Helene" w:date="2017-10-31T10:20:00Z"/>
                <w:szCs w:val="18"/>
              </w:rPr>
            </w:pPr>
            <w:r>
              <w:rPr>
                <w:szCs w:val="18"/>
              </w:rPr>
              <w:t>Change “Contracting Parties” for “Member States”</w:t>
            </w:r>
          </w:p>
          <w:p w:rsidR="0067233C" w:rsidRDefault="0067233C">
            <w:pPr>
              <w:rPr>
                <w:ins w:id="1870" w:author="Marie-Helene" w:date="2017-10-31T10:20:00Z"/>
                <w:szCs w:val="18"/>
              </w:rPr>
            </w:pPr>
          </w:p>
          <w:p w:rsidR="0067233C" w:rsidRPr="00AA6F89" w:rsidRDefault="0067233C">
            <w:pPr>
              <w:rPr>
                <w:szCs w:val="18"/>
              </w:rPr>
            </w:pPr>
            <w:ins w:id="1871" w:author="Marie-Helene" w:date="2017-10-31T10:20:00Z">
              <w:r w:rsidRPr="0067233C">
                <w:rPr>
                  <w:szCs w:val="18"/>
                  <w:highlight w:val="yellow"/>
                  <w:rPrChange w:id="1872" w:author="Marie-Helene" w:date="2017-10-31T10:21:00Z">
                    <w:rPr>
                      <w:szCs w:val="18"/>
                    </w:rPr>
                  </w:rPrChange>
                </w:rPr>
                <w:t>Check General Regulations for</w:t>
              </w:r>
            </w:ins>
            <w:ins w:id="1873" w:author="Marie-Helene" w:date="2017-10-31T10:21:00Z">
              <w:r>
                <w:rPr>
                  <w:szCs w:val="18"/>
                  <w:highlight w:val="yellow"/>
                </w:rPr>
                <w:t xml:space="preserve"> </w:t>
              </w:r>
            </w:ins>
            <w:ins w:id="1874" w:author="Marie-Helene" w:date="2017-10-31T10:20:00Z">
              <w:r w:rsidRPr="0067233C">
                <w:rPr>
                  <w:szCs w:val="18"/>
                  <w:highlight w:val="yellow"/>
                  <w:rPrChange w:id="1875" w:author="Marie-Helene" w:date="2017-10-31T10:21:00Z">
                    <w:rPr>
                      <w:szCs w:val="18"/>
                    </w:rPr>
                  </w:rPrChange>
                </w:rPr>
                <w:t>postal or electronic vote for GA</w:t>
              </w:r>
            </w:ins>
            <w:ins w:id="1876" w:author="Marie-Helene" w:date="2017-10-31T10:21:00Z">
              <w:r w:rsidR="003D59DC">
                <w:rPr>
                  <w:szCs w:val="18"/>
                  <w:highlight w:val="yellow"/>
                </w:rPr>
                <w:t xml:space="preserve"> (present and voting)</w:t>
              </w:r>
            </w:ins>
            <w:ins w:id="1877" w:author="Marie-Helene" w:date="2017-10-31T10:20:00Z">
              <w:r w:rsidRPr="0067233C">
                <w:rPr>
                  <w:szCs w:val="18"/>
                  <w:highlight w:val="yellow"/>
                  <w:rPrChange w:id="1878" w:author="Marie-Helene" w:date="2017-10-31T10:21:00Z">
                    <w:rPr>
                      <w:szCs w:val="18"/>
                    </w:rPr>
                  </w:rPrChange>
                </w:rPr>
                <w:t>.</w:t>
              </w:r>
            </w:ins>
          </w:p>
        </w:tc>
        <w:tc>
          <w:tcPr>
            <w:tcW w:w="1968" w:type="dxa"/>
          </w:tcPr>
          <w:p w:rsidR="0041167A" w:rsidRDefault="0041167A">
            <w:pPr>
              <w:rPr>
                <w:szCs w:val="18"/>
              </w:rPr>
            </w:pPr>
          </w:p>
          <w:p w:rsidR="0041167A" w:rsidRDefault="0041167A">
            <w:pPr>
              <w:rPr>
                <w:szCs w:val="18"/>
              </w:rPr>
            </w:pPr>
            <w:r>
              <w:rPr>
                <w:szCs w:val="18"/>
              </w:rPr>
              <w:t>Romania</w:t>
            </w:r>
          </w:p>
          <w:p w:rsidR="0041167A" w:rsidRDefault="0041167A">
            <w:pPr>
              <w:rPr>
                <w:szCs w:val="18"/>
              </w:rPr>
            </w:pPr>
          </w:p>
          <w:p w:rsidR="0041167A" w:rsidRDefault="0041167A">
            <w:pPr>
              <w:rPr>
                <w:szCs w:val="18"/>
              </w:rPr>
            </w:pPr>
          </w:p>
          <w:p w:rsidR="004D124D" w:rsidRDefault="004D124D">
            <w:pPr>
              <w:rPr>
                <w:szCs w:val="18"/>
              </w:rPr>
            </w:pPr>
          </w:p>
          <w:p w:rsidR="0041167A" w:rsidRPr="00AA6F89" w:rsidRDefault="0041167A">
            <w:pPr>
              <w:rPr>
                <w:szCs w:val="18"/>
              </w:rPr>
            </w:pPr>
            <w:r>
              <w:rPr>
                <w:szCs w:val="18"/>
              </w:rPr>
              <w:t>Spain</w:t>
            </w:r>
          </w:p>
        </w:tc>
      </w:tr>
      <w:tr w:rsidR="0041167A" w:rsidTr="00B54333">
        <w:tc>
          <w:tcPr>
            <w:tcW w:w="1513" w:type="dxa"/>
          </w:tcPr>
          <w:p w:rsidR="0041167A" w:rsidRDefault="0041167A">
            <w:pPr>
              <w:rPr>
                <w:szCs w:val="18"/>
              </w:rPr>
            </w:pPr>
          </w:p>
        </w:tc>
        <w:tc>
          <w:tcPr>
            <w:tcW w:w="5253" w:type="dxa"/>
          </w:tcPr>
          <w:p w:rsidR="0041167A" w:rsidRPr="00BA4A9C" w:rsidRDefault="0041167A" w:rsidP="00C82D83">
            <w:pPr>
              <w:pStyle w:val="Paragraphedeliste"/>
              <w:numPr>
                <w:ilvl w:val="0"/>
                <w:numId w:val="22"/>
              </w:numPr>
              <w:ind w:left="317" w:hanging="284"/>
              <w:rPr>
                <w:szCs w:val="18"/>
              </w:rPr>
            </w:pPr>
            <w:r w:rsidRPr="00BA4A9C">
              <w:rPr>
                <w:szCs w:val="18"/>
              </w:rPr>
              <w:t>The date of termination will be twelve months after the date of the above decision</w:t>
            </w:r>
            <w:r w:rsidRPr="00A54DFE">
              <w:rPr>
                <w:color w:val="FF0000"/>
                <w:szCs w:val="18"/>
                <w:u w:val="single"/>
              </w:rPr>
              <w:t>,</w:t>
            </w:r>
            <w:r w:rsidRPr="00BA4A9C">
              <w:rPr>
                <w:szCs w:val="18"/>
              </w:rPr>
              <w:t xml:space="preserve"> and in the intervening period the Council shall be responsible for the winding up of the Organization in accordance with the General Regulations.</w:t>
            </w:r>
          </w:p>
          <w:p w:rsidR="0041167A" w:rsidRPr="00BA4A9C" w:rsidRDefault="0041167A" w:rsidP="00BA4A9C">
            <w:pPr>
              <w:ind w:left="33"/>
              <w:rPr>
                <w:szCs w:val="18"/>
              </w:rPr>
            </w:pPr>
          </w:p>
        </w:tc>
        <w:tc>
          <w:tcPr>
            <w:tcW w:w="6100" w:type="dxa"/>
          </w:tcPr>
          <w:p w:rsidR="0041167A" w:rsidRPr="00AA6F89" w:rsidRDefault="0041167A">
            <w:pPr>
              <w:rPr>
                <w:szCs w:val="18"/>
              </w:rPr>
            </w:pPr>
            <w:r>
              <w:rPr>
                <w:szCs w:val="18"/>
              </w:rPr>
              <w:t>Editorial (see text)</w:t>
            </w:r>
          </w:p>
        </w:tc>
        <w:tc>
          <w:tcPr>
            <w:tcW w:w="1968" w:type="dxa"/>
          </w:tcPr>
          <w:p w:rsidR="0041167A" w:rsidRPr="00AA6F89" w:rsidRDefault="0041167A">
            <w:pPr>
              <w:rPr>
                <w:szCs w:val="18"/>
              </w:rPr>
            </w:pPr>
            <w:r>
              <w:rPr>
                <w:szCs w:val="18"/>
              </w:rPr>
              <w:t>Japan</w:t>
            </w:r>
          </w:p>
        </w:tc>
      </w:tr>
      <w:tr w:rsidR="0041167A" w:rsidRPr="00A37A36" w:rsidTr="0002234D">
        <w:tc>
          <w:tcPr>
            <w:tcW w:w="1513" w:type="dxa"/>
          </w:tcPr>
          <w:p w:rsidR="0041167A" w:rsidRDefault="0041167A">
            <w:pPr>
              <w:rPr>
                <w:b/>
                <w:szCs w:val="18"/>
              </w:rPr>
            </w:pPr>
          </w:p>
          <w:p w:rsidR="0041167A" w:rsidRPr="009B7412" w:rsidRDefault="0041167A">
            <w:pPr>
              <w:rPr>
                <w:b/>
                <w:szCs w:val="18"/>
              </w:rPr>
            </w:pPr>
            <w:r w:rsidRPr="009B7412">
              <w:rPr>
                <w:b/>
                <w:szCs w:val="18"/>
              </w:rPr>
              <w:t>18</w:t>
            </w:r>
          </w:p>
          <w:p w:rsidR="0041167A" w:rsidRPr="009B7412" w:rsidRDefault="0041167A">
            <w:pPr>
              <w:rPr>
                <w:b/>
                <w:szCs w:val="18"/>
              </w:rPr>
            </w:pPr>
            <w:r w:rsidRPr="009B7412">
              <w:rPr>
                <w:b/>
                <w:szCs w:val="18"/>
              </w:rPr>
              <w:t>Transitional Arrangements</w:t>
            </w:r>
          </w:p>
        </w:tc>
        <w:tc>
          <w:tcPr>
            <w:tcW w:w="5253" w:type="dxa"/>
          </w:tcPr>
          <w:p w:rsidR="0041167A" w:rsidRPr="009B7412" w:rsidRDefault="0041167A" w:rsidP="009B7412">
            <w:pPr>
              <w:ind w:left="33"/>
              <w:rPr>
                <w:szCs w:val="18"/>
              </w:rPr>
            </w:pPr>
          </w:p>
          <w:p w:rsidR="0041167A" w:rsidRPr="00BA4A9C" w:rsidRDefault="0041167A" w:rsidP="00FE3286">
            <w:pPr>
              <w:pStyle w:val="Paragraphedeliste"/>
              <w:numPr>
                <w:ilvl w:val="0"/>
                <w:numId w:val="23"/>
              </w:numPr>
              <w:ind w:left="317" w:hanging="284"/>
              <w:rPr>
                <w:szCs w:val="18"/>
              </w:rPr>
            </w:pPr>
            <w:del w:id="1879" w:author="Marie-Helene" w:date="2017-10-06T11:51:00Z">
              <w:r w:rsidRPr="00BA4A9C" w:rsidDel="00DC1BCC">
                <w:rPr>
                  <w:szCs w:val="18"/>
                </w:rPr>
                <w:delText>Upon the entry into force of this Convention all</w:delText>
              </w:r>
            </w:del>
            <w:ins w:id="1880" w:author="Marie-Helene" w:date="2017-10-06T11:51:00Z">
              <w:r w:rsidR="00DC1BCC">
                <w:rPr>
                  <w:szCs w:val="18"/>
                </w:rPr>
                <w:t>All</w:t>
              </w:r>
            </w:ins>
            <w:r w:rsidRPr="00BA4A9C">
              <w:rPr>
                <w:szCs w:val="18"/>
              </w:rPr>
              <w:t xml:space="preserve"> National members of the International Association of Marine Aids to Navigation and Lighthouse Authorities, who are not </w:t>
            </w:r>
            <w:del w:id="1881" w:author="Marie-Helene" w:date="2017-10-06T11:39:00Z">
              <w:r w:rsidRPr="00BA4A9C" w:rsidDel="00FE3286">
                <w:rPr>
                  <w:szCs w:val="18"/>
                </w:rPr>
                <w:delText>Contracting Parties</w:delText>
              </w:r>
            </w:del>
            <w:ins w:id="1882" w:author="Marie-Helene" w:date="2017-10-06T11:39:00Z">
              <w:r w:rsidR="00FE3286">
                <w:rPr>
                  <w:szCs w:val="18"/>
                </w:rPr>
                <w:t>Member States</w:t>
              </w:r>
            </w:ins>
            <w:r w:rsidRPr="00BA4A9C">
              <w:rPr>
                <w:szCs w:val="18"/>
              </w:rPr>
              <w:t xml:space="preserve">, shall, with the approval of the Council and subject to their agreement, become Associate </w:t>
            </w:r>
            <w:ins w:id="1883" w:author="Marie-Helene" w:date="2017-10-06T11:39:00Z">
              <w:r w:rsidR="00FE3286">
                <w:rPr>
                  <w:szCs w:val="18"/>
                </w:rPr>
                <w:t>M</w:t>
              </w:r>
            </w:ins>
            <w:del w:id="1884" w:author="Marie-Helene" w:date="2017-10-06T11:39:00Z">
              <w:r w:rsidRPr="00BA4A9C" w:rsidDel="00FE3286">
                <w:rPr>
                  <w:szCs w:val="18"/>
                </w:rPr>
                <w:delText>m</w:delText>
              </w:r>
            </w:del>
            <w:r w:rsidRPr="00BA4A9C">
              <w:rPr>
                <w:szCs w:val="18"/>
              </w:rPr>
              <w:t>embers of the Organization.</w:t>
            </w:r>
          </w:p>
        </w:tc>
        <w:tc>
          <w:tcPr>
            <w:tcW w:w="6100" w:type="dxa"/>
          </w:tcPr>
          <w:p w:rsidR="0041167A" w:rsidRDefault="0041167A">
            <w:pPr>
              <w:rPr>
                <w:szCs w:val="18"/>
              </w:rPr>
            </w:pPr>
          </w:p>
          <w:p w:rsidR="0041167A" w:rsidRDefault="0041167A">
            <w:pPr>
              <w:rPr>
                <w:szCs w:val="18"/>
              </w:rPr>
            </w:pPr>
            <w:r>
              <w:rPr>
                <w:szCs w:val="18"/>
              </w:rPr>
              <w:t>A balance must be achieved between the objectives and functions of the current IALA and the necessary changes that must be made due to the change of the legal nature of IALA.</w:t>
            </w:r>
            <w:r w:rsidR="00FE3286" w:rsidRPr="00FE3286">
              <w:rPr>
                <w:color w:val="00558C"/>
                <w:szCs w:val="18"/>
                <w:rPrChange w:id="1885" w:author="Marie-Helene" w:date="2017-10-06T11:38:00Z">
                  <w:rPr>
                    <w:szCs w:val="18"/>
                  </w:rPr>
                </w:rPrChange>
              </w:rPr>
              <w:t xml:space="preserve"> </w:t>
            </w:r>
            <w:r w:rsidR="0002234D">
              <w:rPr>
                <w:color w:val="00558C"/>
                <w:szCs w:val="18"/>
              </w:rPr>
              <w:t>Please provide an</w:t>
            </w:r>
            <w:r w:rsidR="00FE3286" w:rsidRPr="0002234D">
              <w:rPr>
                <w:color w:val="00558C"/>
                <w:szCs w:val="18"/>
              </w:rPr>
              <w:t xml:space="preserve"> explanation</w:t>
            </w:r>
            <w:r w:rsidR="0002234D">
              <w:rPr>
                <w:color w:val="00558C"/>
                <w:szCs w:val="18"/>
              </w:rPr>
              <w:t xml:space="preserve"> before or at EXLAP3</w:t>
            </w:r>
            <w:r w:rsidR="00FE3286" w:rsidRPr="0002234D">
              <w:rPr>
                <w:color w:val="00558C"/>
                <w:szCs w:val="18"/>
              </w:rPr>
              <w:t>.</w:t>
            </w:r>
          </w:p>
          <w:p w:rsidR="0041167A" w:rsidRDefault="0041167A">
            <w:pPr>
              <w:rPr>
                <w:szCs w:val="18"/>
              </w:rPr>
            </w:pPr>
          </w:p>
          <w:p w:rsidR="0041167A" w:rsidRDefault="0041167A">
            <w:pPr>
              <w:rPr>
                <w:szCs w:val="18"/>
              </w:rPr>
            </w:pPr>
            <w:r>
              <w:rPr>
                <w:szCs w:val="18"/>
              </w:rPr>
              <w:t>Capitalise “Members”</w:t>
            </w:r>
          </w:p>
          <w:p w:rsidR="0041167A" w:rsidRDefault="0041167A">
            <w:pPr>
              <w:rPr>
                <w:szCs w:val="18"/>
              </w:rPr>
            </w:pPr>
          </w:p>
          <w:p w:rsidR="004D124D" w:rsidRDefault="004D124D">
            <w:pPr>
              <w:rPr>
                <w:szCs w:val="18"/>
              </w:rPr>
            </w:pPr>
            <w:r>
              <w:rPr>
                <w:szCs w:val="18"/>
              </w:rPr>
              <w:t>Remove “upon the entry into force of this Convention”.</w:t>
            </w:r>
          </w:p>
          <w:p w:rsidR="004D124D" w:rsidRDefault="004D124D">
            <w:pPr>
              <w:rPr>
                <w:szCs w:val="18"/>
              </w:rPr>
            </w:pPr>
          </w:p>
          <w:p w:rsidR="0041167A" w:rsidRDefault="0041167A">
            <w:pPr>
              <w:rPr>
                <w:szCs w:val="18"/>
              </w:rPr>
            </w:pPr>
            <w:r>
              <w:rPr>
                <w:szCs w:val="18"/>
              </w:rPr>
              <w:t>May be subject to their request and agreement. Council approval not needed.</w:t>
            </w:r>
          </w:p>
          <w:p w:rsidR="0041167A" w:rsidRDefault="0041167A">
            <w:pPr>
              <w:rPr>
                <w:szCs w:val="18"/>
              </w:rPr>
            </w:pPr>
          </w:p>
          <w:p w:rsidR="0041167A" w:rsidRDefault="0041167A">
            <w:pPr>
              <w:rPr>
                <w:szCs w:val="18"/>
              </w:rPr>
            </w:pPr>
            <w:r>
              <w:rPr>
                <w:szCs w:val="18"/>
              </w:rPr>
              <w:t>Need for this Article should be discussed. It applies also to the States that are not parties to the Convention. May be discussed within the current IALA. Can be a Resolution or any other non-binding instrument.</w:t>
            </w:r>
          </w:p>
          <w:p w:rsidR="0041167A" w:rsidRDefault="0041167A">
            <w:pPr>
              <w:rPr>
                <w:szCs w:val="18"/>
              </w:rPr>
            </w:pPr>
            <w:r>
              <w:rPr>
                <w:szCs w:val="18"/>
              </w:rPr>
              <w:t xml:space="preserve">Replace “agreement” with “consent” and capitalise </w:t>
            </w:r>
            <w:r w:rsidRPr="00FA544B">
              <w:rPr>
                <w:szCs w:val="18"/>
                <w:u w:val="single"/>
              </w:rPr>
              <w:t>M</w:t>
            </w:r>
            <w:r>
              <w:rPr>
                <w:szCs w:val="18"/>
              </w:rPr>
              <w:t>embers throughout the Article.</w:t>
            </w:r>
            <w:ins w:id="1886" w:author="Marie-Helene" w:date="2017-10-06T11:44:00Z">
              <w:r w:rsidR="00F84A31">
                <w:rPr>
                  <w:szCs w:val="18"/>
                </w:rPr>
                <w:t xml:space="preserve"> </w:t>
              </w:r>
            </w:ins>
            <w:r w:rsidR="00F84A31" w:rsidRPr="00F84A31">
              <w:rPr>
                <w:color w:val="00558C"/>
                <w:szCs w:val="18"/>
                <w:rPrChange w:id="1887" w:author="Marie-Helene" w:date="2017-10-06T11:45:00Z">
                  <w:rPr>
                    <w:szCs w:val="18"/>
                  </w:rPr>
                </w:rPrChange>
              </w:rPr>
              <w:t>Need can be discussed.</w:t>
            </w:r>
          </w:p>
          <w:p w:rsidR="0041167A" w:rsidRDefault="0041167A">
            <w:pPr>
              <w:rPr>
                <w:szCs w:val="18"/>
              </w:rPr>
            </w:pPr>
          </w:p>
          <w:p w:rsidR="0041167A" w:rsidRDefault="0041167A">
            <w:pPr>
              <w:rPr>
                <w:szCs w:val="18"/>
              </w:rPr>
            </w:pPr>
            <w:r>
              <w:rPr>
                <w:szCs w:val="18"/>
              </w:rPr>
              <w:t>Need more clarity in transitional arrangements, the relation between the new international organization and former IALA, especially with a view to the fact that the main organs of IALA become transitional organs of the new organization</w:t>
            </w:r>
            <w:r w:rsidRPr="00F84A31">
              <w:rPr>
                <w:color w:val="00558C"/>
                <w:szCs w:val="18"/>
              </w:rPr>
              <w:t>.</w:t>
            </w:r>
            <w:r w:rsidR="00F84A31" w:rsidRPr="00F84A31">
              <w:rPr>
                <w:color w:val="00558C"/>
                <w:szCs w:val="18"/>
              </w:rPr>
              <w:t xml:space="preserve"> </w:t>
            </w:r>
            <w:r w:rsidR="00F84A31" w:rsidRPr="0002234D">
              <w:rPr>
                <w:color w:val="00558C"/>
                <w:szCs w:val="18"/>
              </w:rPr>
              <w:t xml:space="preserve">Please provide </w:t>
            </w:r>
            <w:r w:rsidR="0002234D" w:rsidRPr="0002234D">
              <w:rPr>
                <w:color w:val="00558C"/>
                <w:szCs w:val="18"/>
              </w:rPr>
              <w:t xml:space="preserve">an </w:t>
            </w:r>
            <w:r w:rsidR="00F84A31" w:rsidRPr="0002234D">
              <w:rPr>
                <w:color w:val="00558C"/>
                <w:szCs w:val="18"/>
              </w:rPr>
              <w:t>explanation</w:t>
            </w:r>
            <w:r w:rsidR="0002234D" w:rsidRPr="0002234D">
              <w:rPr>
                <w:color w:val="00558C"/>
                <w:szCs w:val="18"/>
              </w:rPr>
              <w:t xml:space="preserve"> before or</w:t>
            </w:r>
            <w:r w:rsidR="00F84A31" w:rsidRPr="0002234D">
              <w:rPr>
                <w:color w:val="00558C"/>
                <w:szCs w:val="18"/>
              </w:rPr>
              <w:t xml:space="preserve"> at </w:t>
            </w:r>
            <w:r w:rsidR="0002234D" w:rsidRPr="0002234D">
              <w:rPr>
                <w:color w:val="00558C"/>
                <w:szCs w:val="18"/>
              </w:rPr>
              <w:t>EX</w:t>
            </w:r>
            <w:r w:rsidR="00F84A31" w:rsidRPr="0002234D">
              <w:rPr>
                <w:color w:val="00558C"/>
                <w:szCs w:val="18"/>
              </w:rPr>
              <w:t>LAP3.</w:t>
            </w:r>
          </w:p>
          <w:p w:rsidR="0041167A" w:rsidRDefault="0041167A">
            <w:pPr>
              <w:rPr>
                <w:szCs w:val="18"/>
              </w:rPr>
            </w:pPr>
          </w:p>
          <w:p w:rsidR="0041167A" w:rsidRDefault="0041167A">
            <w:pPr>
              <w:rPr>
                <w:ins w:id="1888" w:author="Marie-Helene" w:date="2017-10-31T10:31:00Z"/>
                <w:szCs w:val="18"/>
              </w:rPr>
            </w:pPr>
            <w:r>
              <w:rPr>
                <w:szCs w:val="18"/>
              </w:rPr>
              <w:t>In all articles: Change “Contracting Party(ies)” for “Member State(s)”, “member(s)” for “partner(s)” and “membership” for “partnership”.</w:t>
            </w:r>
          </w:p>
          <w:p w:rsidR="00A928C9" w:rsidRDefault="00A928C9">
            <w:pPr>
              <w:rPr>
                <w:ins w:id="1889" w:author="Marie-Helene" w:date="2017-10-31T10:31:00Z"/>
                <w:szCs w:val="18"/>
              </w:rPr>
            </w:pPr>
          </w:p>
          <w:p w:rsidR="00A928C9" w:rsidRPr="00AA6F89" w:rsidRDefault="00A928C9" w:rsidP="008A1D75">
            <w:pPr>
              <w:rPr>
                <w:szCs w:val="18"/>
              </w:rPr>
            </w:pPr>
            <w:ins w:id="1890" w:author="Marie-Helene" w:date="2017-10-31T10:31:00Z">
              <w:r>
                <w:rPr>
                  <w:szCs w:val="18"/>
                </w:rPr>
                <w:t>Article</w:t>
              </w:r>
            </w:ins>
            <w:ins w:id="1891" w:author="Marie-Helene" w:date="2017-10-31T10:34:00Z">
              <w:r w:rsidR="004131FC">
                <w:rPr>
                  <w:szCs w:val="18"/>
                </w:rPr>
                <w:t xml:space="preserve"> 18</w:t>
              </w:r>
            </w:ins>
            <w:ins w:id="1892" w:author="Marie-Helene" w:date="2017-10-31T10:31:00Z">
              <w:r>
                <w:rPr>
                  <w:szCs w:val="18"/>
                </w:rPr>
                <w:t xml:space="preserve"> could also be an Annex to the Convention. </w:t>
              </w:r>
            </w:ins>
          </w:p>
        </w:tc>
        <w:tc>
          <w:tcPr>
            <w:tcW w:w="1968" w:type="dxa"/>
          </w:tcPr>
          <w:p w:rsidR="0041167A" w:rsidRDefault="0041167A">
            <w:pPr>
              <w:rPr>
                <w:szCs w:val="18"/>
              </w:rPr>
            </w:pPr>
          </w:p>
          <w:p w:rsidR="0041167A" w:rsidRPr="00D75167" w:rsidRDefault="0041167A">
            <w:pPr>
              <w:rPr>
                <w:szCs w:val="18"/>
                <w:lang w:val="es-ES"/>
                <w:rPrChange w:id="1893" w:author="Marie-Hélène Grillet" w:date="2017-10-06T08:23:00Z">
                  <w:rPr>
                    <w:szCs w:val="18"/>
                  </w:rPr>
                </w:rPrChange>
              </w:rPr>
            </w:pPr>
            <w:r w:rsidRPr="00D75167">
              <w:rPr>
                <w:szCs w:val="18"/>
                <w:lang w:val="es-ES"/>
                <w:rPrChange w:id="1894" w:author="Marie-Hélène Grillet" w:date="2017-10-06T08:23:00Z">
                  <w:rPr>
                    <w:szCs w:val="18"/>
                  </w:rPr>
                </w:rPrChange>
              </w:rPr>
              <w:t>Argentina</w:t>
            </w:r>
          </w:p>
          <w:p w:rsidR="0041167A" w:rsidRPr="00D75167" w:rsidRDefault="0041167A">
            <w:pPr>
              <w:rPr>
                <w:szCs w:val="18"/>
                <w:lang w:val="es-ES"/>
                <w:rPrChange w:id="1895" w:author="Marie-Hélène Grillet" w:date="2017-10-06T08:23:00Z">
                  <w:rPr>
                    <w:szCs w:val="18"/>
                  </w:rPr>
                </w:rPrChange>
              </w:rPr>
            </w:pPr>
          </w:p>
          <w:p w:rsidR="0041167A" w:rsidRPr="00D75167" w:rsidRDefault="0041167A">
            <w:pPr>
              <w:rPr>
                <w:szCs w:val="18"/>
                <w:lang w:val="es-ES"/>
                <w:rPrChange w:id="1896" w:author="Marie-Hélène Grillet" w:date="2017-10-06T08:23:00Z">
                  <w:rPr>
                    <w:szCs w:val="18"/>
                  </w:rPr>
                </w:rPrChange>
              </w:rPr>
            </w:pPr>
          </w:p>
          <w:p w:rsidR="0041167A" w:rsidRPr="00D75167" w:rsidRDefault="0041167A">
            <w:pPr>
              <w:rPr>
                <w:szCs w:val="18"/>
                <w:lang w:val="es-ES"/>
                <w:rPrChange w:id="1897" w:author="Marie-Hélène Grillet" w:date="2017-10-06T08:23:00Z">
                  <w:rPr>
                    <w:szCs w:val="18"/>
                  </w:rPr>
                </w:rPrChange>
              </w:rPr>
            </w:pPr>
          </w:p>
          <w:p w:rsidR="0041167A" w:rsidRPr="00D75167" w:rsidRDefault="0041167A">
            <w:pPr>
              <w:rPr>
                <w:szCs w:val="18"/>
                <w:lang w:val="es-ES"/>
                <w:rPrChange w:id="1898" w:author="Marie-Hélène Grillet" w:date="2017-10-06T08:23:00Z">
                  <w:rPr>
                    <w:szCs w:val="18"/>
                  </w:rPr>
                </w:rPrChange>
              </w:rPr>
            </w:pPr>
            <w:r w:rsidRPr="00D75167">
              <w:rPr>
                <w:szCs w:val="18"/>
                <w:lang w:val="es-ES"/>
                <w:rPrChange w:id="1899" w:author="Marie-Hélène Grillet" w:date="2017-10-06T08:23:00Z">
                  <w:rPr>
                    <w:szCs w:val="18"/>
                  </w:rPr>
                </w:rPrChange>
              </w:rPr>
              <w:t>Australia</w:t>
            </w:r>
          </w:p>
          <w:p w:rsidR="0041167A" w:rsidRPr="00D75167" w:rsidRDefault="0041167A">
            <w:pPr>
              <w:rPr>
                <w:szCs w:val="18"/>
                <w:lang w:val="es-ES"/>
                <w:rPrChange w:id="1900" w:author="Marie-Hélène Grillet" w:date="2017-10-06T08:23:00Z">
                  <w:rPr>
                    <w:szCs w:val="18"/>
                  </w:rPr>
                </w:rPrChange>
              </w:rPr>
            </w:pPr>
          </w:p>
          <w:p w:rsidR="004D124D" w:rsidRDefault="004D124D">
            <w:pPr>
              <w:rPr>
                <w:szCs w:val="18"/>
                <w:lang w:val="es-ES"/>
              </w:rPr>
            </w:pPr>
            <w:r>
              <w:rPr>
                <w:szCs w:val="18"/>
                <w:lang w:val="es-ES"/>
              </w:rPr>
              <w:t>Canada</w:t>
            </w:r>
          </w:p>
          <w:p w:rsidR="004D124D" w:rsidRDefault="004D124D">
            <w:pPr>
              <w:rPr>
                <w:szCs w:val="18"/>
                <w:lang w:val="es-ES"/>
              </w:rPr>
            </w:pPr>
          </w:p>
          <w:p w:rsidR="0041167A" w:rsidRPr="00D75167" w:rsidRDefault="0041167A">
            <w:pPr>
              <w:rPr>
                <w:szCs w:val="18"/>
                <w:lang w:val="es-ES"/>
                <w:rPrChange w:id="1901" w:author="Marie-Hélène Grillet" w:date="2017-10-06T08:23:00Z">
                  <w:rPr>
                    <w:szCs w:val="18"/>
                  </w:rPr>
                </w:rPrChange>
              </w:rPr>
            </w:pPr>
            <w:r w:rsidRPr="00D75167">
              <w:rPr>
                <w:szCs w:val="18"/>
                <w:lang w:val="es-ES"/>
                <w:rPrChange w:id="1902" w:author="Marie-Hélène Grillet" w:date="2017-10-06T08:23:00Z">
                  <w:rPr>
                    <w:szCs w:val="18"/>
                  </w:rPr>
                </w:rPrChange>
              </w:rPr>
              <w:t>Iran</w:t>
            </w:r>
          </w:p>
          <w:p w:rsidR="0041167A" w:rsidRPr="00D75167" w:rsidRDefault="0041167A">
            <w:pPr>
              <w:rPr>
                <w:szCs w:val="18"/>
                <w:lang w:val="es-ES"/>
                <w:rPrChange w:id="1903" w:author="Marie-Hélène Grillet" w:date="2017-10-06T08:23:00Z">
                  <w:rPr>
                    <w:szCs w:val="18"/>
                  </w:rPr>
                </w:rPrChange>
              </w:rPr>
            </w:pPr>
          </w:p>
          <w:p w:rsidR="0041167A" w:rsidRPr="00D75167" w:rsidRDefault="0041167A">
            <w:pPr>
              <w:rPr>
                <w:szCs w:val="18"/>
                <w:lang w:val="es-ES"/>
                <w:rPrChange w:id="1904" w:author="Marie-Hélène Grillet" w:date="2017-10-06T08:23:00Z">
                  <w:rPr>
                    <w:szCs w:val="18"/>
                  </w:rPr>
                </w:rPrChange>
              </w:rPr>
            </w:pPr>
            <w:r w:rsidRPr="00D75167">
              <w:rPr>
                <w:szCs w:val="18"/>
                <w:lang w:val="es-ES"/>
                <w:rPrChange w:id="1905" w:author="Marie-Hélène Grillet" w:date="2017-10-06T08:23:00Z">
                  <w:rPr>
                    <w:szCs w:val="18"/>
                  </w:rPr>
                </w:rPrChange>
              </w:rPr>
              <w:t>Japan</w:t>
            </w:r>
          </w:p>
          <w:p w:rsidR="0041167A" w:rsidRPr="00D75167" w:rsidRDefault="0041167A">
            <w:pPr>
              <w:rPr>
                <w:szCs w:val="18"/>
                <w:lang w:val="es-ES"/>
                <w:rPrChange w:id="1906" w:author="Marie-Hélène Grillet" w:date="2017-10-06T08:23:00Z">
                  <w:rPr>
                    <w:szCs w:val="18"/>
                  </w:rPr>
                </w:rPrChange>
              </w:rPr>
            </w:pPr>
          </w:p>
          <w:p w:rsidR="0041167A" w:rsidRPr="00D75167" w:rsidRDefault="0041167A">
            <w:pPr>
              <w:rPr>
                <w:szCs w:val="18"/>
                <w:lang w:val="es-ES"/>
                <w:rPrChange w:id="1907" w:author="Marie-Hélène Grillet" w:date="2017-10-06T08:23:00Z">
                  <w:rPr>
                    <w:szCs w:val="18"/>
                  </w:rPr>
                </w:rPrChange>
              </w:rPr>
            </w:pPr>
          </w:p>
          <w:p w:rsidR="0041167A" w:rsidRPr="00D75167" w:rsidRDefault="0041167A">
            <w:pPr>
              <w:rPr>
                <w:szCs w:val="18"/>
                <w:lang w:val="es-ES"/>
                <w:rPrChange w:id="1908" w:author="Marie-Hélène Grillet" w:date="2017-10-06T08:23:00Z">
                  <w:rPr>
                    <w:szCs w:val="18"/>
                  </w:rPr>
                </w:rPrChange>
              </w:rPr>
            </w:pPr>
          </w:p>
          <w:p w:rsidR="0041167A" w:rsidRPr="00D75167" w:rsidRDefault="0041167A">
            <w:pPr>
              <w:rPr>
                <w:szCs w:val="18"/>
                <w:lang w:val="es-ES"/>
                <w:rPrChange w:id="1909" w:author="Marie-Hélène Grillet" w:date="2017-10-06T08:23:00Z">
                  <w:rPr>
                    <w:szCs w:val="18"/>
                  </w:rPr>
                </w:rPrChange>
              </w:rPr>
            </w:pPr>
          </w:p>
          <w:p w:rsidR="0041167A" w:rsidRPr="00D75167" w:rsidDel="00A928C9" w:rsidRDefault="0041167A">
            <w:pPr>
              <w:rPr>
                <w:del w:id="1910" w:author="Marie-Helene" w:date="2017-10-31T10:24:00Z"/>
                <w:szCs w:val="18"/>
                <w:lang w:val="es-ES"/>
                <w:rPrChange w:id="1911" w:author="Marie-Hélène Grillet" w:date="2017-10-06T08:23:00Z">
                  <w:rPr>
                    <w:del w:id="1912" w:author="Marie-Helene" w:date="2017-10-31T10:24:00Z"/>
                    <w:szCs w:val="18"/>
                  </w:rPr>
                </w:rPrChange>
              </w:rPr>
            </w:pPr>
          </w:p>
          <w:p w:rsidR="00E85989" w:rsidRDefault="00E85989">
            <w:pPr>
              <w:rPr>
                <w:szCs w:val="18"/>
                <w:lang w:val="es-ES"/>
              </w:rPr>
            </w:pPr>
          </w:p>
          <w:p w:rsidR="0041167A" w:rsidRPr="00D75167" w:rsidRDefault="0041167A">
            <w:pPr>
              <w:rPr>
                <w:szCs w:val="18"/>
                <w:lang w:val="es-ES"/>
                <w:rPrChange w:id="1913" w:author="Marie-Hélène Grillet" w:date="2017-10-06T08:23:00Z">
                  <w:rPr>
                    <w:szCs w:val="18"/>
                  </w:rPr>
                </w:rPrChange>
              </w:rPr>
            </w:pPr>
            <w:r w:rsidRPr="00D75167">
              <w:rPr>
                <w:szCs w:val="18"/>
                <w:lang w:val="es-ES"/>
                <w:rPrChange w:id="1914" w:author="Marie-Hélène Grillet" w:date="2017-10-06T08:23:00Z">
                  <w:rPr>
                    <w:szCs w:val="18"/>
                  </w:rPr>
                </w:rPrChange>
              </w:rPr>
              <w:t>Romania</w:t>
            </w:r>
          </w:p>
          <w:p w:rsidR="0041167A" w:rsidRPr="00D75167" w:rsidRDefault="0041167A">
            <w:pPr>
              <w:rPr>
                <w:szCs w:val="18"/>
                <w:lang w:val="es-ES"/>
                <w:rPrChange w:id="1915" w:author="Marie-Hélène Grillet" w:date="2017-10-06T08:23:00Z">
                  <w:rPr>
                    <w:szCs w:val="18"/>
                  </w:rPr>
                </w:rPrChange>
              </w:rPr>
            </w:pPr>
          </w:p>
          <w:p w:rsidR="0041167A" w:rsidRPr="00D75167" w:rsidRDefault="0041167A">
            <w:pPr>
              <w:rPr>
                <w:szCs w:val="18"/>
                <w:lang w:val="es-ES"/>
                <w:rPrChange w:id="1916" w:author="Marie-Hélène Grillet" w:date="2017-10-06T08:23:00Z">
                  <w:rPr>
                    <w:szCs w:val="18"/>
                  </w:rPr>
                </w:rPrChange>
              </w:rPr>
            </w:pPr>
          </w:p>
          <w:p w:rsidR="0041167A" w:rsidRPr="00D75167" w:rsidRDefault="0041167A">
            <w:pPr>
              <w:rPr>
                <w:szCs w:val="18"/>
                <w:lang w:val="es-ES"/>
                <w:rPrChange w:id="1917" w:author="Marie-Hélène Grillet" w:date="2017-10-06T08:23:00Z">
                  <w:rPr>
                    <w:szCs w:val="18"/>
                  </w:rPr>
                </w:rPrChange>
              </w:rPr>
            </w:pPr>
          </w:p>
          <w:p w:rsidR="0041167A" w:rsidRDefault="0041167A">
            <w:pPr>
              <w:rPr>
                <w:ins w:id="1918" w:author="Marie-Helene" w:date="2017-10-31T10:32:00Z"/>
                <w:szCs w:val="18"/>
                <w:lang w:val="es-ES"/>
              </w:rPr>
            </w:pPr>
            <w:r w:rsidRPr="00D75167">
              <w:rPr>
                <w:szCs w:val="18"/>
                <w:lang w:val="es-ES"/>
                <w:rPrChange w:id="1919" w:author="Marie-Hélène Grillet" w:date="2017-10-06T08:23:00Z">
                  <w:rPr>
                    <w:szCs w:val="18"/>
                  </w:rPr>
                </w:rPrChange>
              </w:rPr>
              <w:t>Spain</w:t>
            </w:r>
          </w:p>
          <w:p w:rsidR="008A1D75" w:rsidRDefault="008A1D75">
            <w:pPr>
              <w:rPr>
                <w:ins w:id="1920" w:author="Marie-Helene" w:date="2017-10-31T10:32:00Z"/>
                <w:szCs w:val="18"/>
                <w:lang w:val="es-ES"/>
              </w:rPr>
            </w:pPr>
          </w:p>
          <w:p w:rsidR="008A1D75" w:rsidRDefault="008A1D75">
            <w:pPr>
              <w:rPr>
                <w:ins w:id="1921" w:author="Marie-Helene" w:date="2017-10-31T10:32:00Z"/>
                <w:szCs w:val="18"/>
                <w:lang w:val="es-ES"/>
              </w:rPr>
            </w:pPr>
          </w:p>
          <w:p w:rsidR="008A1D75" w:rsidRPr="00D75167" w:rsidRDefault="008A1D75">
            <w:pPr>
              <w:rPr>
                <w:szCs w:val="18"/>
                <w:lang w:val="es-ES"/>
                <w:rPrChange w:id="1922" w:author="Marie-Hélène Grillet" w:date="2017-10-06T08:23:00Z">
                  <w:rPr>
                    <w:szCs w:val="18"/>
                  </w:rPr>
                </w:rPrChange>
              </w:rPr>
            </w:pPr>
            <w:ins w:id="1923" w:author="Marie-Helene" w:date="2017-10-31T10:32:00Z">
              <w:r>
                <w:rPr>
                  <w:szCs w:val="18"/>
                  <w:lang w:val="es-ES"/>
                </w:rPr>
                <w:t>Netherlands</w:t>
              </w:r>
            </w:ins>
          </w:p>
        </w:tc>
      </w:tr>
      <w:tr w:rsidR="0041167A" w:rsidTr="00812E10">
        <w:tc>
          <w:tcPr>
            <w:tcW w:w="1513" w:type="dxa"/>
          </w:tcPr>
          <w:p w:rsidR="0041167A" w:rsidRPr="00D75167" w:rsidRDefault="0041167A">
            <w:pPr>
              <w:rPr>
                <w:szCs w:val="18"/>
                <w:lang w:val="es-ES"/>
                <w:rPrChange w:id="1924" w:author="Marie-Hélène Grillet" w:date="2017-10-06T08:23:00Z">
                  <w:rPr>
                    <w:szCs w:val="18"/>
                  </w:rPr>
                </w:rPrChange>
              </w:rPr>
            </w:pPr>
          </w:p>
        </w:tc>
        <w:tc>
          <w:tcPr>
            <w:tcW w:w="5253" w:type="dxa"/>
          </w:tcPr>
          <w:p w:rsidR="0041167A" w:rsidRPr="00BA4A9C" w:rsidRDefault="0041167A">
            <w:pPr>
              <w:pStyle w:val="Paragraphedeliste"/>
              <w:numPr>
                <w:ilvl w:val="0"/>
                <w:numId w:val="23"/>
              </w:numPr>
              <w:ind w:left="317" w:hanging="284"/>
              <w:rPr>
                <w:szCs w:val="18"/>
              </w:rPr>
              <w:pPrChange w:id="1925" w:author="Marie-Helene" w:date="2017-10-06T11:53:00Z">
                <w:pPr>
                  <w:pStyle w:val="Paragraphedeliste"/>
                  <w:numPr>
                    <w:numId w:val="23"/>
                  </w:numPr>
                  <w:ind w:left="753" w:hanging="360"/>
                </w:pPr>
              </w:pPrChange>
            </w:pPr>
            <w:del w:id="1926" w:author="Marie-Helene" w:date="2017-10-06T11:52:00Z">
              <w:r w:rsidRPr="00BA4A9C" w:rsidDel="00274D83">
                <w:rPr>
                  <w:szCs w:val="18"/>
                </w:rPr>
                <w:delText>Upon the entry into force of this Convention all</w:delText>
              </w:r>
            </w:del>
            <w:ins w:id="1927" w:author="Marie-Helene" w:date="2017-10-06T11:52:00Z">
              <w:r w:rsidR="00274D83">
                <w:rPr>
                  <w:szCs w:val="18"/>
                </w:rPr>
                <w:t>All</w:t>
              </w:r>
            </w:ins>
            <w:r w:rsidRPr="00BA4A9C">
              <w:rPr>
                <w:szCs w:val="18"/>
              </w:rPr>
              <w:t xml:space="preserve"> </w:t>
            </w:r>
            <w:del w:id="1928" w:author="Marie-Helene" w:date="2017-10-06T11:52:00Z">
              <w:r w:rsidRPr="00BA4A9C" w:rsidDel="00274D83">
                <w:rPr>
                  <w:szCs w:val="18"/>
                </w:rPr>
                <w:delText xml:space="preserve">parties </w:delText>
              </w:r>
            </w:del>
            <w:ins w:id="1929" w:author="Marie-Helene" w:date="2017-10-06T11:52:00Z">
              <w:r w:rsidR="00274D83">
                <w:rPr>
                  <w:szCs w:val="18"/>
                </w:rPr>
                <w:t xml:space="preserve">Associate or Industrial members </w:t>
              </w:r>
            </w:ins>
            <w:ins w:id="1930" w:author="Marie-Helene" w:date="2017-10-06T11:53:00Z">
              <w:r w:rsidR="00274D83" w:rsidRPr="00BA4A9C">
                <w:rPr>
                  <w:szCs w:val="18"/>
                </w:rPr>
                <w:t xml:space="preserve">of the International Association of Marine Aids to Navigation and Lighthouse Authorities </w:t>
              </w:r>
            </w:ins>
            <w:r w:rsidRPr="00BA4A9C">
              <w:rPr>
                <w:szCs w:val="18"/>
              </w:rPr>
              <w:t xml:space="preserve">holding financial, non-suspended status </w:t>
            </w:r>
            <w:del w:id="1931" w:author="Marie-Helene" w:date="2017-10-06T11:53:00Z">
              <w:r w:rsidRPr="00BA4A9C" w:rsidDel="00274D83">
                <w:rPr>
                  <w:szCs w:val="18"/>
                </w:rPr>
                <w:delText xml:space="preserve">as an </w:delText>
              </w:r>
            </w:del>
            <w:del w:id="1932" w:author="Marie-Helene" w:date="2017-10-06T11:47:00Z">
              <w:r w:rsidRPr="00BA4A9C" w:rsidDel="00F84A31">
                <w:rPr>
                  <w:szCs w:val="18"/>
                </w:rPr>
                <w:delText>a</w:delText>
              </w:r>
            </w:del>
            <w:del w:id="1933" w:author="Marie-Helene" w:date="2017-10-06T11:53:00Z">
              <w:r w:rsidRPr="00BA4A9C" w:rsidDel="00274D83">
                <w:rPr>
                  <w:szCs w:val="18"/>
                </w:rPr>
                <w:delText xml:space="preserve">ssociate member or </w:delText>
              </w:r>
            </w:del>
            <w:del w:id="1934" w:author="Marie-Helene" w:date="2017-10-06T11:47:00Z">
              <w:r w:rsidRPr="00BA4A9C" w:rsidDel="00F84A31">
                <w:rPr>
                  <w:szCs w:val="18"/>
                </w:rPr>
                <w:delText>i</w:delText>
              </w:r>
            </w:del>
            <w:del w:id="1935" w:author="Marie-Helene" w:date="2017-10-06T11:53:00Z">
              <w:r w:rsidRPr="00BA4A9C" w:rsidDel="00274D83">
                <w:rPr>
                  <w:szCs w:val="18"/>
                </w:rPr>
                <w:delText>ndustrial member of the International Association of Marine Aids to Navigation and Lighthouse Authorities,</w:delText>
              </w:r>
            </w:del>
            <w:r w:rsidRPr="00BA4A9C">
              <w:rPr>
                <w:szCs w:val="18"/>
              </w:rPr>
              <w:t xml:space="preserve"> shall, with the approval of the Council and subject to their agreement </w:t>
            </w:r>
            <w:r w:rsidRPr="00BA4A9C">
              <w:rPr>
                <w:szCs w:val="18"/>
              </w:rPr>
              <w:lastRenderedPageBreak/>
              <w:t xml:space="preserve">become Affiliate </w:t>
            </w:r>
            <w:ins w:id="1936" w:author="Marie-Helene" w:date="2017-10-06T11:47:00Z">
              <w:r w:rsidR="00F84A31">
                <w:rPr>
                  <w:szCs w:val="18"/>
                </w:rPr>
                <w:t>M</w:t>
              </w:r>
            </w:ins>
            <w:del w:id="1937" w:author="Marie-Helene" w:date="2017-10-06T11:47:00Z">
              <w:r w:rsidRPr="00BA4A9C" w:rsidDel="00F84A31">
                <w:rPr>
                  <w:szCs w:val="18"/>
                </w:rPr>
                <w:delText>m</w:delText>
              </w:r>
            </w:del>
            <w:r w:rsidRPr="00BA4A9C">
              <w:rPr>
                <w:szCs w:val="18"/>
              </w:rPr>
              <w:t>embers of the Organization</w:t>
            </w:r>
            <w:del w:id="1938" w:author="Marie-Helene" w:date="2017-10-06T11:48:00Z">
              <w:r w:rsidRPr="00BA4A9C" w:rsidDel="00D60957">
                <w:rPr>
                  <w:szCs w:val="18"/>
                </w:rPr>
                <w:delText>, in accordance with the General Regulations</w:delText>
              </w:r>
            </w:del>
            <w:r w:rsidRPr="00BA4A9C">
              <w:rPr>
                <w:szCs w:val="18"/>
              </w:rPr>
              <w:t>.</w:t>
            </w:r>
          </w:p>
        </w:tc>
        <w:tc>
          <w:tcPr>
            <w:tcW w:w="6100" w:type="dxa"/>
          </w:tcPr>
          <w:p w:rsidR="0041167A" w:rsidRDefault="0041167A">
            <w:pPr>
              <w:rPr>
                <w:szCs w:val="18"/>
              </w:rPr>
            </w:pPr>
            <w:r>
              <w:rPr>
                <w:szCs w:val="18"/>
              </w:rPr>
              <w:lastRenderedPageBreak/>
              <w:t>Capitalise “Member”, “Members”, “Associate” and “Industrial”</w:t>
            </w:r>
          </w:p>
          <w:p w:rsidR="0041167A" w:rsidRDefault="0041167A">
            <w:pPr>
              <w:rPr>
                <w:szCs w:val="18"/>
              </w:rPr>
            </w:pPr>
          </w:p>
          <w:p w:rsidR="002517C3" w:rsidRDefault="002517C3">
            <w:pPr>
              <w:rPr>
                <w:szCs w:val="18"/>
              </w:rPr>
            </w:pPr>
            <w:r>
              <w:rPr>
                <w:szCs w:val="18"/>
              </w:rPr>
              <w:t>Change “parties” to “entities”.</w:t>
            </w:r>
            <w:r w:rsidR="00812E10">
              <w:rPr>
                <w:szCs w:val="18"/>
              </w:rPr>
              <w:t xml:space="preserve"> Consider deleting reference to the General Regulations, which will not exist at that time.</w:t>
            </w:r>
          </w:p>
          <w:p w:rsidR="002517C3" w:rsidRDefault="002517C3">
            <w:pPr>
              <w:rPr>
                <w:szCs w:val="18"/>
              </w:rPr>
            </w:pPr>
          </w:p>
          <w:p w:rsidR="0041167A" w:rsidRDefault="0041167A">
            <w:pPr>
              <w:rPr>
                <w:szCs w:val="18"/>
              </w:rPr>
            </w:pPr>
            <w:r>
              <w:rPr>
                <w:szCs w:val="18"/>
              </w:rPr>
              <w:t>May be subject to their request and agreement. Council approval not needed.</w:t>
            </w:r>
          </w:p>
          <w:p w:rsidR="0041167A" w:rsidRDefault="0041167A">
            <w:pPr>
              <w:rPr>
                <w:szCs w:val="18"/>
              </w:rPr>
            </w:pPr>
          </w:p>
          <w:p w:rsidR="0041167A" w:rsidRPr="00AE6887" w:rsidRDefault="0041167A">
            <w:pPr>
              <w:rPr>
                <w:szCs w:val="18"/>
                <w:u w:val="single"/>
              </w:rPr>
            </w:pPr>
            <w:r>
              <w:rPr>
                <w:strike/>
                <w:szCs w:val="18"/>
              </w:rPr>
              <w:t>Agreement</w:t>
            </w:r>
            <w:r>
              <w:rPr>
                <w:szCs w:val="18"/>
              </w:rPr>
              <w:t xml:space="preserve"> </w:t>
            </w:r>
            <w:r>
              <w:rPr>
                <w:szCs w:val="18"/>
                <w:u w:val="single"/>
              </w:rPr>
              <w:t>consent</w:t>
            </w:r>
          </w:p>
        </w:tc>
        <w:tc>
          <w:tcPr>
            <w:tcW w:w="1968" w:type="dxa"/>
          </w:tcPr>
          <w:p w:rsidR="0041167A" w:rsidRDefault="0041167A">
            <w:pPr>
              <w:rPr>
                <w:szCs w:val="18"/>
              </w:rPr>
            </w:pPr>
            <w:r>
              <w:rPr>
                <w:szCs w:val="18"/>
              </w:rPr>
              <w:lastRenderedPageBreak/>
              <w:t>Australia</w:t>
            </w:r>
          </w:p>
          <w:p w:rsidR="0041167A" w:rsidRDefault="0041167A">
            <w:pPr>
              <w:rPr>
                <w:szCs w:val="18"/>
              </w:rPr>
            </w:pPr>
          </w:p>
          <w:p w:rsidR="002517C3" w:rsidRDefault="002517C3">
            <w:pPr>
              <w:rPr>
                <w:szCs w:val="18"/>
              </w:rPr>
            </w:pPr>
            <w:r>
              <w:rPr>
                <w:szCs w:val="18"/>
              </w:rPr>
              <w:t>Canada</w:t>
            </w:r>
          </w:p>
          <w:p w:rsidR="002517C3" w:rsidRDefault="002517C3">
            <w:pPr>
              <w:rPr>
                <w:szCs w:val="18"/>
              </w:rPr>
            </w:pPr>
          </w:p>
          <w:p w:rsidR="00812E10" w:rsidRDefault="00812E10">
            <w:pPr>
              <w:rPr>
                <w:szCs w:val="18"/>
              </w:rPr>
            </w:pPr>
          </w:p>
          <w:p w:rsidR="0041167A" w:rsidRDefault="0041167A">
            <w:pPr>
              <w:rPr>
                <w:szCs w:val="18"/>
              </w:rPr>
            </w:pPr>
            <w:r>
              <w:rPr>
                <w:szCs w:val="18"/>
              </w:rPr>
              <w:t>Iran</w:t>
            </w:r>
          </w:p>
          <w:p w:rsidR="0041167A" w:rsidRDefault="0041167A">
            <w:pPr>
              <w:rPr>
                <w:szCs w:val="18"/>
              </w:rPr>
            </w:pPr>
          </w:p>
          <w:p w:rsidR="0041167A" w:rsidRPr="00AA6F89" w:rsidRDefault="0041167A">
            <w:pPr>
              <w:rPr>
                <w:szCs w:val="18"/>
              </w:rPr>
            </w:pPr>
            <w:r>
              <w:rPr>
                <w:szCs w:val="18"/>
              </w:rPr>
              <w:t>Japan</w:t>
            </w:r>
          </w:p>
        </w:tc>
      </w:tr>
      <w:tr w:rsidR="0041167A" w:rsidTr="0041167A">
        <w:trPr>
          <w:trPrChange w:id="1939" w:author="Marie-Helene" w:date="2017-10-05T11:33:00Z">
            <w:trPr>
              <w:gridAfter w:val="0"/>
            </w:trPr>
          </w:trPrChange>
        </w:trPr>
        <w:tc>
          <w:tcPr>
            <w:tcW w:w="1513" w:type="dxa"/>
            <w:tcPrChange w:id="1940" w:author="Marie-Helene" w:date="2017-10-05T11:33:00Z">
              <w:tcPr>
                <w:tcW w:w="1513" w:type="dxa"/>
              </w:tcPr>
            </w:tcPrChange>
          </w:tcPr>
          <w:p w:rsidR="0041167A" w:rsidRDefault="0041167A">
            <w:pPr>
              <w:rPr>
                <w:szCs w:val="18"/>
              </w:rPr>
            </w:pPr>
          </w:p>
        </w:tc>
        <w:tc>
          <w:tcPr>
            <w:tcW w:w="5253" w:type="dxa"/>
            <w:tcPrChange w:id="1941" w:author="Marie-Helene" w:date="2017-10-05T11:33:00Z">
              <w:tcPr>
                <w:tcW w:w="5253" w:type="dxa"/>
              </w:tcPr>
            </w:tcPrChange>
          </w:tcPr>
          <w:p w:rsidR="0041167A" w:rsidRPr="00BA4A9C" w:rsidRDefault="0041167A">
            <w:pPr>
              <w:pStyle w:val="Paragraphedeliste"/>
              <w:numPr>
                <w:ilvl w:val="0"/>
                <w:numId w:val="23"/>
              </w:numPr>
              <w:ind w:left="317" w:hanging="284"/>
              <w:rPr>
                <w:szCs w:val="18"/>
              </w:rPr>
              <w:pPrChange w:id="1942" w:author="Marie-Helene" w:date="2017-10-31T10:45:00Z">
                <w:pPr>
                  <w:pStyle w:val="Paragraphedeliste"/>
                  <w:numPr>
                    <w:numId w:val="23"/>
                  </w:numPr>
                  <w:ind w:left="753" w:hanging="360"/>
                </w:pPr>
              </w:pPrChange>
            </w:pPr>
            <w:r w:rsidRPr="00BA4A9C">
              <w:rPr>
                <w:szCs w:val="18"/>
              </w:rPr>
              <w:t xml:space="preserve">Upon the entry into force of this Convention the </w:t>
            </w:r>
            <w:ins w:id="1943" w:author="Marie-Helene" w:date="2017-10-05T16:55:00Z">
              <w:r w:rsidR="00955324">
                <w:rPr>
                  <w:szCs w:val="18"/>
                </w:rPr>
                <w:t xml:space="preserve">President, Vice President and the </w:t>
              </w:r>
            </w:ins>
            <w:r w:rsidRPr="00BA4A9C">
              <w:rPr>
                <w:szCs w:val="18"/>
              </w:rPr>
              <w:t xml:space="preserve">Council of the International Association of Marine Aids to Navigation and Lighthouse Authorities shall become the transitional </w:t>
            </w:r>
            <w:ins w:id="1944" w:author="Marie-Helene" w:date="2017-10-05T16:55:00Z">
              <w:r w:rsidR="00955324">
                <w:rPr>
                  <w:szCs w:val="18"/>
                </w:rPr>
                <w:t xml:space="preserve">President, Vice President and </w:t>
              </w:r>
            </w:ins>
            <w:r w:rsidRPr="00BA4A9C">
              <w:rPr>
                <w:szCs w:val="18"/>
              </w:rPr>
              <w:t>Council of the Organization and will operate as such until the first General Assembly convened under this Convention</w:t>
            </w:r>
            <w:ins w:id="1945" w:author="Marie-Helene" w:date="2017-10-05T16:55:00Z">
              <w:r w:rsidR="00955324">
                <w:rPr>
                  <w:szCs w:val="18"/>
                </w:rPr>
                <w:t xml:space="preserve"> has elected </w:t>
              </w:r>
            </w:ins>
            <w:ins w:id="1946" w:author="Marie-Helene" w:date="2017-10-05T16:57:00Z">
              <w:r w:rsidR="00EA3224">
                <w:rPr>
                  <w:szCs w:val="18"/>
                </w:rPr>
                <w:t>a</w:t>
              </w:r>
            </w:ins>
            <w:ins w:id="1947" w:author="Marie-Helene" w:date="2017-10-05T16:55:00Z">
              <w:r w:rsidR="00955324">
                <w:rPr>
                  <w:szCs w:val="18"/>
                </w:rPr>
                <w:t xml:space="preserve"> President</w:t>
              </w:r>
            </w:ins>
            <w:ins w:id="1948" w:author="Marie-Helene" w:date="2017-10-05T16:56:00Z">
              <w:r w:rsidR="00955324">
                <w:rPr>
                  <w:szCs w:val="18"/>
                </w:rPr>
                <w:t xml:space="preserve">, </w:t>
              </w:r>
            </w:ins>
            <w:ins w:id="1949" w:author="Marie-Helene" w:date="2017-10-05T16:55:00Z">
              <w:r w:rsidR="00955324">
                <w:rPr>
                  <w:szCs w:val="18"/>
                </w:rPr>
                <w:t>Vice President</w:t>
              </w:r>
            </w:ins>
            <w:ins w:id="1950" w:author="Marie-Helene" w:date="2017-10-05T16:56:00Z">
              <w:r w:rsidR="00955324">
                <w:rPr>
                  <w:szCs w:val="18"/>
                </w:rPr>
                <w:t xml:space="preserve"> and Council</w:t>
              </w:r>
            </w:ins>
            <w:r w:rsidRPr="00BA4A9C">
              <w:rPr>
                <w:szCs w:val="18"/>
              </w:rPr>
              <w:t>, which must be within a period not exceeding six (6) months</w:t>
            </w:r>
            <w:del w:id="1951" w:author="Marie-Helene" w:date="2017-10-31T10:45:00Z">
              <w:r w:rsidRPr="00BA4A9C" w:rsidDel="009D5496">
                <w:rPr>
                  <w:szCs w:val="18"/>
                </w:rPr>
                <w:delText>.</w:delText>
              </w:r>
            </w:del>
            <w:ins w:id="1952" w:author="Marie-Helene" w:date="2017-10-05T16:59:00Z">
              <w:r w:rsidR="00EA3224">
                <w:rPr>
                  <w:szCs w:val="18"/>
                </w:rPr>
                <w:t xml:space="preserve"> Until such time as the Organization has adopted General Regulations</w:t>
              </w:r>
            </w:ins>
            <w:ins w:id="1953" w:author="Jon Price" w:date="2017-10-09T21:32:00Z">
              <w:r w:rsidR="00FC3CC5">
                <w:rPr>
                  <w:szCs w:val="18"/>
                </w:rPr>
                <w:t>,</w:t>
              </w:r>
            </w:ins>
            <w:ins w:id="1954" w:author="Marie-Helene" w:date="2017-10-05T16:59:00Z">
              <w:r w:rsidR="00EA3224">
                <w:rPr>
                  <w:szCs w:val="18"/>
                </w:rPr>
                <w:t xml:space="preserve"> it shall function in accordance with the General Regulations of the International Association of Marine Aids to Navigation and Lighthouse Authorities muta</w:t>
              </w:r>
            </w:ins>
            <w:ins w:id="1955" w:author="Marie-Helene" w:date="2017-10-05T17:00:00Z">
              <w:r w:rsidR="00EA3224">
                <w:rPr>
                  <w:szCs w:val="18"/>
                </w:rPr>
                <w:t>t</w:t>
              </w:r>
            </w:ins>
            <w:ins w:id="1956" w:author="Marie-Helene" w:date="2017-10-05T16:59:00Z">
              <w:r w:rsidR="00EA3224">
                <w:rPr>
                  <w:szCs w:val="18"/>
                </w:rPr>
                <w:t>is mutandi</w:t>
              </w:r>
            </w:ins>
            <w:ins w:id="1957" w:author="Marie-Helene" w:date="2017-10-05T17:01:00Z">
              <w:r w:rsidR="003C22D6">
                <w:rPr>
                  <w:szCs w:val="18"/>
                </w:rPr>
                <w:t>s.</w:t>
              </w:r>
            </w:ins>
          </w:p>
        </w:tc>
        <w:tc>
          <w:tcPr>
            <w:tcW w:w="6100" w:type="dxa"/>
            <w:tcPrChange w:id="1958" w:author="Marie-Helene" w:date="2017-10-05T11:33:00Z">
              <w:tcPr>
                <w:tcW w:w="5549" w:type="dxa"/>
              </w:tcPr>
            </w:tcPrChange>
          </w:tcPr>
          <w:p w:rsidR="0041167A" w:rsidRDefault="00876483">
            <w:pPr>
              <w:rPr>
                <w:szCs w:val="18"/>
              </w:rPr>
            </w:pPr>
            <w:r>
              <w:rPr>
                <w:szCs w:val="18"/>
              </w:rPr>
              <w:t>Change wording to:</w:t>
            </w:r>
          </w:p>
          <w:p w:rsidR="00876483" w:rsidRDefault="00876483">
            <w:pPr>
              <w:rPr>
                <w:szCs w:val="18"/>
              </w:rPr>
            </w:pPr>
            <w:r>
              <w:rPr>
                <w:szCs w:val="18"/>
              </w:rPr>
              <w:t>“Upon the entr</w:t>
            </w:r>
            <w:del w:id="1959" w:author="Jon Price" w:date="2017-10-09T21:29:00Z">
              <w:r w:rsidDel="0002234D">
                <w:rPr>
                  <w:szCs w:val="18"/>
                </w:rPr>
                <w:delText>e</w:delText>
              </w:r>
            </w:del>
            <w:r>
              <w:rPr>
                <w:szCs w:val="18"/>
              </w:rPr>
              <w:t>y into force of this Convention the Council of the International Association of Marine Aids to Navigation and Lighthouse Authorities shall act as a transitional Council of the Organization and operate as such until the first General Assembly convened under this Convention, which must be within a period not exceeding six (6) months.”</w:t>
            </w:r>
          </w:p>
          <w:p w:rsidR="00876483" w:rsidRDefault="00876483">
            <w:pPr>
              <w:rPr>
                <w:szCs w:val="18"/>
              </w:rPr>
            </w:pPr>
            <w:r>
              <w:rPr>
                <w:szCs w:val="18"/>
              </w:rPr>
              <w:t>Also, consider that 6 months might be too short.</w:t>
            </w:r>
          </w:p>
          <w:p w:rsidR="00876483" w:rsidRDefault="00876483">
            <w:pPr>
              <w:rPr>
                <w:ins w:id="1960" w:author="Marie-Helene" w:date="2017-10-31T10:45:00Z"/>
                <w:color w:val="00558C"/>
                <w:szCs w:val="18"/>
              </w:rPr>
            </w:pPr>
            <w:del w:id="1961" w:author="Marie-Helene" w:date="2017-10-31T10:47:00Z">
              <w:r w:rsidDel="009D5496">
                <w:rPr>
                  <w:color w:val="00558C"/>
                  <w:szCs w:val="18"/>
                </w:rPr>
                <w:delText>The text is flexible enough not to run the risk of being unable to convene the first General Assembly within the period of 6 months.</w:delText>
              </w:r>
            </w:del>
          </w:p>
          <w:p w:rsidR="009D5496" w:rsidRDefault="009D5496">
            <w:pPr>
              <w:rPr>
                <w:ins w:id="1962" w:author="Marie-Helene" w:date="2017-10-31T10:45:00Z"/>
                <w:color w:val="00558C"/>
                <w:szCs w:val="18"/>
              </w:rPr>
            </w:pPr>
          </w:p>
          <w:p w:rsidR="009D5496" w:rsidRPr="00876483" w:rsidRDefault="009D5496">
            <w:pPr>
              <w:rPr>
                <w:color w:val="00558C"/>
                <w:szCs w:val="18"/>
                <w:rPrChange w:id="1963" w:author="Marie-Hélène Grillet" w:date="2017-10-09T14:10:00Z">
                  <w:rPr>
                    <w:szCs w:val="18"/>
                  </w:rPr>
                </w:rPrChange>
              </w:rPr>
            </w:pPr>
            <w:ins w:id="1964" w:author="Marie-Helene" w:date="2017-10-31T10:45:00Z">
              <w:r>
                <w:rPr>
                  <w:color w:val="00558C"/>
                  <w:szCs w:val="18"/>
                </w:rPr>
                <w:t>Provide flexibility somewhere for the 1</w:t>
              </w:r>
              <w:r w:rsidRPr="009D5496">
                <w:rPr>
                  <w:color w:val="00558C"/>
                  <w:szCs w:val="18"/>
                  <w:vertAlign w:val="superscript"/>
                  <w:rPrChange w:id="1965" w:author="Marie-Helene" w:date="2017-10-31T10:45:00Z">
                    <w:rPr>
                      <w:color w:val="00558C"/>
                      <w:szCs w:val="18"/>
                    </w:rPr>
                  </w:rPrChange>
                </w:rPr>
                <w:t>st</w:t>
              </w:r>
              <w:r>
                <w:rPr>
                  <w:color w:val="00558C"/>
                  <w:szCs w:val="18"/>
                </w:rPr>
                <w:t xml:space="preserve"> General Assembly to be held later than 6 months after the entry into force of the Convention.</w:t>
              </w:r>
            </w:ins>
          </w:p>
        </w:tc>
        <w:tc>
          <w:tcPr>
            <w:tcW w:w="1968" w:type="dxa"/>
            <w:tcPrChange w:id="1966" w:author="Marie-Helene" w:date="2017-10-05T11:33:00Z">
              <w:tcPr>
                <w:tcW w:w="1704" w:type="dxa"/>
                <w:gridSpan w:val="2"/>
              </w:tcPr>
            </w:tcPrChange>
          </w:tcPr>
          <w:p w:rsidR="0041167A" w:rsidRDefault="00876483">
            <w:pPr>
              <w:rPr>
                <w:ins w:id="1967" w:author="Marie-Helene" w:date="2017-10-31T10:46:00Z"/>
                <w:szCs w:val="18"/>
              </w:rPr>
            </w:pPr>
            <w:r>
              <w:rPr>
                <w:szCs w:val="18"/>
              </w:rPr>
              <w:t>Canada</w:t>
            </w:r>
          </w:p>
          <w:p w:rsidR="009D5496" w:rsidRDefault="009D5496">
            <w:pPr>
              <w:rPr>
                <w:ins w:id="1968" w:author="Marie-Helene" w:date="2017-10-31T10:46:00Z"/>
                <w:szCs w:val="18"/>
              </w:rPr>
            </w:pPr>
          </w:p>
          <w:p w:rsidR="009D5496" w:rsidRDefault="009D5496">
            <w:pPr>
              <w:rPr>
                <w:ins w:id="1969" w:author="Marie-Helene" w:date="2017-10-31T10:46:00Z"/>
                <w:szCs w:val="18"/>
              </w:rPr>
            </w:pPr>
          </w:p>
          <w:p w:rsidR="009D5496" w:rsidRDefault="009D5496">
            <w:pPr>
              <w:rPr>
                <w:ins w:id="1970" w:author="Marie-Helene" w:date="2017-10-31T10:46:00Z"/>
                <w:szCs w:val="18"/>
              </w:rPr>
            </w:pPr>
          </w:p>
          <w:p w:rsidR="009D5496" w:rsidRDefault="009D5496">
            <w:pPr>
              <w:rPr>
                <w:ins w:id="1971" w:author="Marie-Helene" w:date="2017-10-31T10:46:00Z"/>
                <w:szCs w:val="18"/>
              </w:rPr>
            </w:pPr>
          </w:p>
          <w:p w:rsidR="009D5496" w:rsidRDefault="009D5496">
            <w:pPr>
              <w:rPr>
                <w:ins w:id="1972" w:author="Marie-Helene" w:date="2017-10-31T10:46:00Z"/>
                <w:szCs w:val="18"/>
              </w:rPr>
            </w:pPr>
          </w:p>
          <w:p w:rsidR="009D5496" w:rsidRDefault="009D5496">
            <w:pPr>
              <w:rPr>
                <w:ins w:id="1973" w:author="Marie-Helene" w:date="2017-10-31T10:46:00Z"/>
                <w:szCs w:val="18"/>
              </w:rPr>
            </w:pPr>
          </w:p>
          <w:p w:rsidR="009D5496" w:rsidRDefault="009D5496">
            <w:pPr>
              <w:rPr>
                <w:ins w:id="1974" w:author="Marie-Helene" w:date="2017-10-31T10:46:00Z"/>
                <w:szCs w:val="18"/>
              </w:rPr>
            </w:pPr>
          </w:p>
          <w:p w:rsidR="009D5496" w:rsidRDefault="009D5496">
            <w:pPr>
              <w:rPr>
                <w:ins w:id="1975" w:author="Marie-Helene" w:date="2017-10-31T10:46:00Z"/>
                <w:szCs w:val="18"/>
              </w:rPr>
            </w:pPr>
          </w:p>
          <w:p w:rsidR="009D5496" w:rsidRDefault="009D5496">
            <w:pPr>
              <w:rPr>
                <w:ins w:id="1976" w:author="Marie-Helene" w:date="2017-10-31T10:46:00Z"/>
                <w:szCs w:val="18"/>
              </w:rPr>
            </w:pPr>
          </w:p>
          <w:p w:rsidR="009D5496" w:rsidRPr="00AA6F89" w:rsidRDefault="009D5496">
            <w:pPr>
              <w:rPr>
                <w:szCs w:val="18"/>
              </w:rPr>
            </w:pPr>
            <w:ins w:id="1977" w:author="Marie-Helene" w:date="2017-10-31T10:46:00Z">
              <w:r>
                <w:rPr>
                  <w:szCs w:val="18"/>
                </w:rPr>
                <w:t>Canada</w:t>
              </w:r>
            </w:ins>
          </w:p>
        </w:tc>
      </w:tr>
      <w:tr w:rsidR="0041167A" w:rsidTr="0041167A">
        <w:trPr>
          <w:trPrChange w:id="1978" w:author="Marie-Helene" w:date="2017-10-05T11:33:00Z">
            <w:trPr>
              <w:gridAfter w:val="0"/>
            </w:trPr>
          </w:trPrChange>
        </w:trPr>
        <w:tc>
          <w:tcPr>
            <w:tcW w:w="1513" w:type="dxa"/>
            <w:tcPrChange w:id="1979" w:author="Marie-Helene" w:date="2017-10-05T11:33:00Z">
              <w:tcPr>
                <w:tcW w:w="1513" w:type="dxa"/>
              </w:tcPr>
            </w:tcPrChange>
          </w:tcPr>
          <w:p w:rsidR="0041167A" w:rsidRDefault="0041167A">
            <w:pPr>
              <w:rPr>
                <w:szCs w:val="18"/>
              </w:rPr>
            </w:pPr>
          </w:p>
        </w:tc>
        <w:tc>
          <w:tcPr>
            <w:tcW w:w="5253" w:type="dxa"/>
            <w:tcPrChange w:id="1980" w:author="Marie-Helene" w:date="2017-10-05T11:33:00Z">
              <w:tcPr>
                <w:tcW w:w="5253" w:type="dxa"/>
              </w:tcPr>
            </w:tcPrChange>
          </w:tcPr>
          <w:p w:rsidR="0041167A" w:rsidRPr="00BA4A9C" w:rsidRDefault="0041167A" w:rsidP="00C82D83">
            <w:pPr>
              <w:pStyle w:val="Paragraphedeliste"/>
              <w:numPr>
                <w:ilvl w:val="0"/>
                <w:numId w:val="23"/>
              </w:numPr>
              <w:ind w:left="317" w:hanging="284"/>
              <w:rPr>
                <w:szCs w:val="18"/>
              </w:rPr>
            </w:pPr>
            <w:r w:rsidRPr="00BA4A9C">
              <w:rPr>
                <w:szCs w:val="18"/>
              </w:rPr>
              <w:t xml:space="preserve">For the duration of the transitional Council Associate </w:t>
            </w:r>
            <w:ins w:id="1981" w:author="Marie-Helene" w:date="2017-10-05T16:58:00Z">
              <w:r w:rsidR="00EA3224">
                <w:rPr>
                  <w:szCs w:val="18"/>
                </w:rPr>
                <w:t>M</w:t>
              </w:r>
            </w:ins>
            <w:del w:id="1982" w:author="Marie-Helene" w:date="2017-10-05T16:58:00Z">
              <w:r w:rsidRPr="00BA4A9C" w:rsidDel="00EA3224">
                <w:rPr>
                  <w:szCs w:val="18"/>
                </w:rPr>
                <w:delText>m</w:delText>
              </w:r>
            </w:del>
            <w:r w:rsidRPr="00BA4A9C">
              <w:rPr>
                <w:szCs w:val="18"/>
              </w:rPr>
              <w:t>embers will be permitted to engage in the work of the Council for the benefit of the Organization.</w:t>
            </w:r>
          </w:p>
        </w:tc>
        <w:tc>
          <w:tcPr>
            <w:tcW w:w="6100" w:type="dxa"/>
            <w:tcPrChange w:id="1983" w:author="Marie-Helene" w:date="2017-10-05T11:33:00Z">
              <w:tcPr>
                <w:tcW w:w="5549" w:type="dxa"/>
              </w:tcPr>
            </w:tcPrChange>
          </w:tcPr>
          <w:p w:rsidR="0041167A" w:rsidRPr="00AA6F89" w:rsidRDefault="0041167A">
            <w:pPr>
              <w:rPr>
                <w:szCs w:val="18"/>
              </w:rPr>
            </w:pPr>
          </w:p>
        </w:tc>
        <w:tc>
          <w:tcPr>
            <w:tcW w:w="1968" w:type="dxa"/>
            <w:tcPrChange w:id="1984" w:author="Marie-Helene" w:date="2017-10-05T11:33:00Z">
              <w:tcPr>
                <w:tcW w:w="1704" w:type="dxa"/>
                <w:gridSpan w:val="2"/>
              </w:tcPr>
            </w:tcPrChange>
          </w:tcPr>
          <w:p w:rsidR="0041167A" w:rsidRPr="00AA6F89" w:rsidRDefault="0041167A">
            <w:pPr>
              <w:rPr>
                <w:szCs w:val="18"/>
              </w:rPr>
            </w:pPr>
          </w:p>
        </w:tc>
      </w:tr>
      <w:tr w:rsidR="0041167A" w:rsidTr="0041167A">
        <w:trPr>
          <w:trPrChange w:id="1985" w:author="Marie-Helene" w:date="2017-10-05T11:33:00Z">
            <w:trPr>
              <w:gridAfter w:val="0"/>
            </w:trPr>
          </w:trPrChange>
        </w:trPr>
        <w:tc>
          <w:tcPr>
            <w:tcW w:w="1513" w:type="dxa"/>
            <w:tcPrChange w:id="1986" w:author="Marie-Helene" w:date="2017-10-05T11:33:00Z">
              <w:tcPr>
                <w:tcW w:w="1513" w:type="dxa"/>
              </w:tcPr>
            </w:tcPrChange>
          </w:tcPr>
          <w:p w:rsidR="0041167A" w:rsidRDefault="0041167A">
            <w:pPr>
              <w:rPr>
                <w:szCs w:val="18"/>
              </w:rPr>
            </w:pPr>
          </w:p>
        </w:tc>
        <w:tc>
          <w:tcPr>
            <w:tcW w:w="5253" w:type="dxa"/>
            <w:tcPrChange w:id="1987" w:author="Marie-Helene" w:date="2017-10-05T11:33:00Z">
              <w:tcPr>
                <w:tcW w:w="5253" w:type="dxa"/>
              </w:tcPr>
            </w:tcPrChange>
          </w:tcPr>
          <w:p w:rsidR="0041167A" w:rsidRPr="00BA4A9C" w:rsidRDefault="0041167A">
            <w:pPr>
              <w:pStyle w:val="Paragraphedeliste"/>
              <w:numPr>
                <w:ilvl w:val="0"/>
                <w:numId w:val="23"/>
              </w:numPr>
              <w:ind w:left="317" w:hanging="284"/>
              <w:rPr>
                <w:szCs w:val="18"/>
              </w:rPr>
            </w:pPr>
            <w:r w:rsidRPr="00BA4A9C">
              <w:rPr>
                <w:szCs w:val="18"/>
              </w:rPr>
              <w:t xml:space="preserve">The Committees of the International Association of </w:t>
            </w:r>
            <w:del w:id="1988" w:author="Marie-Hélène Grillet" w:date="2017-10-09T15:23:00Z">
              <w:r w:rsidRPr="005301ED" w:rsidDel="00875AB0">
                <w:rPr>
                  <w:strike/>
                  <w:color w:val="FF0000"/>
                  <w:szCs w:val="18"/>
                </w:rPr>
                <w:delText>the</w:delText>
              </w:r>
              <w:r w:rsidRPr="005301ED" w:rsidDel="00875AB0">
                <w:rPr>
                  <w:color w:val="FF0000"/>
                  <w:szCs w:val="18"/>
                </w:rPr>
                <w:delText xml:space="preserve"> </w:delText>
              </w:r>
            </w:del>
            <w:r w:rsidRPr="00BA4A9C">
              <w:rPr>
                <w:szCs w:val="18"/>
              </w:rPr>
              <w:t xml:space="preserve">Marine Aids to Navigation and Lighthouse Authorities shall become the transitional Committees of the Organization and will operate until </w:t>
            </w:r>
            <w:del w:id="1989" w:author="Marie-Helene" w:date="2017-10-06T12:03:00Z">
              <w:r w:rsidRPr="00BA4A9C" w:rsidDel="00811E87">
                <w:rPr>
                  <w:szCs w:val="18"/>
                </w:rPr>
                <w:delText xml:space="preserve">the equivalent </w:delText>
              </w:r>
            </w:del>
            <w:r w:rsidRPr="00BA4A9C">
              <w:rPr>
                <w:szCs w:val="18"/>
              </w:rPr>
              <w:t>Committees are established under this Convention.</w:t>
            </w:r>
          </w:p>
        </w:tc>
        <w:tc>
          <w:tcPr>
            <w:tcW w:w="6100" w:type="dxa"/>
            <w:tcPrChange w:id="1990" w:author="Marie-Helene" w:date="2017-10-05T11:33:00Z">
              <w:tcPr>
                <w:tcW w:w="5549" w:type="dxa"/>
              </w:tcPr>
            </w:tcPrChange>
          </w:tcPr>
          <w:p w:rsidR="0041167A" w:rsidRDefault="004405AB">
            <w:pPr>
              <w:rPr>
                <w:szCs w:val="18"/>
              </w:rPr>
            </w:pPr>
            <w:r>
              <w:rPr>
                <w:szCs w:val="18"/>
              </w:rPr>
              <w:t>Change wording to:</w:t>
            </w:r>
          </w:p>
          <w:p w:rsidR="004405AB" w:rsidRPr="00AA6F89" w:rsidRDefault="004405AB">
            <w:pPr>
              <w:rPr>
                <w:szCs w:val="18"/>
              </w:rPr>
            </w:pPr>
            <w:r>
              <w:rPr>
                <w:szCs w:val="18"/>
              </w:rPr>
              <w:t>“</w:t>
            </w:r>
            <w:r w:rsidRPr="00BA4A9C">
              <w:rPr>
                <w:szCs w:val="18"/>
              </w:rPr>
              <w:t xml:space="preserve">The Committees of the International Association of </w:t>
            </w:r>
            <w:r w:rsidRPr="005301ED">
              <w:rPr>
                <w:strike/>
                <w:color w:val="FF0000"/>
                <w:szCs w:val="18"/>
              </w:rPr>
              <w:t>the</w:t>
            </w:r>
            <w:r w:rsidRPr="005301ED">
              <w:rPr>
                <w:color w:val="FF0000"/>
                <w:szCs w:val="18"/>
              </w:rPr>
              <w:t xml:space="preserve"> </w:t>
            </w:r>
            <w:r w:rsidRPr="00BA4A9C">
              <w:rPr>
                <w:szCs w:val="18"/>
              </w:rPr>
              <w:t xml:space="preserve">Marine Aids to Navigation and Lighthouse Authorities shall become the transitional Committees of the Organization and </w:t>
            </w:r>
            <w:r w:rsidRPr="004405AB">
              <w:rPr>
                <w:strike/>
                <w:szCs w:val="18"/>
                <w:rPrChange w:id="1991" w:author="Marie-Hélène Grillet" w:date="2017-10-09T14:12:00Z">
                  <w:rPr>
                    <w:szCs w:val="18"/>
                  </w:rPr>
                </w:rPrChange>
              </w:rPr>
              <w:t>will</w:t>
            </w:r>
            <w:r w:rsidRPr="00BA4A9C">
              <w:rPr>
                <w:szCs w:val="18"/>
              </w:rPr>
              <w:t xml:space="preserve"> </w:t>
            </w:r>
            <w:r>
              <w:rPr>
                <w:szCs w:val="18"/>
              </w:rPr>
              <w:t xml:space="preserve">shall </w:t>
            </w:r>
            <w:r w:rsidRPr="00BA4A9C">
              <w:rPr>
                <w:szCs w:val="18"/>
              </w:rPr>
              <w:t xml:space="preserve">operate until </w:t>
            </w:r>
            <w:r>
              <w:rPr>
                <w:szCs w:val="18"/>
              </w:rPr>
              <w:t xml:space="preserve">a decision is made by Council on their status </w:t>
            </w:r>
            <w:r w:rsidRPr="00BA4A9C">
              <w:rPr>
                <w:szCs w:val="18"/>
              </w:rPr>
              <w:t>under this Convention.</w:t>
            </w:r>
            <w:r>
              <w:rPr>
                <w:szCs w:val="18"/>
              </w:rPr>
              <w:t>”</w:t>
            </w:r>
          </w:p>
        </w:tc>
        <w:tc>
          <w:tcPr>
            <w:tcW w:w="1968" w:type="dxa"/>
            <w:tcPrChange w:id="1992" w:author="Marie-Helene" w:date="2017-10-05T11:33:00Z">
              <w:tcPr>
                <w:tcW w:w="1704" w:type="dxa"/>
                <w:gridSpan w:val="2"/>
              </w:tcPr>
            </w:tcPrChange>
          </w:tcPr>
          <w:p w:rsidR="0041167A" w:rsidRPr="00AA6F89" w:rsidRDefault="00B13BE4">
            <w:pPr>
              <w:rPr>
                <w:szCs w:val="18"/>
              </w:rPr>
            </w:pPr>
            <w:r>
              <w:rPr>
                <w:szCs w:val="18"/>
              </w:rPr>
              <w:t>Canada</w:t>
            </w:r>
          </w:p>
        </w:tc>
      </w:tr>
      <w:tr w:rsidR="0041167A" w:rsidTr="0041167A">
        <w:trPr>
          <w:trPrChange w:id="1993" w:author="Marie-Helene" w:date="2017-10-05T11:33:00Z">
            <w:trPr>
              <w:gridAfter w:val="0"/>
            </w:trPr>
          </w:trPrChange>
        </w:trPr>
        <w:tc>
          <w:tcPr>
            <w:tcW w:w="1513" w:type="dxa"/>
            <w:tcPrChange w:id="1994" w:author="Marie-Helene" w:date="2017-10-05T11:33:00Z">
              <w:tcPr>
                <w:tcW w:w="1513" w:type="dxa"/>
              </w:tcPr>
            </w:tcPrChange>
          </w:tcPr>
          <w:p w:rsidR="0041167A" w:rsidRDefault="0041167A">
            <w:pPr>
              <w:rPr>
                <w:szCs w:val="18"/>
              </w:rPr>
            </w:pPr>
          </w:p>
        </w:tc>
        <w:tc>
          <w:tcPr>
            <w:tcW w:w="5253" w:type="dxa"/>
            <w:tcPrChange w:id="1995" w:author="Marie-Helene" w:date="2017-10-05T11:33:00Z">
              <w:tcPr>
                <w:tcW w:w="5253" w:type="dxa"/>
              </w:tcPr>
            </w:tcPrChange>
          </w:tcPr>
          <w:p w:rsidR="0041167A" w:rsidRPr="00BA4A9C" w:rsidRDefault="0041167A">
            <w:pPr>
              <w:pStyle w:val="Paragraphedeliste"/>
              <w:numPr>
                <w:ilvl w:val="0"/>
                <w:numId w:val="23"/>
              </w:numPr>
              <w:ind w:left="317" w:hanging="284"/>
              <w:rPr>
                <w:szCs w:val="18"/>
              </w:rPr>
              <w:pPrChange w:id="1996" w:author="Marie-Helene" w:date="2017-10-31T10:53:00Z">
                <w:pPr>
                  <w:pStyle w:val="Paragraphedeliste"/>
                  <w:numPr>
                    <w:numId w:val="23"/>
                  </w:numPr>
                  <w:ind w:left="753" w:hanging="360"/>
                </w:pPr>
              </w:pPrChange>
            </w:pPr>
            <w:r w:rsidRPr="005301ED">
              <w:rPr>
                <w:szCs w:val="18"/>
              </w:rPr>
              <w:t xml:space="preserve">In the event that a </w:t>
            </w:r>
            <w:del w:id="1997" w:author="Marie-Helene" w:date="2017-10-31T10:53:00Z">
              <w:r w:rsidRPr="005301ED" w:rsidDel="00DC3C84">
                <w:rPr>
                  <w:szCs w:val="18"/>
                </w:rPr>
                <w:delText xml:space="preserve">State </w:delText>
              </w:r>
            </w:del>
            <w:ins w:id="1998" w:author="Marie-Helene" w:date="2017-10-31T10:53:00Z">
              <w:r w:rsidR="00DC3C84">
                <w:rPr>
                  <w:szCs w:val="18"/>
                </w:rPr>
                <w:t>country</w:t>
              </w:r>
              <w:r w:rsidR="00DC3C84" w:rsidRPr="005301ED">
                <w:rPr>
                  <w:szCs w:val="18"/>
                </w:rPr>
                <w:t xml:space="preserve"> </w:t>
              </w:r>
            </w:ins>
            <w:r w:rsidRPr="005301ED">
              <w:rPr>
                <w:szCs w:val="18"/>
              </w:rPr>
              <w:t xml:space="preserve">which has Associate membership </w:t>
            </w:r>
            <w:ins w:id="1999" w:author="Marie-Helene" w:date="2017-10-06T12:04:00Z">
              <w:r w:rsidR="00B47369">
                <w:rPr>
                  <w:szCs w:val="18"/>
                </w:rPr>
                <w:t xml:space="preserve">under this Convention </w:t>
              </w:r>
            </w:ins>
            <w:r w:rsidRPr="005301ED">
              <w:rPr>
                <w:szCs w:val="18"/>
              </w:rPr>
              <w:t xml:space="preserve">becomes a Contracting </w:t>
            </w:r>
            <w:del w:id="2000" w:author="Marie-Helene" w:date="2017-10-06T12:04:00Z">
              <w:r w:rsidRPr="005301ED" w:rsidDel="00B47369">
                <w:rPr>
                  <w:szCs w:val="18"/>
                </w:rPr>
                <w:delText xml:space="preserve">Party </w:delText>
              </w:r>
            </w:del>
            <w:ins w:id="2001" w:author="Marie-Helene" w:date="2017-10-06T12:04:00Z">
              <w:r w:rsidR="00B47369">
                <w:rPr>
                  <w:szCs w:val="18"/>
                </w:rPr>
                <w:t>State</w:t>
              </w:r>
              <w:r w:rsidR="00B47369" w:rsidRPr="005301ED">
                <w:rPr>
                  <w:szCs w:val="18"/>
                </w:rPr>
                <w:t xml:space="preserve"> </w:t>
              </w:r>
            </w:ins>
            <w:r w:rsidRPr="005301ED">
              <w:rPr>
                <w:szCs w:val="18"/>
              </w:rPr>
              <w:t xml:space="preserve">the Associate membership </w:t>
            </w:r>
            <w:del w:id="2002" w:author="Marie-Helene" w:date="2017-10-06T12:06:00Z">
              <w:r w:rsidRPr="005301ED" w:rsidDel="00556C34">
                <w:rPr>
                  <w:szCs w:val="18"/>
                </w:rPr>
                <w:delText xml:space="preserve">will </w:delText>
              </w:r>
            </w:del>
            <w:ins w:id="2003" w:author="Marie-Helene" w:date="2017-10-06T12:06:00Z">
              <w:r w:rsidR="00556C34">
                <w:rPr>
                  <w:szCs w:val="18"/>
                </w:rPr>
                <w:t>shall</w:t>
              </w:r>
              <w:r w:rsidR="00556C34" w:rsidRPr="005301ED">
                <w:rPr>
                  <w:szCs w:val="18"/>
                </w:rPr>
                <w:t xml:space="preserve"> </w:t>
              </w:r>
            </w:ins>
            <w:r w:rsidRPr="005301ED">
              <w:rPr>
                <w:szCs w:val="18"/>
              </w:rPr>
              <w:t xml:space="preserve">cease on the date on which </w:t>
            </w:r>
            <w:del w:id="2004" w:author="Marie-Helene" w:date="2017-10-06T12:05:00Z">
              <w:r w:rsidRPr="005301ED" w:rsidDel="00360209">
                <w:rPr>
                  <w:szCs w:val="18"/>
                </w:rPr>
                <w:delText xml:space="preserve">the </w:delText>
              </w:r>
            </w:del>
            <w:ins w:id="2005" w:author="Marie-Helene" w:date="2017-10-06T12:05:00Z">
              <w:r w:rsidR="00360209">
                <w:rPr>
                  <w:szCs w:val="18"/>
                </w:rPr>
                <w:t>this</w:t>
              </w:r>
              <w:r w:rsidR="00360209" w:rsidRPr="005301ED">
                <w:rPr>
                  <w:szCs w:val="18"/>
                </w:rPr>
                <w:t xml:space="preserve"> </w:t>
              </w:r>
            </w:ins>
            <w:r w:rsidRPr="005301ED">
              <w:rPr>
                <w:szCs w:val="18"/>
              </w:rPr>
              <w:t xml:space="preserve">Convention enters into force for that State. In the case of a Contracting </w:t>
            </w:r>
            <w:del w:id="2006" w:author="Marie-Helene" w:date="2017-10-06T12:04:00Z">
              <w:r w:rsidRPr="005301ED" w:rsidDel="00B47369">
                <w:rPr>
                  <w:szCs w:val="18"/>
                </w:rPr>
                <w:delText xml:space="preserve">Party </w:delText>
              </w:r>
            </w:del>
            <w:ins w:id="2007" w:author="Marie-Helene" w:date="2017-10-06T12:04:00Z">
              <w:r w:rsidR="00B47369">
                <w:rPr>
                  <w:szCs w:val="18"/>
                </w:rPr>
                <w:t>State</w:t>
              </w:r>
              <w:r w:rsidR="00B47369" w:rsidRPr="005301ED">
                <w:rPr>
                  <w:szCs w:val="18"/>
                </w:rPr>
                <w:t xml:space="preserve"> </w:t>
              </w:r>
            </w:ins>
            <w:r w:rsidRPr="005301ED">
              <w:rPr>
                <w:szCs w:val="18"/>
              </w:rPr>
              <w:t xml:space="preserve">having more than one Associate membership </w:t>
            </w:r>
            <w:ins w:id="2008" w:author="Marie-Helene" w:date="2017-10-06T12:04:00Z">
              <w:r w:rsidR="00B47369">
                <w:rPr>
                  <w:szCs w:val="18"/>
                </w:rPr>
                <w:t xml:space="preserve">under this Convention </w:t>
              </w:r>
            </w:ins>
            <w:r w:rsidRPr="005301ED">
              <w:rPr>
                <w:szCs w:val="18"/>
              </w:rPr>
              <w:t xml:space="preserve">that </w:t>
            </w:r>
            <w:del w:id="2009" w:author="Marie-Helene" w:date="2017-10-06T12:05:00Z">
              <w:r w:rsidRPr="005301ED" w:rsidDel="00B47369">
                <w:rPr>
                  <w:szCs w:val="18"/>
                </w:rPr>
                <w:delText>Contracting Party</w:delText>
              </w:r>
            </w:del>
            <w:ins w:id="2010" w:author="Marie-Helene" w:date="2017-10-31T10:52:00Z">
              <w:r w:rsidR="00DC3C84">
                <w:rPr>
                  <w:szCs w:val="18"/>
                </w:rPr>
                <w:t>country</w:t>
              </w:r>
            </w:ins>
            <w:r w:rsidRPr="005301ED">
              <w:rPr>
                <w:szCs w:val="18"/>
              </w:rPr>
              <w:t xml:space="preserve"> may decide to retain Associate memberships.</w:t>
            </w:r>
          </w:p>
        </w:tc>
        <w:tc>
          <w:tcPr>
            <w:tcW w:w="6100" w:type="dxa"/>
            <w:tcPrChange w:id="2011" w:author="Marie-Helene" w:date="2017-10-05T11:33:00Z">
              <w:tcPr>
                <w:tcW w:w="5549" w:type="dxa"/>
              </w:tcPr>
            </w:tcPrChange>
          </w:tcPr>
          <w:p w:rsidR="0041167A" w:rsidRDefault="0041167A">
            <w:pPr>
              <w:rPr>
                <w:szCs w:val="18"/>
              </w:rPr>
            </w:pPr>
            <w:r>
              <w:rPr>
                <w:szCs w:val="18"/>
              </w:rPr>
              <w:t>Reword:</w:t>
            </w:r>
          </w:p>
          <w:p w:rsidR="0041167A" w:rsidRDefault="0041167A">
            <w:pPr>
              <w:rPr>
                <w:szCs w:val="18"/>
              </w:rPr>
            </w:pPr>
            <w:r>
              <w:rPr>
                <w:szCs w:val="18"/>
              </w:rPr>
              <w:t>“</w:t>
            </w:r>
            <w:r w:rsidRPr="005301ED">
              <w:rPr>
                <w:szCs w:val="18"/>
              </w:rPr>
              <w:t xml:space="preserve">In the event that a State which has Associate membership </w:t>
            </w:r>
            <w:r>
              <w:rPr>
                <w:szCs w:val="18"/>
                <w:u w:val="single"/>
              </w:rPr>
              <w:t xml:space="preserve">under this </w:t>
            </w:r>
            <w:r w:rsidRPr="00BF1DFE">
              <w:rPr>
                <w:szCs w:val="18"/>
                <w:u w:val="single"/>
              </w:rPr>
              <w:t>Convention</w:t>
            </w:r>
            <w:r>
              <w:rPr>
                <w:szCs w:val="18"/>
              </w:rPr>
              <w:t xml:space="preserve"> </w:t>
            </w:r>
            <w:r w:rsidRPr="00BF1DFE">
              <w:rPr>
                <w:szCs w:val="18"/>
              </w:rPr>
              <w:t>becomes</w:t>
            </w:r>
            <w:r w:rsidRPr="005301ED">
              <w:rPr>
                <w:szCs w:val="18"/>
              </w:rPr>
              <w:t xml:space="preserve"> a Contracting </w:t>
            </w:r>
            <w:r w:rsidRPr="00BF1DFE">
              <w:rPr>
                <w:strike/>
                <w:szCs w:val="18"/>
              </w:rPr>
              <w:t>Party</w:t>
            </w:r>
            <w:r w:rsidRPr="005301ED">
              <w:rPr>
                <w:szCs w:val="18"/>
              </w:rPr>
              <w:t xml:space="preserve"> </w:t>
            </w:r>
            <w:r>
              <w:rPr>
                <w:szCs w:val="18"/>
                <w:u w:val="single"/>
              </w:rPr>
              <w:t>State</w:t>
            </w:r>
            <w:r w:rsidRPr="00BF1DFE">
              <w:rPr>
                <w:szCs w:val="18"/>
              </w:rPr>
              <w:t xml:space="preserve"> </w:t>
            </w:r>
            <w:r w:rsidRPr="005301ED">
              <w:rPr>
                <w:szCs w:val="18"/>
              </w:rPr>
              <w:t xml:space="preserve">the Associate membership will cease on the date on which the Convention enters into force for that State. In the case of a Contracting </w:t>
            </w:r>
            <w:r w:rsidRPr="00BF1DFE">
              <w:rPr>
                <w:strike/>
                <w:szCs w:val="18"/>
              </w:rPr>
              <w:t>Party</w:t>
            </w:r>
            <w:r w:rsidRPr="005301ED">
              <w:rPr>
                <w:szCs w:val="18"/>
              </w:rPr>
              <w:t xml:space="preserve"> </w:t>
            </w:r>
            <w:r>
              <w:rPr>
                <w:szCs w:val="18"/>
                <w:u w:val="single"/>
              </w:rPr>
              <w:t>State</w:t>
            </w:r>
            <w:r w:rsidRPr="00BF1DFE">
              <w:rPr>
                <w:szCs w:val="18"/>
              </w:rPr>
              <w:t xml:space="preserve"> </w:t>
            </w:r>
            <w:r w:rsidRPr="005301ED">
              <w:rPr>
                <w:szCs w:val="18"/>
              </w:rPr>
              <w:t xml:space="preserve">having more than one Associate membership </w:t>
            </w:r>
            <w:r>
              <w:rPr>
                <w:szCs w:val="18"/>
                <w:u w:val="single"/>
              </w:rPr>
              <w:t>under this Convention</w:t>
            </w:r>
            <w:r w:rsidRPr="00BF1DFE">
              <w:rPr>
                <w:szCs w:val="18"/>
              </w:rPr>
              <w:t xml:space="preserve"> </w:t>
            </w:r>
            <w:r w:rsidRPr="005301ED">
              <w:rPr>
                <w:szCs w:val="18"/>
              </w:rPr>
              <w:t xml:space="preserve">that </w:t>
            </w:r>
            <w:r w:rsidRPr="00BF1DFE">
              <w:rPr>
                <w:strike/>
                <w:szCs w:val="18"/>
              </w:rPr>
              <w:t>Contracting Party</w:t>
            </w:r>
            <w:r w:rsidRPr="005301ED">
              <w:rPr>
                <w:szCs w:val="18"/>
              </w:rPr>
              <w:t xml:space="preserve"> </w:t>
            </w:r>
            <w:r>
              <w:rPr>
                <w:szCs w:val="18"/>
                <w:u w:val="single"/>
              </w:rPr>
              <w:t>State</w:t>
            </w:r>
            <w:r w:rsidRPr="00BF1DFE">
              <w:rPr>
                <w:szCs w:val="18"/>
              </w:rPr>
              <w:t xml:space="preserve"> </w:t>
            </w:r>
            <w:r w:rsidRPr="005301ED">
              <w:rPr>
                <w:szCs w:val="18"/>
              </w:rPr>
              <w:t>may decide to retain Associate memberships.</w:t>
            </w:r>
            <w:r>
              <w:rPr>
                <w:szCs w:val="18"/>
              </w:rPr>
              <w:t>”</w:t>
            </w:r>
          </w:p>
          <w:p w:rsidR="0041167A" w:rsidRDefault="0041167A">
            <w:pPr>
              <w:rPr>
                <w:szCs w:val="18"/>
              </w:rPr>
            </w:pPr>
          </w:p>
          <w:p w:rsidR="00D93DFE" w:rsidRDefault="00D93DFE">
            <w:pPr>
              <w:rPr>
                <w:szCs w:val="18"/>
              </w:rPr>
            </w:pPr>
            <w:r>
              <w:rPr>
                <w:szCs w:val="18"/>
              </w:rPr>
              <w:t>Change wording to:</w:t>
            </w:r>
          </w:p>
          <w:p w:rsidR="00D93DFE" w:rsidRPr="00D93DFE" w:rsidRDefault="00D93DFE">
            <w:pPr>
              <w:rPr>
                <w:szCs w:val="18"/>
              </w:rPr>
            </w:pPr>
            <w:r>
              <w:rPr>
                <w:szCs w:val="18"/>
              </w:rPr>
              <w:t xml:space="preserve">“In the event that a [State – need to clarify what is meant here] which has Associate membership becomes a Contracting Party the Associate membership </w:t>
            </w:r>
            <w:r>
              <w:rPr>
                <w:strike/>
                <w:szCs w:val="18"/>
              </w:rPr>
              <w:t xml:space="preserve">will </w:t>
            </w:r>
            <w:r w:rsidRPr="00D93DFE">
              <w:rPr>
                <w:szCs w:val="18"/>
                <w:u w:val="single"/>
                <w:rPrChange w:id="2012" w:author="Marie-Hélène Grillet" w:date="2017-10-09T14:17:00Z">
                  <w:rPr>
                    <w:szCs w:val="18"/>
                  </w:rPr>
                </w:rPrChange>
              </w:rPr>
              <w:t>shall</w:t>
            </w:r>
            <w:r>
              <w:rPr>
                <w:szCs w:val="18"/>
              </w:rPr>
              <w:t xml:space="preserve"> cease on the date on which the Convention enters into force for that State. In the case of a Contracting Party having more than one Associate membership that Contracting Party may decide to retain Associate memberships.”</w:t>
            </w:r>
          </w:p>
          <w:p w:rsidR="00D93DFE" w:rsidRDefault="00D93DFE">
            <w:pPr>
              <w:rPr>
                <w:szCs w:val="18"/>
              </w:rPr>
            </w:pPr>
          </w:p>
          <w:p w:rsidR="0041167A" w:rsidRPr="00AA6F89" w:rsidRDefault="0041167A" w:rsidP="00171BB1">
            <w:pPr>
              <w:rPr>
                <w:szCs w:val="18"/>
              </w:rPr>
            </w:pPr>
            <w:r>
              <w:rPr>
                <w:szCs w:val="18"/>
                <w:u w:val="single"/>
              </w:rPr>
              <w:t>“This</w:t>
            </w:r>
            <w:r>
              <w:rPr>
                <w:szCs w:val="18"/>
              </w:rPr>
              <w:t xml:space="preserve"> Convention”</w:t>
            </w:r>
          </w:p>
        </w:tc>
        <w:tc>
          <w:tcPr>
            <w:tcW w:w="1968" w:type="dxa"/>
            <w:tcPrChange w:id="2013" w:author="Marie-Helene" w:date="2017-10-05T11:33:00Z">
              <w:tcPr>
                <w:tcW w:w="1704" w:type="dxa"/>
                <w:gridSpan w:val="2"/>
              </w:tcPr>
            </w:tcPrChange>
          </w:tcPr>
          <w:p w:rsidR="0041167A" w:rsidRDefault="0041167A">
            <w:pPr>
              <w:rPr>
                <w:szCs w:val="18"/>
              </w:rPr>
            </w:pPr>
            <w:r>
              <w:rPr>
                <w:szCs w:val="18"/>
              </w:rPr>
              <w:t>Australia</w:t>
            </w: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p>
          <w:p w:rsidR="00D93DFE" w:rsidRDefault="00D93DFE" w:rsidP="00171BB1">
            <w:pPr>
              <w:rPr>
                <w:szCs w:val="18"/>
              </w:rPr>
            </w:pPr>
            <w:r>
              <w:rPr>
                <w:szCs w:val="18"/>
              </w:rPr>
              <w:t>Canada</w:t>
            </w:r>
          </w:p>
          <w:p w:rsidR="00D93DFE" w:rsidRDefault="00D93DFE" w:rsidP="00171BB1">
            <w:pPr>
              <w:rPr>
                <w:szCs w:val="18"/>
              </w:rPr>
            </w:pPr>
          </w:p>
          <w:p w:rsidR="00D93DFE" w:rsidRDefault="00D93DFE" w:rsidP="00171BB1">
            <w:pPr>
              <w:rPr>
                <w:szCs w:val="18"/>
              </w:rPr>
            </w:pPr>
          </w:p>
          <w:p w:rsidR="00D93DFE" w:rsidRDefault="00D93DFE" w:rsidP="00171BB1">
            <w:pPr>
              <w:rPr>
                <w:szCs w:val="18"/>
              </w:rPr>
            </w:pPr>
          </w:p>
          <w:p w:rsidR="00D93DFE" w:rsidRDefault="00D93DFE" w:rsidP="00171BB1">
            <w:pPr>
              <w:rPr>
                <w:szCs w:val="18"/>
              </w:rPr>
            </w:pPr>
          </w:p>
          <w:p w:rsidR="00D93DFE" w:rsidRDefault="00D93DFE" w:rsidP="00171BB1">
            <w:pPr>
              <w:rPr>
                <w:szCs w:val="18"/>
              </w:rPr>
            </w:pPr>
          </w:p>
          <w:p w:rsidR="00D93DFE" w:rsidRDefault="00D93DFE" w:rsidP="00171BB1">
            <w:pPr>
              <w:rPr>
                <w:szCs w:val="18"/>
              </w:rPr>
            </w:pPr>
          </w:p>
          <w:p w:rsidR="00D93DFE" w:rsidRDefault="00D93DFE" w:rsidP="00171BB1">
            <w:pPr>
              <w:rPr>
                <w:szCs w:val="18"/>
              </w:rPr>
            </w:pPr>
          </w:p>
          <w:p w:rsidR="0041167A" w:rsidRPr="00AA6F89" w:rsidRDefault="0041167A" w:rsidP="00171BB1">
            <w:pPr>
              <w:rPr>
                <w:szCs w:val="18"/>
              </w:rPr>
            </w:pPr>
            <w:r>
              <w:rPr>
                <w:szCs w:val="18"/>
              </w:rPr>
              <w:t>Japan</w:t>
            </w:r>
          </w:p>
        </w:tc>
      </w:tr>
      <w:tr w:rsidR="0041167A" w:rsidTr="0041167A">
        <w:trPr>
          <w:trPrChange w:id="2014" w:author="Marie-Helene" w:date="2017-10-05T11:33:00Z">
            <w:trPr>
              <w:gridAfter w:val="0"/>
            </w:trPr>
          </w:trPrChange>
        </w:trPr>
        <w:tc>
          <w:tcPr>
            <w:tcW w:w="1513" w:type="dxa"/>
            <w:tcPrChange w:id="2015" w:author="Marie-Helene" w:date="2017-10-05T11:33:00Z">
              <w:tcPr>
                <w:tcW w:w="1513" w:type="dxa"/>
              </w:tcPr>
            </w:tcPrChange>
          </w:tcPr>
          <w:p w:rsidR="0041167A" w:rsidRDefault="0041167A">
            <w:pPr>
              <w:rPr>
                <w:szCs w:val="18"/>
              </w:rPr>
            </w:pPr>
          </w:p>
        </w:tc>
        <w:tc>
          <w:tcPr>
            <w:tcW w:w="5253" w:type="dxa"/>
            <w:tcPrChange w:id="2016" w:author="Marie-Helene" w:date="2017-10-05T11:33:00Z">
              <w:tcPr>
                <w:tcW w:w="5253" w:type="dxa"/>
              </w:tcPr>
            </w:tcPrChange>
          </w:tcPr>
          <w:p w:rsidR="0041167A" w:rsidRPr="005301ED" w:rsidRDefault="0041167A">
            <w:pPr>
              <w:pStyle w:val="Paragraphedeliste"/>
              <w:numPr>
                <w:ilvl w:val="0"/>
                <w:numId w:val="23"/>
              </w:numPr>
              <w:ind w:left="317" w:hanging="284"/>
              <w:rPr>
                <w:szCs w:val="18"/>
              </w:rPr>
              <w:pPrChange w:id="2017" w:author="Marie-Helene" w:date="2017-10-06T12:09:00Z">
                <w:pPr>
                  <w:pStyle w:val="Paragraphedeliste"/>
                  <w:numPr>
                    <w:numId w:val="23"/>
                  </w:numPr>
                  <w:ind w:left="753" w:hanging="360"/>
                </w:pPr>
              </w:pPrChange>
            </w:pPr>
            <w:r w:rsidRPr="005301ED">
              <w:rPr>
                <w:szCs w:val="18"/>
              </w:rPr>
              <w:t xml:space="preserve">After the entry into force of this Convention </w:t>
            </w:r>
            <w:ins w:id="2018" w:author="Marie-Helene" w:date="2017-10-06T12:07:00Z">
              <w:r w:rsidR="00556C34" w:rsidRPr="005301ED">
                <w:rPr>
                  <w:szCs w:val="18"/>
                </w:rPr>
                <w:t>the International Association of Marine Aids to Navigation and Lighthouse Authorities</w:t>
              </w:r>
              <w:r w:rsidR="00556C34">
                <w:rPr>
                  <w:szCs w:val="18"/>
                </w:rPr>
                <w:t xml:space="preserve">, facilitated by </w:t>
              </w:r>
            </w:ins>
            <w:r w:rsidRPr="005301ED">
              <w:rPr>
                <w:szCs w:val="18"/>
              </w:rPr>
              <w:t>the transitional Council</w:t>
            </w:r>
            <w:ins w:id="2019" w:author="Marie-Helene" w:date="2017-10-06T12:08:00Z">
              <w:r w:rsidR="00556C34">
                <w:rPr>
                  <w:szCs w:val="18"/>
                </w:rPr>
                <w:t>,</w:t>
              </w:r>
            </w:ins>
            <w:r w:rsidRPr="005301ED">
              <w:rPr>
                <w:szCs w:val="18"/>
              </w:rPr>
              <w:t xml:space="preserve"> </w:t>
            </w:r>
            <w:del w:id="2020" w:author="Marie-Helene" w:date="2017-10-06T12:08:00Z">
              <w:r w:rsidRPr="005301ED" w:rsidDel="00556C34">
                <w:rPr>
                  <w:szCs w:val="18"/>
                </w:rPr>
                <w:delText>shall initiate negotiations with</w:delText>
              </w:r>
            </w:del>
            <w:ins w:id="2021" w:author="Marie-Helene" w:date="2017-10-06T12:08:00Z">
              <w:r w:rsidR="00556C34">
                <w:rPr>
                  <w:szCs w:val="18"/>
                </w:rPr>
                <w:t>will work in cooperation with the Organization to transfer its</w:t>
              </w:r>
            </w:ins>
            <w:r w:rsidRPr="005301ED">
              <w:rPr>
                <w:szCs w:val="18"/>
              </w:rPr>
              <w:t xml:space="preserve"> </w:t>
            </w:r>
            <w:del w:id="2022" w:author="Marie-Helene" w:date="2017-10-06T12:07:00Z">
              <w:r w:rsidRPr="005301ED" w:rsidDel="00556C34">
                <w:rPr>
                  <w:szCs w:val="18"/>
                </w:rPr>
                <w:delText xml:space="preserve">the International Association of Marine Aids to Navigation and Lighthouse Authorities </w:delText>
              </w:r>
            </w:del>
            <w:del w:id="2023" w:author="Marie-Helene" w:date="2017-10-06T12:09:00Z">
              <w:r w:rsidRPr="005301ED" w:rsidDel="00556C34">
                <w:rPr>
                  <w:szCs w:val="18"/>
                </w:rPr>
                <w:delText xml:space="preserve">on the transfer of the latter’s </w:delText>
              </w:r>
            </w:del>
            <w:r w:rsidRPr="005301ED">
              <w:rPr>
                <w:szCs w:val="18"/>
              </w:rPr>
              <w:t xml:space="preserve">activities, records, documents, publications, archives, rights, </w:t>
            </w:r>
            <w:r w:rsidRPr="005301ED">
              <w:rPr>
                <w:szCs w:val="18"/>
              </w:rPr>
              <w:lastRenderedPageBreak/>
              <w:t>interests, funds, assets and liabilities to the Organization.</w:t>
            </w:r>
          </w:p>
        </w:tc>
        <w:tc>
          <w:tcPr>
            <w:tcW w:w="6100" w:type="dxa"/>
            <w:tcPrChange w:id="2024" w:author="Marie-Helene" w:date="2017-10-05T11:33:00Z">
              <w:tcPr>
                <w:tcW w:w="5549" w:type="dxa"/>
              </w:tcPr>
            </w:tcPrChange>
          </w:tcPr>
          <w:p w:rsidR="0041167A" w:rsidRDefault="00870E5E">
            <w:pPr>
              <w:rPr>
                <w:szCs w:val="18"/>
              </w:rPr>
            </w:pPr>
            <w:r>
              <w:rPr>
                <w:szCs w:val="18"/>
              </w:rPr>
              <w:lastRenderedPageBreak/>
              <w:t>Change wording to:</w:t>
            </w:r>
          </w:p>
          <w:p w:rsidR="00870E5E" w:rsidRPr="00AA6F89" w:rsidRDefault="00870E5E">
            <w:pPr>
              <w:rPr>
                <w:szCs w:val="18"/>
              </w:rPr>
            </w:pPr>
            <w:r>
              <w:rPr>
                <w:szCs w:val="18"/>
              </w:rPr>
              <w:t xml:space="preserve">“After the entry into force of this Convention, the </w:t>
            </w:r>
            <w:r w:rsidRPr="005301ED">
              <w:rPr>
                <w:szCs w:val="18"/>
              </w:rPr>
              <w:t>International Association of Marine Aids to Navigation and Lighthouse Authorities</w:t>
            </w:r>
            <w:r>
              <w:rPr>
                <w:szCs w:val="18"/>
              </w:rPr>
              <w:t xml:space="preserve">, facilitated by </w:t>
            </w:r>
            <w:r w:rsidRPr="005301ED">
              <w:rPr>
                <w:szCs w:val="18"/>
              </w:rPr>
              <w:t>the transitional Council</w:t>
            </w:r>
            <w:r>
              <w:rPr>
                <w:szCs w:val="18"/>
              </w:rPr>
              <w:t>,</w:t>
            </w:r>
            <w:r w:rsidRPr="005301ED">
              <w:rPr>
                <w:szCs w:val="18"/>
              </w:rPr>
              <w:t xml:space="preserve"> </w:t>
            </w:r>
            <w:r>
              <w:rPr>
                <w:szCs w:val="18"/>
              </w:rPr>
              <w:t>will work in cooperation with the Organization to transfer its</w:t>
            </w:r>
            <w:r w:rsidRPr="005301ED">
              <w:rPr>
                <w:szCs w:val="18"/>
              </w:rPr>
              <w:t xml:space="preserve"> </w:t>
            </w:r>
            <w:r>
              <w:rPr>
                <w:szCs w:val="18"/>
              </w:rPr>
              <w:t xml:space="preserve">[activities, </w:t>
            </w:r>
            <w:del w:id="2025" w:author="Christine Philip" w:date="2017-11-07T15:15:00Z">
              <w:r w:rsidDel="00614362">
                <w:rPr>
                  <w:szCs w:val="18"/>
                </w:rPr>
                <w:delText xml:space="preserve">records, </w:delText>
              </w:r>
            </w:del>
            <w:r>
              <w:rPr>
                <w:szCs w:val="18"/>
              </w:rPr>
              <w:t xml:space="preserve">documents, publications, archives, rights, interests, funds, assets </w:t>
            </w:r>
            <w:r>
              <w:rPr>
                <w:szCs w:val="18"/>
              </w:rPr>
              <w:lastRenderedPageBreak/>
              <w:t>and liabilities] to the Organization.”</w:t>
            </w:r>
          </w:p>
        </w:tc>
        <w:tc>
          <w:tcPr>
            <w:tcW w:w="1968" w:type="dxa"/>
            <w:tcPrChange w:id="2026" w:author="Marie-Helene" w:date="2017-10-05T11:33:00Z">
              <w:tcPr>
                <w:tcW w:w="1704" w:type="dxa"/>
                <w:gridSpan w:val="2"/>
              </w:tcPr>
            </w:tcPrChange>
          </w:tcPr>
          <w:p w:rsidR="0041167A" w:rsidRPr="00AA6F89" w:rsidRDefault="00556C34">
            <w:pPr>
              <w:rPr>
                <w:szCs w:val="18"/>
              </w:rPr>
            </w:pPr>
            <w:r>
              <w:rPr>
                <w:szCs w:val="18"/>
              </w:rPr>
              <w:lastRenderedPageBreak/>
              <w:t>Canada</w:t>
            </w:r>
          </w:p>
        </w:tc>
      </w:tr>
      <w:tr w:rsidR="0041167A" w:rsidTr="0041167A">
        <w:trPr>
          <w:trPrChange w:id="2027" w:author="Marie-Helene" w:date="2017-10-05T11:33:00Z">
            <w:trPr>
              <w:gridAfter w:val="0"/>
            </w:trPr>
          </w:trPrChange>
        </w:trPr>
        <w:tc>
          <w:tcPr>
            <w:tcW w:w="1513" w:type="dxa"/>
            <w:tcPrChange w:id="2028" w:author="Marie-Helene" w:date="2017-10-05T11:33:00Z">
              <w:tcPr>
                <w:tcW w:w="1513" w:type="dxa"/>
              </w:tcPr>
            </w:tcPrChange>
          </w:tcPr>
          <w:p w:rsidR="0041167A" w:rsidRDefault="0041167A">
            <w:pPr>
              <w:rPr>
                <w:szCs w:val="18"/>
              </w:rPr>
            </w:pPr>
          </w:p>
        </w:tc>
        <w:tc>
          <w:tcPr>
            <w:tcW w:w="5253" w:type="dxa"/>
            <w:tcPrChange w:id="2029" w:author="Marie-Helene" w:date="2017-10-05T11:33:00Z">
              <w:tcPr>
                <w:tcW w:w="5253" w:type="dxa"/>
              </w:tcPr>
            </w:tcPrChange>
          </w:tcPr>
          <w:p w:rsidR="0041167A" w:rsidRDefault="0041167A" w:rsidP="00C82D83">
            <w:pPr>
              <w:pStyle w:val="Paragraphedeliste"/>
              <w:numPr>
                <w:ilvl w:val="0"/>
                <w:numId w:val="23"/>
              </w:numPr>
              <w:ind w:left="317" w:hanging="284"/>
              <w:rPr>
                <w:szCs w:val="18"/>
              </w:rPr>
            </w:pPr>
            <w:r w:rsidRPr="005301ED">
              <w:rPr>
                <w:szCs w:val="18"/>
              </w:rPr>
              <w:t xml:space="preserve">Until such time as the Secretariat of the Organization has been established the secretariat of the International Association of Marine Aids to Navigation and Lighthouse Authorities shall serve as, and perform the functions of, the Secretariat. The Secretary-General of the International Association of Marine Aids to Navigation and Lighthouse Authorities shall serve as the Secretary-General of the Organization until the </w:t>
            </w:r>
            <w:del w:id="2030" w:author="Marie-Helene" w:date="2017-10-06T12:12:00Z">
              <w:r w:rsidRPr="005301ED" w:rsidDel="00556C34">
                <w:rPr>
                  <w:szCs w:val="18"/>
                </w:rPr>
                <w:delText>Council appoints</w:delText>
              </w:r>
            </w:del>
            <w:ins w:id="2031" w:author="Marie-Helene" w:date="2017-10-06T12:12:00Z">
              <w:r w:rsidR="00556C34">
                <w:rPr>
                  <w:szCs w:val="18"/>
                </w:rPr>
                <w:t>General Assembly elects</w:t>
              </w:r>
            </w:ins>
            <w:r w:rsidRPr="005301ED">
              <w:rPr>
                <w:szCs w:val="18"/>
              </w:rPr>
              <w:t xml:space="preserve"> the Secretary-General in accordance with Article </w:t>
            </w:r>
            <w:ins w:id="2032" w:author="Marie-Helene" w:date="2017-10-06T12:12:00Z">
              <w:r w:rsidR="00556C34">
                <w:rPr>
                  <w:szCs w:val="18"/>
                </w:rPr>
                <w:t>6</w:t>
              </w:r>
            </w:ins>
            <w:del w:id="2033" w:author="Marie-Helene" w:date="2017-10-06T12:12:00Z">
              <w:r w:rsidRPr="005301ED" w:rsidDel="00556C34">
                <w:rPr>
                  <w:szCs w:val="18"/>
                </w:rPr>
                <w:delText>7</w:delText>
              </w:r>
            </w:del>
            <w:r w:rsidRPr="005301ED">
              <w:rPr>
                <w:szCs w:val="18"/>
              </w:rPr>
              <w:t>.</w:t>
            </w:r>
          </w:p>
          <w:p w:rsidR="0041167A" w:rsidRPr="005301ED" w:rsidRDefault="0041167A" w:rsidP="005301ED">
            <w:pPr>
              <w:ind w:left="33"/>
              <w:rPr>
                <w:szCs w:val="18"/>
              </w:rPr>
            </w:pPr>
          </w:p>
        </w:tc>
        <w:tc>
          <w:tcPr>
            <w:tcW w:w="6100" w:type="dxa"/>
            <w:tcPrChange w:id="2034" w:author="Marie-Helene" w:date="2017-10-05T11:33:00Z">
              <w:tcPr>
                <w:tcW w:w="5549" w:type="dxa"/>
              </w:tcPr>
            </w:tcPrChange>
          </w:tcPr>
          <w:p w:rsidR="0041167A" w:rsidRPr="00AA6F89" w:rsidRDefault="0041167A">
            <w:pPr>
              <w:rPr>
                <w:szCs w:val="18"/>
              </w:rPr>
            </w:pPr>
            <w:r>
              <w:rPr>
                <w:szCs w:val="18"/>
              </w:rPr>
              <w:t>So that arrangements are in place for the running of the first General Assembly, add text so that the General Regulations of the IALA association shall serve as the General Regulations for the Organization until the first General Assembly.</w:t>
            </w:r>
          </w:p>
        </w:tc>
        <w:tc>
          <w:tcPr>
            <w:tcW w:w="1968" w:type="dxa"/>
            <w:tcPrChange w:id="2035" w:author="Marie-Helene" w:date="2017-10-05T11:33:00Z">
              <w:tcPr>
                <w:tcW w:w="1704" w:type="dxa"/>
                <w:gridSpan w:val="2"/>
              </w:tcPr>
            </w:tcPrChange>
          </w:tcPr>
          <w:p w:rsidR="0041167A" w:rsidRPr="00AA6F89" w:rsidRDefault="0041167A">
            <w:pPr>
              <w:rPr>
                <w:szCs w:val="18"/>
              </w:rPr>
            </w:pPr>
            <w:r>
              <w:rPr>
                <w:szCs w:val="18"/>
              </w:rPr>
              <w:t>Australia</w:t>
            </w:r>
          </w:p>
        </w:tc>
      </w:tr>
      <w:tr w:rsidR="0041167A" w:rsidTr="0041167A">
        <w:trPr>
          <w:trPrChange w:id="2036" w:author="Marie-Helene" w:date="2017-10-05T11:33:00Z">
            <w:trPr>
              <w:gridAfter w:val="0"/>
            </w:trPr>
          </w:trPrChange>
        </w:trPr>
        <w:tc>
          <w:tcPr>
            <w:tcW w:w="1513" w:type="dxa"/>
            <w:tcPrChange w:id="2037" w:author="Marie-Helene" w:date="2017-10-05T11:33:00Z">
              <w:tcPr>
                <w:tcW w:w="1513" w:type="dxa"/>
              </w:tcPr>
            </w:tcPrChange>
          </w:tcPr>
          <w:p w:rsidR="0041167A" w:rsidRDefault="0041167A">
            <w:pPr>
              <w:rPr>
                <w:szCs w:val="18"/>
              </w:rPr>
            </w:pPr>
          </w:p>
        </w:tc>
        <w:tc>
          <w:tcPr>
            <w:tcW w:w="5253" w:type="dxa"/>
            <w:tcPrChange w:id="2038" w:author="Marie-Helene" w:date="2017-10-05T11:33:00Z">
              <w:tcPr>
                <w:tcW w:w="5253" w:type="dxa"/>
              </w:tcPr>
            </w:tcPrChange>
          </w:tcPr>
          <w:p w:rsidR="0041167A" w:rsidRPr="00C82D83" w:rsidRDefault="0041167A" w:rsidP="00C82D83">
            <w:pPr>
              <w:ind w:left="33"/>
              <w:rPr>
                <w:szCs w:val="18"/>
              </w:rPr>
            </w:pPr>
          </w:p>
        </w:tc>
        <w:tc>
          <w:tcPr>
            <w:tcW w:w="6100" w:type="dxa"/>
            <w:tcPrChange w:id="2039" w:author="Marie-Helene" w:date="2017-10-05T11:33:00Z">
              <w:tcPr>
                <w:tcW w:w="5549" w:type="dxa"/>
              </w:tcPr>
            </w:tcPrChange>
          </w:tcPr>
          <w:p w:rsidR="0041167A" w:rsidRDefault="0041167A">
            <w:pPr>
              <w:rPr>
                <w:szCs w:val="18"/>
              </w:rPr>
            </w:pPr>
            <w:r>
              <w:rPr>
                <w:szCs w:val="18"/>
              </w:rPr>
              <w:t>Missing article X – Technical Assistance and Capacity Building.</w:t>
            </w:r>
          </w:p>
          <w:p w:rsidR="0041167A" w:rsidRDefault="0041167A">
            <w:pPr>
              <w:rPr>
                <w:szCs w:val="18"/>
              </w:rPr>
            </w:pPr>
            <w:r>
              <w:rPr>
                <w:szCs w:val="18"/>
              </w:rPr>
              <w:t>Proposed draft text that could be used as a basis:</w:t>
            </w:r>
          </w:p>
          <w:p w:rsidR="0041167A" w:rsidRPr="00480DD3" w:rsidRDefault="0041167A">
            <w:pPr>
              <w:rPr>
                <w:szCs w:val="18"/>
              </w:rPr>
            </w:pPr>
            <w:r w:rsidRPr="00480DD3">
              <w:rPr>
                <w:szCs w:val="18"/>
              </w:rPr>
              <w:t>“The Parties shall promote support for those Parties which request technical assistance for the following aspects, in consultation with the Organization and other international bodies, and in cooperation with affiliate members active in technical, operational and industrial fields:</w:t>
            </w:r>
          </w:p>
          <w:p w:rsidR="0041167A" w:rsidRPr="00480DD3" w:rsidRDefault="0041167A" w:rsidP="00C82D83">
            <w:pPr>
              <w:pStyle w:val="Paragraphedeliste"/>
              <w:numPr>
                <w:ilvl w:val="0"/>
                <w:numId w:val="24"/>
              </w:numPr>
              <w:rPr>
                <w:szCs w:val="18"/>
              </w:rPr>
            </w:pPr>
            <w:r w:rsidRPr="00480DD3">
              <w:rPr>
                <w:szCs w:val="18"/>
              </w:rPr>
              <w:t>the training of technical and scientific personnel;</w:t>
            </w:r>
          </w:p>
          <w:p w:rsidR="0041167A" w:rsidRPr="00480DD3" w:rsidRDefault="0041167A" w:rsidP="00C82D83">
            <w:pPr>
              <w:pStyle w:val="Paragraphedeliste"/>
              <w:numPr>
                <w:ilvl w:val="0"/>
                <w:numId w:val="24"/>
              </w:numPr>
              <w:rPr>
                <w:szCs w:val="18"/>
              </w:rPr>
            </w:pPr>
            <w:r w:rsidRPr="00480DD3">
              <w:rPr>
                <w:szCs w:val="18"/>
              </w:rPr>
              <w:t>the supply of necessary equipment and facilities;</w:t>
            </w:r>
          </w:p>
          <w:p w:rsidR="0041167A" w:rsidRPr="00480DD3" w:rsidRDefault="0041167A" w:rsidP="00C82D83">
            <w:pPr>
              <w:pStyle w:val="Paragraphedeliste"/>
              <w:numPr>
                <w:ilvl w:val="0"/>
                <w:numId w:val="24"/>
              </w:numPr>
              <w:rPr>
                <w:szCs w:val="18"/>
              </w:rPr>
            </w:pPr>
            <w:r w:rsidRPr="00480DD3">
              <w:rPr>
                <w:szCs w:val="18"/>
              </w:rPr>
              <w:t>the encouragement of research; and</w:t>
            </w:r>
          </w:p>
          <w:p w:rsidR="0041167A" w:rsidRPr="00480DD3" w:rsidRDefault="0041167A" w:rsidP="00C82D83">
            <w:pPr>
              <w:pStyle w:val="Paragraphedeliste"/>
              <w:numPr>
                <w:ilvl w:val="0"/>
                <w:numId w:val="24"/>
              </w:numPr>
              <w:rPr>
                <w:szCs w:val="18"/>
              </w:rPr>
            </w:pPr>
            <w:r w:rsidRPr="00480DD3">
              <w:rPr>
                <w:szCs w:val="18"/>
              </w:rPr>
              <w:t>visits to the related industrial, research and operation centres and complexes;</w:t>
            </w:r>
          </w:p>
          <w:p w:rsidR="0041167A" w:rsidRPr="00B508FA" w:rsidRDefault="0041167A" w:rsidP="00C82D83">
            <w:pPr>
              <w:rPr>
                <w:color w:val="00558C"/>
                <w:szCs w:val="18"/>
                <w:rPrChange w:id="2040" w:author="Marie-Helene" w:date="2017-10-06T12:14:00Z">
                  <w:rPr>
                    <w:szCs w:val="18"/>
                  </w:rPr>
                </w:rPrChange>
              </w:rPr>
            </w:pPr>
            <w:r w:rsidRPr="00480DD3">
              <w:rPr>
                <w:szCs w:val="18"/>
              </w:rPr>
              <w:t>preferably within the countries concerned, so furthering the aims and purposes of the present Convention.”</w:t>
            </w:r>
          </w:p>
          <w:p w:rsidR="00B508FA" w:rsidRPr="00C82D83" w:rsidRDefault="00B508FA" w:rsidP="00C82D83">
            <w:pPr>
              <w:rPr>
                <w:i/>
                <w:szCs w:val="18"/>
              </w:rPr>
            </w:pPr>
            <w:r w:rsidRPr="00B508FA">
              <w:rPr>
                <w:color w:val="00558C"/>
                <w:szCs w:val="18"/>
                <w:rPrChange w:id="2041" w:author="Marie-Helene" w:date="2017-10-06T12:14:00Z">
                  <w:rPr>
                    <w:szCs w:val="18"/>
                  </w:rPr>
                </w:rPrChange>
              </w:rPr>
              <w:t>Capacity building addressed in revised Article 2.</w:t>
            </w:r>
          </w:p>
        </w:tc>
        <w:tc>
          <w:tcPr>
            <w:tcW w:w="1968" w:type="dxa"/>
            <w:tcPrChange w:id="2042" w:author="Marie-Helene" w:date="2017-10-05T11:33:00Z">
              <w:tcPr>
                <w:tcW w:w="1704" w:type="dxa"/>
                <w:gridSpan w:val="2"/>
              </w:tcPr>
            </w:tcPrChange>
          </w:tcPr>
          <w:p w:rsidR="0041167A" w:rsidRPr="00AA6F89" w:rsidRDefault="0041167A">
            <w:pPr>
              <w:rPr>
                <w:szCs w:val="18"/>
              </w:rPr>
            </w:pPr>
            <w:r>
              <w:rPr>
                <w:szCs w:val="18"/>
              </w:rPr>
              <w:t>Iran</w:t>
            </w:r>
          </w:p>
        </w:tc>
      </w:tr>
      <w:tr w:rsidR="0041167A" w:rsidTr="0041167A">
        <w:trPr>
          <w:trPrChange w:id="2043" w:author="Marie-Helene" w:date="2017-10-05T11:33:00Z">
            <w:trPr>
              <w:gridAfter w:val="0"/>
            </w:trPr>
          </w:trPrChange>
        </w:trPr>
        <w:tc>
          <w:tcPr>
            <w:tcW w:w="6766" w:type="dxa"/>
            <w:gridSpan w:val="2"/>
            <w:tcPrChange w:id="2044" w:author="Marie-Helene" w:date="2017-10-05T11:33:00Z">
              <w:tcPr>
                <w:tcW w:w="6766" w:type="dxa"/>
                <w:gridSpan w:val="2"/>
              </w:tcPr>
            </w:tcPrChange>
          </w:tcPr>
          <w:p w:rsidR="0041167A" w:rsidRPr="005301ED" w:rsidRDefault="0041167A" w:rsidP="005301ED">
            <w:pPr>
              <w:ind w:left="33"/>
              <w:rPr>
                <w:szCs w:val="18"/>
              </w:rPr>
            </w:pPr>
            <w:r w:rsidRPr="005301ED">
              <w:rPr>
                <w:szCs w:val="18"/>
              </w:rPr>
              <w:t>IN WITNESS WHEREOF the undersigned, being duly authorised by their respective Governments, have signed the present Convention.</w:t>
            </w:r>
          </w:p>
          <w:p w:rsidR="0041167A" w:rsidRPr="005301ED" w:rsidRDefault="0041167A" w:rsidP="005301ED">
            <w:pPr>
              <w:ind w:left="33"/>
              <w:rPr>
                <w:szCs w:val="18"/>
              </w:rPr>
            </w:pPr>
          </w:p>
          <w:p w:rsidR="0041167A" w:rsidRPr="005301ED" w:rsidRDefault="0041167A" w:rsidP="005301ED">
            <w:pPr>
              <w:ind w:left="33"/>
              <w:rPr>
                <w:szCs w:val="18"/>
              </w:rPr>
            </w:pPr>
            <w:r w:rsidRPr="005301ED">
              <w:rPr>
                <w:szCs w:val="18"/>
              </w:rPr>
              <w:t>DONE at [xxx] on [xxx] in the English, French and Spanish languages, each text being equally authentic, the original of which shall be deposited in the archives of the [Government of France] Depositary. The Depositary [Government of France] shall transmit certified copies thereof to all the [signatory and acceding] Governments and to the Secretary-General of the Organization.</w:t>
            </w:r>
          </w:p>
        </w:tc>
        <w:tc>
          <w:tcPr>
            <w:tcW w:w="6100" w:type="dxa"/>
            <w:tcPrChange w:id="2045" w:author="Marie-Helene" w:date="2017-10-05T11:33:00Z">
              <w:tcPr>
                <w:tcW w:w="5549" w:type="dxa"/>
              </w:tcPr>
            </w:tcPrChange>
          </w:tcPr>
          <w:p w:rsidR="0041167A" w:rsidRDefault="0041167A">
            <w:pPr>
              <w:rPr>
                <w:szCs w:val="18"/>
              </w:rPr>
            </w:pPr>
          </w:p>
          <w:p w:rsidR="0041167A" w:rsidRDefault="0041167A">
            <w:pPr>
              <w:rPr>
                <w:szCs w:val="18"/>
              </w:rPr>
            </w:pPr>
          </w:p>
          <w:p w:rsidR="0041167A" w:rsidRDefault="0041167A">
            <w:pPr>
              <w:rPr>
                <w:szCs w:val="18"/>
              </w:rPr>
            </w:pPr>
          </w:p>
          <w:p w:rsidR="0041167A" w:rsidRPr="00BF59B7" w:rsidRDefault="0041167A">
            <w:pPr>
              <w:rPr>
                <w:szCs w:val="18"/>
              </w:rPr>
            </w:pPr>
            <w:r>
              <w:rPr>
                <w:strike/>
                <w:szCs w:val="18"/>
              </w:rPr>
              <w:t>Depositary</w:t>
            </w:r>
            <w:r>
              <w:rPr>
                <w:szCs w:val="18"/>
              </w:rPr>
              <w:t xml:space="preserve"> </w:t>
            </w:r>
          </w:p>
          <w:p w:rsidR="0041167A" w:rsidRDefault="0041167A">
            <w:pPr>
              <w:rPr>
                <w:szCs w:val="18"/>
              </w:rPr>
            </w:pPr>
          </w:p>
          <w:p w:rsidR="0041167A" w:rsidRPr="00AA6F89" w:rsidRDefault="0041167A">
            <w:pPr>
              <w:rPr>
                <w:szCs w:val="18"/>
              </w:rPr>
            </w:pPr>
            <w:r>
              <w:rPr>
                <w:szCs w:val="18"/>
              </w:rPr>
              <w:t>Suggest replacing “each text” with “all texts”.</w:t>
            </w:r>
            <w:r w:rsidR="00080A37" w:rsidRPr="00080A37">
              <w:rPr>
                <w:color w:val="00558C"/>
                <w:szCs w:val="18"/>
                <w:rPrChange w:id="2046" w:author="Marie-Helene" w:date="2017-10-06T12:15:00Z">
                  <w:rPr>
                    <w:szCs w:val="18"/>
                  </w:rPr>
                </w:rPrChange>
              </w:rPr>
              <w:t xml:space="preserve"> Wording similar to other international conventions.</w:t>
            </w:r>
          </w:p>
        </w:tc>
        <w:tc>
          <w:tcPr>
            <w:tcW w:w="1968" w:type="dxa"/>
            <w:tcPrChange w:id="2047" w:author="Marie-Helene" w:date="2017-10-05T11:33:00Z">
              <w:tcPr>
                <w:tcW w:w="1704" w:type="dxa"/>
                <w:gridSpan w:val="2"/>
              </w:tcPr>
            </w:tcPrChange>
          </w:tcPr>
          <w:p w:rsidR="0041167A" w:rsidRDefault="0041167A">
            <w:pPr>
              <w:rPr>
                <w:szCs w:val="18"/>
              </w:rPr>
            </w:pPr>
          </w:p>
          <w:p w:rsidR="0041167A" w:rsidRDefault="0041167A">
            <w:pPr>
              <w:rPr>
                <w:szCs w:val="18"/>
              </w:rPr>
            </w:pPr>
          </w:p>
          <w:p w:rsidR="0041167A" w:rsidRDefault="0041167A">
            <w:pPr>
              <w:rPr>
                <w:szCs w:val="18"/>
              </w:rPr>
            </w:pPr>
          </w:p>
          <w:p w:rsidR="0041167A" w:rsidRDefault="0041167A">
            <w:pPr>
              <w:rPr>
                <w:szCs w:val="18"/>
              </w:rPr>
            </w:pPr>
            <w:r>
              <w:rPr>
                <w:szCs w:val="18"/>
              </w:rPr>
              <w:t>Japan</w:t>
            </w:r>
          </w:p>
          <w:p w:rsidR="0041167A" w:rsidRDefault="0041167A">
            <w:pPr>
              <w:rPr>
                <w:szCs w:val="18"/>
              </w:rPr>
            </w:pPr>
          </w:p>
          <w:p w:rsidR="0041167A" w:rsidRPr="00AA6F89" w:rsidRDefault="0041167A">
            <w:pPr>
              <w:rPr>
                <w:szCs w:val="18"/>
              </w:rPr>
            </w:pPr>
            <w:r>
              <w:rPr>
                <w:szCs w:val="18"/>
              </w:rPr>
              <w:t>Romania</w:t>
            </w:r>
          </w:p>
        </w:tc>
      </w:tr>
    </w:tbl>
    <w:p w:rsidR="00672189" w:rsidRDefault="00672189">
      <w:pPr>
        <w:rPr>
          <w:sz w:val="22"/>
        </w:rPr>
      </w:pPr>
    </w:p>
    <w:p w:rsidR="007623C6" w:rsidRDefault="007623C6">
      <w:pPr>
        <w:spacing w:after="200" w:line="276" w:lineRule="auto"/>
        <w:rPr>
          <w:sz w:val="22"/>
        </w:rPr>
      </w:pPr>
    </w:p>
    <w:p w:rsidR="007623C6" w:rsidRPr="00672189" w:rsidRDefault="007623C6" w:rsidP="007623C6">
      <w:pPr>
        <w:rPr>
          <w:sz w:val="22"/>
        </w:rPr>
      </w:pPr>
    </w:p>
    <w:sectPr w:rsidR="007623C6" w:rsidRPr="00672189" w:rsidSect="00A37A36">
      <w:pgSz w:w="16839" w:h="11907" w:orient="landscape"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766" w:rsidRDefault="006B6766" w:rsidP="00672189">
      <w:pPr>
        <w:spacing w:line="240" w:lineRule="auto"/>
      </w:pPr>
      <w:r>
        <w:separator/>
      </w:r>
    </w:p>
  </w:endnote>
  <w:endnote w:type="continuationSeparator" w:id="0">
    <w:p w:rsidR="006B6766" w:rsidRDefault="006B6766" w:rsidP="00672189">
      <w:pPr>
        <w:spacing w:line="240" w:lineRule="auto"/>
      </w:pPr>
      <w:r>
        <w:continuationSeparator/>
      </w:r>
    </w:p>
  </w:endnote>
  <w:endnote w:id="1">
    <w:p w:rsidR="006B6766" w:rsidRPr="0015396B" w:rsidRDefault="006B6766" w:rsidP="00672189">
      <w:pPr>
        <w:pStyle w:val="Notedefin"/>
        <w:rPr>
          <w:lang w:val="en-US"/>
        </w:rPr>
      </w:pPr>
      <w:r>
        <w:rPr>
          <w:rStyle w:val="Appeldenotedefin"/>
        </w:rPr>
        <w:endnoteRef/>
      </w:r>
      <w:r>
        <w:t xml:space="preserve"> </w:t>
      </w:r>
      <w:r w:rsidRPr="0015396B">
        <w:rPr>
          <w:lang w:val="en-US"/>
        </w:rPr>
        <w:t>General Regulations will include Financial Regulations.</w:t>
      </w:r>
    </w:p>
  </w:endnote>
  <w:endnote w:id="2">
    <w:p w:rsidR="006B6766" w:rsidRPr="0015396B" w:rsidDel="00D32F32" w:rsidRDefault="006B6766" w:rsidP="00C6131C">
      <w:pPr>
        <w:pStyle w:val="Notedefin"/>
        <w:rPr>
          <w:del w:id="441" w:author="Marie-Helene" w:date="2017-10-05T15:06:00Z"/>
          <w:lang w:val="en-US"/>
        </w:rPr>
      </w:pPr>
      <w:del w:id="442" w:author="Marie-Helene" w:date="2017-10-05T15:06:00Z">
        <w:r w:rsidDel="00D32F32">
          <w:rPr>
            <w:rStyle w:val="Appeldenotedefin"/>
          </w:rPr>
          <w:endnoteRef/>
        </w:r>
        <w:r w:rsidDel="00D32F32">
          <w:delText xml:space="preserve"> </w:delText>
        </w:r>
        <w:r w:rsidRPr="0015396B" w:rsidDel="00D32F32">
          <w:rPr>
            <w:lang w:val="en-US"/>
          </w:rPr>
          <w:delText xml:space="preserve">Associate members are territories or groups of territories </w:delText>
        </w:r>
        <w:r w:rsidDel="00D32F32">
          <w:rPr>
            <w:lang w:val="en-US"/>
          </w:rPr>
          <w:delText>and current IALA national members transferred in accordance with Article 18.</w:delText>
        </w:r>
      </w:del>
    </w:p>
  </w:endnote>
  <w:endnote w:id="3">
    <w:p w:rsidR="006B6766" w:rsidRPr="0015396B" w:rsidDel="00D32F32" w:rsidRDefault="006B6766" w:rsidP="00C6131C">
      <w:pPr>
        <w:pStyle w:val="Notedefin"/>
        <w:rPr>
          <w:del w:id="443" w:author="Marie-Helene" w:date="2017-10-05T15:06:00Z"/>
          <w:lang w:val="en-US"/>
        </w:rPr>
      </w:pPr>
      <w:del w:id="444" w:author="Marie-Helene" w:date="2017-10-05T15:06:00Z">
        <w:r w:rsidDel="00D32F32">
          <w:rPr>
            <w:rStyle w:val="Appeldenotedefin"/>
          </w:rPr>
          <w:endnoteRef/>
        </w:r>
        <w:r w:rsidDel="00D32F32">
          <w:delText xml:space="preserve"> </w:delText>
        </w:r>
        <w:r w:rsidRPr="0015396B" w:rsidDel="00D32F32">
          <w:rPr>
            <w:lang w:val="en-US"/>
          </w:rPr>
          <w:delText>Affiliate members a</w:delText>
        </w:r>
        <w:r w:rsidDel="00D32F32">
          <w:rPr>
            <w:lang w:val="en-US"/>
          </w:rPr>
          <w:delText>r</w:delText>
        </w:r>
        <w:r w:rsidRPr="0015396B" w:rsidDel="00D32F32">
          <w:rPr>
            <w:lang w:val="en-US"/>
          </w:rPr>
          <w:delText>e associate and industrial members of the current IALA</w:delText>
        </w:r>
        <w:r w:rsidDel="00D32F32">
          <w:rPr>
            <w:lang w:val="en-US"/>
          </w:rPr>
          <w:delText>.</w:delText>
        </w:r>
      </w:del>
    </w:p>
  </w:endnote>
  <w:endnote w:id="4">
    <w:p w:rsidR="006B6766" w:rsidRPr="0015396B" w:rsidRDefault="006B6766" w:rsidP="00C6131C">
      <w:pPr>
        <w:pStyle w:val="Notedefin"/>
        <w:rPr>
          <w:lang w:val="en-US"/>
        </w:rPr>
      </w:pPr>
      <w:r>
        <w:rPr>
          <w:rStyle w:val="Appeldenotedefin"/>
        </w:rPr>
        <w:endnoteRef/>
      </w:r>
      <w:r>
        <w:t xml:space="preserve"> </w:t>
      </w:r>
      <w:r>
        <w:rPr>
          <w:lang w:val="en-US"/>
        </w:rPr>
        <w:t xml:space="preserve">Contributions to be </w:t>
      </w:r>
      <w:r w:rsidRPr="0015396B">
        <w:rPr>
          <w:lang w:val="en-US"/>
        </w:rPr>
        <w:t>according to the principle of equal sharing, which will be specified in the General Regulations.</w:t>
      </w:r>
    </w:p>
  </w:endnote>
  <w:endnote w:id="5">
    <w:p w:rsidR="006B6766" w:rsidRPr="0015396B" w:rsidRDefault="006B6766" w:rsidP="002C2ED5">
      <w:pPr>
        <w:pStyle w:val="Notedefin"/>
        <w:rPr>
          <w:lang w:val="en-US"/>
        </w:rPr>
      </w:pPr>
      <w:r>
        <w:rPr>
          <w:rStyle w:val="Appeldenotedefin"/>
        </w:rPr>
        <w:endnoteRef/>
      </w:r>
      <w:r>
        <w:t xml:space="preserve"> </w:t>
      </w:r>
      <w:r>
        <w:rPr>
          <w:lang w:val="en-US"/>
        </w:rPr>
        <w:t xml:space="preserve">Contributions to be </w:t>
      </w:r>
      <w:r w:rsidRPr="0015396B">
        <w:rPr>
          <w:lang w:val="en-US"/>
        </w:rPr>
        <w:t>according to the principle of equal sharing, which will be specified in the General Regulations.</w:t>
      </w:r>
    </w:p>
  </w:endnote>
  <w:endnote w:id="6">
    <w:p w:rsidR="006B6766" w:rsidRPr="00B5392A" w:rsidRDefault="006B6766" w:rsidP="00BA4A9C">
      <w:pPr>
        <w:pStyle w:val="Notedefin"/>
        <w:rPr>
          <w:lang w:val="en-US"/>
        </w:rPr>
      </w:pPr>
      <w:r>
        <w:rPr>
          <w:rStyle w:val="Appeldenotedefin"/>
        </w:rPr>
        <w:endnoteRef/>
      </w:r>
      <w:r>
        <w:t xml:space="preserve"> </w:t>
      </w:r>
      <w:r w:rsidRPr="0015396B">
        <w:rPr>
          <w:lang w:val="en-US"/>
        </w:rPr>
        <w:t xml:space="preserve">30 signatures have been proposed in order to have enough members to elect and form a Council of </w:t>
      </w:r>
      <w:r>
        <w:rPr>
          <w:lang w:val="en-US"/>
        </w:rPr>
        <w:t xml:space="preserve">up to </w:t>
      </w:r>
      <w:r w:rsidRPr="0015396B">
        <w:rPr>
          <w:lang w:val="en-US"/>
        </w:rPr>
        <w:t>2</w:t>
      </w:r>
      <w:r>
        <w:rPr>
          <w:lang w:val="en-US"/>
        </w:rPr>
        <w:t>4</w:t>
      </w:r>
      <w:r w:rsidRPr="0015396B">
        <w:rPr>
          <w:lang w:val="en-US"/>
        </w:rPr>
        <w:t xml:space="preserve"> members</w:t>
      </w:r>
      <w:r>
        <w:rPr>
          <w:lang w:val="en-US"/>
        </w:rPr>
        <w:t xml:space="preserve"> in accordance with article 7.2</w:t>
      </w:r>
      <w:r w:rsidRPr="0099185E">
        <w:rPr>
          <w:lang w:val="en-US"/>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766" w:rsidRDefault="006B6766" w:rsidP="00672189">
      <w:pPr>
        <w:spacing w:line="240" w:lineRule="auto"/>
      </w:pPr>
      <w:r>
        <w:separator/>
      </w:r>
    </w:p>
  </w:footnote>
  <w:footnote w:type="continuationSeparator" w:id="0">
    <w:p w:rsidR="006B6766" w:rsidRDefault="006B6766" w:rsidP="0067218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31E"/>
    <w:multiLevelType w:val="hybridMultilevel"/>
    <w:tmpl w:val="90405346"/>
    <w:lvl w:ilvl="0" w:tplc="D20CCF5C">
      <w:start w:val="1"/>
      <w:numFmt w:val="lowerRoman"/>
      <w:lvlText w:val="%1."/>
      <w:lvlJc w:val="left"/>
      <w:pPr>
        <w:ind w:left="900" w:hanging="72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 w15:restartNumberingAfterBreak="0">
    <w:nsid w:val="02407228"/>
    <w:multiLevelType w:val="hybridMultilevel"/>
    <w:tmpl w:val="A1047FE8"/>
    <w:lvl w:ilvl="0" w:tplc="6444151E">
      <w:start w:val="1"/>
      <w:numFmt w:val="decimal"/>
      <w:lvlText w:val="12.%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3A47FA"/>
    <w:multiLevelType w:val="hybridMultilevel"/>
    <w:tmpl w:val="EAAC8376"/>
    <w:lvl w:ilvl="0" w:tplc="0F162648">
      <w:start w:val="1"/>
      <w:numFmt w:val="decimal"/>
      <w:lvlText w:val="4.%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4B63C4"/>
    <w:multiLevelType w:val="hybridMultilevel"/>
    <w:tmpl w:val="A768F0CA"/>
    <w:lvl w:ilvl="0" w:tplc="173A6CA6">
      <w:start w:val="1"/>
      <w:numFmt w:val="decimal"/>
      <w:lvlText w:val="17.%1."/>
      <w:lvlJc w:val="left"/>
      <w:pPr>
        <w:ind w:left="753"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1170AC"/>
    <w:multiLevelType w:val="hybridMultilevel"/>
    <w:tmpl w:val="32B849B6"/>
    <w:lvl w:ilvl="0" w:tplc="48228C98">
      <w:start w:val="1"/>
      <w:numFmt w:val="decimal"/>
      <w:lvlText w:val="9.%1."/>
      <w:lvlJc w:val="left"/>
      <w:pPr>
        <w:ind w:left="720" w:hanging="360"/>
      </w:pPr>
      <w:rPr>
        <w:rFonts w:hint="default"/>
        <w:b/>
      </w:rPr>
    </w:lvl>
    <w:lvl w:ilvl="1" w:tplc="11F2D2E0">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4C1577"/>
    <w:multiLevelType w:val="hybridMultilevel"/>
    <w:tmpl w:val="2E62EEC6"/>
    <w:lvl w:ilvl="0" w:tplc="BDDE8B76">
      <w:start w:val="1"/>
      <w:numFmt w:val="lowerLetter"/>
      <w:lvlText w:val="(%1)"/>
      <w:lvlJc w:val="left"/>
      <w:pPr>
        <w:ind w:left="720" w:hanging="360"/>
      </w:pPr>
      <w:rPr>
        <w:rFonts w:hint="default"/>
        <w:b/>
      </w:rPr>
    </w:lvl>
    <w:lvl w:ilvl="1" w:tplc="8A5C713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0BE0A47"/>
    <w:multiLevelType w:val="hybridMultilevel"/>
    <w:tmpl w:val="4A0AF502"/>
    <w:lvl w:ilvl="0" w:tplc="7128A7BC">
      <w:start w:val="1"/>
      <w:numFmt w:val="decimal"/>
      <w:lvlText w:val="14.%1."/>
      <w:lvlJc w:val="left"/>
      <w:pPr>
        <w:ind w:left="753" w:hanging="360"/>
      </w:pPr>
      <w:rPr>
        <w:rFonts w:hint="default"/>
        <w:b/>
      </w:rPr>
    </w:lvl>
    <w:lvl w:ilvl="1" w:tplc="040C0019" w:tentative="1">
      <w:start w:val="1"/>
      <w:numFmt w:val="lowerLetter"/>
      <w:lvlText w:val="%2."/>
      <w:lvlJc w:val="left"/>
      <w:pPr>
        <w:ind w:left="1473" w:hanging="360"/>
      </w:pPr>
    </w:lvl>
    <w:lvl w:ilvl="2" w:tplc="040C001B" w:tentative="1">
      <w:start w:val="1"/>
      <w:numFmt w:val="lowerRoman"/>
      <w:lvlText w:val="%3."/>
      <w:lvlJc w:val="right"/>
      <w:pPr>
        <w:ind w:left="2193" w:hanging="180"/>
      </w:pPr>
    </w:lvl>
    <w:lvl w:ilvl="3" w:tplc="040C000F" w:tentative="1">
      <w:start w:val="1"/>
      <w:numFmt w:val="decimal"/>
      <w:lvlText w:val="%4."/>
      <w:lvlJc w:val="left"/>
      <w:pPr>
        <w:ind w:left="2913" w:hanging="360"/>
      </w:pPr>
    </w:lvl>
    <w:lvl w:ilvl="4" w:tplc="040C0019" w:tentative="1">
      <w:start w:val="1"/>
      <w:numFmt w:val="lowerLetter"/>
      <w:lvlText w:val="%5."/>
      <w:lvlJc w:val="left"/>
      <w:pPr>
        <w:ind w:left="3633" w:hanging="360"/>
      </w:pPr>
    </w:lvl>
    <w:lvl w:ilvl="5" w:tplc="040C001B" w:tentative="1">
      <w:start w:val="1"/>
      <w:numFmt w:val="lowerRoman"/>
      <w:lvlText w:val="%6."/>
      <w:lvlJc w:val="right"/>
      <w:pPr>
        <w:ind w:left="4353" w:hanging="180"/>
      </w:pPr>
    </w:lvl>
    <w:lvl w:ilvl="6" w:tplc="040C000F" w:tentative="1">
      <w:start w:val="1"/>
      <w:numFmt w:val="decimal"/>
      <w:lvlText w:val="%7."/>
      <w:lvlJc w:val="left"/>
      <w:pPr>
        <w:ind w:left="5073" w:hanging="360"/>
      </w:pPr>
    </w:lvl>
    <w:lvl w:ilvl="7" w:tplc="040C0019" w:tentative="1">
      <w:start w:val="1"/>
      <w:numFmt w:val="lowerLetter"/>
      <w:lvlText w:val="%8."/>
      <w:lvlJc w:val="left"/>
      <w:pPr>
        <w:ind w:left="5793" w:hanging="360"/>
      </w:pPr>
    </w:lvl>
    <w:lvl w:ilvl="8" w:tplc="040C001B" w:tentative="1">
      <w:start w:val="1"/>
      <w:numFmt w:val="lowerRoman"/>
      <w:lvlText w:val="%9."/>
      <w:lvlJc w:val="right"/>
      <w:pPr>
        <w:ind w:left="6513" w:hanging="180"/>
      </w:pPr>
    </w:lvl>
  </w:abstractNum>
  <w:abstractNum w:abstractNumId="7" w15:restartNumberingAfterBreak="0">
    <w:nsid w:val="120E595C"/>
    <w:multiLevelType w:val="hybridMultilevel"/>
    <w:tmpl w:val="C9CC1F80"/>
    <w:lvl w:ilvl="0" w:tplc="A23A3B02">
      <w:start w:val="6"/>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4F700B"/>
    <w:multiLevelType w:val="hybridMultilevel"/>
    <w:tmpl w:val="3E268EEC"/>
    <w:lvl w:ilvl="0" w:tplc="4A94771E">
      <w:start w:val="1"/>
      <w:numFmt w:val="upperLetter"/>
      <w:pStyle w:val="Annex"/>
      <w:lvlText w:val="ANNEX %1."/>
      <w:lvlJc w:val="left"/>
      <w:pPr>
        <w:ind w:left="720" w:hanging="360"/>
      </w:pPr>
      <w:rPr>
        <w:rFonts w:hint="default"/>
        <w:b/>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87C7E33"/>
    <w:multiLevelType w:val="hybridMultilevel"/>
    <w:tmpl w:val="E5A8EA04"/>
    <w:lvl w:ilvl="0" w:tplc="AD029E66">
      <w:start w:val="5"/>
      <w:numFmt w:val="lowerLetter"/>
      <w:lvlText w:val="(%1)"/>
      <w:lvlJc w:val="left"/>
      <w:pPr>
        <w:ind w:left="720" w:hanging="360"/>
      </w:pPr>
      <w:rPr>
        <w:rFonts w:hint="default"/>
        <w:b/>
      </w:rPr>
    </w:lvl>
    <w:lvl w:ilvl="1" w:tplc="BDDE8B7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C342763"/>
    <w:multiLevelType w:val="hybridMultilevel"/>
    <w:tmpl w:val="8C46D364"/>
    <w:lvl w:ilvl="0" w:tplc="4030E55C">
      <w:start w:val="1"/>
      <w:numFmt w:val="decimal"/>
      <w:pStyle w:val="Annexheading1"/>
      <w:lvlText w:val="%1."/>
      <w:lvlJc w:val="left"/>
      <w:pPr>
        <w:ind w:left="717" w:hanging="360"/>
      </w:pPr>
      <w:rPr>
        <w:rFonts w:hint="default"/>
        <w:b/>
        <w:i w:val="0"/>
      </w:rPr>
    </w:lvl>
    <w:lvl w:ilvl="1" w:tplc="040C0019">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1" w15:restartNumberingAfterBreak="0">
    <w:nsid w:val="2C6E36B8"/>
    <w:multiLevelType w:val="hybridMultilevel"/>
    <w:tmpl w:val="D4E84E26"/>
    <w:lvl w:ilvl="0" w:tplc="0A5E3792">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F72835"/>
    <w:multiLevelType w:val="hybridMultilevel"/>
    <w:tmpl w:val="4FFA818C"/>
    <w:lvl w:ilvl="0" w:tplc="94B6A87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7E57C9"/>
    <w:multiLevelType w:val="hybridMultilevel"/>
    <w:tmpl w:val="848EDDE8"/>
    <w:lvl w:ilvl="0" w:tplc="8348E500">
      <w:start w:val="1"/>
      <w:numFmt w:val="lowerRoman"/>
      <w:lvlText w:val="%1."/>
      <w:lvlJc w:val="left"/>
      <w:pPr>
        <w:ind w:left="900" w:hanging="360"/>
      </w:pPr>
      <w:rPr>
        <w:rFonts w:hint="default"/>
      </w:rPr>
    </w:lvl>
    <w:lvl w:ilvl="1" w:tplc="040C0019" w:tentative="1">
      <w:start w:val="1"/>
      <w:numFmt w:val="lowerLetter"/>
      <w:lvlText w:val="%2."/>
      <w:lvlJc w:val="left"/>
      <w:pPr>
        <w:ind w:left="1620" w:hanging="360"/>
      </w:pPr>
    </w:lvl>
    <w:lvl w:ilvl="2" w:tplc="040C001B" w:tentative="1">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abstractNum w:abstractNumId="14" w15:restartNumberingAfterBreak="0">
    <w:nsid w:val="332B26A1"/>
    <w:multiLevelType w:val="hybridMultilevel"/>
    <w:tmpl w:val="6AEC45AE"/>
    <w:lvl w:ilvl="0" w:tplc="040C000F">
      <w:start w:val="1"/>
      <w:numFmt w:val="decimal"/>
      <w:lvlText w:val="%1."/>
      <w:lvlJc w:val="left"/>
      <w:pPr>
        <w:ind w:left="720" w:hanging="360"/>
      </w:pPr>
      <w:rPr>
        <w:rFonts w:hint="default"/>
        <w:b/>
      </w:rPr>
    </w:lvl>
    <w:lvl w:ilvl="1" w:tplc="BDDE8B7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0256AF"/>
    <w:multiLevelType w:val="hybridMultilevel"/>
    <w:tmpl w:val="DFD44924"/>
    <w:lvl w:ilvl="0" w:tplc="30F6A79E">
      <w:start w:val="1"/>
      <w:numFmt w:val="decimal"/>
      <w:lvlText w:val="10.%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074DE8"/>
    <w:multiLevelType w:val="hybridMultilevel"/>
    <w:tmpl w:val="F2B6D646"/>
    <w:lvl w:ilvl="0" w:tplc="2C1802DC">
      <w:start w:val="1"/>
      <w:numFmt w:val="decimal"/>
      <w:lvlText w:val="6.%1."/>
      <w:lvlJc w:val="left"/>
      <w:pPr>
        <w:ind w:left="720" w:hanging="360"/>
      </w:pPr>
      <w:rPr>
        <w:rFonts w:hint="default"/>
        <w:b/>
      </w:rPr>
    </w:lvl>
    <w:lvl w:ilvl="1" w:tplc="8348E500">
      <w:start w:val="1"/>
      <w:numFmt w:val="low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C0E2E24"/>
    <w:multiLevelType w:val="hybridMultilevel"/>
    <w:tmpl w:val="B1E07D28"/>
    <w:lvl w:ilvl="0" w:tplc="6D32B3FE">
      <w:start w:val="1"/>
      <w:numFmt w:val="decimal"/>
      <w:lvlText w:val="15.%1."/>
      <w:lvlJc w:val="left"/>
      <w:pPr>
        <w:ind w:left="753"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ED821EC"/>
    <w:multiLevelType w:val="hybridMultilevel"/>
    <w:tmpl w:val="149ACF2E"/>
    <w:lvl w:ilvl="0" w:tplc="040C000F">
      <w:start w:val="1"/>
      <w:numFmt w:val="decimal"/>
      <w:lvlText w:val="%1."/>
      <w:lvlJc w:val="left"/>
      <w:pPr>
        <w:ind w:left="1037" w:hanging="360"/>
      </w:pPr>
    </w:lvl>
    <w:lvl w:ilvl="1" w:tplc="040C0019" w:tentative="1">
      <w:start w:val="1"/>
      <w:numFmt w:val="lowerLetter"/>
      <w:lvlText w:val="%2."/>
      <w:lvlJc w:val="left"/>
      <w:pPr>
        <w:ind w:left="1757" w:hanging="360"/>
      </w:pPr>
    </w:lvl>
    <w:lvl w:ilvl="2" w:tplc="040C001B" w:tentative="1">
      <w:start w:val="1"/>
      <w:numFmt w:val="lowerRoman"/>
      <w:lvlText w:val="%3."/>
      <w:lvlJc w:val="right"/>
      <w:pPr>
        <w:ind w:left="2477" w:hanging="180"/>
      </w:pPr>
    </w:lvl>
    <w:lvl w:ilvl="3" w:tplc="040C000F" w:tentative="1">
      <w:start w:val="1"/>
      <w:numFmt w:val="decimal"/>
      <w:lvlText w:val="%4."/>
      <w:lvlJc w:val="left"/>
      <w:pPr>
        <w:ind w:left="3197" w:hanging="360"/>
      </w:pPr>
    </w:lvl>
    <w:lvl w:ilvl="4" w:tplc="040C0019" w:tentative="1">
      <w:start w:val="1"/>
      <w:numFmt w:val="lowerLetter"/>
      <w:lvlText w:val="%5."/>
      <w:lvlJc w:val="left"/>
      <w:pPr>
        <w:ind w:left="3917" w:hanging="360"/>
      </w:pPr>
    </w:lvl>
    <w:lvl w:ilvl="5" w:tplc="040C001B" w:tentative="1">
      <w:start w:val="1"/>
      <w:numFmt w:val="lowerRoman"/>
      <w:lvlText w:val="%6."/>
      <w:lvlJc w:val="right"/>
      <w:pPr>
        <w:ind w:left="4637" w:hanging="180"/>
      </w:pPr>
    </w:lvl>
    <w:lvl w:ilvl="6" w:tplc="040C000F" w:tentative="1">
      <w:start w:val="1"/>
      <w:numFmt w:val="decimal"/>
      <w:lvlText w:val="%7."/>
      <w:lvlJc w:val="left"/>
      <w:pPr>
        <w:ind w:left="5357" w:hanging="360"/>
      </w:pPr>
    </w:lvl>
    <w:lvl w:ilvl="7" w:tplc="040C0019" w:tentative="1">
      <w:start w:val="1"/>
      <w:numFmt w:val="lowerLetter"/>
      <w:lvlText w:val="%8."/>
      <w:lvlJc w:val="left"/>
      <w:pPr>
        <w:ind w:left="6077" w:hanging="360"/>
      </w:pPr>
    </w:lvl>
    <w:lvl w:ilvl="8" w:tplc="040C001B" w:tentative="1">
      <w:start w:val="1"/>
      <w:numFmt w:val="lowerRoman"/>
      <w:lvlText w:val="%9."/>
      <w:lvlJc w:val="right"/>
      <w:pPr>
        <w:ind w:left="6797" w:hanging="180"/>
      </w:pPr>
    </w:lvl>
  </w:abstractNum>
  <w:abstractNum w:abstractNumId="19" w15:restartNumberingAfterBreak="0">
    <w:nsid w:val="48D554E7"/>
    <w:multiLevelType w:val="hybridMultilevel"/>
    <w:tmpl w:val="A6B6193C"/>
    <w:lvl w:ilvl="0" w:tplc="56B27410">
      <w:start w:val="1"/>
      <w:numFmt w:val="bullet"/>
      <w:pStyle w:val="Bulletpoint1text"/>
      <w:lvlText w:val=""/>
      <w:lvlJc w:val="left"/>
      <w:pPr>
        <w:ind w:left="720" w:hanging="360"/>
      </w:pPr>
      <w:rPr>
        <w:rFonts w:ascii="Symbol" w:hAnsi="Symbol" w:hint="default"/>
        <w:color w:val="5B9BD5"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B948DE"/>
    <w:multiLevelType w:val="hybridMultilevel"/>
    <w:tmpl w:val="07524BC0"/>
    <w:lvl w:ilvl="0" w:tplc="2606262E">
      <w:start w:val="1"/>
      <w:numFmt w:val="decimal"/>
      <w:lvlText w:val="5.%1."/>
      <w:lvlJc w:val="left"/>
      <w:pPr>
        <w:ind w:left="720" w:hanging="360"/>
      </w:pPr>
      <w:rPr>
        <w:rFonts w:hint="default"/>
        <w:b/>
      </w:rPr>
    </w:lvl>
    <w:lvl w:ilvl="1" w:tplc="3426F05A">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CCA13DC"/>
    <w:multiLevelType w:val="hybridMultilevel"/>
    <w:tmpl w:val="2B0487E0"/>
    <w:lvl w:ilvl="0" w:tplc="52447A06">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0B56D67"/>
    <w:multiLevelType w:val="hybridMultilevel"/>
    <w:tmpl w:val="BB86754C"/>
    <w:lvl w:ilvl="0" w:tplc="54E40186">
      <w:start w:val="1"/>
      <w:numFmt w:val="decimal"/>
      <w:lvlText w:val="18.%1."/>
      <w:lvlJc w:val="left"/>
      <w:pPr>
        <w:ind w:left="753"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4894786"/>
    <w:multiLevelType w:val="hybridMultilevel"/>
    <w:tmpl w:val="B588CAE6"/>
    <w:lvl w:ilvl="0" w:tplc="F8CC3E34">
      <w:start w:val="1"/>
      <w:numFmt w:val="decimal"/>
      <w:lvlText w:val="16.%1."/>
      <w:lvlJc w:val="left"/>
      <w:pPr>
        <w:ind w:left="753"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1A7295"/>
    <w:multiLevelType w:val="hybridMultilevel"/>
    <w:tmpl w:val="CC464028"/>
    <w:lvl w:ilvl="0" w:tplc="A83C9168">
      <w:start w:val="1"/>
      <w:numFmt w:val="decimal"/>
      <w:lvlText w:val="11.%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415468A"/>
    <w:multiLevelType w:val="hybridMultilevel"/>
    <w:tmpl w:val="B4F254BE"/>
    <w:lvl w:ilvl="0" w:tplc="8348E500">
      <w:start w:val="1"/>
      <w:numFmt w:val="lowerRoman"/>
      <w:lvlText w:val="%1."/>
      <w:lvlJc w:val="left"/>
      <w:pPr>
        <w:ind w:left="90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633726E"/>
    <w:multiLevelType w:val="hybridMultilevel"/>
    <w:tmpl w:val="5C908A2A"/>
    <w:lvl w:ilvl="0" w:tplc="FA261B08">
      <w:start w:val="1"/>
      <w:numFmt w:val="decimal"/>
      <w:lvlText w:val="1.%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8D32A69"/>
    <w:multiLevelType w:val="multilevel"/>
    <w:tmpl w:val="AD22624A"/>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8" w15:restartNumberingAfterBreak="0">
    <w:nsid w:val="69DC6F47"/>
    <w:multiLevelType w:val="hybridMultilevel"/>
    <w:tmpl w:val="A5C033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4D1388D"/>
    <w:multiLevelType w:val="hybridMultilevel"/>
    <w:tmpl w:val="919CB77C"/>
    <w:lvl w:ilvl="0" w:tplc="51A6E390">
      <w:start w:val="1"/>
      <w:numFmt w:val="decimal"/>
      <w:lvlText w:val="7.%1."/>
      <w:lvlJc w:val="left"/>
      <w:pPr>
        <w:ind w:left="720" w:hanging="360"/>
      </w:pPr>
      <w:rPr>
        <w:rFonts w:hint="default"/>
        <w:b/>
      </w:rPr>
    </w:lvl>
    <w:lvl w:ilvl="1" w:tplc="0046F470">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B36A0A"/>
    <w:multiLevelType w:val="hybridMultilevel"/>
    <w:tmpl w:val="315E44D0"/>
    <w:lvl w:ilvl="0" w:tplc="3B1E781C">
      <w:start w:val="1"/>
      <w:numFmt w:val="lowerRoman"/>
      <w:lvlText w:val="%1."/>
      <w:lvlJc w:val="left"/>
      <w:pPr>
        <w:ind w:left="900" w:hanging="72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1" w15:restartNumberingAfterBreak="0">
    <w:nsid w:val="7BB11B89"/>
    <w:multiLevelType w:val="hybridMultilevel"/>
    <w:tmpl w:val="222AEC54"/>
    <w:lvl w:ilvl="0" w:tplc="FF9E1F78">
      <w:start w:val="1"/>
      <w:numFmt w:val="bullet"/>
      <w:pStyle w:val="Bulletpoint2tex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9"/>
  </w:num>
  <w:num w:numId="3">
    <w:abstractNumId w:val="31"/>
  </w:num>
  <w:num w:numId="4">
    <w:abstractNumId w:val="8"/>
  </w:num>
  <w:num w:numId="5">
    <w:abstractNumId w:val="10"/>
  </w:num>
  <w:num w:numId="6">
    <w:abstractNumId w:val="26"/>
  </w:num>
  <w:num w:numId="7">
    <w:abstractNumId w:val="14"/>
  </w:num>
  <w:num w:numId="8">
    <w:abstractNumId w:val="12"/>
  </w:num>
  <w:num w:numId="9">
    <w:abstractNumId w:val="2"/>
  </w:num>
  <w:num w:numId="10">
    <w:abstractNumId w:val="20"/>
  </w:num>
  <w:num w:numId="11">
    <w:abstractNumId w:val="16"/>
  </w:num>
  <w:num w:numId="12">
    <w:abstractNumId w:val="29"/>
  </w:num>
  <w:num w:numId="13">
    <w:abstractNumId w:val="4"/>
  </w:num>
  <w:num w:numId="14">
    <w:abstractNumId w:val="15"/>
  </w:num>
  <w:num w:numId="15">
    <w:abstractNumId w:val="11"/>
  </w:num>
  <w:num w:numId="16">
    <w:abstractNumId w:val="24"/>
  </w:num>
  <w:num w:numId="17">
    <w:abstractNumId w:val="21"/>
  </w:num>
  <w:num w:numId="18">
    <w:abstractNumId w:val="1"/>
  </w:num>
  <w:num w:numId="19">
    <w:abstractNumId w:val="6"/>
  </w:num>
  <w:num w:numId="20">
    <w:abstractNumId w:val="17"/>
  </w:num>
  <w:num w:numId="21">
    <w:abstractNumId w:val="23"/>
  </w:num>
  <w:num w:numId="22">
    <w:abstractNumId w:val="3"/>
  </w:num>
  <w:num w:numId="23">
    <w:abstractNumId w:val="22"/>
  </w:num>
  <w:num w:numId="24">
    <w:abstractNumId w:val="28"/>
  </w:num>
  <w:num w:numId="25">
    <w:abstractNumId w:val="18"/>
  </w:num>
  <w:num w:numId="26">
    <w:abstractNumId w:val="5"/>
  </w:num>
  <w:num w:numId="27">
    <w:abstractNumId w:val="9"/>
  </w:num>
  <w:num w:numId="28">
    <w:abstractNumId w:val="7"/>
  </w:num>
  <w:num w:numId="29">
    <w:abstractNumId w:val="25"/>
  </w:num>
  <w:num w:numId="30">
    <w:abstractNumId w:val="0"/>
  </w:num>
  <w:num w:numId="31">
    <w:abstractNumId w:val="13"/>
  </w:num>
  <w:num w:numId="32">
    <w:abstractNumId w:val="30"/>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 Price">
    <w15:presenceInfo w15:providerId="Windows Live" w15:userId="c7de37a934c4fd44"/>
  </w15:person>
  <w15:person w15:author="Marie-Hélène Grillet">
    <w15:presenceInfo w15:providerId="AD" w15:userId="S-1-5-21-3036158373-452142988-3095193817-1128"/>
  </w15:person>
  <w15:person w15:author="Christine Philip">
    <w15:presenceInfo w15:providerId="AD" w15:userId="S-1-5-21-3036158373-452142988-3095193817-11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189"/>
    <w:rsid w:val="000079CD"/>
    <w:rsid w:val="00014E6B"/>
    <w:rsid w:val="000151C4"/>
    <w:rsid w:val="00017885"/>
    <w:rsid w:val="000214DD"/>
    <w:rsid w:val="0002234D"/>
    <w:rsid w:val="00023FDA"/>
    <w:rsid w:val="0002754D"/>
    <w:rsid w:val="000314FD"/>
    <w:rsid w:val="00032D78"/>
    <w:rsid w:val="00033C58"/>
    <w:rsid w:val="00034A9B"/>
    <w:rsid w:val="000366B0"/>
    <w:rsid w:val="00040C29"/>
    <w:rsid w:val="00042E04"/>
    <w:rsid w:val="000444CB"/>
    <w:rsid w:val="00044DDE"/>
    <w:rsid w:val="00047211"/>
    <w:rsid w:val="0005256F"/>
    <w:rsid w:val="00053887"/>
    <w:rsid w:val="0006050A"/>
    <w:rsid w:val="000608E1"/>
    <w:rsid w:val="0006563D"/>
    <w:rsid w:val="00065B6F"/>
    <w:rsid w:val="00067620"/>
    <w:rsid w:val="000728BE"/>
    <w:rsid w:val="000753E7"/>
    <w:rsid w:val="00080371"/>
    <w:rsid w:val="00080A37"/>
    <w:rsid w:val="00086573"/>
    <w:rsid w:val="000867BE"/>
    <w:rsid w:val="0008729C"/>
    <w:rsid w:val="000B4678"/>
    <w:rsid w:val="000B670F"/>
    <w:rsid w:val="000C0965"/>
    <w:rsid w:val="000C23EB"/>
    <w:rsid w:val="000D0D18"/>
    <w:rsid w:val="000D6C91"/>
    <w:rsid w:val="000E19C2"/>
    <w:rsid w:val="000E4B6D"/>
    <w:rsid w:val="000E58FD"/>
    <w:rsid w:val="000E65DA"/>
    <w:rsid w:val="000F0CB7"/>
    <w:rsid w:val="000F2BBE"/>
    <w:rsid w:val="000F6F04"/>
    <w:rsid w:val="00100114"/>
    <w:rsid w:val="00102B13"/>
    <w:rsid w:val="00125A74"/>
    <w:rsid w:val="00134274"/>
    <w:rsid w:val="00142952"/>
    <w:rsid w:val="0015312A"/>
    <w:rsid w:val="00156D25"/>
    <w:rsid w:val="00164064"/>
    <w:rsid w:val="001664BE"/>
    <w:rsid w:val="00171353"/>
    <w:rsid w:val="00171BB1"/>
    <w:rsid w:val="00173947"/>
    <w:rsid w:val="001863F3"/>
    <w:rsid w:val="00192410"/>
    <w:rsid w:val="00197C76"/>
    <w:rsid w:val="001A1067"/>
    <w:rsid w:val="001A232A"/>
    <w:rsid w:val="001A4C4E"/>
    <w:rsid w:val="001A6083"/>
    <w:rsid w:val="001B3FCC"/>
    <w:rsid w:val="001B4797"/>
    <w:rsid w:val="001B4BA7"/>
    <w:rsid w:val="001B70BC"/>
    <w:rsid w:val="001C0B45"/>
    <w:rsid w:val="001C1698"/>
    <w:rsid w:val="001C408D"/>
    <w:rsid w:val="001C6E34"/>
    <w:rsid w:val="001D1377"/>
    <w:rsid w:val="001D31A9"/>
    <w:rsid w:val="001D6715"/>
    <w:rsid w:val="001D6FB5"/>
    <w:rsid w:val="001E0075"/>
    <w:rsid w:val="001E06FC"/>
    <w:rsid w:val="001E126B"/>
    <w:rsid w:val="001E2A23"/>
    <w:rsid w:val="001E6250"/>
    <w:rsid w:val="001E6B6F"/>
    <w:rsid w:val="001E7E23"/>
    <w:rsid w:val="001F1164"/>
    <w:rsid w:val="001F230C"/>
    <w:rsid w:val="001F60BA"/>
    <w:rsid w:val="001F65E2"/>
    <w:rsid w:val="00200671"/>
    <w:rsid w:val="00202398"/>
    <w:rsid w:val="00202458"/>
    <w:rsid w:val="00207F83"/>
    <w:rsid w:val="00210056"/>
    <w:rsid w:val="00211BE5"/>
    <w:rsid w:val="00211D77"/>
    <w:rsid w:val="002127B5"/>
    <w:rsid w:val="00215DB6"/>
    <w:rsid w:val="00216322"/>
    <w:rsid w:val="0022217D"/>
    <w:rsid w:val="00223044"/>
    <w:rsid w:val="00230869"/>
    <w:rsid w:val="00231B7A"/>
    <w:rsid w:val="00236052"/>
    <w:rsid w:val="00242463"/>
    <w:rsid w:val="00246A1D"/>
    <w:rsid w:val="00247E59"/>
    <w:rsid w:val="002517C3"/>
    <w:rsid w:val="00252B5D"/>
    <w:rsid w:val="00254055"/>
    <w:rsid w:val="002562B1"/>
    <w:rsid w:val="00257845"/>
    <w:rsid w:val="002610AA"/>
    <w:rsid w:val="0026150F"/>
    <w:rsid w:val="00261684"/>
    <w:rsid w:val="0026327C"/>
    <w:rsid w:val="002746DB"/>
    <w:rsid w:val="00274D83"/>
    <w:rsid w:val="00276070"/>
    <w:rsid w:val="00280AE1"/>
    <w:rsid w:val="002824C8"/>
    <w:rsid w:val="00283D61"/>
    <w:rsid w:val="00285BB7"/>
    <w:rsid w:val="00285CFD"/>
    <w:rsid w:val="00287D72"/>
    <w:rsid w:val="00294EB1"/>
    <w:rsid w:val="00297854"/>
    <w:rsid w:val="00297FB9"/>
    <w:rsid w:val="002A1703"/>
    <w:rsid w:val="002A3479"/>
    <w:rsid w:val="002A5FEE"/>
    <w:rsid w:val="002A758A"/>
    <w:rsid w:val="002B23B0"/>
    <w:rsid w:val="002B258A"/>
    <w:rsid w:val="002B3E2E"/>
    <w:rsid w:val="002C2ED5"/>
    <w:rsid w:val="002D0D46"/>
    <w:rsid w:val="002D18DA"/>
    <w:rsid w:val="002E7733"/>
    <w:rsid w:val="002F0B75"/>
    <w:rsid w:val="002F18F5"/>
    <w:rsid w:val="002F1B6B"/>
    <w:rsid w:val="002F248B"/>
    <w:rsid w:val="002F4668"/>
    <w:rsid w:val="002F55A7"/>
    <w:rsid w:val="002F5727"/>
    <w:rsid w:val="002F5E7D"/>
    <w:rsid w:val="002F69C5"/>
    <w:rsid w:val="002F763D"/>
    <w:rsid w:val="00304C14"/>
    <w:rsid w:val="00312106"/>
    <w:rsid w:val="003149C8"/>
    <w:rsid w:val="00315C54"/>
    <w:rsid w:val="0031780B"/>
    <w:rsid w:val="003205C6"/>
    <w:rsid w:val="00321A00"/>
    <w:rsid w:val="00321FB3"/>
    <w:rsid w:val="00326236"/>
    <w:rsid w:val="0034483E"/>
    <w:rsid w:val="00354C33"/>
    <w:rsid w:val="00360209"/>
    <w:rsid w:val="003613CD"/>
    <w:rsid w:val="0036544E"/>
    <w:rsid w:val="003679A5"/>
    <w:rsid w:val="003745CD"/>
    <w:rsid w:val="00377BB7"/>
    <w:rsid w:val="0038191A"/>
    <w:rsid w:val="0038201F"/>
    <w:rsid w:val="0038473A"/>
    <w:rsid w:val="003867A2"/>
    <w:rsid w:val="0039608F"/>
    <w:rsid w:val="003A61F4"/>
    <w:rsid w:val="003B1A64"/>
    <w:rsid w:val="003B40F5"/>
    <w:rsid w:val="003B5C20"/>
    <w:rsid w:val="003B5FC8"/>
    <w:rsid w:val="003B7BA7"/>
    <w:rsid w:val="003C22D6"/>
    <w:rsid w:val="003C7A54"/>
    <w:rsid w:val="003D226F"/>
    <w:rsid w:val="003D2832"/>
    <w:rsid w:val="003D59DC"/>
    <w:rsid w:val="003D7922"/>
    <w:rsid w:val="003E659D"/>
    <w:rsid w:val="003E6FC1"/>
    <w:rsid w:val="003F6CEC"/>
    <w:rsid w:val="00400E9C"/>
    <w:rsid w:val="00401BBB"/>
    <w:rsid w:val="0040312F"/>
    <w:rsid w:val="00403E44"/>
    <w:rsid w:val="00406F58"/>
    <w:rsid w:val="0041167A"/>
    <w:rsid w:val="00411A9A"/>
    <w:rsid w:val="004131FC"/>
    <w:rsid w:val="00420B29"/>
    <w:rsid w:val="00421E1B"/>
    <w:rsid w:val="004236F3"/>
    <w:rsid w:val="00424C00"/>
    <w:rsid w:val="0042595A"/>
    <w:rsid w:val="00431D75"/>
    <w:rsid w:val="00432404"/>
    <w:rsid w:val="00432D4D"/>
    <w:rsid w:val="00437E40"/>
    <w:rsid w:val="004405AB"/>
    <w:rsid w:val="004416D5"/>
    <w:rsid w:val="0044369D"/>
    <w:rsid w:val="004437F8"/>
    <w:rsid w:val="00453CAA"/>
    <w:rsid w:val="00455A41"/>
    <w:rsid w:val="00461B59"/>
    <w:rsid w:val="00474E9E"/>
    <w:rsid w:val="00480CE7"/>
    <w:rsid w:val="00480DD3"/>
    <w:rsid w:val="00483DDF"/>
    <w:rsid w:val="004860EA"/>
    <w:rsid w:val="004A48E6"/>
    <w:rsid w:val="004A54DD"/>
    <w:rsid w:val="004B3331"/>
    <w:rsid w:val="004B3DDC"/>
    <w:rsid w:val="004B6C01"/>
    <w:rsid w:val="004B6F9B"/>
    <w:rsid w:val="004B78AC"/>
    <w:rsid w:val="004C0063"/>
    <w:rsid w:val="004D124D"/>
    <w:rsid w:val="004D14B2"/>
    <w:rsid w:val="004D3579"/>
    <w:rsid w:val="004D46D8"/>
    <w:rsid w:val="004E2482"/>
    <w:rsid w:val="004E46F9"/>
    <w:rsid w:val="004F0452"/>
    <w:rsid w:val="004F1C00"/>
    <w:rsid w:val="00500CEF"/>
    <w:rsid w:val="0050427C"/>
    <w:rsid w:val="00512E13"/>
    <w:rsid w:val="00514540"/>
    <w:rsid w:val="00521828"/>
    <w:rsid w:val="00521B2A"/>
    <w:rsid w:val="00523EAD"/>
    <w:rsid w:val="00525FD7"/>
    <w:rsid w:val="00527605"/>
    <w:rsid w:val="005301ED"/>
    <w:rsid w:val="0053620E"/>
    <w:rsid w:val="00543C76"/>
    <w:rsid w:val="00552373"/>
    <w:rsid w:val="00555BBC"/>
    <w:rsid w:val="00556A07"/>
    <w:rsid w:val="00556C34"/>
    <w:rsid w:val="005607E3"/>
    <w:rsid w:val="00562FCC"/>
    <w:rsid w:val="00574070"/>
    <w:rsid w:val="00580A8A"/>
    <w:rsid w:val="00584ECB"/>
    <w:rsid w:val="00585BD1"/>
    <w:rsid w:val="005868A9"/>
    <w:rsid w:val="005951D9"/>
    <w:rsid w:val="005A5ACE"/>
    <w:rsid w:val="005B2ACD"/>
    <w:rsid w:val="005B2B64"/>
    <w:rsid w:val="005B3293"/>
    <w:rsid w:val="005B3E09"/>
    <w:rsid w:val="005B4216"/>
    <w:rsid w:val="005C52D9"/>
    <w:rsid w:val="005C642B"/>
    <w:rsid w:val="005D148B"/>
    <w:rsid w:val="005D1BDA"/>
    <w:rsid w:val="005D25AD"/>
    <w:rsid w:val="005D3337"/>
    <w:rsid w:val="005D7D2D"/>
    <w:rsid w:val="005E31A6"/>
    <w:rsid w:val="005E45D7"/>
    <w:rsid w:val="005F2D82"/>
    <w:rsid w:val="005F3033"/>
    <w:rsid w:val="005F68F9"/>
    <w:rsid w:val="006015BF"/>
    <w:rsid w:val="006127E7"/>
    <w:rsid w:val="00612EC4"/>
    <w:rsid w:val="00614362"/>
    <w:rsid w:val="00614F0F"/>
    <w:rsid w:val="006168EF"/>
    <w:rsid w:val="006261F7"/>
    <w:rsid w:val="0063079E"/>
    <w:rsid w:val="00631FD8"/>
    <w:rsid w:val="00640976"/>
    <w:rsid w:val="00640D64"/>
    <w:rsid w:val="006415A1"/>
    <w:rsid w:val="006424E9"/>
    <w:rsid w:val="00644AB9"/>
    <w:rsid w:val="00647583"/>
    <w:rsid w:val="006475F9"/>
    <w:rsid w:val="00650745"/>
    <w:rsid w:val="00652BA9"/>
    <w:rsid w:val="006537E7"/>
    <w:rsid w:val="00655A8F"/>
    <w:rsid w:val="00666930"/>
    <w:rsid w:val="00667C32"/>
    <w:rsid w:val="00670221"/>
    <w:rsid w:val="00670CA3"/>
    <w:rsid w:val="00672189"/>
    <w:rsid w:val="0067233C"/>
    <w:rsid w:val="00673112"/>
    <w:rsid w:val="00675AEF"/>
    <w:rsid w:val="00685E44"/>
    <w:rsid w:val="00687E1C"/>
    <w:rsid w:val="00692AE5"/>
    <w:rsid w:val="006A227E"/>
    <w:rsid w:val="006A392E"/>
    <w:rsid w:val="006B2761"/>
    <w:rsid w:val="006B352A"/>
    <w:rsid w:val="006B46B0"/>
    <w:rsid w:val="006B6766"/>
    <w:rsid w:val="006C1D7C"/>
    <w:rsid w:val="006C295B"/>
    <w:rsid w:val="006C527B"/>
    <w:rsid w:val="006D25FE"/>
    <w:rsid w:val="006D32FE"/>
    <w:rsid w:val="006D3F90"/>
    <w:rsid w:val="006D4588"/>
    <w:rsid w:val="006D58FB"/>
    <w:rsid w:val="006E0AE3"/>
    <w:rsid w:val="006E1888"/>
    <w:rsid w:val="006E24F4"/>
    <w:rsid w:val="006E3A03"/>
    <w:rsid w:val="006E4332"/>
    <w:rsid w:val="006E7BAA"/>
    <w:rsid w:val="006F70B0"/>
    <w:rsid w:val="007011F4"/>
    <w:rsid w:val="00701851"/>
    <w:rsid w:val="007039D5"/>
    <w:rsid w:val="00706AAD"/>
    <w:rsid w:val="00710C23"/>
    <w:rsid w:val="00713A5B"/>
    <w:rsid w:val="007171A6"/>
    <w:rsid w:val="00736250"/>
    <w:rsid w:val="007422A3"/>
    <w:rsid w:val="0074435C"/>
    <w:rsid w:val="00747630"/>
    <w:rsid w:val="00751799"/>
    <w:rsid w:val="00752947"/>
    <w:rsid w:val="00753E31"/>
    <w:rsid w:val="00755B00"/>
    <w:rsid w:val="00755FAC"/>
    <w:rsid w:val="007623C6"/>
    <w:rsid w:val="007635BD"/>
    <w:rsid w:val="00766995"/>
    <w:rsid w:val="0076724F"/>
    <w:rsid w:val="00767704"/>
    <w:rsid w:val="00771BD3"/>
    <w:rsid w:val="007727BF"/>
    <w:rsid w:val="00774ECE"/>
    <w:rsid w:val="00776AA8"/>
    <w:rsid w:val="00777944"/>
    <w:rsid w:val="007820C1"/>
    <w:rsid w:val="00790C1A"/>
    <w:rsid w:val="007A49C6"/>
    <w:rsid w:val="007B3DB5"/>
    <w:rsid w:val="007B6052"/>
    <w:rsid w:val="007C36C7"/>
    <w:rsid w:val="007C4E7F"/>
    <w:rsid w:val="007C61FB"/>
    <w:rsid w:val="007C7457"/>
    <w:rsid w:val="007C7685"/>
    <w:rsid w:val="007D0E2A"/>
    <w:rsid w:val="007E0B52"/>
    <w:rsid w:val="007E3EA7"/>
    <w:rsid w:val="007E5A38"/>
    <w:rsid w:val="007F03F2"/>
    <w:rsid w:val="007F05EE"/>
    <w:rsid w:val="007F77EC"/>
    <w:rsid w:val="00800972"/>
    <w:rsid w:val="008019CE"/>
    <w:rsid w:val="008108B9"/>
    <w:rsid w:val="00811684"/>
    <w:rsid w:val="00811A1B"/>
    <w:rsid w:val="00811CF5"/>
    <w:rsid w:val="00811E87"/>
    <w:rsid w:val="00812184"/>
    <w:rsid w:val="00812E10"/>
    <w:rsid w:val="0081444A"/>
    <w:rsid w:val="00814758"/>
    <w:rsid w:val="00820155"/>
    <w:rsid w:val="00820F21"/>
    <w:rsid w:val="00824F49"/>
    <w:rsid w:val="00826BED"/>
    <w:rsid w:val="0082767C"/>
    <w:rsid w:val="00832B8B"/>
    <w:rsid w:val="00833A1E"/>
    <w:rsid w:val="00836CE2"/>
    <w:rsid w:val="0083730A"/>
    <w:rsid w:val="00841A8E"/>
    <w:rsid w:val="00846CEC"/>
    <w:rsid w:val="008531B3"/>
    <w:rsid w:val="0085432D"/>
    <w:rsid w:val="0085530F"/>
    <w:rsid w:val="00855C25"/>
    <w:rsid w:val="008605C3"/>
    <w:rsid w:val="00860C7B"/>
    <w:rsid w:val="00864159"/>
    <w:rsid w:val="00870E5E"/>
    <w:rsid w:val="00873C84"/>
    <w:rsid w:val="00875AB0"/>
    <w:rsid w:val="00876483"/>
    <w:rsid w:val="008811FB"/>
    <w:rsid w:val="008812E6"/>
    <w:rsid w:val="00884D7A"/>
    <w:rsid w:val="00885578"/>
    <w:rsid w:val="00887FFC"/>
    <w:rsid w:val="008A1D75"/>
    <w:rsid w:val="008A206E"/>
    <w:rsid w:val="008A20C9"/>
    <w:rsid w:val="008A6E30"/>
    <w:rsid w:val="008A7C2E"/>
    <w:rsid w:val="008B58E9"/>
    <w:rsid w:val="008C38D2"/>
    <w:rsid w:val="008C67FB"/>
    <w:rsid w:val="008C72AF"/>
    <w:rsid w:val="008D30AE"/>
    <w:rsid w:val="008D7145"/>
    <w:rsid w:val="008E0228"/>
    <w:rsid w:val="008E0FD2"/>
    <w:rsid w:val="008E740E"/>
    <w:rsid w:val="008E7925"/>
    <w:rsid w:val="008F6B94"/>
    <w:rsid w:val="008F76E9"/>
    <w:rsid w:val="009007C0"/>
    <w:rsid w:val="00905330"/>
    <w:rsid w:val="00905D0B"/>
    <w:rsid w:val="00910022"/>
    <w:rsid w:val="00912843"/>
    <w:rsid w:val="009174B3"/>
    <w:rsid w:val="00917B0C"/>
    <w:rsid w:val="00917F29"/>
    <w:rsid w:val="009216B9"/>
    <w:rsid w:val="00922380"/>
    <w:rsid w:val="00925694"/>
    <w:rsid w:val="009308FE"/>
    <w:rsid w:val="00933D6A"/>
    <w:rsid w:val="009405AD"/>
    <w:rsid w:val="00944C53"/>
    <w:rsid w:val="009467CF"/>
    <w:rsid w:val="00950432"/>
    <w:rsid w:val="00955324"/>
    <w:rsid w:val="00956943"/>
    <w:rsid w:val="00965031"/>
    <w:rsid w:val="00985AC3"/>
    <w:rsid w:val="009878B5"/>
    <w:rsid w:val="00991DB5"/>
    <w:rsid w:val="009A013C"/>
    <w:rsid w:val="009A0200"/>
    <w:rsid w:val="009A2EDF"/>
    <w:rsid w:val="009A387E"/>
    <w:rsid w:val="009A7057"/>
    <w:rsid w:val="009B3420"/>
    <w:rsid w:val="009B3B9F"/>
    <w:rsid w:val="009B7412"/>
    <w:rsid w:val="009C0514"/>
    <w:rsid w:val="009C3EA3"/>
    <w:rsid w:val="009D5496"/>
    <w:rsid w:val="009D589E"/>
    <w:rsid w:val="009D7ED6"/>
    <w:rsid w:val="009E6CE9"/>
    <w:rsid w:val="009F3E76"/>
    <w:rsid w:val="009F4E00"/>
    <w:rsid w:val="00A02E33"/>
    <w:rsid w:val="00A03D44"/>
    <w:rsid w:val="00A15FC9"/>
    <w:rsid w:val="00A35382"/>
    <w:rsid w:val="00A37A36"/>
    <w:rsid w:val="00A410AC"/>
    <w:rsid w:val="00A42EBD"/>
    <w:rsid w:val="00A53EE1"/>
    <w:rsid w:val="00A54DFE"/>
    <w:rsid w:val="00A55DA8"/>
    <w:rsid w:val="00A55EDF"/>
    <w:rsid w:val="00A608D9"/>
    <w:rsid w:val="00A63DBB"/>
    <w:rsid w:val="00A677CA"/>
    <w:rsid w:val="00A71096"/>
    <w:rsid w:val="00A729DD"/>
    <w:rsid w:val="00A7536B"/>
    <w:rsid w:val="00A75F4A"/>
    <w:rsid w:val="00A8450A"/>
    <w:rsid w:val="00A90A42"/>
    <w:rsid w:val="00A90D56"/>
    <w:rsid w:val="00A916CD"/>
    <w:rsid w:val="00A928C9"/>
    <w:rsid w:val="00A93477"/>
    <w:rsid w:val="00A95187"/>
    <w:rsid w:val="00AA35B5"/>
    <w:rsid w:val="00AA6F89"/>
    <w:rsid w:val="00AB4EAC"/>
    <w:rsid w:val="00AD0645"/>
    <w:rsid w:val="00AD7826"/>
    <w:rsid w:val="00AE06FB"/>
    <w:rsid w:val="00AE3681"/>
    <w:rsid w:val="00AE3B09"/>
    <w:rsid w:val="00AE4C71"/>
    <w:rsid w:val="00AE6887"/>
    <w:rsid w:val="00AF1EA8"/>
    <w:rsid w:val="00AF27CB"/>
    <w:rsid w:val="00AF309F"/>
    <w:rsid w:val="00B02643"/>
    <w:rsid w:val="00B12B3D"/>
    <w:rsid w:val="00B13BE4"/>
    <w:rsid w:val="00B15A57"/>
    <w:rsid w:val="00B17428"/>
    <w:rsid w:val="00B273F6"/>
    <w:rsid w:val="00B37BB9"/>
    <w:rsid w:val="00B43331"/>
    <w:rsid w:val="00B4406B"/>
    <w:rsid w:val="00B47369"/>
    <w:rsid w:val="00B508FA"/>
    <w:rsid w:val="00B51974"/>
    <w:rsid w:val="00B54333"/>
    <w:rsid w:val="00B56103"/>
    <w:rsid w:val="00B56413"/>
    <w:rsid w:val="00B61A27"/>
    <w:rsid w:val="00B67173"/>
    <w:rsid w:val="00B70F92"/>
    <w:rsid w:val="00B807EA"/>
    <w:rsid w:val="00B90CBD"/>
    <w:rsid w:val="00B90DB9"/>
    <w:rsid w:val="00B9610D"/>
    <w:rsid w:val="00BA0A2C"/>
    <w:rsid w:val="00BA1786"/>
    <w:rsid w:val="00BA4A9C"/>
    <w:rsid w:val="00BA7A21"/>
    <w:rsid w:val="00BB1BB4"/>
    <w:rsid w:val="00BB4CFE"/>
    <w:rsid w:val="00BB6D25"/>
    <w:rsid w:val="00BB6DB9"/>
    <w:rsid w:val="00BB703F"/>
    <w:rsid w:val="00BC1A80"/>
    <w:rsid w:val="00BC3D4E"/>
    <w:rsid w:val="00BC4C46"/>
    <w:rsid w:val="00BC55FB"/>
    <w:rsid w:val="00BC5674"/>
    <w:rsid w:val="00BC5E27"/>
    <w:rsid w:val="00BC6909"/>
    <w:rsid w:val="00BC7364"/>
    <w:rsid w:val="00BC7FA1"/>
    <w:rsid w:val="00BD1D60"/>
    <w:rsid w:val="00BD7EAD"/>
    <w:rsid w:val="00BE1396"/>
    <w:rsid w:val="00BE5A39"/>
    <w:rsid w:val="00BE6CCE"/>
    <w:rsid w:val="00BE78EB"/>
    <w:rsid w:val="00BF1DFE"/>
    <w:rsid w:val="00BF59B7"/>
    <w:rsid w:val="00C025AE"/>
    <w:rsid w:val="00C030AC"/>
    <w:rsid w:val="00C106CE"/>
    <w:rsid w:val="00C12BF0"/>
    <w:rsid w:val="00C16A6D"/>
    <w:rsid w:val="00C2138E"/>
    <w:rsid w:val="00C21E3C"/>
    <w:rsid w:val="00C2314A"/>
    <w:rsid w:val="00C26815"/>
    <w:rsid w:val="00C34E8B"/>
    <w:rsid w:val="00C3727E"/>
    <w:rsid w:val="00C436AF"/>
    <w:rsid w:val="00C4400A"/>
    <w:rsid w:val="00C45B8B"/>
    <w:rsid w:val="00C50B5E"/>
    <w:rsid w:val="00C55175"/>
    <w:rsid w:val="00C5643E"/>
    <w:rsid w:val="00C56FD0"/>
    <w:rsid w:val="00C6131C"/>
    <w:rsid w:val="00C64F9B"/>
    <w:rsid w:val="00C70DCC"/>
    <w:rsid w:val="00C82D83"/>
    <w:rsid w:val="00C85767"/>
    <w:rsid w:val="00C9040A"/>
    <w:rsid w:val="00C913DD"/>
    <w:rsid w:val="00C92ED1"/>
    <w:rsid w:val="00C952E0"/>
    <w:rsid w:val="00CA33A9"/>
    <w:rsid w:val="00CA63BE"/>
    <w:rsid w:val="00CB313F"/>
    <w:rsid w:val="00CC0F40"/>
    <w:rsid w:val="00CD1488"/>
    <w:rsid w:val="00CD744C"/>
    <w:rsid w:val="00CE1417"/>
    <w:rsid w:val="00CE19EA"/>
    <w:rsid w:val="00CE46DD"/>
    <w:rsid w:val="00CF1874"/>
    <w:rsid w:val="00CF1EEC"/>
    <w:rsid w:val="00D0606D"/>
    <w:rsid w:val="00D0647C"/>
    <w:rsid w:val="00D06955"/>
    <w:rsid w:val="00D06EC8"/>
    <w:rsid w:val="00D11FE5"/>
    <w:rsid w:val="00D17906"/>
    <w:rsid w:val="00D2116E"/>
    <w:rsid w:val="00D21D2C"/>
    <w:rsid w:val="00D22884"/>
    <w:rsid w:val="00D32F32"/>
    <w:rsid w:val="00D34A76"/>
    <w:rsid w:val="00D36180"/>
    <w:rsid w:val="00D37F9D"/>
    <w:rsid w:val="00D43C0D"/>
    <w:rsid w:val="00D468FC"/>
    <w:rsid w:val="00D47BA4"/>
    <w:rsid w:val="00D55246"/>
    <w:rsid w:val="00D60957"/>
    <w:rsid w:val="00D635DC"/>
    <w:rsid w:val="00D6418A"/>
    <w:rsid w:val="00D66FD6"/>
    <w:rsid w:val="00D74B68"/>
    <w:rsid w:val="00D74F92"/>
    <w:rsid w:val="00D75167"/>
    <w:rsid w:val="00D91A0E"/>
    <w:rsid w:val="00D93DFE"/>
    <w:rsid w:val="00D950C0"/>
    <w:rsid w:val="00D96F4C"/>
    <w:rsid w:val="00DA0423"/>
    <w:rsid w:val="00DA2A4E"/>
    <w:rsid w:val="00DB2917"/>
    <w:rsid w:val="00DC040B"/>
    <w:rsid w:val="00DC1BCC"/>
    <w:rsid w:val="00DC3BB5"/>
    <w:rsid w:val="00DC3C84"/>
    <w:rsid w:val="00DC5FB9"/>
    <w:rsid w:val="00DD1E6D"/>
    <w:rsid w:val="00DE08EC"/>
    <w:rsid w:val="00DE2569"/>
    <w:rsid w:val="00DE60AD"/>
    <w:rsid w:val="00DE738B"/>
    <w:rsid w:val="00E03D52"/>
    <w:rsid w:val="00E12798"/>
    <w:rsid w:val="00E13FEB"/>
    <w:rsid w:val="00E160DA"/>
    <w:rsid w:val="00E2352F"/>
    <w:rsid w:val="00E27193"/>
    <w:rsid w:val="00E31FA4"/>
    <w:rsid w:val="00E32C67"/>
    <w:rsid w:val="00E424FC"/>
    <w:rsid w:val="00E46073"/>
    <w:rsid w:val="00E50739"/>
    <w:rsid w:val="00E66AA9"/>
    <w:rsid w:val="00E67986"/>
    <w:rsid w:val="00E71BBC"/>
    <w:rsid w:val="00E741A3"/>
    <w:rsid w:val="00E75BF9"/>
    <w:rsid w:val="00E76419"/>
    <w:rsid w:val="00E82A99"/>
    <w:rsid w:val="00E85989"/>
    <w:rsid w:val="00E87769"/>
    <w:rsid w:val="00E87CA8"/>
    <w:rsid w:val="00E94855"/>
    <w:rsid w:val="00EA07C1"/>
    <w:rsid w:val="00EA3224"/>
    <w:rsid w:val="00EA53AB"/>
    <w:rsid w:val="00EA73DE"/>
    <w:rsid w:val="00EB39F1"/>
    <w:rsid w:val="00EB4387"/>
    <w:rsid w:val="00EB4E01"/>
    <w:rsid w:val="00EB7ED5"/>
    <w:rsid w:val="00EC65FE"/>
    <w:rsid w:val="00ED59B6"/>
    <w:rsid w:val="00ED6A50"/>
    <w:rsid w:val="00ED6A6E"/>
    <w:rsid w:val="00ED7A0C"/>
    <w:rsid w:val="00EE09D6"/>
    <w:rsid w:val="00EE0A75"/>
    <w:rsid w:val="00EF29CF"/>
    <w:rsid w:val="00EF2CF3"/>
    <w:rsid w:val="00EF3090"/>
    <w:rsid w:val="00EF3252"/>
    <w:rsid w:val="00EF3B99"/>
    <w:rsid w:val="00EF448C"/>
    <w:rsid w:val="00EF745A"/>
    <w:rsid w:val="00F02E7A"/>
    <w:rsid w:val="00F062D5"/>
    <w:rsid w:val="00F12DE1"/>
    <w:rsid w:val="00F231FA"/>
    <w:rsid w:val="00F24B2F"/>
    <w:rsid w:val="00F2611B"/>
    <w:rsid w:val="00F27FDA"/>
    <w:rsid w:val="00F361D8"/>
    <w:rsid w:val="00F37720"/>
    <w:rsid w:val="00F40E66"/>
    <w:rsid w:val="00F41471"/>
    <w:rsid w:val="00F43B2B"/>
    <w:rsid w:val="00F44518"/>
    <w:rsid w:val="00F473C9"/>
    <w:rsid w:val="00F51A68"/>
    <w:rsid w:val="00F51CFE"/>
    <w:rsid w:val="00F537BD"/>
    <w:rsid w:val="00F538C2"/>
    <w:rsid w:val="00F57EF0"/>
    <w:rsid w:val="00F61C11"/>
    <w:rsid w:val="00F643E7"/>
    <w:rsid w:val="00F72A10"/>
    <w:rsid w:val="00F751A0"/>
    <w:rsid w:val="00F7781C"/>
    <w:rsid w:val="00F845E0"/>
    <w:rsid w:val="00F84A31"/>
    <w:rsid w:val="00F94FFE"/>
    <w:rsid w:val="00F9598F"/>
    <w:rsid w:val="00FA544B"/>
    <w:rsid w:val="00FB2020"/>
    <w:rsid w:val="00FB3B44"/>
    <w:rsid w:val="00FB416D"/>
    <w:rsid w:val="00FB4AB3"/>
    <w:rsid w:val="00FC2222"/>
    <w:rsid w:val="00FC3CC5"/>
    <w:rsid w:val="00FD5377"/>
    <w:rsid w:val="00FE061E"/>
    <w:rsid w:val="00FE2A81"/>
    <w:rsid w:val="00FE3286"/>
    <w:rsid w:val="00FF3BC4"/>
    <w:rsid w:val="00FF3E90"/>
    <w:rsid w:val="00FF4ACD"/>
    <w:rsid w:val="00FF5D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88885E-BD11-4CED-96D6-AF270F038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A2A4E"/>
    <w:pPr>
      <w:spacing w:after="0" w:line="216" w:lineRule="atLeast"/>
    </w:pPr>
    <w:rPr>
      <w:sz w:val="18"/>
      <w:lang w:val="en-GB"/>
    </w:rPr>
  </w:style>
  <w:style w:type="paragraph" w:styleId="Titre1">
    <w:name w:val="heading 1"/>
    <w:basedOn w:val="Normal"/>
    <w:next w:val="SeparationlineHeading1"/>
    <w:link w:val="Titre1Car"/>
    <w:autoRedefine/>
    <w:uiPriority w:val="9"/>
    <w:rsid w:val="00DA2A4E"/>
    <w:pPr>
      <w:keepNext/>
      <w:keepLines/>
      <w:numPr>
        <w:numId w:val="1"/>
      </w:numPr>
      <w:spacing w:before="240" w:line="240" w:lineRule="atLeast"/>
      <w:outlineLvl w:val="0"/>
    </w:pPr>
    <w:rPr>
      <w:rFonts w:asciiTheme="majorHAnsi" w:eastAsiaTheme="majorEastAsia" w:hAnsiTheme="majorHAnsi" w:cstheme="majorBidi"/>
      <w:b/>
      <w:bCs/>
      <w:caps/>
      <w:color w:val="009FDF"/>
      <w:sz w:val="28"/>
      <w:szCs w:val="24"/>
    </w:rPr>
  </w:style>
  <w:style w:type="paragraph" w:styleId="Titre2">
    <w:name w:val="heading 2"/>
    <w:basedOn w:val="Normal"/>
    <w:next w:val="SeparationlineHeading2"/>
    <w:link w:val="Titre2Car"/>
    <w:autoRedefine/>
    <w:uiPriority w:val="9"/>
    <w:rsid w:val="00DA2A4E"/>
    <w:pPr>
      <w:keepNext/>
      <w:keepLines/>
      <w:numPr>
        <w:ilvl w:val="1"/>
        <w:numId w:val="1"/>
      </w:numPr>
      <w:spacing w:before="240"/>
      <w:outlineLvl w:val="1"/>
    </w:pPr>
    <w:rPr>
      <w:rFonts w:asciiTheme="majorHAnsi" w:eastAsiaTheme="majorEastAsia" w:hAnsiTheme="majorHAnsi" w:cstheme="majorBidi"/>
      <w:b/>
      <w:bCs/>
      <w:caps/>
      <w:color w:val="009FDF"/>
      <w:sz w:val="24"/>
    </w:rPr>
  </w:style>
  <w:style w:type="paragraph" w:styleId="Titre3">
    <w:name w:val="heading 3"/>
    <w:basedOn w:val="Normal"/>
    <w:next w:val="Normal"/>
    <w:link w:val="Titre3Car"/>
    <w:autoRedefine/>
    <w:uiPriority w:val="9"/>
    <w:qFormat/>
    <w:rsid w:val="00DA2A4E"/>
    <w:pPr>
      <w:keepNext/>
      <w:keepLines/>
      <w:numPr>
        <w:ilvl w:val="2"/>
        <w:numId w:val="1"/>
      </w:numPr>
      <w:spacing w:before="240" w:after="120"/>
      <w:outlineLvl w:val="2"/>
    </w:pPr>
    <w:rPr>
      <w:rFonts w:asciiTheme="majorHAnsi" w:eastAsiaTheme="majorEastAsia" w:hAnsiTheme="majorHAnsi" w:cstheme="majorBidi"/>
      <w:b/>
      <w:bCs/>
      <w:smallCaps/>
      <w:color w:val="009FDF"/>
      <w:sz w:val="22"/>
    </w:rPr>
  </w:style>
  <w:style w:type="paragraph" w:styleId="Titre4">
    <w:name w:val="heading 4"/>
    <w:basedOn w:val="Normal"/>
    <w:next w:val="Corpsdetexte1"/>
    <w:link w:val="Titre4Car"/>
    <w:autoRedefine/>
    <w:uiPriority w:val="9"/>
    <w:qFormat/>
    <w:rsid w:val="00DA2A4E"/>
    <w:pPr>
      <w:keepNext/>
      <w:keepLines/>
      <w:numPr>
        <w:ilvl w:val="3"/>
        <w:numId w:val="1"/>
      </w:numPr>
      <w:spacing w:before="120" w:after="120"/>
      <w:outlineLvl w:val="3"/>
    </w:pPr>
    <w:rPr>
      <w:rFonts w:asciiTheme="majorHAnsi" w:eastAsiaTheme="majorEastAsia" w:hAnsiTheme="majorHAnsi" w:cstheme="majorBidi"/>
      <w:b/>
      <w:bCs/>
      <w:iCs/>
      <w:color w:val="009FDF"/>
      <w:sz w:val="22"/>
    </w:rPr>
  </w:style>
  <w:style w:type="paragraph" w:styleId="Titre5">
    <w:name w:val="heading 5"/>
    <w:basedOn w:val="Normal"/>
    <w:next w:val="Normal"/>
    <w:link w:val="Titre5Car"/>
    <w:uiPriority w:val="9"/>
    <w:semiHidden/>
    <w:qFormat/>
    <w:rsid w:val="00DA2A4E"/>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semiHidden/>
    <w:qFormat/>
    <w:rsid w:val="00DA2A4E"/>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Titre7">
    <w:name w:val="heading 7"/>
    <w:basedOn w:val="Normal"/>
    <w:next w:val="Normal"/>
    <w:link w:val="Titre7Car"/>
    <w:uiPriority w:val="9"/>
    <w:semiHidden/>
    <w:qFormat/>
    <w:rsid w:val="00DA2A4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DA2A4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DA2A4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DA2A4E"/>
    <w:rPr>
      <w:rFonts w:asciiTheme="majorHAnsi" w:eastAsiaTheme="majorEastAsia" w:hAnsiTheme="majorHAnsi" w:cstheme="majorBidi"/>
      <w:b/>
      <w:bCs/>
      <w:smallCaps/>
      <w:color w:val="009FDF"/>
      <w:lang w:val="en-GB"/>
    </w:rPr>
  </w:style>
  <w:style w:type="paragraph" w:customStyle="1" w:styleId="Picturecaption">
    <w:name w:val="Picture caption"/>
    <w:basedOn w:val="Normal"/>
    <w:next w:val="Normal"/>
    <w:link w:val="PicturecaptionCar"/>
    <w:qFormat/>
    <w:rsid w:val="00DE60AD"/>
    <w:pPr>
      <w:jc w:val="center"/>
    </w:pPr>
    <w:rPr>
      <w:rFonts w:asciiTheme="majorHAnsi" w:hAnsiTheme="majorHAnsi"/>
      <w:i/>
      <w:color w:val="407EC9"/>
    </w:rPr>
  </w:style>
  <w:style w:type="character" w:customStyle="1" w:styleId="PicturecaptionCar">
    <w:name w:val="Picture caption Car"/>
    <w:basedOn w:val="Policepardfaut"/>
    <w:link w:val="Picturecaption"/>
    <w:rsid w:val="00DE60AD"/>
    <w:rPr>
      <w:rFonts w:asciiTheme="majorHAnsi" w:hAnsiTheme="majorHAnsi"/>
      <w:i/>
      <w:color w:val="407EC9"/>
    </w:rPr>
  </w:style>
  <w:style w:type="character" w:customStyle="1" w:styleId="Titre1Car">
    <w:name w:val="Titre 1 Car"/>
    <w:basedOn w:val="Policepardfaut"/>
    <w:link w:val="Titre1"/>
    <w:uiPriority w:val="9"/>
    <w:rsid w:val="00DA2A4E"/>
    <w:rPr>
      <w:rFonts w:asciiTheme="majorHAnsi" w:eastAsiaTheme="majorEastAsia" w:hAnsiTheme="majorHAnsi" w:cstheme="majorBidi"/>
      <w:b/>
      <w:bCs/>
      <w:caps/>
      <w:color w:val="009FDF"/>
      <w:sz w:val="28"/>
      <w:szCs w:val="24"/>
      <w:lang w:val="en-GB"/>
    </w:rPr>
  </w:style>
  <w:style w:type="character" w:customStyle="1" w:styleId="Titre2Car">
    <w:name w:val="Titre 2 Car"/>
    <w:basedOn w:val="Policepardfaut"/>
    <w:link w:val="Titre2"/>
    <w:uiPriority w:val="9"/>
    <w:rsid w:val="00DA2A4E"/>
    <w:rPr>
      <w:rFonts w:asciiTheme="majorHAnsi" w:eastAsiaTheme="majorEastAsia" w:hAnsiTheme="majorHAnsi" w:cstheme="majorBidi"/>
      <w:b/>
      <w:bCs/>
      <w:caps/>
      <w:color w:val="009FDF"/>
      <w:sz w:val="24"/>
      <w:lang w:val="en-GB"/>
    </w:rPr>
  </w:style>
  <w:style w:type="paragraph" w:customStyle="1" w:styleId="Titredudocument">
    <w:name w:val="Titre du document"/>
    <w:basedOn w:val="Normal"/>
    <w:rsid w:val="0006563D"/>
    <w:pPr>
      <w:spacing w:line="500" w:lineRule="exact"/>
      <w:ind w:left="907" w:right="907"/>
    </w:pPr>
    <w:rPr>
      <w:b/>
      <w:color w:val="FFFFFF" w:themeColor="background1"/>
      <w:sz w:val="50"/>
      <w:szCs w:val="50"/>
    </w:rPr>
  </w:style>
  <w:style w:type="paragraph" w:customStyle="1" w:styleId="Textedesaisie">
    <w:name w:val="Texte de saisie"/>
    <w:basedOn w:val="Normal"/>
    <w:autoRedefine/>
    <w:rsid w:val="0006563D"/>
    <w:rPr>
      <w:color w:val="000000" w:themeColor="text1"/>
      <w:sz w:val="22"/>
    </w:rPr>
  </w:style>
  <w:style w:type="paragraph" w:customStyle="1" w:styleId="Textepuce1">
    <w:name w:val="Texte puce 1"/>
    <w:basedOn w:val="Textedesaisie"/>
    <w:rsid w:val="00DA2A4E"/>
    <w:rPr>
      <w:lang w:val="fr-FR"/>
    </w:rPr>
  </w:style>
  <w:style w:type="paragraph" w:customStyle="1" w:styleId="Textepuce2">
    <w:name w:val="Texte puce 2"/>
    <w:basedOn w:val="Textedesaisie"/>
    <w:rsid w:val="00DA2A4E"/>
  </w:style>
  <w:style w:type="paragraph" w:customStyle="1" w:styleId="Sparationtitre1">
    <w:name w:val="Séparation titre 1"/>
    <w:basedOn w:val="Textedesaisie"/>
    <w:rsid w:val="0006563D"/>
    <w:pPr>
      <w:pBdr>
        <w:bottom w:val="single" w:sz="8" w:space="1" w:color="5B9BD5" w:themeColor="accent1"/>
      </w:pBdr>
      <w:spacing w:after="120" w:line="90" w:lineRule="exact"/>
      <w:ind w:right="8787"/>
    </w:pPr>
  </w:style>
  <w:style w:type="paragraph" w:customStyle="1" w:styleId="Sparationtitre2">
    <w:name w:val="Séparation titre 2"/>
    <w:basedOn w:val="Textedesaisie"/>
    <w:rsid w:val="0006563D"/>
    <w:pPr>
      <w:pBdr>
        <w:bottom w:val="single" w:sz="4" w:space="1" w:color="575756"/>
      </w:pBdr>
      <w:spacing w:after="60" w:line="110" w:lineRule="exact"/>
      <w:ind w:right="8787"/>
    </w:pPr>
  </w:style>
  <w:style w:type="paragraph" w:customStyle="1" w:styleId="Numrotationdepage">
    <w:name w:val="Numérotation de page"/>
    <w:basedOn w:val="Normal"/>
    <w:rsid w:val="0006563D"/>
    <w:pPr>
      <w:spacing w:line="180" w:lineRule="exact"/>
      <w:jc w:val="right"/>
    </w:pPr>
    <w:rPr>
      <w:color w:val="5B9BD5" w:themeColor="accent1"/>
    </w:rPr>
  </w:style>
  <w:style w:type="paragraph" w:customStyle="1" w:styleId="Numroedition">
    <w:name w:val="Numéro edition"/>
    <w:basedOn w:val="Normal"/>
    <w:rsid w:val="0006563D"/>
    <w:pPr>
      <w:framePr w:wrap="around" w:hAnchor="margin" w:xAlign="center" w:yAlign="bottom"/>
    </w:pPr>
    <w:rPr>
      <w:b/>
      <w:color w:val="5B9BD5" w:themeColor="accent1"/>
      <w:sz w:val="50"/>
      <w:szCs w:val="50"/>
    </w:rPr>
  </w:style>
  <w:style w:type="paragraph" w:customStyle="1" w:styleId="Numroeditionpieddepage">
    <w:name w:val="Numéro edition pied de page"/>
    <w:basedOn w:val="Pieddepage"/>
    <w:rsid w:val="0006563D"/>
    <w:pPr>
      <w:framePr w:hSpace="142" w:wrap="around" w:hAnchor="margin" w:xAlign="center" w:yAlign="bottom"/>
      <w:spacing w:before="40" w:line="180" w:lineRule="exact"/>
      <w:suppressOverlap/>
    </w:pPr>
    <w:rPr>
      <w:b/>
      <w:color w:val="5B9BD5" w:themeColor="accent1"/>
      <w:sz w:val="15"/>
      <w:szCs w:val="15"/>
      <w:lang w:val="en-GB"/>
    </w:rPr>
  </w:style>
  <w:style w:type="paragraph" w:styleId="Pieddepage">
    <w:name w:val="footer"/>
    <w:link w:val="PieddepageCar"/>
    <w:uiPriority w:val="99"/>
    <w:rsid w:val="00DA2A4E"/>
    <w:pPr>
      <w:spacing w:after="0" w:line="240" w:lineRule="exact"/>
    </w:pPr>
    <w:rPr>
      <w:sz w:val="20"/>
      <w:lang w:val="en-US"/>
    </w:rPr>
  </w:style>
  <w:style w:type="character" w:customStyle="1" w:styleId="PieddepageCar">
    <w:name w:val="Pied de page Car"/>
    <w:basedOn w:val="Policepardfaut"/>
    <w:link w:val="Pieddepage"/>
    <w:uiPriority w:val="99"/>
    <w:rsid w:val="00DA2A4E"/>
    <w:rPr>
      <w:sz w:val="20"/>
      <w:lang w:val="en-US"/>
    </w:rPr>
  </w:style>
  <w:style w:type="paragraph" w:customStyle="1" w:styleId="Titrecontents">
    <w:name w:val="Titre contents"/>
    <w:basedOn w:val="En-tte"/>
    <w:rsid w:val="0006563D"/>
    <w:pPr>
      <w:pBdr>
        <w:bottom w:val="single" w:sz="8" w:space="12" w:color="5B9BD5" w:themeColor="accent1"/>
      </w:pBdr>
      <w:spacing w:before="100" w:line="560" w:lineRule="exact"/>
    </w:pPr>
    <w:rPr>
      <w:b/>
      <w:caps/>
      <w:color w:val="ED7D31" w:themeColor="accent2"/>
      <w:sz w:val="56"/>
      <w:szCs w:val="56"/>
      <w:lang w:val="en-GB"/>
    </w:rPr>
  </w:style>
  <w:style w:type="paragraph" w:styleId="En-tte">
    <w:name w:val="header"/>
    <w:link w:val="En-tteCar"/>
    <w:uiPriority w:val="99"/>
    <w:rsid w:val="00DA2A4E"/>
    <w:pPr>
      <w:spacing w:after="0" w:line="240" w:lineRule="exact"/>
    </w:pPr>
    <w:rPr>
      <w:sz w:val="20"/>
      <w:lang w:val="en-US"/>
    </w:rPr>
  </w:style>
  <w:style w:type="character" w:customStyle="1" w:styleId="En-tteCar">
    <w:name w:val="En-tête Car"/>
    <w:basedOn w:val="Policepardfaut"/>
    <w:link w:val="En-tte"/>
    <w:uiPriority w:val="99"/>
    <w:rsid w:val="00DA2A4E"/>
    <w:rPr>
      <w:sz w:val="20"/>
      <w:lang w:val="en-US"/>
    </w:rPr>
  </w:style>
  <w:style w:type="paragraph" w:customStyle="1" w:styleId="Titrelistoffigures">
    <w:name w:val="Titre list of figures"/>
    <w:basedOn w:val="Normal"/>
    <w:rsid w:val="00DA2A4E"/>
    <w:pPr>
      <w:spacing w:line="480" w:lineRule="atLeast"/>
    </w:pPr>
    <w:rPr>
      <w:b/>
      <w:color w:val="ED7D31" w:themeColor="accent2"/>
      <w:sz w:val="40"/>
      <w:szCs w:val="40"/>
    </w:rPr>
  </w:style>
  <w:style w:type="paragraph" w:customStyle="1" w:styleId="Textetableau">
    <w:name w:val="Texte tableau"/>
    <w:basedOn w:val="Normal"/>
    <w:rsid w:val="0006563D"/>
    <w:pPr>
      <w:ind w:left="113" w:right="113"/>
    </w:pPr>
    <w:rPr>
      <w:color w:val="5B9BD5" w:themeColor="accent1"/>
    </w:rPr>
  </w:style>
  <w:style w:type="paragraph" w:customStyle="1" w:styleId="Titretableau">
    <w:name w:val="Titre tableau"/>
    <w:basedOn w:val="Textetableau"/>
    <w:rsid w:val="0006563D"/>
    <w:rPr>
      <w:b/>
      <w:color w:val="ED7D31" w:themeColor="accent2"/>
    </w:rPr>
  </w:style>
  <w:style w:type="character" w:customStyle="1" w:styleId="Titre4Car">
    <w:name w:val="Titre 4 Car"/>
    <w:basedOn w:val="Policepardfaut"/>
    <w:link w:val="Titre4"/>
    <w:uiPriority w:val="9"/>
    <w:rsid w:val="00DA2A4E"/>
    <w:rPr>
      <w:rFonts w:asciiTheme="majorHAnsi" w:eastAsiaTheme="majorEastAsia" w:hAnsiTheme="majorHAnsi" w:cstheme="majorBidi"/>
      <w:b/>
      <w:bCs/>
      <w:iCs/>
      <w:color w:val="009FDF"/>
      <w:lang w:val="en-GB"/>
    </w:rPr>
  </w:style>
  <w:style w:type="character" w:customStyle="1" w:styleId="Titre5Car">
    <w:name w:val="Titre 5 Car"/>
    <w:basedOn w:val="Policepardfaut"/>
    <w:link w:val="Titre5"/>
    <w:uiPriority w:val="9"/>
    <w:semiHidden/>
    <w:rsid w:val="00DA2A4E"/>
    <w:rPr>
      <w:rFonts w:asciiTheme="majorHAnsi" w:eastAsiaTheme="majorEastAsia" w:hAnsiTheme="majorHAnsi" w:cstheme="majorBidi"/>
      <w:color w:val="1F4D78" w:themeColor="accent1" w:themeShade="7F"/>
      <w:sz w:val="18"/>
      <w:lang w:val="en-GB"/>
    </w:rPr>
  </w:style>
  <w:style w:type="character" w:customStyle="1" w:styleId="Titre6Car">
    <w:name w:val="Titre 6 Car"/>
    <w:basedOn w:val="Policepardfaut"/>
    <w:link w:val="Titre6"/>
    <w:uiPriority w:val="9"/>
    <w:semiHidden/>
    <w:rsid w:val="00DA2A4E"/>
    <w:rPr>
      <w:rFonts w:asciiTheme="majorHAnsi" w:eastAsiaTheme="majorEastAsia" w:hAnsiTheme="majorHAnsi" w:cstheme="majorBidi"/>
      <w:i/>
      <w:iCs/>
      <w:color w:val="1F4D78" w:themeColor="accent1" w:themeShade="7F"/>
      <w:sz w:val="18"/>
      <w:lang w:val="en-GB"/>
    </w:rPr>
  </w:style>
  <w:style w:type="character" w:customStyle="1" w:styleId="Titre7Car">
    <w:name w:val="Titre 7 Car"/>
    <w:basedOn w:val="Policepardfaut"/>
    <w:link w:val="Titre7"/>
    <w:uiPriority w:val="9"/>
    <w:semiHidden/>
    <w:rsid w:val="00DA2A4E"/>
    <w:rPr>
      <w:rFonts w:asciiTheme="majorHAnsi" w:eastAsiaTheme="majorEastAsia" w:hAnsiTheme="majorHAnsi" w:cstheme="majorBidi"/>
      <w:i/>
      <w:iCs/>
      <w:color w:val="404040" w:themeColor="text1" w:themeTint="BF"/>
      <w:sz w:val="18"/>
      <w:lang w:val="en-GB"/>
    </w:rPr>
  </w:style>
  <w:style w:type="character" w:customStyle="1" w:styleId="Titre8Car">
    <w:name w:val="Titre 8 Car"/>
    <w:basedOn w:val="Policepardfaut"/>
    <w:link w:val="Titre8"/>
    <w:uiPriority w:val="9"/>
    <w:semiHidden/>
    <w:rsid w:val="00DA2A4E"/>
    <w:rPr>
      <w:rFonts w:asciiTheme="majorHAnsi" w:eastAsiaTheme="majorEastAsia" w:hAnsiTheme="majorHAnsi" w:cstheme="majorBidi"/>
      <w:color w:val="404040" w:themeColor="text1" w:themeTint="BF"/>
      <w:sz w:val="20"/>
      <w:szCs w:val="20"/>
      <w:lang w:val="en-GB"/>
    </w:rPr>
  </w:style>
  <w:style w:type="character" w:customStyle="1" w:styleId="Titre9Car">
    <w:name w:val="Titre 9 Car"/>
    <w:basedOn w:val="Policepardfaut"/>
    <w:link w:val="Titre9"/>
    <w:uiPriority w:val="9"/>
    <w:semiHidden/>
    <w:rsid w:val="00DA2A4E"/>
    <w:rPr>
      <w:rFonts w:asciiTheme="majorHAnsi" w:eastAsiaTheme="majorEastAsia" w:hAnsiTheme="majorHAnsi" w:cstheme="majorBidi"/>
      <w:i/>
      <w:iCs/>
      <w:color w:val="404040" w:themeColor="text1" w:themeTint="BF"/>
      <w:sz w:val="20"/>
      <w:szCs w:val="20"/>
      <w:lang w:val="en-GB"/>
    </w:rPr>
  </w:style>
  <w:style w:type="paragraph" w:styleId="TM1">
    <w:name w:val="toc 1"/>
    <w:basedOn w:val="Normal"/>
    <w:next w:val="Normal"/>
    <w:autoRedefine/>
    <w:uiPriority w:val="39"/>
    <w:rsid w:val="00DA2A4E"/>
    <w:pPr>
      <w:tabs>
        <w:tab w:val="right" w:leader="dot" w:pos="10206"/>
      </w:tabs>
      <w:spacing w:line="300" w:lineRule="atLeast"/>
      <w:ind w:right="424"/>
    </w:pPr>
    <w:rPr>
      <w:b/>
      <w:noProof/>
      <w:color w:val="5B9BD5" w:themeColor="accent1"/>
      <w:sz w:val="22"/>
    </w:rPr>
  </w:style>
  <w:style w:type="paragraph" w:styleId="TM2">
    <w:name w:val="toc 2"/>
    <w:basedOn w:val="Normal"/>
    <w:next w:val="Normal"/>
    <w:autoRedefine/>
    <w:uiPriority w:val="39"/>
    <w:rsid w:val="00DA2A4E"/>
    <w:pPr>
      <w:tabs>
        <w:tab w:val="right" w:leader="dot" w:pos="10206"/>
      </w:tabs>
      <w:spacing w:line="300" w:lineRule="atLeast"/>
      <w:ind w:right="424"/>
    </w:pPr>
    <w:rPr>
      <w:noProof/>
      <w:color w:val="5B9BD5" w:themeColor="accent1"/>
      <w:sz w:val="22"/>
    </w:rPr>
  </w:style>
  <w:style w:type="paragraph" w:styleId="TM3">
    <w:name w:val="toc 3"/>
    <w:basedOn w:val="Normal"/>
    <w:next w:val="Normal"/>
    <w:autoRedefine/>
    <w:uiPriority w:val="39"/>
    <w:unhideWhenUsed/>
    <w:rsid w:val="00DA2A4E"/>
    <w:pPr>
      <w:spacing w:after="100"/>
      <w:ind w:left="360"/>
    </w:pPr>
  </w:style>
  <w:style w:type="paragraph" w:styleId="Lgende">
    <w:name w:val="caption"/>
    <w:basedOn w:val="Normal"/>
    <w:next w:val="Normal"/>
    <w:autoRedefine/>
    <w:uiPriority w:val="35"/>
    <w:qFormat/>
    <w:rsid w:val="00DA2A4E"/>
    <w:rPr>
      <w:b/>
      <w:bCs/>
      <w:i/>
      <w:color w:val="575756"/>
      <w:sz w:val="22"/>
      <w:u w:val="single"/>
      <w:lang w:val="fr-FR"/>
    </w:rPr>
  </w:style>
  <w:style w:type="paragraph" w:styleId="Tabledesillustrations">
    <w:name w:val="table of figures"/>
    <w:basedOn w:val="Normal"/>
    <w:next w:val="Normal"/>
    <w:uiPriority w:val="99"/>
    <w:rsid w:val="00DA2A4E"/>
    <w:pPr>
      <w:spacing w:line="300" w:lineRule="atLeast"/>
    </w:pPr>
    <w:rPr>
      <w:i/>
      <w:color w:val="5B9BD5" w:themeColor="accent1"/>
      <w:sz w:val="22"/>
    </w:rPr>
  </w:style>
  <w:style w:type="paragraph" w:styleId="Sous-titre">
    <w:name w:val="Subtitle"/>
    <w:aliases w:val="Document subtitle"/>
    <w:basedOn w:val="Normal"/>
    <w:next w:val="Normal"/>
    <w:link w:val="Sous-titreCar"/>
    <w:uiPriority w:val="11"/>
    <w:rsid w:val="00DA2A4E"/>
    <w:pPr>
      <w:numPr>
        <w:ilvl w:val="1"/>
      </w:numPr>
      <w:spacing w:before="60" w:line="500" w:lineRule="atLeast"/>
    </w:pPr>
    <w:rPr>
      <w:rFonts w:asciiTheme="majorHAnsi" w:eastAsiaTheme="majorEastAsia" w:hAnsiTheme="majorHAnsi" w:cstheme="majorBidi"/>
      <w:iCs/>
      <w:color w:val="5B9BD5" w:themeColor="accent1"/>
      <w:spacing w:val="15"/>
      <w:sz w:val="50"/>
      <w:szCs w:val="24"/>
    </w:rPr>
  </w:style>
  <w:style w:type="character" w:customStyle="1" w:styleId="Sous-titreCar">
    <w:name w:val="Sous-titre Car"/>
    <w:aliases w:val="Document subtitle Car"/>
    <w:basedOn w:val="Policepardfaut"/>
    <w:link w:val="Sous-titre"/>
    <w:uiPriority w:val="11"/>
    <w:rsid w:val="00DA2A4E"/>
    <w:rPr>
      <w:rFonts w:asciiTheme="majorHAnsi" w:eastAsiaTheme="majorEastAsia" w:hAnsiTheme="majorHAnsi" w:cstheme="majorBidi"/>
      <w:iCs/>
      <w:color w:val="5B9BD5" w:themeColor="accent1"/>
      <w:spacing w:val="15"/>
      <w:sz w:val="50"/>
      <w:szCs w:val="24"/>
      <w:lang w:val="en-GB"/>
    </w:rPr>
  </w:style>
  <w:style w:type="character" w:styleId="Lienhypertexte">
    <w:name w:val="Hyperlink"/>
    <w:basedOn w:val="Policepardfaut"/>
    <w:uiPriority w:val="99"/>
    <w:unhideWhenUsed/>
    <w:rsid w:val="00DA2A4E"/>
    <w:rPr>
      <w:color w:val="0563C1" w:themeColor="hyperlink"/>
      <w:u w:val="single"/>
    </w:rPr>
  </w:style>
  <w:style w:type="paragraph" w:styleId="Textedebulles">
    <w:name w:val="Balloon Text"/>
    <w:basedOn w:val="Normal"/>
    <w:link w:val="TextedebullesCar"/>
    <w:uiPriority w:val="99"/>
    <w:semiHidden/>
    <w:rsid w:val="00DA2A4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A4E"/>
    <w:rPr>
      <w:rFonts w:ascii="Tahoma" w:hAnsi="Tahoma" w:cs="Tahoma"/>
      <w:sz w:val="16"/>
      <w:szCs w:val="16"/>
      <w:lang w:val="en-US"/>
    </w:rPr>
  </w:style>
  <w:style w:type="table" w:styleId="Grilledutableau">
    <w:name w:val="Table Grid"/>
    <w:basedOn w:val="TableauNormal"/>
    <w:uiPriority w:val="59"/>
    <w:rsid w:val="00DA2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1">
    <w:name w:val="Medium Shading 1"/>
    <w:basedOn w:val="TableauNormal"/>
    <w:uiPriority w:val="63"/>
    <w:rsid w:val="00DA2A4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ED7D31"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BE4D5" w:themeFill="accent2" w:themeFillTint="33"/>
      </w:tcPr>
    </w:tblStylePr>
  </w:style>
  <w:style w:type="paragraph" w:customStyle="1" w:styleId="Docuemnttitle">
    <w:name w:val="Docuemnt title"/>
    <w:basedOn w:val="Normal"/>
    <w:rsid w:val="00DA2A4E"/>
    <w:pPr>
      <w:spacing w:line="500" w:lineRule="exact"/>
      <w:ind w:left="907" w:right="907"/>
    </w:pPr>
    <w:rPr>
      <w:b/>
      <w:color w:val="FFFFFF" w:themeColor="background1"/>
      <w:sz w:val="50"/>
      <w:szCs w:val="50"/>
    </w:rPr>
  </w:style>
  <w:style w:type="paragraph" w:customStyle="1" w:styleId="Corpsdetexte1">
    <w:name w:val="Corps de texte1"/>
    <w:basedOn w:val="Normal"/>
    <w:link w:val="BodytextCar"/>
    <w:autoRedefine/>
    <w:rsid w:val="00DA2A4E"/>
    <w:pPr>
      <w:spacing w:after="120"/>
    </w:pPr>
    <w:rPr>
      <w:color w:val="000000" w:themeColor="text1"/>
      <w:sz w:val="22"/>
    </w:rPr>
  </w:style>
  <w:style w:type="character" w:customStyle="1" w:styleId="BodytextCar">
    <w:name w:val="Body text Car"/>
    <w:basedOn w:val="Policepardfaut"/>
    <w:link w:val="Corpsdetexte1"/>
    <w:rsid w:val="00DA2A4E"/>
    <w:rPr>
      <w:color w:val="000000" w:themeColor="text1"/>
      <w:lang w:val="en-US"/>
    </w:rPr>
  </w:style>
  <w:style w:type="paragraph" w:customStyle="1" w:styleId="Bulletpoint1text">
    <w:name w:val="Bullet point 1 text"/>
    <w:basedOn w:val="Corpsdetexte1"/>
    <w:rsid w:val="00DA2A4E"/>
    <w:pPr>
      <w:numPr>
        <w:numId w:val="2"/>
      </w:numPr>
    </w:pPr>
    <w:rPr>
      <w:lang w:val="fr-FR"/>
    </w:rPr>
  </w:style>
  <w:style w:type="paragraph" w:customStyle="1" w:styleId="Bulletpoint2text">
    <w:name w:val="Bullet point 2 text"/>
    <w:basedOn w:val="Corpsdetexte1"/>
    <w:rsid w:val="00DA2A4E"/>
    <w:pPr>
      <w:numPr>
        <w:numId w:val="3"/>
      </w:numPr>
    </w:pPr>
  </w:style>
  <w:style w:type="paragraph" w:customStyle="1" w:styleId="SeparationlineHeading1">
    <w:name w:val="Separation line Heading 1"/>
    <w:basedOn w:val="Corpsdetexte1"/>
    <w:next w:val="Corpsdetexte1"/>
    <w:autoRedefine/>
    <w:rsid w:val="00DA2A4E"/>
    <w:pPr>
      <w:pBdr>
        <w:bottom w:val="single" w:sz="8" w:space="1" w:color="5B9BD5" w:themeColor="accent1"/>
      </w:pBdr>
      <w:spacing w:line="90" w:lineRule="exact"/>
      <w:ind w:right="8787"/>
    </w:pPr>
  </w:style>
  <w:style w:type="paragraph" w:customStyle="1" w:styleId="SeparationlineHeading2">
    <w:name w:val="Separation line Heading 2"/>
    <w:basedOn w:val="Corpsdetexte1"/>
    <w:next w:val="Corpsdetexte1"/>
    <w:autoRedefine/>
    <w:rsid w:val="00DA2A4E"/>
    <w:pPr>
      <w:pBdr>
        <w:bottom w:val="single" w:sz="4" w:space="1" w:color="575756"/>
      </w:pBdr>
      <w:spacing w:after="60" w:line="110" w:lineRule="exact"/>
      <w:ind w:right="8787"/>
    </w:pPr>
  </w:style>
  <w:style w:type="paragraph" w:customStyle="1" w:styleId="Pagenumbering">
    <w:name w:val="Page numbering"/>
    <w:basedOn w:val="Normal"/>
    <w:autoRedefine/>
    <w:rsid w:val="00DA2A4E"/>
    <w:pPr>
      <w:spacing w:line="180" w:lineRule="exact"/>
      <w:jc w:val="right"/>
    </w:pPr>
    <w:rPr>
      <w:color w:val="5B9BD5" w:themeColor="accent1"/>
    </w:rPr>
  </w:style>
  <w:style w:type="paragraph" w:customStyle="1" w:styleId="Editionnumber">
    <w:name w:val="Edition number"/>
    <w:basedOn w:val="Normal"/>
    <w:autoRedefine/>
    <w:rsid w:val="00DA2A4E"/>
    <w:pPr>
      <w:framePr w:wrap="around" w:hAnchor="margin" w:xAlign="center" w:yAlign="bottom"/>
    </w:pPr>
    <w:rPr>
      <w:b/>
      <w:color w:val="5B9BD5" w:themeColor="accent1"/>
      <w:sz w:val="50"/>
      <w:szCs w:val="50"/>
    </w:rPr>
  </w:style>
  <w:style w:type="paragraph" w:customStyle="1" w:styleId="Editionnumberfooter">
    <w:name w:val="Edition number footer"/>
    <w:basedOn w:val="Pieddepage"/>
    <w:rsid w:val="00DA2A4E"/>
    <w:pPr>
      <w:framePr w:hSpace="142" w:wrap="around" w:hAnchor="margin" w:xAlign="center" w:yAlign="bottom"/>
      <w:spacing w:before="40" w:line="180" w:lineRule="exact"/>
      <w:suppressOverlap/>
    </w:pPr>
    <w:rPr>
      <w:b/>
      <w:color w:val="5B9BD5" w:themeColor="accent1"/>
      <w:sz w:val="15"/>
      <w:szCs w:val="15"/>
      <w:lang w:val="en-GB"/>
    </w:rPr>
  </w:style>
  <w:style w:type="paragraph" w:customStyle="1" w:styleId="Contentsheading">
    <w:name w:val="Contents heading"/>
    <w:basedOn w:val="En-tte"/>
    <w:rsid w:val="00DA2A4E"/>
    <w:pPr>
      <w:pBdr>
        <w:bottom w:val="single" w:sz="8" w:space="12" w:color="5B9BD5" w:themeColor="accent1"/>
      </w:pBdr>
      <w:spacing w:before="100" w:line="560" w:lineRule="exact"/>
    </w:pPr>
    <w:rPr>
      <w:b/>
      <w:caps/>
      <w:color w:val="ED7D31" w:themeColor="accent2"/>
      <w:sz w:val="56"/>
      <w:szCs w:val="56"/>
      <w:lang w:val="en-GB"/>
    </w:rPr>
  </w:style>
  <w:style w:type="paragraph" w:customStyle="1" w:styleId="Tablebodytext">
    <w:name w:val="Table body text"/>
    <w:basedOn w:val="Normal"/>
    <w:autoRedefine/>
    <w:rsid w:val="00DA2A4E"/>
    <w:pPr>
      <w:ind w:left="113" w:right="113"/>
    </w:pPr>
    <w:rPr>
      <w:sz w:val="20"/>
    </w:rPr>
  </w:style>
  <w:style w:type="paragraph" w:customStyle="1" w:styleId="Tableheading">
    <w:name w:val="Table heading"/>
    <w:basedOn w:val="Tablebodytext"/>
    <w:rsid w:val="00DA2A4E"/>
    <w:rPr>
      <w:b/>
      <w:color w:val="ED7D31" w:themeColor="accent2"/>
    </w:rPr>
  </w:style>
  <w:style w:type="paragraph" w:customStyle="1" w:styleId="Annex">
    <w:name w:val="Annex"/>
    <w:basedOn w:val="Titre1"/>
    <w:next w:val="Corpsdetexte1"/>
    <w:link w:val="AnnexCar"/>
    <w:autoRedefine/>
    <w:qFormat/>
    <w:rsid w:val="00DA2A4E"/>
    <w:pPr>
      <w:numPr>
        <w:numId w:val="4"/>
      </w:numPr>
      <w:spacing w:before="0" w:after="360"/>
    </w:pPr>
  </w:style>
  <w:style w:type="character" w:customStyle="1" w:styleId="AnnexCar">
    <w:name w:val="Annex Car"/>
    <w:basedOn w:val="BodytextCar"/>
    <w:link w:val="Annex"/>
    <w:rsid w:val="00DA2A4E"/>
    <w:rPr>
      <w:rFonts w:asciiTheme="majorHAnsi" w:eastAsiaTheme="majorEastAsia" w:hAnsiTheme="majorHAnsi" w:cstheme="majorBidi"/>
      <w:b/>
      <w:bCs/>
      <w:caps/>
      <w:color w:val="009FDF"/>
      <w:sz w:val="28"/>
      <w:szCs w:val="24"/>
      <w:lang w:val="en-GB"/>
    </w:rPr>
  </w:style>
  <w:style w:type="paragraph" w:customStyle="1" w:styleId="Annexheading1">
    <w:name w:val="Annex heading 1"/>
    <w:basedOn w:val="Titre1"/>
    <w:link w:val="Annexheading1Car"/>
    <w:autoRedefine/>
    <w:qFormat/>
    <w:rsid w:val="00DA2A4E"/>
    <w:pPr>
      <w:numPr>
        <w:numId w:val="5"/>
      </w:numPr>
    </w:pPr>
  </w:style>
  <w:style w:type="character" w:customStyle="1" w:styleId="Annexheading1Car">
    <w:name w:val="Annex heading 1 Car"/>
    <w:basedOn w:val="Titre1Car"/>
    <w:link w:val="Annexheading1"/>
    <w:rsid w:val="00DA2A4E"/>
    <w:rPr>
      <w:rFonts w:asciiTheme="majorHAnsi" w:eastAsiaTheme="majorEastAsia" w:hAnsiTheme="majorHAnsi" w:cstheme="majorBidi"/>
      <w:b/>
      <w:bCs/>
      <w:caps/>
      <w:color w:val="009FDF"/>
      <w:sz w:val="28"/>
      <w:szCs w:val="24"/>
      <w:lang w:val="en-GB"/>
    </w:rPr>
  </w:style>
  <w:style w:type="paragraph" w:styleId="TM4">
    <w:name w:val="toc 4"/>
    <w:basedOn w:val="Normal"/>
    <w:next w:val="Normal"/>
    <w:autoRedefine/>
    <w:uiPriority w:val="39"/>
    <w:unhideWhenUsed/>
    <w:rsid w:val="00DA2A4E"/>
    <w:pPr>
      <w:spacing w:after="100"/>
      <w:ind w:left="540"/>
    </w:pPr>
  </w:style>
  <w:style w:type="character" w:styleId="Appeldenotedefin">
    <w:name w:val="endnote reference"/>
    <w:basedOn w:val="Policepardfaut"/>
    <w:uiPriority w:val="99"/>
    <w:semiHidden/>
    <w:unhideWhenUsed/>
    <w:rsid w:val="00DA2A4E"/>
    <w:rPr>
      <w:vertAlign w:val="superscript"/>
    </w:rPr>
  </w:style>
  <w:style w:type="paragraph" w:styleId="Notedefin">
    <w:name w:val="endnote text"/>
    <w:basedOn w:val="Normal"/>
    <w:link w:val="NotedefinCar"/>
    <w:uiPriority w:val="99"/>
    <w:semiHidden/>
    <w:unhideWhenUsed/>
    <w:rsid w:val="00DA2A4E"/>
    <w:pPr>
      <w:spacing w:line="240" w:lineRule="auto"/>
    </w:pPr>
    <w:rPr>
      <w:sz w:val="20"/>
      <w:szCs w:val="20"/>
    </w:rPr>
  </w:style>
  <w:style w:type="character" w:customStyle="1" w:styleId="NotedefinCar">
    <w:name w:val="Note de fin Car"/>
    <w:basedOn w:val="Policepardfaut"/>
    <w:link w:val="Notedefin"/>
    <w:uiPriority w:val="99"/>
    <w:semiHidden/>
    <w:rsid w:val="00DA2A4E"/>
    <w:rPr>
      <w:sz w:val="20"/>
      <w:szCs w:val="20"/>
      <w:lang w:val="en-US"/>
    </w:rPr>
  </w:style>
  <w:style w:type="paragraph" w:styleId="Titre">
    <w:name w:val="Title"/>
    <w:aliases w:val="Document title"/>
    <w:basedOn w:val="Normal"/>
    <w:next w:val="Normal"/>
    <w:link w:val="TitreCar"/>
    <w:uiPriority w:val="10"/>
    <w:rsid w:val="00DA2A4E"/>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Document title Car"/>
    <w:basedOn w:val="Policepardfaut"/>
    <w:link w:val="Titre"/>
    <w:uiPriority w:val="10"/>
    <w:rsid w:val="00DA2A4E"/>
    <w:rPr>
      <w:rFonts w:asciiTheme="majorHAnsi" w:eastAsiaTheme="majorEastAsia" w:hAnsiTheme="majorHAnsi" w:cstheme="majorBidi"/>
      <w:spacing w:val="-10"/>
      <w:kern w:val="28"/>
      <w:sz w:val="56"/>
      <w:szCs w:val="56"/>
      <w:lang w:val="en-US"/>
    </w:rPr>
  </w:style>
  <w:style w:type="paragraph" w:styleId="Paragraphedeliste">
    <w:name w:val="List Paragraph"/>
    <w:basedOn w:val="Normal"/>
    <w:uiPriority w:val="34"/>
    <w:semiHidden/>
    <w:rsid w:val="00672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05CE8-9BEC-4931-9FAC-38FC4B181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30</Pages>
  <Words>13149</Words>
  <Characters>72325</Characters>
  <Application>Microsoft Office Word</Application>
  <DocSecurity>0</DocSecurity>
  <Lines>602</Lines>
  <Paragraphs>170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Marie-Hélène Grillet</dc:creator>
  <cp:lastModifiedBy>Marie-Hélène Grillet</cp:lastModifiedBy>
  <cp:revision>92</cp:revision>
  <cp:lastPrinted>2017-10-09T12:34:00Z</cp:lastPrinted>
  <dcterms:created xsi:type="dcterms:W3CDTF">2017-10-30T09:34:00Z</dcterms:created>
  <dcterms:modified xsi:type="dcterms:W3CDTF">2017-12-05T13:55:00Z</dcterms:modified>
</cp:coreProperties>
</file>