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CB6" w:rsidRDefault="00161B52" w:rsidP="003911F5">
      <w:pPr>
        <w:spacing w:before="120" w:after="120"/>
        <w:jc w:val="center"/>
        <w:rPr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>
        <w:rPr>
          <w:b/>
          <w:sz w:val="32"/>
          <w:szCs w:val="32"/>
        </w:rPr>
        <w:t xml:space="preserve">  </w:t>
      </w:r>
    </w:p>
    <w:p w:rsidR="002A6CB6" w:rsidRPr="00A5763C" w:rsidRDefault="002A6CB6" w:rsidP="00B9728D">
      <w:pPr>
        <w:spacing w:before="120" w:after="360"/>
        <w:jc w:val="center"/>
        <w:rPr>
          <w:b/>
          <w:color w:val="4F81BD"/>
          <w:sz w:val="32"/>
          <w:szCs w:val="32"/>
        </w:rPr>
      </w:pPr>
      <w:r w:rsidRPr="00A5763C">
        <w:rPr>
          <w:rFonts w:ascii="Calibri" w:hAnsi="Calibri"/>
          <w:b/>
          <w:color w:val="4F81BD"/>
          <w:sz w:val="32"/>
          <w:szCs w:val="32"/>
        </w:rPr>
        <w:t>4</w:t>
      </w:r>
      <w:r w:rsidR="00344A7D">
        <w:rPr>
          <w:rFonts w:ascii="Calibri" w:hAnsi="Calibri"/>
          <w:b/>
          <w:color w:val="4F81BD"/>
          <w:sz w:val="32"/>
          <w:szCs w:val="32"/>
        </w:rPr>
        <w:t>4</w:t>
      </w:r>
      <w:r w:rsidR="00344A7D" w:rsidRPr="00344A7D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344A7D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Pr="00A5763C">
        <w:rPr>
          <w:rFonts w:ascii="Calibri" w:hAnsi="Calibri"/>
          <w:b/>
          <w:color w:val="4F81BD"/>
          <w:sz w:val="32"/>
          <w:szCs w:val="32"/>
        </w:rPr>
        <w:t>Meeting of the Vessel Traffic Services Committee (VTS4</w:t>
      </w:r>
      <w:r w:rsidR="00344A7D">
        <w:rPr>
          <w:rFonts w:ascii="Calibri" w:hAnsi="Calibri"/>
          <w:b/>
          <w:color w:val="4F81BD"/>
          <w:sz w:val="32"/>
          <w:szCs w:val="32"/>
        </w:rPr>
        <w:t>4</w:t>
      </w:r>
      <w:r w:rsidRPr="00A5763C">
        <w:rPr>
          <w:rFonts w:ascii="Calibri" w:hAnsi="Calibri"/>
          <w:b/>
          <w:color w:val="4F81BD"/>
          <w:sz w:val="32"/>
          <w:szCs w:val="32"/>
        </w:rPr>
        <w:t>)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4</w:t>
      </w:r>
      <w:r w:rsidR="00344A7D">
        <w:rPr>
          <w:rFonts w:ascii="Calibri" w:hAnsi="Calibri"/>
        </w:rPr>
        <w:t>4</w:t>
      </w:r>
      <w:r w:rsidR="00344A7D" w:rsidRPr="00344A7D">
        <w:rPr>
          <w:rFonts w:ascii="Calibri" w:hAnsi="Calibri"/>
          <w:vertAlign w:val="superscript"/>
        </w:rPr>
        <w:t>th</w:t>
      </w:r>
      <w:r w:rsidR="00344A7D">
        <w:rPr>
          <w:rFonts w:ascii="Calibri" w:hAnsi="Calibri"/>
        </w:rPr>
        <w:t xml:space="preserve"> </w:t>
      </w:r>
      <w:r w:rsidRPr="00A5763C">
        <w:rPr>
          <w:rFonts w:ascii="Calibri" w:hAnsi="Calibri"/>
        </w:rPr>
        <w:t xml:space="preserve">meeting of the </w:t>
      </w:r>
      <w:r w:rsidRPr="00A5763C">
        <w:rPr>
          <w:rFonts w:ascii="Calibri" w:hAnsi="Calibri"/>
          <w:b/>
          <w:bCs/>
        </w:rPr>
        <w:t xml:space="preserve">VTS </w:t>
      </w:r>
      <w:r w:rsidRPr="00A5763C">
        <w:rPr>
          <w:rFonts w:ascii="Calibri" w:hAnsi="Calibri"/>
          <w:b/>
        </w:rPr>
        <w:t>Committee</w:t>
      </w:r>
      <w:r w:rsidRPr="00A5763C">
        <w:rPr>
          <w:rFonts w:ascii="Calibri" w:hAnsi="Calibri"/>
        </w:rPr>
        <w:t xml:space="preserve"> will be held from </w:t>
      </w:r>
      <w:r w:rsidR="003D19B6">
        <w:rPr>
          <w:rFonts w:ascii="Calibri" w:hAnsi="Calibri"/>
        </w:rPr>
        <w:t>2</w:t>
      </w:r>
      <w:r w:rsidR="00344A7D">
        <w:rPr>
          <w:rFonts w:ascii="Calibri" w:hAnsi="Calibri"/>
        </w:rPr>
        <w:t>5</w:t>
      </w:r>
      <w:r w:rsidRPr="00A5763C">
        <w:rPr>
          <w:rFonts w:ascii="Calibri" w:hAnsi="Calibri"/>
        </w:rPr>
        <w:t xml:space="preserve"> – </w:t>
      </w:r>
      <w:r w:rsidR="003D19B6">
        <w:rPr>
          <w:rFonts w:ascii="Calibri" w:hAnsi="Calibri"/>
        </w:rPr>
        <w:t>2</w:t>
      </w:r>
      <w:r w:rsidR="00344A7D">
        <w:rPr>
          <w:rFonts w:ascii="Calibri" w:hAnsi="Calibri"/>
        </w:rPr>
        <w:t>9</w:t>
      </w:r>
      <w:r w:rsidRPr="00A5763C">
        <w:rPr>
          <w:rFonts w:ascii="Calibri" w:hAnsi="Calibri"/>
        </w:rPr>
        <w:t xml:space="preserve"> </w:t>
      </w:r>
      <w:r w:rsidR="00344A7D">
        <w:rPr>
          <w:rFonts w:ascii="Calibri" w:hAnsi="Calibri"/>
        </w:rPr>
        <w:t>September</w:t>
      </w:r>
      <w:r w:rsidRPr="00A5763C">
        <w:rPr>
          <w:rFonts w:ascii="Calibri" w:hAnsi="Calibri"/>
        </w:rPr>
        <w:t xml:space="preserve"> 201</w:t>
      </w:r>
      <w:r w:rsidR="003D19B6">
        <w:rPr>
          <w:rFonts w:ascii="Calibri" w:hAnsi="Calibri"/>
        </w:rPr>
        <w:t>7</w:t>
      </w:r>
      <w:r w:rsidRPr="00A5763C">
        <w:rPr>
          <w:rFonts w:ascii="Calibri" w:hAnsi="Calibri"/>
        </w:rPr>
        <w:t xml:space="preserve">, at </w:t>
      </w:r>
      <w:r w:rsidR="003D19B6">
        <w:rPr>
          <w:rFonts w:ascii="Calibri" w:hAnsi="Calibri"/>
          <w:bCs/>
          <w:lang w:val="tr-TR"/>
        </w:rPr>
        <w:t>IALA, St. Germain en Laye, France</w:t>
      </w:r>
      <w:r w:rsidR="001F760F">
        <w:rPr>
          <w:rFonts w:ascii="Calibri" w:hAnsi="Calibri"/>
          <w:bCs/>
          <w:lang w:val="tr-TR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>The opening plenary will commence at 1</w:t>
      </w:r>
      <w:r w:rsidR="003D19B6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00 on Monday </w:t>
      </w:r>
      <w:r w:rsidR="003D19B6">
        <w:rPr>
          <w:rFonts w:ascii="Calibri" w:hAnsi="Calibri"/>
        </w:rPr>
        <w:t>2</w:t>
      </w:r>
      <w:r w:rsidR="00344A7D">
        <w:rPr>
          <w:rFonts w:ascii="Calibri" w:hAnsi="Calibri"/>
        </w:rPr>
        <w:t>5</w:t>
      </w:r>
      <w:r w:rsidRPr="00A5763C">
        <w:rPr>
          <w:rFonts w:ascii="Calibri" w:hAnsi="Calibri"/>
        </w:rPr>
        <w:t xml:space="preserve"> </w:t>
      </w:r>
      <w:r w:rsidR="00344A7D">
        <w:rPr>
          <w:rFonts w:ascii="Calibri" w:hAnsi="Calibri"/>
        </w:rPr>
        <w:t>September</w:t>
      </w:r>
      <w:r w:rsidRPr="00A5763C">
        <w:rPr>
          <w:rFonts w:ascii="Calibri" w:hAnsi="Calibri"/>
        </w:rPr>
        <w:t xml:space="preserve"> 201</w:t>
      </w:r>
      <w:r w:rsidR="003D19B6">
        <w:rPr>
          <w:rFonts w:ascii="Calibri" w:hAnsi="Calibri"/>
        </w:rPr>
        <w:t>7</w:t>
      </w:r>
      <w:r w:rsidRPr="00A5763C">
        <w:rPr>
          <w:rFonts w:ascii="Calibri" w:hAnsi="Calibri"/>
        </w:rPr>
        <w:t>, and the closing plenary will end at approximately 1300 on Friday</w:t>
      </w:r>
      <w:r>
        <w:rPr>
          <w:rFonts w:ascii="Calibri" w:hAnsi="Calibri"/>
        </w:rPr>
        <w:t xml:space="preserve"> </w:t>
      </w:r>
      <w:r w:rsidR="003D19B6">
        <w:rPr>
          <w:rFonts w:ascii="Calibri" w:hAnsi="Calibri"/>
        </w:rPr>
        <w:t>2</w:t>
      </w:r>
      <w:r w:rsidR="00344A7D">
        <w:rPr>
          <w:rFonts w:ascii="Calibri" w:hAnsi="Calibri"/>
        </w:rPr>
        <w:t>9</w:t>
      </w:r>
      <w:r w:rsidRPr="00A5763C">
        <w:rPr>
          <w:rFonts w:ascii="Calibri" w:hAnsi="Calibri"/>
        </w:rPr>
        <w:t xml:space="preserve"> </w:t>
      </w:r>
      <w:r w:rsidR="00344A7D">
        <w:rPr>
          <w:rFonts w:ascii="Calibri" w:hAnsi="Calibri"/>
        </w:rPr>
        <w:t>September</w:t>
      </w:r>
      <w:r w:rsidRPr="00A5763C">
        <w:rPr>
          <w:rFonts w:ascii="Calibri" w:hAnsi="Calibri"/>
        </w:rPr>
        <w:t>.</w:t>
      </w:r>
    </w:p>
    <w:p w:rsidR="002A6CB6" w:rsidRPr="00A5763C" w:rsidRDefault="002A6CB6" w:rsidP="009968EA">
      <w:pPr>
        <w:pStyle w:val="BodyText"/>
        <w:rPr>
          <w:rFonts w:ascii="Calibri" w:hAnsi="Calibri"/>
        </w:rPr>
      </w:pPr>
      <w:r w:rsidRPr="00A5763C">
        <w:rPr>
          <w:rFonts w:ascii="Calibri" w:hAnsi="Calibri"/>
        </w:rPr>
        <w:t xml:space="preserve">Committee Chair, Vice-Chair and Working Group Chairpersons are requested to meet at 0900 on Monday </w:t>
      </w:r>
      <w:r w:rsidR="003D19B6">
        <w:rPr>
          <w:rFonts w:ascii="Calibri" w:hAnsi="Calibri"/>
        </w:rPr>
        <w:t>2</w:t>
      </w:r>
      <w:r w:rsidR="00344A7D">
        <w:rPr>
          <w:rFonts w:ascii="Calibri" w:hAnsi="Calibri"/>
        </w:rPr>
        <w:t>5</w:t>
      </w:r>
      <w:r w:rsidR="003D19B6">
        <w:rPr>
          <w:rFonts w:ascii="Calibri" w:hAnsi="Calibri"/>
        </w:rPr>
        <w:t xml:space="preserve"> </w:t>
      </w:r>
      <w:r w:rsidR="00344A7D">
        <w:rPr>
          <w:rFonts w:ascii="Calibri" w:hAnsi="Calibri"/>
        </w:rPr>
        <w:t>September</w:t>
      </w:r>
      <w:r w:rsidRPr="00A5763C">
        <w:rPr>
          <w:rFonts w:ascii="Calibri" w:hAnsi="Calibri"/>
        </w:rPr>
        <w:t>.</w:t>
      </w:r>
    </w:p>
    <w:p w:rsidR="002A6CB6" w:rsidRPr="00A5763C" w:rsidRDefault="002A6CB6" w:rsidP="000F23DA">
      <w:pPr>
        <w:spacing w:before="240" w:after="240"/>
        <w:jc w:val="center"/>
        <w:rPr>
          <w:rFonts w:ascii="Calibri" w:hAnsi="Calibri"/>
          <w:b/>
          <w:color w:val="4F81BD"/>
          <w:sz w:val="36"/>
          <w:szCs w:val="36"/>
        </w:rPr>
      </w:pPr>
      <w:r w:rsidRPr="00A5763C">
        <w:rPr>
          <w:rFonts w:ascii="Calibri" w:hAnsi="Calibri"/>
          <w:b/>
          <w:color w:val="4F81BD"/>
          <w:sz w:val="36"/>
          <w:szCs w:val="36"/>
        </w:rPr>
        <w:t>Agenda</w:t>
      </w:r>
    </w:p>
    <w:bookmarkEnd w:id="0"/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Introduction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Administration and Safety Briefing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Approval of agenda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Apologies and introductions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Programme for the week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action items from last meeting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Review of action items from VTS4</w:t>
      </w:r>
      <w:r w:rsidR="00344A7D">
        <w:rPr>
          <w:rFonts w:ascii="Calibri" w:hAnsi="Calibri"/>
        </w:rPr>
        <w:t>3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Final Report from VTS4</w:t>
      </w:r>
      <w:r w:rsidR="00344A7D">
        <w:rPr>
          <w:rFonts w:ascii="Calibri" w:hAnsi="Calibri"/>
        </w:rPr>
        <w:t>3</w:t>
      </w:r>
      <w:r w:rsidRPr="00A5763C">
        <w:rPr>
          <w:rFonts w:ascii="Calibri" w:hAnsi="Calibri"/>
        </w:rPr>
        <w:t xml:space="preserve"> - for reference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input papers</w:t>
      </w:r>
    </w:p>
    <w:p w:rsidR="00617CB3" w:rsidRDefault="00617CB3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IALA Standards</w:t>
      </w:r>
    </w:p>
    <w:p w:rsidR="005509D7" w:rsidRDefault="000027FA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VTS Committee related input</w:t>
      </w:r>
    </w:p>
    <w:p w:rsidR="00B43337" w:rsidRPr="00617CB3" w:rsidRDefault="00B43337" w:rsidP="00617CB3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from other Committees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other bodies: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IALA Council – 6</w:t>
      </w:r>
      <w:r w:rsidR="00344A7D">
        <w:rPr>
          <w:rFonts w:ascii="Calibri" w:hAnsi="Calibri"/>
        </w:rPr>
        <w:t>4</w:t>
      </w:r>
      <w:r w:rsidR="00344A7D" w:rsidRPr="00344A7D">
        <w:rPr>
          <w:rFonts w:ascii="Calibri" w:hAnsi="Calibri"/>
          <w:vertAlign w:val="superscript"/>
        </w:rPr>
        <w:t>th</w:t>
      </w:r>
      <w:r w:rsidR="00344A7D">
        <w:rPr>
          <w:rFonts w:ascii="Calibri" w:hAnsi="Calibri"/>
        </w:rPr>
        <w:t xml:space="preserve"> </w:t>
      </w:r>
      <w:r w:rsidRPr="00A5763C">
        <w:rPr>
          <w:rFonts w:ascii="Calibri" w:hAnsi="Calibri"/>
        </w:rPr>
        <w:t xml:space="preserve">Session, </w:t>
      </w:r>
      <w:r w:rsidR="00344A7D">
        <w:rPr>
          <w:rFonts w:ascii="Calibri" w:hAnsi="Calibri"/>
        </w:rPr>
        <w:t>June</w:t>
      </w:r>
      <w:r w:rsidRPr="00A5763C">
        <w:rPr>
          <w:rFonts w:ascii="Calibri" w:hAnsi="Calibri"/>
        </w:rPr>
        <w:t xml:space="preserve"> 201</w:t>
      </w:r>
      <w:r w:rsidR="00344A7D">
        <w:rPr>
          <w:rFonts w:ascii="Calibri" w:hAnsi="Calibri"/>
        </w:rPr>
        <w:t>7</w:t>
      </w:r>
    </w:p>
    <w:p w:rsidR="00AD6095" w:rsidRPr="00844CD2" w:rsidRDefault="002A6CB6" w:rsidP="00844CD2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5763C">
        <w:rPr>
          <w:rFonts w:ascii="Calibri" w:hAnsi="Calibri"/>
        </w:rPr>
        <w:t>Policy Advisory Panel</w:t>
      </w:r>
      <w:r w:rsidR="00AD6095">
        <w:rPr>
          <w:rFonts w:ascii="Calibri" w:hAnsi="Calibri"/>
        </w:rPr>
        <w:t xml:space="preserve"> (PAP)</w:t>
      </w:r>
      <w:r w:rsidR="00844CD2">
        <w:rPr>
          <w:rFonts w:ascii="Calibri" w:hAnsi="Calibri"/>
        </w:rPr>
        <w:t xml:space="preserve"> - </w:t>
      </w:r>
      <w:r w:rsidRPr="00844CD2">
        <w:rPr>
          <w:rFonts w:ascii="Calibri" w:hAnsi="Calibri"/>
        </w:rPr>
        <w:t>PAP3</w:t>
      </w:r>
      <w:r w:rsidR="00344A7D">
        <w:rPr>
          <w:rFonts w:ascii="Calibri" w:hAnsi="Calibri"/>
        </w:rPr>
        <w:t>3</w:t>
      </w:r>
      <w:r w:rsidRPr="00844CD2">
        <w:rPr>
          <w:rFonts w:ascii="Calibri" w:hAnsi="Calibri"/>
        </w:rPr>
        <w:t xml:space="preserve">, </w:t>
      </w:r>
      <w:r w:rsidR="00344A7D">
        <w:rPr>
          <w:rFonts w:ascii="Calibri" w:hAnsi="Calibri"/>
        </w:rPr>
        <w:t>April</w:t>
      </w:r>
      <w:r w:rsidRPr="00844CD2">
        <w:rPr>
          <w:rFonts w:ascii="Calibri" w:hAnsi="Calibri"/>
        </w:rPr>
        <w:t xml:space="preserve"> 201</w:t>
      </w:r>
      <w:r w:rsidR="00344A7D">
        <w:rPr>
          <w:rFonts w:ascii="Calibri" w:hAnsi="Calibri"/>
        </w:rPr>
        <w:t>7</w:t>
      </w:r>
      <w:r w:rsidR="008B5719">
        <w:rPr>
          <w:rFonts w:ascii="Calibri" w:hAnsi="Calibri"/>
        </w:rPr>
        <w:t xml:space="preserve"> &amp; Legal Advisory Panel (LAP)</w:t>
      </w:r>
    </w:p>
    <w:p w:rsidR="003A386F" w:rsidRDefault="009C7C08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</w:t>
      </w:r>
    </w:p>
    <w:p w:rsidR="006367DC" w:rsidRDefault="006367DC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ITU</w:t>
      </w:r>
    </w:p>
    <w:p w:rsidR="002A6CB6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Reports from rapporteurs</w:t>
      </w:r>
    </w:p>
    <w:p w:rsidR="008C1109" w:rsidRPr="00A5763C" w:rsidRDefault="008C1109" w:rsidP="008C1109">
      <w:pPr>
        <w:pStyle w:val="Agenda1"/>
        <w:numPr>
          <w:ilvl w:val="0"/>
          <w:numId w:val="28"/>
        </w:numPr>
        <w:ind w:left="1134" w:hanging="567"/>
        <w:rPr>
          <w:rFonts w:ascii="Calibri" w:hAnsi="Calibri"/>
        </w:rPr>
      </w:pPr>
      <w:r>
        <w:rPr>
          <w:rFonts w:ascii="Calibri" w:hAnsi="Calibri"/>
        </w:rPr>
        <w:t>Risk Management Toolbox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Presentations </w:t>
      </w:r>
      <w:bookmarkStart w:id="1" w:name="_GoBack"/>
      <w:bookmarkEnd w:id="1"/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344A7D" w:rsidRDefault="00344A7D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617CB3" w:rsidRDefault="00617CB3" w:rsidP="00617CB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2A6CB6" w:rsidRPr="00A5763C" w:rsidRDefault="002A6CB6" w:rsidP="00C90183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A5763C">
        <w:rPr>
          <w:rFonts w:ascii="Calibri" w:hAnsi="Calibri"/>
        </w:rPr>
        <w:t>Establish Working Groups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WG1 - </w:t>
      </w:r>
      <w:r w:rsidRPr="00A5763C">
        <w:rPr>
          <w:rFonts w:ascii="Calibri" w:hAnsi="Calibri"/>
        </w:rPr>
        <w:t xml:space="preserve">TD# 1 – Operations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Guideline on Maritime Service Portfolios for VTS (Task 1.1.4)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Produce a Guideline </w:t>
      </w:r>
      <w:r w:rsidR="00FF2DF4">
        <w:rPr>
          <w:rFonts w:ascii="Calibri" w:hAnsi="Calibri"/>
        </w:rPr>
        <w:t>for setting and achieving VTS objectives</w:t>
      </w:r>
      <w:r>
        <w:rPr>
          <w:rFonts w:ascii="Calibri" w:hAnsi="Calibri"/>
        </w:rPr>
        <w:t xml:space="preserve"> (Task 1.1.6)</w:t>
      </w:r>
    </w:p>
    <w:p w:rsidR="002A6CB6" w:rsidRPr="00EA554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Produce a Recommendation / Guideline on VTS Communications (Task 1.3.1)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 w:cs="Arial"/>
          <w:szCs w:val="22"/>
        </w:rPr>
        <w:t>Review / update input to IMO on Resolution A.857(20) Guidelines for VTS (Task 1.4.2)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WG2 - </w:t>
      </w:r>
      <w:r w:rsidRPr="00A5763C">
        <w:rPr>
          <w:rFonts w:ascii="Calibri" w:hAnsi="Calibri"/>
        </w:rPr>
        <w:t xml:space="preserve">TD# 2 – Technology 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Recommendation on the Portrayal of VTS Information and Data (Task 2.1.1)</w:t>
      </w:r>
    </w:p>
    <w:p w:rsidR="002A6CB6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Technical Acceptance of a VTS System (Task 2.2.1)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Provide a Guideline on the </w:t>
      </w:r>
      <w:r w:rsidR="00FF2DF4">
        <w:rPr>
          <w:rFonts w:ascii="Calibri" w:hAnsi="Calibri"/>
        </w:rPr>
        <w:t>t</w:t>
      </w:r>
      <w:r>
        <w:rPr>
          <w:rFonts w:ascii="Calibri" w:hAnsi="Calibri"/>
        </w:rPr>
        <w:t xml:space="preserve">echnical </w:t>
      </w:r>
      <w:r w:rsidR="00FF2DF4">
        <w:rPr>
          <w:rFonts w:ascii="Calibri" w:hAnsi="Calibri"/>
        </w:rPr>
        <w:t>aspects of VTS information exchange between VTS and allied or other services</w:t>
      </w:r>
      <w:r>
        <w:rPr>
          <w:rFonts w:ascii="Calibri" w:hAnsi="Calibri"/>
        </w:rPr>
        <w:t xml:space="preserve"> (Task 2.3.1)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WG3 - </w:t>
      </w:r>
      <w:r w:rsidRPr="00A5763C">
        <w:rPr>
          <w:rFonts w:ascii="Calibri" w:hAnsi="Calibri"/>
        </w:rPr>
        <w:t>TD# 3 – VTS Training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Produce a VTS Training Manual to complement the V-103 and its model courses (Task 3.1.2)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human factors and ergonomics in VTS (Task 3.3.1)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a Guideline on VTS Awareness for Navigating Officers (Task 3.4.1)</w:t>
      </w:r>
    </w:p>
    <w:p w:rsidR="008B2019" w:rsidRDefault="008B2019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Work Programme</w:t>
      </w:r>
    </w:p>
    <w:p w:rsidR="002A6CB6" w:rsidRDefault="002A6CB6" w:rsidP="008B2019">
      <w:pPr>
        <w:pStyle w:val="Agenda1"/>
        <w:numPr>
          <w:ilvl w:val="1"/>
          <w:numId w:val="20"/>
        </w:numPr>
        <w:tabs>
          <w:tab w:val="clear" w:pos="5388"/>
          <w:tab w:val="num" w:pos="567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Current Work Programme (2014 – 2018)</w:t>
      </w:r>
    </w:p>
    <w:p w:rsidR="008B2019" w:rsidRPr="00A5763C" w:rsidRDefault="00C8097D" w:rsidP="008B2019">
      <w:pPr>
        <w:pStyle w:val="Agenda1"/>
        <w:numPr>
          <w:ilvl w:val="1"/>
          <w:numId w:val="20"/>
        </w:numPr>
        <w:tabs>
          <w:tab w:val="clear" w:pos="5388"/>
          <w:tab w:val="num" w:pos="567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Future </w:t>
      </w:r>
      <w:r w:rsidR="008B2019">
        <w:rPr>
          <w:rFonts w:ascii="Calibri" w:hAnsi="Calibri"/>
        </w:rPr>
        <w:t>Work Programme (2018</w:t>
      </w:r>
      <w:r w:rsidR="00AB1D47">
        <w:rPr>
          <w:rFonts w:ascii="Calibri" w:hAnsi="Calibri"/>
        </w:rPr>
        <w:t xml:space="preserve"> </w:t>
      </w:r>
      <w:r w:rsidR="008B2019">
        <w:rPr>
          <w:rFonts w:ascii="Calibri" w:hAnsi="Calibri"/>
        </w:rPr>
        <w:t>-</w:t>
      </w:r>
      <w:r w:rsidR="00AB1D47">
        <w:rPr>
          <w:rFonts w:ascii="Calibri" w:hAnsi="Calibri"/>
        </w:rPr>
        <w:t xml:space="preserve"> </w:t>
      </w:r>
      <w:r w:rsidR="008B2019">
        <w:rPr>
          <w:rFonts w:ascii="Calibri" w:hAnsi="Calibri"/>
        </w:rPr>
        <w:t>2022)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Review of output and working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Output papers</w:t>
      </w:r>
    </w:p>
    <w:p w:rsidR="002A6CB6" w:rsidRPr="00A5763C" w:rsidRDefault="002A6CB6" w:rsidP="00D200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A5763C">
        <w:rPr>
          <w:rFonts w:ascii="Calibri" w:hAnsi="Calibri"/>
        </w:rPr>
        <w:t>Working papers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Any Other Business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 xml:space="preserve">Review of session report 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Date and venue of next meeting</w:t>
      </w:r>
    </w:p>
    <w:p w:rsidR="002A6CB6" w:rsidRPr="00A5763C" w:rsidRDefault="002A6CB6" w:rsidP="00C9018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A5763C">
        <w:rPr>
          <w:rFonts w:ascii="Calibri" w:hAnsi="Calibri"/>
        </w:rPr>
        <w:t>Close of the meeting</w:t>
      </w:r>
    </w:p>
    <w:p w:rsidR="002A6CB6" w:rsidRDefault="002A6CB6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</w:p>
    <w:p w:rsidR="00344A7D" w:rsidRDefault="00344A7D" w:rsidP="00161B52">
      <w:pPr>
        <w:pStyle w:val="Agenda1"/>
        <w:tabs>
          <w:tab w:val="clear" w:pos="567"/>
        </w:tabs>
        <w:jc w:val="center"/>
      </w:pPr>
      <w:r>
        <w:rPr>
          <w:noProof/>
          <w:lang w:eastAsia="en-GB"/>
        </w:rPr>
        <w:drawing>
          <wp:inline distT="0" distB="0" distL="0" distR="0">
            <wp:extent cx="1461752" cy="307472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5476" cy="308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44A7D" w:rsidSect="00CF44B7">
      <w:headerReference w:type="default" r:id="rId10"/>
      <w:footerReference w:type="default" r:id="rId11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68" w:rsidRDefault="00301568" w:rsidP="000F23DA">
      <w:r>
        <w:separator/>
      </w:r>
    </w:p>
  </w:endnote>
  <w:endnote w:type="continuationSeparator" w:id="0">
    <w:p w:rsidR="00301568" w:rsidRDefault="00301568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 w:rsidP="00B34B52">
    <w:pPr>
      <w:pStyle w:val="Footer"/>
      <w:spacing w:before="12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344A7D">
      <w:rPr>
        <w:rFonts w:ascii="Calibri" w:hAnsi="Calibri"/>
      </w:rPr>
      <w:t>28</w:t>
    </w:r>
    <w:r w:rsidR="003D19B6">
      <w:rPr>
        <w:rFonts w:ascii="Calibri" w:hAnsi="Calibri"/>
      </w:rPr>
      <w:t xml:space="preserve"> </w:t>
    </w:r>
    <w:r w:rsidR="00344A7D">
      <w:rPr>
        <w:rFonts w:ascii="Calibri" w:hAnsi="Calibri"/>
      </w:rPr>
      <w:t>August</w:t>
    </w:r>
    <w:r w:rsidRPr="00A5763C">
      <w:rPr>
        <w:rFonts w:ascii="Calibri" w:hAnsi="Calibri"/>
      </w:rPr>
      <w:t xml:space="preserve"> 201</w:t>
    </w:r>
    <w:r w:rsidR="003D19B6">
      <w:rPr>
        <w:rFonts w:ascii="Calibri" w:hAnsi="Calibri"/>
      </w:rPr>
      <w:t>7</w:t>
    </w:r>
    <w:r w:rsidRPr="00A5763C">
      <w:rPr>
        <w:rFonts w:ascii="Calibri" w:hAnsi="Calibri"/>
      </w:rPr>
      <w:t>, indicating the relevant Task number, agenda item and author(s).  Documents received after that date may not be considered at the meeting.</w:t>
    </w:r>
  </w:p>
  <w:p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>201</w:t>
    </w:r>
    <w:r w:rsidR="00B43337">
      <w:rPr>
        <w:rFonts w:asciiTheme="minorHAnsi" w:hAnsiTheme="minorHAnsi" w:cstheme="minorHAnsi"/>
        <w:sz w:val="16"/>
        <w:szCs w:val="16"/>
      </w:rPr>
      <w:t>70</w:t>
    </w:r>
    <w:r w:rsidR="006367DC">
      <w:rPr>
        <w:rFonts w:asciiTheme="minorHAnsi" w:hAnsiTheme="minorHAnsi" w:cstheme="minorHAnsi"/>
        <w:sz w:val="16"/>
        <w:szCs w:val="16"/>
      </w:rPr>
      <w:t>716</w:t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A36157">
      <w:rPr>
        <w:rFonts w:asciiTheme="minorHAnsi" w:hAnsiTheme="minorHAnsi" w:cstheme="minorHAnsi"/>
        <w:noProof/>
        <w:sz w:val="16"/>
        <w:szCs w:val="16"/>
      </w:rPr>
      <w:t>1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68" w:rsidRDefault="00301568" w:rsidP="000F23DA">
      <w:r>
        <w:separator/>
      </w:r>
    </w:p>
  </w:footnote>
  <w:footnote w:type="continuationSeparator" w:id="0">
    <w:p w:rsidR="00301568" w:rsidRDefault="00301568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CB6" w:rsidRPr="00A5763C" w:rsidRDefault="002A6CB6">
    <w:pPr>
      <w:pStyle w:val="Header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VTS4</w:t>
    </w:r>
    <w:r w:rsidR="00344A7D">
      <w:rPr>
        <w:rFonts w:ascii="Calibri" w:hAnsi="Calibri"/>
      </w:rPr>
      <w:t>4</w:t>
    </w:r>
    <w:r w:rsidRPr="00A5763C">
      <w:rPr>
        <w:rFonts w:ascii="Calibri" w:hAnsi="Calibri"/>
      </w:rPr>
      <w:t xml:space="preserve">-1.2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4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5"/>
  </w:num>
  <w:num w:numId="15">
    <w:abstractNumId w:val="13"/>
  </w:num>
  <w:num w:numId="16">
    <w:abstractNumId w:val="21"/>
  </w:num>
  <w:num w:numId="17">
    <w:abstractNumId w:val="6"/>
  </w:num>
  <w:num w:numId="18">
    <w:abstractNumId w:val="8"/>
  </w:num>
  <w:num w:numId="19">
    <w:abstractNumId w:val="18"/>
  </w:num>
  <w:num w:numId="20">
    <w:abstractNumId w:val="3"/>
  </w:num>
  <w:num w:numId="21">
    <w:abstractNumId w:val="17"/>
  </w:num>
  <w:num w:numId="22">
    <w:abstractNumId w:val="24"/>
  </w:num>
  <w:num w:numId="23">
    <w:abstractNumId w:val="25"/>
  </w:num>
  <w:num w:numId="24">
    <w:abstractNumId w:val="23"/>
  </w:num>
  <w:num w:numId="25">
    <w:abstractNumId w:val="7"/>
  </w:num>
  <w:num w:numId="26">
    <w:abstractNumId w:val="12"/>
  </w:num>
  <w:num w:numId="27">
    <w:abstractNumId w:val="5"/>
  </w:num>
  <w:num w:numId="28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27FA"/>
    <w:rsid w:val="000038DD"/>
    <w:rsid w:val="0000391C"/>
    <w:rsid w:val="00005381"/>
    <w:rsid w:val="00011F52"/>
    <w:rsid w:val="00012AE0"/>
    <w:rsid w:val="00015954"/>
    <w:rsid w:val="00035F1D"/>
    <w:rsid w:val="000367FE"/>
    <w:rsid w:val="0004700E"/>
    <w:rsid w:val="00060E05"/>
    <w:rsid w:val="00062C96"/>
    <w:rsid w:val="000644FE"/>
    <w:rsid w:val="00070C13"/>
    <w:rsid w:val="0007562E"/>
    <w:rsid w:val="00082DEF"/>
    <w:rsid w:val="00083DAB"/>
    <w:rsid w:val="00084F33"/>
    <w:rsid w:val="000A0DFD"/>
    <w:rsid w:val="000A51FE"/>
    <w:rsid w:val="000A599B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1B52"/>
    <w:rsid w:val="00164452"/>
    <w:rsid w:val="00177F4D"/>
    <w:rsid w:val="00187E34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C77D4"/>
    <w:rsid w:val="001D5397"/>
    <w:rsid w:val="001F528A"/>
    <w:rsid w:val="001F704E"/>
    <w:rsid w:val="001F760F"/>
    <w:rsid w:val="001F7F96"/>
    <w:rsid w:val="002125B0"/>
    <w:rsid w:val="00212667"/>
    <w:rsid w:val="00215C9F"/>
    <w:rsid w:val="0022327E"/>
    <w:rsid w:val="00233D65"/>
    <w:rsid w:val="00235F8A"/>
    <w:rsid w:val="00242956"/>
    <w:rsid w:val="00243228"/>
    <w:rsid w:val="00251483"/>
    <w:rsid w:val="0027535F"/>
    <w:rsid w:val="0028751F"/>
    <w:rsid w:val="002A4487"/>
    <w:rsid w:val="002A4FA8"/>
    <w:rsid w:val="002A6CB6"/>
    <w:rsid w:val="002A7EB4"/>
    <w:rsid w:val="002C47CE"/>
    <w:rsid w:val="002D2DE9"/>
    <w:rsid w:val="002D3E2F"/>
    <w:rsid w:val="002D3E8B"/>
    <w:rsid w:val="002D5C0C"/>
    <w:rsid w:val="002E5334"/>
    <w:rsid w:val="002E6B74"/>
    <w:rsid w:val="00301568"/>
    <w:rsid w:val="00331F07"/>
    <w:rsid w:val="00343E48"/>
    <w:rsid w:val="00344A7D"/>
    <w:rsid w:val="00356CD0"/>
    <w:rsid w:val="00375A53"/>
    <w:rsid w:val="00380DAF"/>
    <w:rsid w:val="0038529C"/>
    <w:rsid w:val="00390EA4"/>
    <w:rsid w:val="003911F5"/>
    <w:rsid w:val="003A386F"/>
    <w:rsid w:val="003B28F5"/>
    <w:rsid w:val="003B6BD4"/>
    <w:rsid w:val="003B7B7D"/>
    <w:rsid w:val="003C25FD"/>
    <w:rsid w:val="003C31AA"/>
    <w:rsid w:val="003C7A2A"/>
    <w:rsid w:val="003D19B6"/>
    <w:rsid w:val="003E2B06"/>
    <w:rsid w:val="003F2918"/>
    <w:rsid w:val="003F6BEA"/>
    <w:rsid w:val="00400EF1"/>
    <w:rsid w:val="0040116B"/>
    <w:rsid w:val="00416256"/>
    <w:rsid w:val="0042662F"/>
    <w:rsid w:val="0043160E"/>
    <w:rsid w:val="00443E0D"/>
    <w:rsid w:val="0044489A"/>
    <w:rsid w:val="00447E32"/>
    <w:rsid w:val="004610A9"/>
    <w:rsid w:val="004661AD"/>
    <w:rsid w:val="00470E6A"/>
    <w:rsid w:val="00474372"/>
    <w:rsid w:val="0047509F"/>
    <w:rsid w:val="004806CF"/>
    <w:rsid w:val="004A5CD5"/>
    <w:rsid w:val="004B02CD"/>
    <w:rsid w:val="004E0CBE"/>
    <w:rsid w:val="004F082F"/>
    <w:rsid w:val="004F1AC8"/>
    <w:rsid w:val="00500FA9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09D7"/>
    <w:rsid w:val="00551FFF"/>
    <w:rsid w:val="00567ACB"/>
    <w:rsid w:val="00567CAD"/>
    <w:rsid w:val="00567F38"/>
    <w:rsid w:val="0057198B"/>
    <w:rsid w:val="00576852"/>
    <w:rsid w:val="00587FE3"/>
    <w:rsid w:val="005958E0"/>
    <w:rsid w:val="005A1D5C"/>
    <w:rsid w:val="005A6C66"/>
    <w:rsid w:val="005B32A3"/>
    <w:rsid w:val="005C566C"/>
    <w:rsid w:val="005C7E69"/>
    <w:rsid w:val="005D2374"/>
    <w:rsid w:val="005D5D9E"/>
    <w:rsid w:val="005D622F"/>
    <w:rsid w:val="005E03B9"/>
    <w:rsid w:val="005E7B3B"/>
    <w:rsid w:val="005F168E"/>
    <w:rsid w:val="005F22B9"/>
    <w:rsid w:val="005F7E20"/>
    <w:rsid w:val="00601477"/>
    <w:rsid w:val="00617CB3"/>
    <w:rsid w:val="00631E84"/>
    <w:rsid w:val="006327F3"/>
    <w:rsid w:val="00633B0F"/>
    <w:rsid w:val="006367DC"/>
    <w:rsid w:val="0063722B"/>
    <w:rsid w:val="006652C3"/>
    <w:rsid w:val="006A58E7"/>
    <w:rsid w:val="006A630C"/>
    <w:rsid w:val="006B5D1C"/>
    <w:rsid w:val="006C3D99"/>
    <w:rsid w:val="006D3789"/>
    <w:rsid w:val="006E04FC"/>
    <w:rsid w:val="006E63DE"/>
    <w:rsid w:val="006E79C5"/>
    <w:rsid w:val="006F2A74"/>
    <w:rsid w:val="007118F5"/>
    <w:rsid w:val="00714A18"/>
    <w:rsid w:val="00721AA1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8752C"/>
    <w:rsid w:val="0079363F"/>
    <w:rsid w:val="007A0BFF"/>
    <w:rsid w:val="007A2766"/>
    <w:rsid w:val="007A3FE3"/>
    <w:rsid w:val="007B7E13"/>
    <w:rsid w:val="007C60E5"/>
    <w:rsid w:val="007D3321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44CD2"/>
    <w:rsid w:val="0085654D"/>
    <w:rsid w:val="00861160"/>
    <w:rsid w:val="008678C6"/>
    <w:rsid w:val="00871C0A"/>
    <w:rsid w:val="008869B3"/>
    <w:rsid w:val="00894980"/>
    <w:rsid w:val="008967EE"/>
    <w:rsid w:val="008969A7"/>
    <w:rsid w:val="008A4653"/>
    <w:rsid w:val="008A7623"/>
    <w:rsid w:val="008B0958"/>
    <w:rsid w:val="008B2019"/>
    <w:rsid w:val="008B4A90"/>
    <w:rsid w:val="008B5719"/>
    <w:rsid w:val="008B5B53"/>
    <w:rsid w:val="008B799E"/>
    <w:rsid w:val="008C1109"/>
    <w:rsid w:val="008D1694"/>
    <w:rsid w:val="008E4B50"/>
    <w:rsid w:val="008E719F"/>
    <w:rsid w:val="008F142E"/>
    <w:rsid w:val="008F3B5B"/>
    <w:rsid w:val="008F7A00"/>
    <w:rsid w:val="00911857"/>
    <w:rsid w:val="00913FC0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82DD1"/>
    <w:rsid w:val="009904DB"/>
    <w:rsid w:val="009968EA"/>
    <w:rsid w:val="009A0BA1"/>
    <w:rsid w:val="009A78BA"/>
    <w:rsid w:val="009C01D7"/>
    <w:rsid w:val="009C7C08"/>
    <w:rsid w:val="009D09EA"/>
    <w:rsid w:val="009E2C15"/>
    <w:rsid w:val="009E43A8"/>
    <w:rsid w:val="009F4501"/>
    <w:rsid w:val="009F6705"/>
    <w:rsid w:val="00A02D6C"/>
    <w:rsid w:val="00A11862"/>
    <w:rsid w:val="00A157CC"/>
    <w:rsid w:val="00A33E76"/>
    <w:rsid w:val="00A36157"/>
    <w:rsid w:val="00A45008"/>
    <w:rsid w:val="00A547F7"/>
    <w:rsid w:val="00A5763C"/>
    <w:rsid w:val="00A635D6"/>
    <w:rsid w:val="00A66E5B"/>
    <w:rsid w:val="00A71887"/>
    <w:rsid w:val="00A84816"/>
    <w:rsid w:val="00A92BFC"/>
    <w:rsid w:val="00A93AED"/>
    <w:rsid w:val="00AA713B"/>
    <w:rsid w:val="00AB1D47"/>
    <w:rsid w:val="00AB3A51"/>
    <w:rsid w:val="00AB6F43"/>
    <w:rsid w:val="00AD6095"/>
    <w:rsid w:val="00AE0D5D"/>
    <w:rsid w:val="00AE2142"/>
    <w:rsid w:val="00AE6137"/>
    <w:rsid w:val="00B16898"/>
    <w:rsid w:val="00B16DA4"/>
    <w:rsid w:val="00B226F2"/>
    <w:rsid w:val="00B302C9"/>
    <w:rsid w:val="00B34B52"/>
    <w:rsid w:val="00B43337"/>
    <w:rsid w:val="00B5194E"/>
    <w:rsid w:val="00B53DAC"/>
    <w:rsid w:val="00B61CC8"/>
    <w:rsid w:val="00B66AE3"/>
    <w:rsid w:val="00B7266A"/>
    <w:rsid w:val="00B81614"/>
    <w:rsid w:val="00B8341C"/>
    <w:rsid w:val="00B864A5"/>
    <w:rsid w:val="00B869FB"/>
    <w:rsid w:val="00B90A27"/>
    <w:rsid w:val="00B9554D"/>
    <w:rsid w:val="00B9728D"/>
    <w:rsid w:val="00BB7387"/>
    <w:rsid w:val="00BC321D"/>
    <w:rsid w:val="00BD206B"/>
    <w:rsid w:val="00BD3CB8"/>
    <w:rsid w:val="00BD5031"/>
    <w:rsid w:val="00BE6167"/>
    <w:rsid w:val="00BE75E9"/>
    <w:rsid w:val="00BF4DCE"/>
    <w:rsid w:val="00C0730E"/>
    <w:rsid w:val="00C16D96"/>
    <w:rsid w:val="00C31C4D"/>
    <w:rsid w:val="00C42031"/>
    <w:rsid w:val="00C46F67"/>
    <w:rsid w:val="00C74B5C"/>
    <w:rsid w:val="00C8097D"/>
    <w:rsid w:val="00C8604F"/>
    <w:rsid w:val="00C8756D"/>
    <w:rsid w:val="00C90183"/>
    <w:rsid w:val="00CA1915"/>
    <w:rsid w:val="00CC36D6"/>
    <w:rsid w:val="00CD090F"/>
    <w:rsid w:val="00CE20B9"/>
    <w:rsid w:val="00CF44B7"/>
    <w:rsid w:val="00D17A34"/>
    <w:rsid w:val="00D200A5"/>
    <w:rsid w:val="00D24133"/>
    <w:rsid w:val="00D26628"/>
    <w:rsid w:val="00D44173"/>
    <w:rsid w:val="00D56226"/>
    <w:rsid w:val="00D70ED1"/>
    <w:rsid w:val="00D76FD7"/>
    <w:rsid w:val="00D814BF"/>
    <w:rsid w:val="00D86FE3"/>
    <w:rsid w:val="00D92B45"/>
    <w:rsid w:val="00D949D1"/>
    <w:rsid w:val="00DB57AC"/>
    <w:rsid w:val="00DE0B78"/>
    <w:rsid w:val="00DE2CA3"/>
    <w:rsid w:val="00DF053C"/>
    <w:rsid w:val="00E00529"/>
    <w:rsid w:val="00E005B3"/>
    <w:rsid w:val="00E00BE9"/>
    <w:rsid w:val="00E105A0"/>
    <w:rsid w:val="00E1174A"/>
    <w:rsid w:val="00E174C7"/>
    <w:rsid w:val="00E6347F"/>
    <w:rsid w:val="00E85845"/>
    <w:rsid w:val="00E85C38"/>
    <w:rsid w:val="00E919D3"/>
    <w:rsid w:val="00EA27DF"/>
    <w:rsid w:val="00EA4D9C"/>
    <w:rsid w:val="00EA554C"/>
    <w:rsid w:val="00EB1258"/>
    <w:rsid w:val="00EB7AC0"/>
    <w:rsid w:val="00EC1233"/>
    <w:rsid w:val="00ED53EF"/>
    <w:rsid w:val="00EE2F8E"/>
    <w:rsid w:val="00EE4C1D"/>
    <w:rsid w:val="00EE7B6A"/>
    <w:rsid w:val="00EF1647"/>
    <w:rsid w:val="00F23AA8"/>
    <w:rsid w:val="00F267DB"/>
    <w:rsid w:val="00F3129F"/>
    <w:rsid w:val="00F45646"/>
    <w:rsid w:val="00F46F6F"/>
    <w:rsid w:val="00F51387"/>
    <w:rsid w:val="00F5512D"/>
    <w:rsid w:val="00F60608"/>
    <w:rsid w:val="00F62217"/>
    <w:rsid w:val="00F73133"/>
    <w:rsid w:val="00F81997"/>
    <w:rsid w:val="00F8487E"/>
    <w:rsid w:val="00FB3BA0"/>
    <w:rsid w:val="00FB6F75"/>
    <w:rsid w:val="00FD2F96"/>
    <w:rsid w:val="00FE0231"/>
    <w:rsid w:val="00FE56B1"/>
    <w:rsid w:val="00FE63B2"/>
    <w:rsid w:val="00FE6592"/>
    <w:rsid w:val="00FE6D1F"/>
    <w:rsid w:val="00FF0FC1"/>
    <w:rsid w:val="00FF2774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Hadley</dc:creator>
  <cp:lastModifiedBy>Wim</cp:lastModifiedBy>
  <cp:revision>3</cp:revision>
  <cp:lastPrinted>2013-08-09T06:22:00Z</cp:lastPrinted>
  <dcterms:created xsi:type="dcterms:W3CDTF">2017-08-25T11:18:00Z</dcterms:created>
  <dcterms:modified xsi:type="dcterms:W3CDTF">2017-09-19T09:04:00Z</dcterms:modified>
</cp:coreProperties>
</file>